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497F3" w14:textId="7502A774" w:rsidR="00480C58" w:rsidRPr="00480C58" w:rsidRDefault="000D7880" w:rsidP="00480C58">
      <w:r w:rsidRPr="00480C58">
        <w:rPr>
          <w:b/>
          <w:noProof/>
          <w:color w:val="FFFFFF" w:themeColor="background1"/>
          <w:lang w:val="en-AU" w:eastAsia="en-AU"/>
        </w:rPr>
        <mc:AlternateContent>
          <mc:Choice Requires="wps">
            <w:drawing>
              <wp:anchor distT="45720" distB="45720" distL="114300" distR="114300" simplePos="0" relativeHeight="251658241" behindDoc="0" locked="0" layoutInCell="1" allowOverlap="1" wp14:anchorId="4ABB73D2" wp14:editId="62948C3E">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0A8CD5CB" w14:textId="65F86FCE" w:rsidR="00080056" w:rsidRDefault="0008005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BB73D2"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" fillcolor="#00afaa" stroked="f">
                <v:textbox>
                  <w:txbxContent>
                    <w:p w14:paraId="0A8CD5CB" w14:textId="65F86FCE" w:rsidR="00080056" w:rsidRDefault="00080056"/>
                  </w:txbxContent>
                </v:textbox>
                <w10:wrap type="square"/>
              </v:shape>
            </w:pict>
          </mc:Fallback>
        </mc:AlternateContent>
      </w:r>
      <w:r w:rsidR="00480C58">
        <w:rPr>
          <w:noProof/>
          <w:lang w:val="en-AU" w:eastAsia="en-AU"/>
        </w:rPr>
        <mc:AlternateContent>
          <mc:Choice Requires="wps">
            <w:drawing>
              <wp:anchor distT="45720" distB="45720" distL="114300" distR="114300" simplePos="0" relativeHeight="251658242" behindDoc="0" locked="0" layoutInCell="1" allowOverlap="1" wp14:anchorId="65CC2666" wp14:editId="02F3B32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5F028ECF" w14:textId="012F7EBA" w:rsidR="00080056" w:rsidRPr="00480C58" w:rsidRDefault="00080056" w:rsidP="00480C58">
                            <w:pPr>
                              <w:pStyle w:val="Documentnumber"/>
                              <w:rPr>
                                <w:b/>
                                <w:color w:val="FFFFFF" w:themeColor="background1"/>
                                <w:sz w:val="50"/>
                                <w:szCs w:val="50"/>
                              </w:rPr>
                            </w:pPr>
                            <w:r w:rsidRPr="00480C58">
                              <w:rPr>
                                <w:b/>
                                <w:color w:val="FFFFFF" w:themeColor="background1"/>
                                <w:sz w:val="50"/>
                                <w:szCs w:val="50"/>
                              </w:rPr>
                              <w:t>IALA Model Course</w:t>
                            </w:r>
                          </w:p>
                          <w:p w14:paraId="2BD2C40D" w14:textId="1356BA23" w:rsidR="00080056" w:rsidRDefault="0008005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CC2666" id="_x0000_s1027" type="#_x0000_t202" style="position:absolute;margin-left:0;margin-top:56.3pt;width:274.45pt;height:110.6pt;z-index:25165824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" filled="f" stroked="f">
                <v:textbox style="mso-fit-shape-to-text:t">
                  <w:txbxContent>
                    <w:p w14:paraId="5F028ECF" w14:textId="012F7EBA" w:rsidR="00080056" w:rsidRPr="00480C58" w:rsidRDefault="00080056" w:rsidP="00480C58">
                      <w:pPr>
                        <w:pStyle w:val="Documentnumber"/>
                        <w:rPr>
                          <w:b/>
                          <w:color w:val="FFFFFF" w:themeColor="background1"/>
                          <w:sz w:val="50"/>
                          <w:szCs w:val="50"/>
                        </w:rPr>
                      </w:pPr>
                      <w:r w:rsidRPr="00480C58">
                        <w:rPr>
                          <w:b/>
                          <w:color w:val="FFFFFF" w:themeColor="background1"/>
                          <w:sz w:val="50"/>
                          <w:szCs w:val="50"/>
                        </w:rPr>
                        <w:t>IALA Model Course</w:t>
                      </w:r>
                    </w:p>
                    <w:p w14:paraId="2BD2C40D" w14:textId="1356BA23" w:rsidR="00080056" w:rsidRDefault="00080056"/>
                  </w:txbxContent>
                </v:textbox>
                <w10:wrap type="square" anchorx="margin"/>
              </v:shape>
            </w:pict>
          </mc:Fallback>
        </mc:AlternateContent>
      </w:r>
    </w:p>
    <w:p w14:paraId="0B051659" w14:textId="74CBCD69" w:rsidR="007B7FEC" w:rsidRPr="00093294" w:rsidRDefault="007C3798" w:rsidP="000D7880">
      <w:pPr>
        <w:pStyle w:val="Documentnumber"/>
        <w:tabs>
          <w:tab w:val="left" w:pos="5777"/>
        </w:tabs>
      </w:pPr>
      <w:r>
        <w:t>V-103/1</w:t>
      </w:r>
      <w:r w:rsidR="000D7880">
        <w:tab/>
      </w:r>
    </w:p>
    <w:p w14:paraId="5D37070F" w14:textId="77777777" w:rsidR="007B7FEC" w:rsidRPr="00093294" w:rsidRDefault="007B7FEC" w:rsidP="003274DB"/>
    <w:p w14:paraId="2316A32B" w14:textId="77777777" w:rsidR="00776004" w:rsidRPr="007C3798" w:rsidRDefault="007C3798" w:rsidP="00FB51A6">
      <w:pPr>
        <w:pStyle w:val="Documentname"/>
      </w:pPr>
      <w:r w:rsidRPr="007C3798">
        <w:rPr>
          <w:bCs/>
        </w:rPr>
        <w:t>Vessel Traffic Services Operator Training</w:t>
      </w:r>
    </w:p>
    <w:p w14:paraId="367E5E7F" w14:textId="77777777" w:rsidR="00D74AE1" w:rsidRPr="00093294" w:rsidRDefault="00D74AE1" w:rsidP="00D74AE1"/>
    <w:p w14:paraId="28FBF89E" w14:textId="77777777" w:rsidR="00BC27F6" w:rsidRPr="00093294" w:rsidRDefault="00BC27F6" w:rsidP="00D74AE1"/>
    <w:p w14:paraId="3AD9FF45" w14:textId="4263A718" w:rsidR="00913B44" w:rsidRDefault="001A30CC" w:rsidP="00D74AE1">
      <w:pPr>
        <w:rPr>
          <w:ins w:id="0" w:author="Jillian Carson-Jackson" w:date="2020-12-27T17:06:00Z"/>
        </w:rPr>
      </w:pPr>
      <w:ins w:id="1" w:author="Jillian Carson-Jackson" w:date="2020-12-27T17:06:00Z">
        <w:r>
          <w:t>This version incorporates the comments from the intersessional meeting hel</w:t>
        </w:r>
        <w:r w:rsidR="00A76A14">
          <w:t>d</w:t>
        </w:r>
        <w:r>
          <w:t xml:space="preserve"> </w:t>
        </w:r>
        <w:r w:rsidR="00A76A14">
          <w:t>16 December 2020</w:t>
        </w:r>
      </w:ins>
    </w:p>
    <w:p w14:paraId="040E1159" w14:textId="5204C3EF" w:rsidR="00A76A14" w:rsidRPr="00093294" w:rsidRDefault="00A76A14" w:rsidP="00D74AE1">
      <w:ins w:id="2" w:author="Jillian Carson-Jackson" w:date="2020-12-27T17:06:00Z">
        <w:r>
          <w:t xml:space="preserve">Comments on the revised modules and </w:t>
        </w:r>
        <w:r w:rsidR="00B0529E">
          <w:t>contents welcomed for in</w:t>
        </w:r>
      </w:ins>
      <w:ins w:id="3" w:author="Jillian Carson-Jackson" w:date="2020-12-27T17:07:00Z">
        <w:r w:rsidR="00B0529E">
          <w:t xml:space="preserve">corporation prior to the next intersessional meeting, proposed to be held </w:t>
        </w:r>
      </w:ins>
      <w:ins w:id="4" w:author="Jillian Carson-Jackson" w:date="2020-12-27T17:09:00Z">
        <w:r w:rsidR="00D13222" w:rsidRPr="00A32A0A">
          <w:rPr>
            <w:highlight w:val="yellow"/>
          </w:rPr>
          <w:t xml:space="preserve">4 Feb at </w:t>
        </w:r>
      </w:ins>
      <w:ins w:id="5" w:author="Jillian Carson-Jackson" w:date="2020-12-27T17:10:00Z">
        <w:r w:rsidR="00A32A0A" w:rsidRPr="00A32A0A">
          <w:rPr>
            <w:highlight w:val="yellow"/>
          </w:rPr>
          <w:t>0900 UTC (2000 AEDT)</w:t>
        </w:r>
        <w:r w:rsidR="00A32A0A">
          <w:t xml:space="preserve"> </w:t>
        </w:r>
      </w:ins>
    </w:p>
    <w:p w14:paraId="5822DB52" w14:textId="77777777" w:rsidR="00913B44" w:rsidRPr="00093294" w:rsidRDefault="00913B44" w:rsidP="00D74AE1"/>
    <w:p w14:paraId="4C44D026" w14:textId="77777777" w:rsidR="00913B44" w:rsidRPr="00093294" w:rsidRDefault="00913B44" w:rsidP="00D74AE1"/>
    <w:p w14:paraId="06F22936" w14:textId="77777777" w:rsidR="00913B44" w:rsidRPr="00093294" w:rsidRDefault="00913B44" w:rsidP="00D74AE1"/>
    <w:p w14:paraId="1323A335" w14:textId="77777777" w:rsidR="00913B44" w:rsidRPr="00093294" w:rsidRDefault="00913B44" w:rsidP="00D74AE1"/>
    <w:p w14:paraId="5938F0A2" w14:textId="77777777" w:rsidR="00913B44" w:rsidRPr="00093294" w:rsidRDefault="00913B44" w:rsidP="00D74AE1"/>
    <w:p w14:paraId="78746285" w14:textId="77777777" w:rsidR="00913B44" w:rsidRPr="00093294" w:rsidRDefault="00913B44" w:rsidP="00D74AE1"/>
    <w:p w14:paraId="23F48932" w14:textId="77777777" w:rsidR="00913B44" w:rsidRPr="00093294" w:rsidRDefault="00913B44" w:rsidP="00D74AE1"/>
    <w:p w14:paraId="774006D2" w14:textId="77777777" w:rsidR="00913B44" w:rsidRPr="00093294" w:rsidRDefault="00913B44" w:rsidP="00D74AE1"/>
    <w:p w14:paraId="6E52A750" w14:textId="77777777" w:rsidR="005C71FF" w:rsidRPr="00093294" w:rsidRDefault="005C71FF" w:rsidP="00D74AE1"/>
    <w:p w14:paraId="73E9A02B" w14:textId="77777777" w:rsidR="00883AE3" w:rsidRDefault="00883AE3" w:rsidP="00D74AE1"/>
    <w:p w14:paraId="2402FEA4" w14:textId="77777777" w:rsidR="00B908C2" w:rsidRDefault="00B908C2" w:rsidP="00D74AE1"/>
    <w:p w14:paraId="220EA528" w14:textId="77777777" w:rsidR="00B908C2" w:rsidRDefault="00B908C2" w:rsidP="00D74AE1"/>
    <w:p w14:paraId="26E2ADCC" w14:textId="77777777" w:rsidR="00B908C2" w:rsidRDefault="00B908C2" w:rsidP="00D74AE1"/>
    <w:p w14:paraId="613242C6" w14:textId="77777777" w:rsidR="00B908C2" w:rsidRDefault="00B908C2" w:rsidP="00D74AE1"/>
    <w:p w14:paraId="603893B3" w14:textId="77777777" w:rsidR="00B908C2" w:rsidRDefault="00B908C2" w:rsidP="00D74AE1"/>
    <w:p w14:paraId="758717D6" w14:textId="77777777" w:rsidR="00B908C2" w:rsidRDefault="00B908C2" w:rsidP="00D74AE1"/>
    <w:p w14:paraId="5AAA5677" w14:textId="77777777" w:rsidR="00B908C2" w:rsidRPr="00093294" w:rsidRDefault="00B908C2" w:rsidP="00D74AE1"/>
    <w:p w14:paraId="64B2986A" w14:textId="2F12CD66" w:rsidR="00913B44" w:rsidRPr="00093294" w:rsidRDefault="00913B44" w:rsidP="00913B44">
      <w:pPr>
        <w:pStyle w:val="Editionnumber"/>
      </w:pPr>
      <w:r w:rsidRPr="00093294">
        <w:t xml:space="preserve">Edition </w:t>
      </w:r>
      <w:r w:rsidR="00BE2219">
        <w:t>2.0</w:t>
      </w:r>
    </w:p>
    <w:p w14:paraId="328E1205" w14:textId="77777777" w:rsidR="00913B44" w:rsidRPr="00093294" w:rsidRDefault="007C3798" w:rsidP="005C71FF">
      <w:pPr>
        <w:pStyle w:val="Documentdate"/>
      </w:pPr>
      <w:r>
        <w:t>December 2009</w:t>
      </w:r>
    </w:p>
    <w:p w14:paraId="0F5618CB" w14:textId="77777777" w:rsidR="00913B44" w:rsidRPr="00093294" w:rsidRDefault="00913B44" w:rsidP="00D74AE1">
      <w:pPr>
        <w:sectPr w:rsidR="00913B44" w:rsidRPr="00093294"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7501E87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48E721A" w14:textId="77777777" w:rsidTr="005E4659">
        <w:tc>
          <w:tcPr>
            <w:tcW w:w="1908" w:type="dxa"/>
          </w:tcPr>
          <w:p w14:paraId="653F99A2" w14:textId="77777777" w:rsidR="00914E26" w:rsidRPr="00093294" w:rsidRDefault="00914E26" w:rsidP="00ED030E">
            <w:pPr>
              <w:pStyle w:val="Tableheading"/>
              <w:rPr>
                <w:lang w:val="en-GB"/>
              </w:rPr>
            </w:pPr>
            <w:r w:rsidRPr="00093294">
              <w:rPr>
                <w:lang w:val="en-GB"/>
              </w:rPr>
              <w:t>Date</w:t>
            </w:r>
          </w:p>
        </w:tc>
        <w:tc>
          <w:tcPr>
            <w:tcW w:w="3576" w:type="dxa"/>
          </w:tcPr>
          <w:p w14:paraId="53F5C07B" w14:textId="77777777" w:rsidR="00914E26" w:rsidRPr="00093294" w:rsidRDefault="00914E26" w:rsidP="00ED030E">
            <w:pPr>
              <w:pStyle w:val="Tableheading"/>
              <w:rPr>
                <w:lang w:val="en-GB"/>
              </w:rPr>
            </w:pPr>
            <w:r w:rsidRPr="00093294">
              <w:rPr>
                <w:lang w:val="en-GB"/>
              </w:rPr>
              <w:t>Page / Section Revised</w:t>
            </w:r>
          </w:p>
        </w:tc>
        <w:tc>
          <w:tcPr>
            <w:tcW w:w="5001" w:type="dxa"/>
          </w:tcPr>
          <w:p w14:paraId="15E6065A"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2F12ACC6" w14:textId="77777777" w:rsidTr="005E4659">
        <w:trPr>
          <w:trHeight w:val="851"/>
        </w:trPr>
        <w:tc>
          <w:tcPr>
            <w:tcW w:w="1908" w:type="dxa"/>
            <w:vAlign w:val="center"/>
          </w:tcPr>
          <w:p w14:paraId="57BC2D41" w14:textId="4C08483A" w:rsidR="00914E26" w:rsidRPr="00093294" w:rsidRDefault="00BE2219" w:rsidP="00914E26">
            <w:pPr>
              <w:pStyle w:val="Tabletext"/>
            </w:pPr>
            <w:r>
              <w:t>March 1988</w:t>
            </w:r>
          </w:p>
        </w:tc>
        <w:tc>
          <w:tcPr>
            <w:tcW w:w="3576" w:type="dxa"/>
            <w:vAlign w:val="center"/>
          </w:tcPr>
          <w:p w14:paraId="69210056" w14:textId="2D7D76EE" w:rsidR="00914E26" w:rsidRPr="00093294" w:rsidRDefault="00BE2219" w:rsidP="00914E26">
            <w:pPr>
              <w:pStyle w:val="Tabletext"/>
            </w:pPr>
            <w:r>
              <w:t>1</w:t>
            </w:r>
            <w:r w:rsidRPr="00BE2219">
              <w:rPr>
                <w:vertAlign w:val="superscript"/>
              </w:rPr>
              <w:t>st</w:t>
            </w:r>
            <w:r>
              <w:t xml:space="preserve"> issue</w:t>
            </w:r>
          </w:p>
        </w:tc>
        <w:tc>
          <w:tcPr>
            <w:tcW w:w="5001" w:type="dxa"/>
            <w:vAlign w:val="center"/>
          </w:tcPr>
          <w:p w14:paraId="3216C866" w14:textId="39AA8CB9" w:rsidR="00914E26" w:rsidRPr="00093294" w:rsidRDefault="00914E26" w:rsidP="00914E26">
            <w:pPr>
              <w:pStyle w:val="Tabletext"/>
            </w:pPr>
          </w:p>
        </w:tc>
      </w:tr>
      <w:tr w:rsidR="00BE2219" w:rsidRPr="00093294" w14:paraId="7CDEC430" w14:textId="77777777" w:rsidTr="005E4659">
        <w:trPr>
          <w:trHeight w:val="851"/>
        </w:trPr>
        <w:tc>
          <w:tcPr>
            <w:tcW w:w="1908" w:type="dxa"/>
            <w:vAlign w:val="center"/>
          </w:tcPr>
          <w:p w14:paraId="7A7AF8D9" w14:textId="01FB57DE" w:rsidR="00BE2219" w:rsidRPr="00093294" w:rsidRDefault="00BE2219" w:rsidP="00BE2219">
            <w:pPr>
              <w:pStyle w:val="Tabletext"/>
            </w:pPr>
            <w:r>
              <w:t>December 2005</w:t>
            </w:r>
          </w:p>
        </w:tc>
        <w:tc>
          <w:tcPr>
            <w:tcW w:w="3576" w:type="dxa"/>
            <w:vAlign w:val="center"/>
          </w:tcPr>
          <w:p w14:paraId="5AA9A3A0" w14:textId="2266A303" w:rsidR="00BE2219" w:rsidRPr="00093294" w:rsidRDefault="00BE2219" w:rsidP="00BE2219">
            <w:pPr>
              <w:pStyle w:val="Tabletext"/>
            </w:pPr>
            <w:r>
              <w:t>Ed.1.1</w:t>
            </w:r>
          </w:p>
        </w:tc>
        <w:tc>
          <w:tcPr>
            <w:tcW w:w="5001" w:type="dxa"/>
            <w:vAlign w:val="center"/>
          </w:tcPr>
          <w:p w14:paraId="38F728A3" w14:textId="2E93F3AF" w:rsidR="00BE2219" w:rsidRPr="00093294" w:rsidRDefault="00BE2219" w:rsidP="00BE2219">
            <w:pPr>
              <w:pStyle w:val="Tabletext"/>
            </w:pPr>
          </w:p>
        </w:tc>
      </w:tr>
      <w:tr w:rsidR="00BE2219" w:rsidRPr="00093294" w14:paraId="1D766884" w14:textId="77777777" w:rsidTr="005E4659">
        <w:trPr>
          <w:trHeight w:val="851"/>
        </w:trPr>
        <w:tc>
          <w:tcPr>
            <w:tcW w:w="1908" w:type="dxa"/>
            <w:vAlign w:val="center"/>
          </w:tcPr>
          <w:p w14:paraId="09195084" w14:textId="6AEA0DA2" w:rsidR="00BE2219" w:rsidRPr="00093294" w:rsidRDefault="00BE2219" w:rsidP="00BE2219">
            <w:pPr>
              <w:pStyle w:val="Tabletext"/>
            </w:pPr>
            <w:r>
              <w:t>December 2009</w:t>
            </w:r>
          </w:p>
        </w:tc>
        <w:tc>
          <w:tcPr>
            <w:tcW w:w="3576" w:type="dxa"/>
            <w:vAlign w:val="center"/>
          </w:tcPr>
          <w:p w14:paraId="568868E2" w14:textId="4A2C78D2" w:rsidR="00BE2219" w:rsidRDefault="00BE2219" w:rsidP="00BE2219">
            <w:pPr>
              <w:pStyle w:val="Tabletext"/>
            </w:pPr>
            <w:r>
              <w:t>Ed.2</w:t>
            </w:r>
          </w:p>
          <w:p w14:paraId="2B327ACC" w14:textId="3019DF29" w:rsidR="00BE2219" w:rsidRPr="00093294" w:rsidRDefault="00BE2219" w:rsidP="00BE2219">
            <w:pPr>
              <w:pStyle w:val="Tabletext"/>
            </w:pPr>
            <w:r>
              <w:t>Entire document</w:t>
            </w:r>
          </w:p>
        </w:tc>
        <w:tc>
          <w:tcPr>
            <w:tcW w:w="5001" w:type="dxa"/>
            <w:vAlign w:val="center"/>
          </w:tcPr>
          <w:p w14:paraId="4A9DA958" w14:textId="6B930388" w:rsidR="00BE2219" w:rsidRPr="00093294" w:rsidRDefault="00BE2219" w:rsidP="00BE2219">
            <w:pPr>
              <w:pStyle w:val="Tabletext"/>
            </w:pPr>
            <w:r w:rsidRPr="007560C3">
              <w:t>Reflecting 10 years</w:t>
            </w:r>
            <w:r>
              <w:t>’</w:t>
            </w:r>
            <w:r w:rsidRPr="007560C3">
              <w:t xml:space="preserve"> experience and the evolution of technology</w:t>
            </w:r>
          </w:p>
        </w:tc>
      </w:tr>
      <w:tr w:rsidR="00BE2219" w:rsidRPr="00093294" w14:paraId="513363B3" w14:textId="77777777" w:rsidTr="005E4659">
        <w:trPr>
          <w:trHeight w:val="851"/>
        </w:trPr>
        <w:tc>
          <w:tcPr>
            <w:tcW w:w="1908" w:type="dxa"/>
            <w:vAlign w:val="center"/>
          </w:tcPr>
          <w:p w14:paraId="629457BC" w14:textId="77777777" w:rsidR="00BE2219" w:rsidRPr="00093294" w:rsidRDefault="00BE2219" w:rsidP="00BE2219">
            <w:pPr>
              <w:pStyle w:val="Tabletext"/>
            </w:pPr>
          </w:p>
        </w:tc>
        <w:tc>
          <w:tcPr>
            <w:tcW w:w="3576" w:type="dxa"/>
            <w:vAlign w:val="center"/>
          </w:tcPr>
          <w:p w14:paraId="6FF6A195" w14:textId="77777777" w:rsidR="00BE2219" w:rsidRPr="00093294" w:rsidRDefault="00BE2219" w:rsidP="00BE2219">
            <w:pPr>
              <w:pStyle w:val="Tabletext"/>
            </w:pPr>
          </w:p>
        </w:tc>
        <w:tc>
          <w:tcPr>
            <w:tcW w:w="5001" w:type="dxa"/>
            <w:vAlign w:val="center"/>
          </w:tcPr>
          <w:p w14:paraId="63A1CC9C" w14:textId="77777777" w:rsidR="00BE2219" w:rsidRPr="00093294" w:rsidRDefault="00BE2219" w:rsidP="00BE2219">
            <w:pPr>
              <w:pStyle w:val="Tabletext"/>
            </w:pPr>
          </w:p>
        </w:tc>
      </w:tr>
      <w:tr w:rsidR="00BE2219" w:rsidRPr="00093294" w14:paraId="7B80B596" w14:textId="77777777" w:rsidTr="005E4659">
        <w:trPr>
          <w:trHeight w:val="851"/>
        </w:trPr>
        <w:tc>
          <w:tcPr>
            <w:tcW w:w="1908" w:type="dxa"/>
            <w:vAlign w:val="center"/>
          </w:tcPr>
          <w:p w14:paraId="3B849A80" w14:textId="77777777" w:rsidR="00BE2219" w:rsidRPr="00093294" w:rsidRDefault="00BE2219" w:rsidP="00BE2219">
            <w:pPr>
              <w:pStyle w:val="Tabletext"/>
            </w:pPr>
          </w:p>
        </w:tc>
        <w:tc>
          <w:tcPr>
            <w:tcW w:w="3576" w:type="dxa"/>
            <w:vAlign w:val="center"/>
          </w:tcPr>
          <w:p w14:paraId="6927FD7C" w14:textId="77777777" w:rsidR="00BE2219" w:rsidRPr="00093294" w:rsidRDefault="00BE2219" w:rsidP="00BE2219">
            <w:pPr>
              <w:pStyle w:val="Tabletext"/>
            </w:pPr>
          </w:p>
        </w:tc>
        <w:tc>
          <w:tcPr>
            <w:tcW w:w="5001" w:type="dxa"/>
            <w:vAlign w:val="center"/>
          </w:tcPr>
          <w:p w14:paraId="3E3467D9" w14:textId="77777777" w:rsidR="00BE2219" w:rsidRPr="00093294" w:rsidRDefault="00BE2219" w:rsidP="00BE2219">
            <w:pPr>
              <w:pStyle w:val="Tabletext"/>
            </w:pPr>
          </w:p>
        </w:tc>
      </w:tr>
      <w:tr w:rsidR="00BE2219" w:rsidRPr="00093294" w14:paraId="5D488502" w14:textId="77777777" w:rsidTr="005E4659">
        <w:trPr>
          <w:trHeight w:val="851"/>
        </w:trPr>
        <w:tc>
          <w:tcPr>
            <w:tcW w:w="1908" w:type="dxa"/>
            <w:vAlign w:val="center"/>
          </w:tcPr>
          <w:p w14:paraId="13C33FD2" w14:textId="77777777" w:rsidR="00BE2219" w:rsidRPr="00093294" w:rsidRDefault="00BE2219" w:rsidP="00BE2219">
            <w:pPr>
              <w:pStyle w:val="Tabletext"/>
            </w:pPr>
          </w:p>
        </w:tc>
        <w:tc>
          <w:tcPr>
            <w:tcW w:w="3576" w:type="dxa"/>
            <w:vAlign w:val="center"/>
          </w:tcPr>
          <w:p w14:paraId="4474065F" w14:textId="77777777" w:rsidR="00BE2219" w:rsidRPr="00093294" w:rsidRDefault="00BE2219" w:rsidP="00BE2219">
            <w:pPr>
              <w:pStyle w:val="Tabletext"/>
            </w:pPr>
          </w:p>
        </w:tc>
        <w:tc>
          <w:tcPr>
            <w:tcW w:w="5001" w:type="dxa"/>
            <w:vAlign w:val="center"/>
          </w:tcPr>
          <w:p w14:paraId="3225555C" w14:textId="77777777" w:rsidR="00BE2219" w:rsidRPr="00093294" w:rsidRDefault="00BE2219" w:rsidP="00BE2219">
            <w:pPr>
              <w:pStyle w:val="Tabletext"/>
            </w:pPr>
          </w:p>
        </w:tc>
      </w:tr>
      <w:tr w:rsidR="00BE2219" w:rsidRPr="00093294" w14:paraId="29E7A817" w14:textId="77777777" w:rsidTr="005E4659">
        <w:trPr>
          <w:trHeight w:val="851"/>
        </w:trPr>
        <w:tc>
          <w:tcPr>
            <w:tcW w:w="1908" w:type="dxa"/>
            <w:vAlign w:val="center"/>
          </w:tcPr>
          <w:p w14:paraId="42238EB8" w14:textId="77777777" w:rsidR="00BE2219" w:rsidRPr="00093294" w:rsidRDefault="00BE2219" w:rsidP="00BE2219">
            <w:pPr>
              <w:pStyle w:val="Tabletext"/>
            </w:pPr>
          </w:p>
        </w:tc>
        <w:tc>
          <w:tcPr>
            <w:tcW w:w="3576" w:type="dxa"/>
            <w:vAlign w:val="center"/>
          </w:tcPr>
          <w:p w14:paraId="6926FF62" w14:textId="77777777" w:rsidR="00BE2219" w:rsidRPr="00093294" w:rsidRDefault="00BE2219" w:rsidP="00BE2219">
            <w:pPr>
              <w:pStyle w:val="Tabletext"/>
            </w:pPr>
          </w:p>
        </w:tc>
        <w:tc>
          <w:tcPr>
            <w:tcW w:w="5001" w:type="dxa"/>
            <w:vAlign w:val="center"/>
          </w:tcPr>
          <w:p w14:paraId="18204AF0" w14:textId="77777777" w:rsidR="00BE2219" w:rsidRPr="00093294" w:rsidRDefault="00BE2219" w:rsidP="00BE2219">
            <w:pPr>
              <w:pStyle w:val="Tabletext"/>
            </w:pPr>
          </w:p>
        </w:tc>
      </w:tr>
    </w:tbl>
    <w:p w14:paraId="37283819" w14:textId="77777777" w:rsidR="00914E26" w:rsidRPr="00093294" w:rsidRDefault="00914E26" w:rsidP="00D74AE1"/>
    <w:p w14:paraId="1CFCE456" w14:textId="77777777" w:rsidR="005E4659" w:rsidRPr="00093294" w:rsidRDefault="005E4659" w:rsidP="00914E26">
      <w:pPr>
        <w:spacing w:after="200" w:line="276" w:lineRule="auto"/>
        <w:sectPr w:rsidR="005E4659" w:rsidRPr="00093294" w:rsidSect="00F00376">
          <w:headerReference w:type="default" r:id="rId17"/>
          <w:footerReference w:type="default" r:id="rId18"/>
          <w:pgSz w:w="11906" w:h="16838" w:code="9"/>
          <w:pgMar w:top="567" w:right="794" w:bottom="567" w:left="907" w:header="567" w:footer="567" w:gutter="0"/>
          <w:cols w:space="708"/>
          <w:docGrid w:linePitch="360"/>
        </w:sectPr>
      </w:pPr>
    </w:p>
    <w:commentRangeStart w:id="6"/>
    <w:commentRangeStart w:id="7"/>
    <w:commentRangeStart w:id="8"/>
    <w:p w14:paraId="2C1CA313" w14:textId="244F73A5" w:rsidR="005307AA" w:rsidRDefault="00B53268">
      <w:pPr>
        <w:pStyle w:val="TOC1"/>
        <w:tabs>
          <w:tab w:val="left" w:pos="1134"/>
        </w:tabs>
        <w:rPr>
          <w:rFonts w:eastAsiaTheme="minorEastAsia" w:cstheme="minorBidi"/>
          <w:b w:val="0"/>
          <w:color w:val="auto"/>
          <w:sz w:val="22"/>
          <w:szCs w:val="22"/>
          <w:lang w:val="en-AU" w:eastAsia="en-AU"/>
        </w:rPr>
      </w:pPr>
      <w:r>
        <w:rPr>
          <w:b w:val="0"/>
        </w:rPr>
        <w:lastRenderedPageBreak/>
        <w:fldChar w:fldCharType="begin"/>
      </w:r>
      <w:r>
        <w:rPr>
          <w:b w:val="0"/>
        </w:rPr>
        <w:instrText xml:space="preserve"> TOC \t "Heading 1,2,Heading 2,3,Heading 3,4,Annex,1,Appendix,5,Part,1,Module,1,Module Heading 1,2,Title,1" </w:instrText>
      </w:r>
      <w:r>
        <w:rPr>
          <w:b w:val="0"/>
        </w:rPr>
        <w:fldChar w:fldCharType="separate"/>
      </w:r>
      <w:r w:rsidR="005307AA" w:rsidRPr="00AC36D3">
        <w:t>PART A</w:t>
      </w:r>
      <w:r w:rsidR="005307AA">
        <w:rPr>
          <w:rFonts w:eastAsiaTheme="minorEastAsia" w:cstheme="minorBidi"/>
          <w:b w:val="0"/>
          <w:color w:val="auto"/>
          <w:sz w:val="22"/>
          <w:szCs w:val="22"/>
          <w:lang w:val="en-AU" w:eastAsia="en-AU"/>
        </w:rPr>
        <w:tab/>
      </w:r>
      <w:r w:rsidR="005307AA" w:rsidRPr="00AC36D3">
        <w:t>COURSE OVERVIEW</w:t>
      </w:r>
      <w:r w:rsidR="005307AA">
        <w:tab/>
      </w:r>
      <w:r w:rsidR="005307AA">
        <w:fldChar w:fldCharType="begin"/>
      </w:r>
      <w:r w:rsidR="005307AA">
        <w:instrText xml:space="preserve"> PAGEREF _Toc62642240 \h </w:instrText>
      </w:r>
      <w:r w:rsidR="005307AA">
        <w:fldChar w:fldCharType="separate"/>
      </w:r>
      <w:ins w:id="9" w:author="Abercrombie, Kerrie" w:date="2021-02-01T13:25:00Z">
        <w:r w:rsidR="005C52EA">
          <w:t>9</w:t>
        </w:r>
      </w:ins>
      <w:del w:id="10" w:author="Abercrombie, Kerrie" w:date="2021-02-01T13:25:00Z">
        <w:r w:rsidR="005307AA" w:rsidDel="005C52EA">
          <w:delText>9</w:delText>
        </w:r>
      </w:del>
      <w:r w:rsidR="005307AA">
        <w:fldChar w:fldCharType="end"/>
      </w:r>
    </w:p>
    <w:p w14:paraId="61A8DDFA" w14:textId="7F08E912"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t>INTRODUCTION</w:t>
      </w:r>
      <w:r>
        <w:tab/>
      </w:r>
      <w:r>
        <w:fldChar w:fldCharType="begin"/>
      </w:r>
      <w:r>
        <w:instrText xml:space="preserve"> PAGEREF _Toc62642241 \h </w:instrText>
      </w:r>
      <w:r>
        <w:fldChar w:fldCharType="separate"/>
      </w:r>
      <w:ins w:id="11" w:author="Abercrombie, Kerrie" w:date="2021-02-01T13:25:00Z">
        <w:r w:rsidR="005C52EA">
          <w:t>9</w:t>
        </w:r>
      </w:ins>
      <w:del w:id="12" w:author="Abercrombie, Kerrie" w:date="2021-02-01T13:25:00Z">
        <w:r w:rsidDel="005C52EA">
          <w:delText>9</w:delText>
        </w:r>
      </w:del>
      <w:r>
        <w:fldChar w:fldCharType="end"/>
      </w:r>
    </w:p>
    <w:p w14:paraId="2658A400" w14:textId="6E32DB6C"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t>DOCUMENT PURPOSE</w:t>
      </w:r>
      <w:r>
        <w:tab/>
      </w:r>
      <w:r>
        <w:fldChar w:fldCharType="begin"/>
      </w:r>
      <w:r>
        <w:instrText xml:space="preserve"> PAGEREF _Toc62642242 \h </w:instrText>
      </w:r>
      <w:r>
        <w:fldChar w:fldCharType="separate"/>
      </w:r>
      <w:ins w:id="13" w:author="Abercrombie, Kerrie" w:date="2021-02-01T13:25:00Z">
        <w:r w:rsidR="005C52EA">
          <w:t>9</w:t>
        </w:r>
      </w:ins>
      <w:del w:id="14" w:author="Abercrombie, Kerrie" w:date="2021-02-01T13:25:00Z">
        <w:r w:rsidDel="005C52EA">
          <w:delText>9</w:delText>
        </w:r>
      </w:del>
      <w:r>
        <w:fldChar w:fldCharType="end"/>
      </w:r>
    </w:p>
    <w:p w14:paraId="31986838" w14:textId="3DDEDC93"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t>COURSE OBJECTIVE</w:t>
      </w:r>
      <w:r>
        <w:tab/>
      </w:r>
      <w:r>
        <w:fldChar w:fldCharType="begin"/>
      </w:r>
      <w:r>
        <w:instrText xml:space="preserve"> PAGEREF _Toc62642243 \h </w:instrText>
      </w:r>
      <w:r>
        <w:fldChar w:fldCharType="separate"/>
      </w:r>
      <w:ins w:id="15" w:author="Abercrombie, Kerrie" w:date="2021-02-01T13:25:00Z">
        <w:r w:rsidR="005C52EA">
          <w:t>9</w:t>
        </w:r>
      </w:ins>
      <w:del w:id="16" w:author="Abercrombie, Kerrie" w:date="2021-02-01T13:25:00Z">
        <w:r w:rsidDel="005C52EA">
          <w:delText>9</w:delText>
        </w:r>
      </w:del>
      <w:r>
        <w:fldChar w:fldCharType="end"/>
      </w:r>
    </w:p>
    <w:p w14:paraId="3EE30C7A" w14:textId="629D4B91"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t>COURSE PRE-REQUISTES</w:t>
      </w:r>
      <w:r>
        <w:tab/>
      </w:r>
      <w:r>
        <w:fldChar w:fldCharType="begin"/>
      </w:r>
      <w:r>
        <w:instrText xml:space="preserve"> PAGEREF _Toc62642244 \h </w:instrText>
      </w:r>
      <w:r>
        <w:fldChar w:fldCharType="separate"/>
      </w:r>
      <w:ins w:id="17" w:author="Abercrombie, Kerrie" w:date="2021-02-01T13:25:00Z">
        <w:r w:rsidR="005C52EA">
          <w:t>10</w:t>
        </w:r>
      </w:ins>
      <w:del w:id="18" w:author="Abercrombie, Kerrie" w:date="2021-02-01T13:25:00Z">
        <w:r w:rsidDel="005C52EA">
          <w:delText>10</w:delText>
        </w:r>
      </w:del>
      <w:r>
        <w:fldChar w:fldCharType="end"/>
      </w:r>
    </w:p>
    <w:p w14:paraId="27627FE2" w14:textId="1ED17ABC"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t>COURSE OUTLINE</w:t>
      </w:r>
      <w:r>
        <w:tab/>
      </w:r>
      <w:r>
        <w:fldChar w:fldCharType="begin"/>
      </w:r>
      <w:r>
        <w:instrText xml:space="preserve"> PAGEREF _Toc62642245 \h </w:instrText>
      </w:r>
      <w:r>
        <w:fldChar w:fldCharType="separate"/>
      </w:r>
      <w:ins w:id="19" w:author="Abercrombie, Kerrie" w:date="2021-02-01T13:25:00Z">
        <w:r w:rsidR="005C52EA">
          <w:t>10</w:t>
        </w:r>
      </w:ins>
      <w:del w:id="20" w:author="Abercrombie, Kerrie" w:date="2021-02-01T13:25:00Z">
        <w:r w:rsidDel="005C52EA">
          <w:delText>10</w:delText>
        </w:r>
      </w:del>
      <w:r>
        <w:fldChar w:fldCharType="end"/>
      </w:r>
    </w:p>
    <w:p w14:paraId="08D0D998" w14:textId="6C9C4896" w:rsidR="005307AA" w:rsidRDefault="005307AA">
      <w:pPr>
        <w:pStyle w:val="TOC2"/>
        <w:rPr>
          <w:rFonts w:eastAsiaTheme="minorEastAsia" w:cstheme="minorBidi"/>
          <w:color w:val="auto"/>
          <w:sz w:val="22"/>
          <w:szCs w:val="22"/>
          <w:lang w:val="en-AU" w:eastAsia="en-AU"/>
        </w:rPr>
      </w:pPr>
      <w:r w:rsidRPr="00AC36D3">
        <w:t>6.</w:t>
      </w:r>
      <w:r>
        <w:rPr>
          <w:rFonts w:eastAsiaTheme="minorEastAsia" w:cstheme="minorBidi"/>
          <w:color w:val="auto"/>
          <w:sz w:val="22"/>
          <w:szCs w:val="22"/>
          <w:lang w:val="en-AU" w:eastAsia="en-AU"/>
        </w:rPr>
        <w:tab/>
      </w:r>
      <w:r w:rsidRPr="00AC36D3">
        <w:t>SPECIFIC COURSE RELATED TEACHING AIDS AND NOTES</w:t>
      </w:r>
      <w:r>
        <w:tab/>
      </w:r>
      <w:r>
        <w:fldChar w:fldCharType="begin"/>
      </w:r>
      <w:r>
        <w:instrText xml:space="preserve"> PAGEREF _Toc62642246 \h </w:instrText>
      </w:r>
      <w:r>
        <w:fldChar w:fldCharType="separate"/>
      </w:r>
      <w:ins w:id="21" w:author="Abercrombie, Kerrie" w:date="2021-02-01T13:25:00Z">
        <w:r w:rsidR="005C52EA">
          <w:t>11</w:t>
        </w:r>
      </w:ins>
      <w:del w:id="22" w:author="Abercrombie, Kerrie" w:date="2021-02-01T13:25:00Z">
        <w:r w:rsidDel="005C52EA">
          <w:delText>11</w:delText>
        </w:r>
      </w:del>
      <w:r>
        <w:fldChar w:fldCharType="end"/>
      </w:r>
    </w:p>
    <w:p w14:paraId="4F38638D" w14:textId="197F49CC" w:rsidR="005307AA" w:rsidRDefault="005307AA">
      <w:pPr>
        <w:pStyle w:val="TOC3"/>
        <w:rPr>
          <w:rFonts w:eastAsiaTheme="minorEastAsia" w:cstheme="minorBidi"/>
          <w:noProof/>
          <w:color w:val="auto"/>
          <w:sz w:val="22"/>
          <w:szCs w:val="22"/>
          <w:lang w:val="en-AU" w:eastAsia="en-AU"/>
        </w:rPr>
      </w:pPr>
      <w:r w:rsidRPr="00AC36D3">
        <w:rPr>
          <w:noProof/>
        </w:rPr>
        <w:t>6.1.</w:t>
      </w:r>
      <w:r>
        <w:rPr>
          <w:rFonts w:eastAsiaTheme="minorEastAsia" w:cstheme="minorBidi"/>
          <w:noProof/>
          <w:color w:val="auto"/>
          <w:sz w:val="22"/>
          <w:szCs w:val="22"/>
          <w:lang w:val="en-AU" w:eastAsia="en-AU"/>
        </w:rPr>
        <w:tab/>
      </w:r>
      <w:r>
        <w:rPr>
          <w:noProof/>
        </w:rPr>
        <w:t>General</w:t>
      </w:r>
      <w:r>
        <w:rPr>
          <w:noProof/>
        </w:rPr>
        <w:tab/>
      </w:r>
      <w:r>
        <w:rPr>
          <w:noProof/>
        </w:rPr>
        <w:fldChar w:fldCharType="begin"/>
      </w:r>
      <w:r>
        <w:rPr>
          <w:noProof/>
        </w:rPr>
        <w:instrText xml:space="preserve"> PAGEREF _Toc62642247 \h </w:instrText>
      </w:r>
      <w:r>
        <w:rPr>
          <w:noProof/>
        </w:rPr>
      </w:r>
      <w:r>
        <w:rPr>
          <w:noProof/>
        </w:rPr>
        <w:fldChar w:fldCharType="separate"/>
      </w:r>
      <w:ins w:id="23" w:author="Abercrombie, Kerrie" w:date="2021-02-01T13:25:00Z">
        <w:r w:rsidR="005C52EA">
          <w:rPr>
            <w:noProof/>
          </w:rPr>
          <w:t>11</w:t>
        </w:r>
      </w:ins>
      <w:del w:id="24" w:author="Abercrombie, Kerrie" w:date="2021-02-01T13:25:00Z">
        <w:r w:rsidDel="005C52EA">
          <w:rPr>
            <w:noProof/>
          </w:rPr>
          <w:delText>11</w:delText>
        </w:r>
      </w:del>
      <w:r>
        <w:rPr>
          <w:noProof/>
        </w:rPr>
        <w:fldChar w:fldCharType="end"/>
      </w:r>
    </w:p>
    <w:p w14:paraId="414FEF11" w14:textId="5DC02DB4" w:rsidR="005307AA" w:rsidRDefault="005307AA">
      <w:pPr>
        <w:pStyle w:val="TOC3"/>
        <w:rPr>
          <w:rFonts w:eastAsiaTheme="minorEastAsia" w:cstheme="minorBidi"/>
          <w:noProof/>
          <w:color w:val="auto"/>
          <w:sz w:val="22"/>
          <w:szCs w:val="22"/>
          <w:lang w:val="en-AU" w:eastAsia="en-AU"/>
        </w:rPr>
      </w:pPr>
      <w:r w:rsidRPr="00AC36D3">
        <w:rPr>
          <w:noProof/>
        </w:rPr>
        <w:t>6.2.</w:t>
      </w:r>
      <w:r>
        <w:rPr>
          <w:rFonts w:eastAsiaTheme="minorEastAsia" w:cstheme="minorBidi"/>
          <w:noProof/>
          <w:color w:val="auto"/>
          <w:sz w:val="22"/>
          <w:szCs w:val="22"/>
          <w:lang w:val="en-AU" w:eastAsia="en-AU"/>
        </w:rPr>
        <w:tab/>
      </w:r>
      <w:r>
        <w:rPr>
          <w:noProof/>
        </w:rPr>
        <w:t>Developing the Curriculum</w:t>
      </w:r>
      <w:r>
        <w:rPr>
          <w:noProof/>
        </w:rPr>
        <w:tab/>
      </w:r>
      <w:r>
        <w:rPr>
          <w:noProof/>
        </w:rPr>
        <w:fldChar w:fldCharType="begin"/>
      </w:r>
      <w:r>
        <w:rPr>
          <w:noProof/>
        </w:rPr>
        <w:instrText xml:space="preserve"> PAGEREF _Toc62642248 \h </w:instrText>
      </w:r>
      <w:r>
        <w:rPr>
          <w:noProof/>
        </w:rPr>
      </w:r>
      <w:r>
        <w:rPr>
          <w:noProof/>
        </w:rPr>
        <w:fldChar w:fldCharType="separate"/>
      </w:r>
      <w:ins w:id="25" w:author="Abercrombie, Kerrie" w:date="2021-02-01T13:25:00Z">
        <w:r w:rsidR="005C52EA">
          <w:rPr>
            <w:noProof/>
          </w:rPr>
          <w:t>12</w:t>
        </w:r>
      </w:ins>
      <w:del w:id="26" w:author="Abercrombie, Kerrie" w:date="2021-02-01T13:25:00Z">
        <w:r w:rsidDel="005C52EA">
          <w:rPr>
            <w:noProof/>
          </w:rPr>
          <w:delText>12</w:delText>
        </w:r>
      </w:del>
      <w:r>
        <w:rPr>
          <w:noProof/>
        </w:rPr>
        <w:fldChar w:fldCharType="end"/>
      </w:r>
    </w:p>
    <w:p w14:paraId="329326A9" w14:textId="7221036C" w:rsidR="005307AA" w:rsidRDefault="005307AA">
      <w:pPr>
        <w:pStyle w:val="TOC3"/>
        <w:rPr>
          <w:rFonts w:eastAsiaTheme="minorEastAsia" w:cstheme="minorBidi"/>
          <w:noProof/>
          <w:color w:val="auto"/>
          <w:sz w:val="22"/>
          <w:szCs w:val="22"/>
          <w:lang w:val="en-AU" w:eastAsia="en-AU"/>
        </w:rPr>
      </w:pPr>
      <w:r w:rsidRPr="00AC36D3">
        <w:rPr>
          <w:noProof/>
        </w:rPr>
        <w:t>6.3.</w:t>
      </w:r>
      <w:r>
        <w:rPr>
          <w:rFonts w:eastAsiaTheme="minorEastAsia" w:cstheme="minorBidi"/>
          <w:noProof/>
          <w:color w:val="auto"/>
          <w:sz w:val="22"/>
          <w:szCs w:val="22"/>
          <w:lang w:val="en-AU" w:eastAsia="en-AU"/>
        </w:rPr>
        <w:tab/>
      </w:r>
      <w:r>
        <w:rPr>
          <w:noProof/>
        </w:rPr>
        <w:t>Competence Charts</w:t>
      </w:r>
      <w:r>
        <w:rPr>
          <w:noProof/>
        </w:rPr>
        <w:tab/>
      </w:r>
      <w:r>
        <w:rPr>
          <w:noProof/>
        </w:rPr>
        <w:fldChar w:fldCharType="begin"/>
      </w:r>
      <w:r>
        <w:rPr>
          <w:noProof/>
        </w:rPr>
        <w:instrText xml:space="preserve"> PAGEREF _Toc62642249 \h </w:instrText>
      </w:r>
      <w:r>
        <w:rPr>
          <w:noProof/>
        </w:rPr>
      </w:r>
      <w:r>
        <w:rPr>
          <w:noProof/>
        </w:rPr>
        <w:fldChar w:fldCharType="separate"/>
      </w:r>
      <w:ins w:id="27" w:author="Abercrombie, Kerrie" w:date="2021-02-01T13:25:00Z">
        <w:r w:rsidR="005C52EA">
          <w:rPr>
            <w:noProof/>
          </w:rPr>
          <w:t>12</w:t>
        </w:r>
      </w:ins>
      <w:del w:id="28" w:author="Abercrombie, Kerrie" w:date="2021-02-01T13:25:00Z">
        <w:r w:rsidDel="005C52EA">
          <w:rPr>
            <w:noProof/>
          </w:rPr>
          <w:delText>12</w:delText>
        </w:r>
      </w:del>
      <w:r>
        <w:rPr>
          <w:noProof/>
        </w:rPr>
        <w:fldChar w:fldCharType="end"/>
      </w:r>
    </w:p>
    <w:p w14:paraId="523EDFCF" w14:textId="7F7B4389" w:rsidR="005307AA" w:rsidRDefault="005307AA">
      <w:pPr>
        <w:pStyle w:val="TOC3"/>
        <w:rPr>
          <w:rFonts w:eastAsiaTheme="minorEastAsia" w:cstheme="minorBidi"/>
          <w:noProof/>
          <w:color w:val="auto"/>
          <w:sz w:val="22"/>
          <w:szCs w:val="22"/>
          <w:lang w:val="en-AU" w:eastAsia="en-AU"/>
        </w:rPr>
      </w:pPr>
      <w:r w:rsidRPr="00AC36D3">
        <w:rPr>
          <w:noProof/>
        </w:rPr>
        <w:t>6.4.</w:t>
      </w:r>
      <w:r>
        <w:rPr>
          <w:rFonts w:eastAsiaTheme="minorEastAsia" w:cstheme="minorBidi"/>
          <w:noProof/>
          <w:color w:val="auto"/>
          <w:sz w:val="22"/>
          <w:szCs w:val="22"/>
          <w:lang w:val="en-AU" w:eastAsia="en-AU"/>
        </w:rPr>
        <w:tab/>
      </w:r>
      <w:r>
        <w:rPr>
          <w:noProof/>
        </w:rPr>
        <w:t>Teaching aids and references</w:t>
      </w:r>
      <w:r>
        <w:rPr>
          <w:noProof/>
        </w:rPr>
        <w:tab/>
      </w:r>
      <w:r>
        <w:rPr>
          <w:noProof/>
        </w:rPr>
        <w:fldChar w:fldCharType="begin"/>
      </w:r>
      <w:r>
        <w:rPr>
          <w:noProof/>
        </w:rPr>
        <w:instrText xml:space="preserve"> PAGEREF _Toc62642250 \h </w:instrText>
      </w:r>
      <w:r>
        <w:rPr>
          <w:noProof/>
        </w:rPr>
      </w:r>
      <w:r>
        <w:rPr>
          <w:noProof/>
        </w:rPr>
        <w:fldChar w:fldCharType="separate"/>
      </w:r>
      <w:ins w:id="29" w:author="Abercrombie, Kerrie" w:date="2021-02-01T13:25:00Z">
        <w:r w:rsidR="005C52EA">
          <w:rPr>
            <w:noProof/>
          </w:rPr>
          <w:t>14</w:t>
        </w:r>
      </w:ins>
      <w:del w:id="30" w:author="Abercrombie, Kerrie" w:date="2021-02-01T13:25:00Z">
        <w:r w:rsidDel="005C52EA">
          <w:rPr>
            <w:noProof/>
          </w:rPr>
          <w:delText>14</w:delText>
        </w:r>
      </w:del>
      <w:r>
        <w:rPr>
          <w:noProof/>
        </w:rPr>
        <w:fldChar w:fldCharType="end"/>
      </w:r>
    </w:p>
    <w:p w14:paraId="511CEDCD" w14:textId="04895524" w:rsidR="005307AA" w:rsidRDefault="005307AA">
      <w:pPr>
        <w:pStyle w:val="TOC3"/>
        <w:rPr>
          <w:rFonts w:eastAsiaTheme="minorEastAsia" w:cstheme="minorBidi"/>
          <w:noProof/>
          <w:color w:val="auto"/>
          <w:sz w:val="22"/>
          <w:szCs w:val="22"/>
          <w:lang w:val="en-AU" w:eastAsia="en-AU"/>
        </w:rPr>
      </w:pPr>
      <w:r w:rsidRPr="00AC36D3">
        <w:rPr>
          <w:noProof/>
        </w:rPr>
        <w:t>6.5.</w:t>
      </w:r>
      <w:r>
        <w:rPr>
          <w:rFonts w:eastAsiaTheme="minorEastAsia" w:cstheme="minorBidi"/>
          <w:noProof/>
          <w:color w:val="auto"/>
          <w:sz w:val="22"/>
          <w:szCs w:val="22"/>
          <w:lang w:val="en-AU" w:eastAsia="en-AU"/>
        </w:rPr>
        <w:tab/>
      </w:r>
      <w:r>
        <w:rPr>
          <w:noProof/>
        </w:rPr>
        <w:t>Course currency and evaluation</w:t>
      </w:r>
      <w:r>
        <w:rPr>
          <w:noProof/>
        </w:rPr>
        <w:tab/>
      </w:r>
      <w:r>
        <w:rPr>
          <w:noProof/>
        </w:rPr>
        <w:fldChar w:fldCharType="begin"/>
      </w:r>
      <w:r>
        <w:rPr>
          <w:noProof/>
        </w:rPr>
        <w:instrText xml:space="preserve"> PAGEREF _Toc62642251 \h </w:instrText>
      </w:r>
      <w:r>
        <w:rPr>
          <w:noProof/>
        </w:rPr>
      </w:r>
      <w:r>
        <w:rPr>
          <w:noProof/>
        </w:rPr>
        <w:fldChar w:fldCharType="separate"/>
      </w:r>
      <w:ins w:id="31" w:author="Abercrombie, Kerrie" w:date="2021-02-01T13:25:00Z">
        <w:r w:rsidR="005C52EA">
          <w:rPr>
            <w:noProof/>
          </w:rPr>
          <w:t>14</w:t>
        </w:r>
      </w:ins>
      <w:del w:id="32" w:author="Abercrombie, Kerrie" w:date="2021-02-01T13:25:00Z">
        <w:r w:rsidDel="005C52EA">
          <w:rPr>
            <w:noProof/>
          </w:rPr>
          <w:delText>14</w:delText>
        </w:r>
      </w:del>
      <w:r>
        <w:rPr>
          <w:noProof/>
        </w:rPr>
        <w:fldChar w:fldCharType="end"/>
      </w:r>
    </w:p>
    <w:p w14:paraId="5DDBB700" w14:textId="7E583413" w:rsidR="005307AA" w:rsidRDefault="005307AA">
      <w:pPr>
        <w:pStyle w:val="TOC2"/>
        <w:rPr>
          <w:rFonts w:eastAsiaTheme="minorEastAsia" w:cstheme="minorBidi"/>
          <w:color w:val="auto"/>
          <w:sz w:val="22"/>
          <w:szCs w:val="22"/>
          <w:lang w:val="en-AU" w:eastAsia="en-AU"/>
        </w:rPr>
      </w:pPr>
      <w:r w:rsidRPr="00AC36D3">
        <w:t>7.</w:t>
      </w:r>
      <w:r>
        <w:rPr>
          <w:rFonts w:eastAsiaTheme="minorEastAsia" w:cstheme="minorBidi"/>
          <w:color w:val="auto"/>
          <w:sz w:val="22"/>
          <w:szCs w:val="22"/>
          <w:lang w:val="en-AU" w:eastAsia="en-AU"/>
        </w:rPr>
        <w:tab/>
      </w:r>
      <w:r w:rsidRPr="00AC36D3">
        <w:t>PRE-COURSE READING MATERIAL</w:t>
      </w:r>
      <w:r>
        <w:tab/>
      </w:r>
      <w:r>
        <w:fldChar w:fldCharType="begin"/>
      </w:r>
      <w:r>
        <w:instrText xml:space="preserve"> PAGEREF _Toc62642252 \h </w:instrText>
      </w:r>
      <w:r>
        <w:fldChar w:fldCharType="separate"/>
      </w:r>
      <w:ins w:id="33" w:author="Abercrombie, Kerrie" w:date="2021-02-01T13:25:00Z">
        <w:r w:rsidR="005C52EA">
          <w:t>14</w:t>
        </w:r>
      </w:ins>
      <w:del w:id="34" w:author="Abercrombie, Kerrie" w:date="2021-02-01T13:25:00Z">
        <w:r w:rsidDel="005C52EA">
          <w:delText>14</w:delText>
        </w:r>
      </w:del>
      <w:r>
        <w:fldChar w:fldCharType="end"/>
      </w:r>
    </w:p>
    <w:p w14:paraId="5108598F" w14:textId="66A7F23F" w:rsidR="005307AA" w:rsidRDefault="005307AA">
      <w:pPr>
        <w:pStyle w:val="TOC2"/>
        <w:rPr>
          <w:rFonts w:eastAsiaTheme="minorEastAsia" w:cstheme="minorBidi"/>
          <w:color w:val="auto"/>
          <w:sz w:val="22"/>
          <w:szCs w:val="22"/>
          <w:lang w:val="en-AU" w:eastAsia="en-AU"/>
        </w:rPr>
      </w:pPr>
      <w:r w:rsidRPr="00AC36D3">
        <w:t>8.</w:t>
      </w:r>
      <w:r>
        <w:rPr>
          <w:rFonts w:eastAsiaTheme="minorEastAsia" w:cstheme="minorBidi"/>
          <w:color w:val="auto"/>
          <w:sz w:val="22"/>
          <w:szCs w:val="22"/>
          <w:lang w:val="en-AU" w:eastAsia="en-AU"/>
        </w:rPr>
        <w:tab/>
      </w:r>
      <w:r>
        <w:t>ASSESSMENT</w:t>
      </w:r>
      <w:r>
        <w:tab/>
      </w:r>
      <w:r>
        <w:fldChar w:fldCharType="begin"/>
      </w:r>
      <w:r>
        <w:instrText xml:space="preserve"> PAGEREF _Toc62642253 \h </w:instrText>
      </w:r>
      <w:r>
        <w:fldChar w:fldCharType="separate"/>
      </w:r>
      <w:ins w:id="35" w:author="Abercrombie, Kerrie" w:date="2021-02-01T13:25:00Z">
        <w:r w:rsidR="005C52EA">
          <w:t>14</w:t>
        </w:r>
      </w:ins>
      <w:del w:id="36" w:author="Abercrombie, Kerrie" w:date="2021-02-01T13:25:00Z">
        <w:r w:rsidDel="005C52EA">
          <w:delText>14</w:delText>
        </w:r>
      </w:del>
      <w:r>
        <w:fldChar w:fldCharType="end"/>
      </w:r>
    </w:p>
    <w:p w14:paraId="4860A5A1" w14:textId="6B2882AC" w:rsidR="005307AA" w:rsidRDefault="005307AA">
      <w:pPr>
        <w:pStyle w:val="TOC2"/>
        <w:rPr>
          <w:rFonts w:eastAsiaTheme="minorEastAsia" w:cstheme="minorBidi"/>
          <w:color w:val="auto"/>
          <w:sz w:val="22"/>
          <w:szCs w:val="22"/>
          <w:lang w:val="en-AU" w:eastAsia="en-AU"/>
        </w:rPr>
      </w:pPr>
      <w:r w:rsidRPr="00AC36D3">
        <w:t>9.</w:t>
      </w:r>
      <w:r>
        <w:rPr>
          <w:rFonts w:eastAsiaTheme="minorEastAsia" w:cstheme="minorBidi"/>
          <w:color w:val="auto"/>
          <w:sz w:val="22"/>
          <w:szCs w:val="22"/>
          <w:lang w:val="en-AU" w:eastAsia="en-AU"/>
        </w:rPr>
        <w:tab/>
      </w:r>
      <w:r>
        <w:t>CERTIFICATION</w:t>
      </w:r>
      <w:r>
        <w:tab/>
      </w:r>
      <w:r>
        <w:fldChar w:fldCharType="begin"/>
      </w:r>
      <w:r>
        <w:instrText xml:space="preserve"> PAGEREF _Toc62642254 \h </w:instrText>
      </w:r>
      <w:r>
        <w:fldChar w:fldCharType="separate"/>
      </w:r>
      <w:ins w:id="37" w:author="Abercrombie, Kerrie" w:date="2021-02-01T13:25:00Z">
        <w:r w:rsidR="005C52EA">
          <w:t>15</w:t>
        </w:r>
      </w:ins>
      <w:del w:id="38" w:author="Abercrombie, Kerrie" w:date="2021-02-01T13:25:00Z">
        <w:r w:rsidDel="005C52EA">
          <w:delText>15</w:delText>
        </w:r>
      </w:del>
      <w:r>
        <w:fldChar w:fldCharType="end"/>
      </w:r>
    </w:p>
    <w:p w14:paraId="3EBEF3CB" w14:textId="42551284" w:rsidR="005307AA" w:rsidRDefault="005307AA">
      <w:pPr>
        <w:pStyle w:val="TOC1"/>
        <w:tabs>
          <w:tab w:val="left" w:pos="1134"/>
        </w:tabs>
        <w:rPr>
          <w:rFonts w:eastAsiaTheme="minorEastAsia" w:cstheme="minorBidi"/>
          <w:b w:val="0"/>
          <w:color w:val="auto"/>
          <w:sz w:val="22"/>
          <w:szCs w:val="22"/>
          <w:lang w:val="en-AU" w:eastAsia="en-AU"/>
        </w:rPr>
      </w:pPr>
      <w:r w:rsidRPr="00AC36D3">
        <w:t>PART B</w:t>
      </w:r>
      <w:r>
        <w:rPr>
          <w:rFonts w:eastAsiaTheme="minorEastAsia" w:cstheme="minorBidi"/>
          <w:b w:val="0"/>
          <w:color w:val="auto"/>
          <w:sz w:val="22"/>
          <w:szCs w:val="22"/>
          <w:lang w:val="en-AU" w:eastAsia="en-AU"/>
        </w:rPr>
        <w:tab/>
      </w:r>
      <w:r w:rsidRPr="00AC36D3">
        <w:t>COURSE OVERVIEW</w:t>
      </w:r>
      <w:r>
        <w:tab/>
      </w:r>
      <w:r>
        <w:fldChar w:fldCharType="begin"/>
      </w:r>
      <w:r>
        <w:instrText xml:space="preserve"> PAGEREF _Toc62642255 \h </w:instrText>
      </w:r>
      <w:r>
        <w:fldChar w:fldCharType="separate"/>
      </w:r>
      <w:ins w:id="39" w:author="Abercrombie, Kerrie" w:date="2021-02-01T13:25:00Z">
        <w:r w:rsidR="005C52EA">
          <w:t>16</w:t>
        </w:r>
      </w:ins>
      <w:del w:id="40" w:author="Abercrombie, Kerrie" w:date="2021-02-01T13:25:00Z">
        <w:r w:rsidDel="005C52EA">
          <w:delText>16</w:delText>
        </w:r>
      </w:del>
      <w:r>
        <w:fldChar w:fldCharType="end"/>
      </w:r>
    </w:p>
    <w:p w14:paraId="3E9B9893" w14:textId="1D828D9F" w:rsidR="005307AA" w:rsidRDefault="005307AA">
      <w:pPr>
        <w:pStyle w:val="TOC1"/>
        <w:rPr>
          <w:rFonts w:eastAsiaTheme="minorEastAsia" w:cstheme="minorBidi"/>
          <w:b w:val="0"/>
          <w:color w:val="auto"/>
          <w:sz w:val="22"/>
          <w:szCs w:val="22"/>
          <w:lang w:val="en-AU" w:eastAsia="en-AU"/>
        </w:rPr>
      </w:pPr>
      <w:r>
        <w:t>MODULE 1 - REGULATORY AND LEGAL FRAMEWORK</w:t>
      </w:r>
      <w:r>
        <w:tab/>
      </w:r>
      <w:r>
        <w:fldChar w:fldCharType="begin"/>
      </w:r>
      <w:r>
        <w:instrText xml:space="preserve"> PAGEREF _Toc62642256 \h </w:instrText>
      </w:r>
      <w:r>
        <w:fldChar w:fldCharType="separate"/>
      </w:r>
      <w:ins w:id="41" w:author="Abercrombie, Kerrie" w:date="2021-02-01T13:25:00Z">
        <w:r w:rsidR="005C52EA">
          <w:t>16</w:t>
        </w:r>
      </w:ins>
      <w:del w:id="42" w:author="Abercrombie, Kerrie" w:date="2021-02-01T13:25:00Z">
        <w:r w:rsidDel="005C52EA">
          <w:delText>16</w:delText>
        </w:r>
      </w:del>
      <w:r>
        <w:fldChar w:fldCharType="end"/>
      </w:r>
    </w:p>
    <w:p w14:paraId="72391378" w14:textId="25940399"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rsidRPr="00AC36D3">
        <w:t>SCOPE</w:t>
      </w:r>
      <w:r>
        <w:tab/>
      </w:r>
      <w:r>
        <w:fldChar w:fldCharType="begin"/>
      </w:r>
      <w:r>
        <w:instrText xml:space="preserve"> PAGEREF _Toc62642257 \h </w:instrText>
      </w:r>
      <w:r>
        <w:fldChar w:fldCharType="separate"/>
      </w:r>
      <w:ins w:id="43" w:author="Abercrombie, Kerrie" w:date="2021-02-01T13:25:00Z">
        <w:r w:rsidR="005C52EA">
          <w:t>16</w:t>
        </w:r>
      </w:ins>
      <w:del w:id="44" w:author="Abercrombie, Kerrie" w:date="2021-02-01T13:25:00Z">
        <w:r w:rsidDel="005C52EA">
          <w:delText>16</w:delText>
        </w:r>
      </w:del>
      <w:r>
        <w:fldChar w:fldCharType="end"/>
      </w:r>
    </w:p>
    <w:p w14:paraId="12ACDB28" w14:textId="4A2AD162"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rsidRPr="00AC36D3">
        <w:t>LEARNING OBJECTIVE</w:t>
      </w:r>
      <w:r>
        <w:tab/>
      </w:r>
      <w:r>
        <w:fldChar w:fldCharType="begin"/>
      </w:r>
      <w:r>
        <w:instrText xml:space="preserve"> PAGEREF _Toc62642258 \h </w:instrText>
      </w:r>
      <w:r>
        <w:fldChar w:fldCharType="separate"/>
      </w:r>
      <w:ins w:id="45" w:author="Abercrombie, Kerrie" w:date="2021-02-01T13:25:00Z">
        <w:r w:rsidR="005C52EA">
          <w:t>16</w:t>
        </w:r>
      </w:ins>
      <w:del w:id="46" w:author="Abercrombie, Kerrie" w:date="2021-02-01T13:25:00Z">
        <w:r w:rsidDel="005C52EA">
          <w:delText>16</w:delText>
        </w:r>
      </w:del>
      <w:r>
        <w:fldChar w:fldCharType="end"/>
      </w:r>
    </w:p>
    <w:p w14:paraId="0C604B0D" w14:textId="4F969349"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rsidRPr="00AC36D3">
        <w:t>RECOMMENDED TRAINING HOURS</w:t>
      </w:r>
      <w:r>
        <w:tab/>
      </w:r>
      <w:r>
        <w:fldChar w:fldCharType="begin"/>
      </w:r>
      <w:r>
        <w:instrText xml:space="preserve"> PAGEREF _Toc62642259 \h </w:instrText>
      </w:r>
      <w:r>
        <w:fldChar w:fldCharType="separate"/>
      </w:r>
      <w:ins w:id="47" w:author="Abercrombie, Kerrie" w:date="2021-02-01T13:25:00Z">
        <w:r w:rsidR="005C52EA">
          <w:t>16</w:t>
        </w:r>
      </w:ins>
      <w:del w:id="48" w:author="Abercrombie, Kerrie" w:date="2021-02-01T13:25:00Z">
        <w:r w:rsidDel="005C52EA">
          <w:delText>16</w:delText>
        </w:r>
      </w:del>
      <w:r>
        <w:fldChar w:fldCharType="end"/>
      </w:r>
    </w:p>
    <w:p w14:paraId="652BEA11" w14:textId="4FE00391"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rsidRPr="00AC36D3">
        <w:t>RECOMMENDED TRAINING AIDS AND EXERCISES</w:t>
      </w:r>
      <w:r>
        <w:tab/>
      </w:r>
      <w:r>
        <w:fldChar w:fldCharType="begin"/>
      </w:r>
      <w:r>
        <w:instrText xml:space="preserve"> PAGEREF _Toc62642260 \h </w:instrText>
      </w:r>
      <w:r>
        <w:fldChar w:fldCharType="separate"/>
      </w:r>
      <w:ins w:id="49" w:author="Abercrombie, Kerrie" w:date="2021-02-01T13:25:00Z">
        <w:r w:rsidR="005C52EA">
          <w:t>16</w:t>
        </w:r>
      </w:ins>
      <w:del w:id="50" w:author="Abercrombie, Kerrie" w:date="2021-02-01T13:25:00Z">
        <w:r w:rsidDel="005C52EA">
          <w:delText>16</w:delText>
        </w:r>
      </w:del>
      <w:r>
        <w:fldChar w:fldCharType="end"/>
      </w:r>
    </w:p>
    <w:p w14:paraId="60BF7ECB" w14:textId="7012097E"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rsidRPr="00AC36D3">
        <w:t>PRE-COURSE READING MATERIAL</w:t>
      </w:r>
      <w:r>
        <w:tab/>
      </w:r>
      <w:r>
        <w:fldChar w:fldCharType="begin"/>
      </w:r>
      <w:r>
        <w:instrText xml:space="preserve"> PAGEREF _Toc62642261 \h </w:instrText>
      </w:r>
      <w:r>
        <w:fldChar w:fldCharType="separate"/>
      </w:r>
      <w:ins w:id="51" w:author="Abercrombie, Kerrie" w:date="2021-02-01T13:25:00Z">
        <w:r w:rsidR="005C52EA">
          <w:t>16</w:t>
        </w:r>
      </w:ins>
      <w:del w:id="52" w:author="Abercrombie, Kerrie" w:date="2021-02-01T13:25:00Z">
        <w:r w:rsidDel="005C52EA">
          <w:delText>16</w:delText>
        </w:r>
      </w:del>
      <w:r>
        <w:fldChar w:fldCharType="end"/>
      </w:r>
    </w:p>
    <w:p w14:paraId="2D700BD0" w14:textId="33A55D0E" w:rsidR="005307AA" w:rsidRDefault="005307AA">
      <w:pPr>
        <w:pStyle w:val="TOC2"/>
        <w:rPr>
          <w:rFonts w:eastAsiaTheme="minorEastAsia" w:cstheme="minorBidi"/>
          <w:color w:val="auto"/>
          <w:sz w:val="22"/>
          <w:szCs w:val="22"/>
          <w:lang w:val="en-AU" w:eastAsia="en-AU"/>
        </w:rPr>
      </w:pPr>
      <w:r w:rsidRPr="00AC36D3">
        <w:t>6.</w:t>
      </w:r>
      <w:r>
        <w:rPr>
          <w:rFonts w:eastAsiaTheme="minorEastAsia" w:cstheme="minorBidi"/>
          <w:color w:val="auto"/>
          <w:sz w:val="22"/>
          <w:szCs w:val="22"/>
          <w:lang w:val="en-AU" w:eastAsia="en-AU"/>
        </w:rPr>
        <w:tab/>
      </w:r>
      <w:r w:rsidRPr="00AC36D3">
        <w:t>DETAILED TEACHING SYLLABUS</w:t>
      </w:r>
      <w:r>
        <w:tab/>
      </w:r>
      <w:r>
        <w:fldChar w:fldCharType="begin"/>
      </w:r>
      <w:r>
        <w:instrText xml:space="preserve"> PAGEREF _Toc62642262 \h </w:instrText>
      </w:r>
      <w:r>
        <w:fldChar w:fldCharType="separate"/>
      </w:r>
      <w:ins w:id="53" w:author="Abercrombie, Kerrie" w:date="2021-02-01T13:25:00Z">
        <w:r w:rsidR="005C52EA">
          <w:t>17</w:t>
        </w:r>
      </w:ins>
      <w:del w:id="54" w:author="Abercrombie, Kerrie" w:date="2021-02-01T13:25:00Z">
        <w:r w:rsidDel="005C52EA">
          <w:delText>17</w:delText>
        </w:r>
      </w:del>
      <w:r>
        <w:fldChar w:fldCharType="end"/>
      </w:r>
    </w:p>
    <w:p w14:paraId="3E81EAC7" w14:textId="28C4F5EA" w:rsidR="005307AA" w:rsidRDefault="005307AA">
      <w:pPr>
        <w:pStyle w:val="TOC2"/>
        <w:rPr>
          <w:rFonts w:eastAsiaTheme="minorEastAsia" w:cstheme="minorBidi"/>
          <w:color w:val="auto"/>
          <w:sz w:val="22"/>
          <w:szCs w:val="22"/>
          <w:lang w:val="en-AU" w:eastAsia="en-AU"/>
        </w:rPr>
      </w:pPr>
      <w:r w:rsidRPr="00AC36D3">
        <w:t>7.</w:t>
      </w:r>
      <w:r>
        <w:rPr>
          <w:rFonts w:eastAsiaTheme="minorEastAsia" w:cstheme="minorBidi"/>
          <w:color w:val="auto"/>
          <w:sz w:val="22"/>
          <w:szCs w:val="22"/>
          <w:lang w:val="en-AU" w:eastAsia="en-AU"/>
        </w:rPr>
        <w:tab/>
      </w:r>
      <w:r>
        <w:t>REFERENCES REVELANT TO THIS MODULE</w:t>
      </w:r>
      <w:r>
        <w:tab/>
      </w:r>
      <w:r>
        <w:fldChar w:fldCharType="begin"/>
      </w:r>
      <w:r>
        <w:instrText xml:space="preserve"> PAGEREF _Toc62642263 \h </w:instrText>
      </w:r>
      <w:r>
        <w:fldChar w:fldCharType="separate"/>
      </w:r>
      <w:ins w:id="55" w:author="Abercrombie, Kerrie" w:date="2021-02-01T13:25:00Z">
        <w:r w:rsidR="005C52EA">
          <w:t>18</w:t>
        </w:r>
      </w:ins>
      <w:del w:id="56" w:author="Abercrombie, Kerrie" w:date="2021-02-01T13:25:00Z">
        <w:r w:rsidDel="005C52EA">
          <w:delText>18</w:delText>
        </w:r>
      </w:del>
      <w:r>
        <w:fldChar w:fldCharType="end"/>
      </w:r>
    </w:p>
    <w:p w14:paraId="1918A152" w14:textId="4DBD022D" w:rsidR="005307AA" w:rsidRDefault="005307AA">
      <w:pPr>
        <w:pStyle w:val="TOC2"/>
        <w:rPr>
          <w:rFonts w:eastAsiaTheme="minorEastAsia" w:cstheme="minorBidi"/>
          <w:color w:val="auto"/>
          <w:sz w:val="22"/>
          <w:szCs w:val="22"/>
          <w:lang w:val="en-AU" w:eastAsia="en-AU"/>
        </w:rPr>
      </w:pPr>
      <w:r w:rsidRPr="00AC36D3">
        <w:t>8.</w:t>
      </w:r>
      <w:r>
        <w:rPr>
          <w:rFonts w:eastAsiaTheme="minorEastAsia" w:cstheme="minorBidi"/>
          <w:color w:val="auto"/>
          <w:sz w:val="22"/>
          <w:szCs w:val="22"/>
          <w:lang w:val="en-AU" w:eastAsia="en-AU"/>
        </w:rPr>
        <w:tab/>
      </w:r>
      <w:r>
        <w:t>VTS OPERATOR COMPETENCE CHART</w:t>
      </w:r>
      <w:r>
        <w:tab/>
      </w:r>
      <w:r>
        <w:fldChar w:fldCharType="begin"/>
      </w:r>
      <w:r>
        <w:instrText xml:space="preserve"> PAGEREF _Toc62642264 \h </w:instrText>
      </w:r>
      <w:r>
        <w:fldChar w:fldCharType="separate"/>
      </w:r>
      <w:ins w:id="57" w:author="Abercrombie, Kerrie" w:date="2021-02-01T13:25:00Z">
        <w:r w:rsidR="005C52EA">
          <w:t>19</w:t>
        </w:r>
      </w:ins>
      <w:del w:id="58" w:author="Abercrombie, Kerrie" w:date="2021-02-01T13:25:00Z">
        <w:r w:rsidDel="005C52EA">
          <w:delText>19</w:delText>
        </w:r>
      </w:del>
      <w:r>
        <w:fldChar w:fldCharType="end"/>
      </w:r>
    </w:p>
    <w:p w14:paraId="60F19623" w14:textId="6E99AAF7" w:rsidR="005307AA" w:rsidRDefault="005307AA">
      <w:pPr>
        <w:pStyle w:val="TOC1"/>
        <w:rPr>
          <w:rFonts w:eastAsiaTheme="minorEastAsia" w:cstheme="minorBidi"/>
          <w:b w:val="0"/>
          <w:color w:val="auto"/>
          <w:sz w:val="22"/>
          <w:szCs w:val="22"/>
          <w:lang w:val="en-AU" w:eastAsia="en-AU"/>
        </w:rPr>
      </w:pPr>
      <w:r>
        <w:t xml:space="preserve">MODULE 2 – COMMUNICATION </w:t>
      </w:r>
      <w:r w:rsidRPr="00AC36D3">
        <w:rPr>
          <w:strike/>
        </w:rPr>
        <w:t>COORDINATION</w:t>
      </w:r>
      <w:r>
        <w:t xml:space="preserve"> AND INTERACTION</w:t>
      </w:r>
      <w:r>
        <w:tab/>
      </w:r>
      <w:r>
        <w:fldChar w:fldCharType="begin"/>
      </w:r>
      <w:r>
        <w:instrText xml:space="preserve"> PAGEREF _Toc62642265 \h </w:instrText>
      </w:r>
      <w:r>
        <w:fldChar w:fldCharType="separate"/>
      </w:r>
      <w:ins w:id="59" w:author="Abercrombie, Kerrie" w:date="2021-02-01T13:25:00Z">
        <w:r w:rsidR="005C52EA">
          <w:t>20</w:t>
        </w:r>
      </w:ins>
      <w:del w:id="60" w:author="Abercrombie, Kerrie" w:date="2021-02-01T13:25:00Z">
        <w:r w:rsidDel="005C52EA">
          <w:delText>20</w:delText>
        </w:r>
      </w:del>
      <w:r>
        <w:fldChar w:fldCharType="end"/>
      </w:r>
    </w:p>
    <w:p w14:paraId="2F19A444" w14:textId="05D40C26"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rsidRPr="00AC36D3">
        <w:t>SCOPE</w:t>
      </w:r>
      <w:r>
        <w:tab/>
      </w:r>
      <w:r>
        <w:fldChar w:fldCharType="begin"/>
      </w:r>
      <w:r>
        <w:instrText xml:space="preserve"> PAGEREF _Toc62642266 \h </w:instrText>
      </w:r>
      <w:r>
        <w:fldChar w:fldCharType="separate"/>
      </w:r>
      <w:ins w:id="61" w:author="Abercrombie, Kerrie" w:date="2021-02-01T13:25:00Z">
        <w:r w:rsidR="005C52EA">
          <w:t>20</w:t>
        </w:r>
      </w:ins>
      <w:del w:id="62" w:author="Abercrombie, Kerrie" w:date="2021-02-01T13:25:00Z">
        <w:r w:rsidDel="005C52EA">
          <w:delText>20</w:delText>
        </w:r>
      </w:del>
      <w:r>
        <w:fldChar w:fldCharType="end"/>
      </w:r>
    </w:p>
    <w:p w14:paraId="05BF9F98" w14:textId="3DB3B4A2"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rsidRPr="00AC36D3">
        <w:t>LEARNING OBJECTIVE</w:t>
      </w:r>
      <w:r>
        <w:tab/>
      </w:r>
      <w:r>
        <w:fldChar w:fldCharType="begin"/>
      </w:r>
      <w:r>
        <w:instrText xml:space="preserve"> PAGEREF _Toc62642267 \h </w:instrText>
      </w:r>
      <w:r>
        <w:fldChar w:fldCharType="separate"/>
      </w:r>
      <w:ins w:id="63" w:author="Abercrombie, Kerrie" w:date="2021-02-01T13:25:00Z">
        <w:r w:rsidR="005C52EA">
          <w:t>20</w:t>
        </w:r>
      </w:ins>
      <w:del w:id="64" w:author="Abercrombie, Kerrie" w:date="2021-02-01T13:25:00Z">
        <w:r w:rsidDel="005C52EA">
          <w:delText>20</w:delText>
        </w:r>
      </w:del>
      <w:r>
        <w:fldChar w:fldCharType="end"/>
      </w:r>
    </w:p>
    <w:p w14:paraId="235A4A5C" w14:textId="64DBE669"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rsidRPr="00AC36D3">
        <w:t>RECOMMENDED TRAINING HOURS</w:t>
      </w:r>
      <w:r>
        <w:tab/>
      </w:r>
      <w:r>
        <w:fldChar w:fldCharType="begin"/>
      </w:r>
      <w:r>
        <w:instrText xml:space="preserve"> PAGEREF _Toc62642268 \h </w:instrText>
      </w:r>
      <w:r>
        <w:fldChar w:fldCharType="separate"/>
      </w:r>
      <w:ins w:id="65" w:author="Abercrombie, Kerrie" w:date="2021-02-01T13:25:00Z">
        <w:r w:rsidR="005C52EA">
          <w:t>20</w:t>
        </w:r>
      </w:ins>
      <w:del w:id="66" w:author="Abercrombie, Kerrie" w:date="2021-02-01T13:25:00Z">
        <w:r w:rsidDel="005C52EA">
          <w:delText>20</w:delText>
        </w:r>
      </w:del>
      <w:r>
        <w:fldChar w:fldCharType="end"/>
      </w:r>
    </w:p>
    <w:p w14:paraId="59E3717B" w14:textId="584793C6"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rsidRPr="00AC36D3">
        <w:t>RECOMMENDED TRAINING AIDS AND EXERCISES</w:t>
      </w:r>
      <w:r>
        <w:tab/>
      </w:r>
      <w:r>
        <w:fldChar w:fldCharType="begin"/>
      </w:r>
      <w:r>
        <w:instrText xml:space="preserve"> PAGEREF _Toc62642269 \h </w:instrText>
      </w:r>
      <w:r>
        <w:fldChar w:fldCharType="separate"/>
      </w:r>
      <w:ins w:id="67" w:author="Abercrombie, Kerrie" w:date="2021-02-01T13:25:00Z">
        <w:r w:rsidR="005C52EA">
          <w:t>20</w:t>
        </w:r>
      </w:ins>
      <w:del w:id="68" w:author="Abercrombie, Kerrie" w:date="2021-02-01T13:25:00Z">
        <w:r w:rsidDel="005C52EA">
          <w:delText>20</w:delText>
        </w:r>
      </w:del>
      <w:r>
        <w:fldChar w:fldCharType="end"/>
      </w:r>
    </w:p>
    <w:p w14:paraId="05854F28" w14:textId="220505D9"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rsidRPr="00AC36D3">
        <w:t>PRE-COURSE READING MATERIAL</w:t>
      </w:r>
      <w:r>
        <w:tab/>
      </w:r>
      <w:r>
        <w:fldChar w:fldCharType="begin"/>
      </w:r>
      <w:r>
        <w:instrText xml:space="preserve"> PAGEREF _Toc62642270 \h </w:instrText>
      </w:r>
      <w:r>
        <w:fldChar w:fldCharType="separate"/>
      </w:r>
      <w:ins w:id="69" w:author="Abercrombie, Kerrie" w:date="2021-02-01T13:25:00Z">
        <w:r w:rsidR="005C52EA">
          <w:t>20</w:t>
        </w:r>
      </w:ins>
      <w:del w:id="70" w:author="Abercrombie, Kerrie" w:date="2021-02-01T13:25:00Z">
        <w:r w:rsidDel="005C52EA">
          <w:delText>20</w:delText>
        </w:r>
      </w:del>
      <w:r>
        <w:fldChar w:fldCharType="end"/>
      </w:r>
    </w:p>
    <w:p w14:paraId="663A7258" w14:textId="5818BA9E" w:rsidR="005307AA" w:rsidRDefault="005307AA">
      <w:pPr>
        <w:pStyle w:val="TOC2"/>
        <w:rPr>
          <w:rFonts w:eastAsiaTheme="minorEastAsia" w:cstheme="minorBidi"/>
          <w:color w:val="auto"/>
          <w:sz w:val="22"/>
          <w:szCs w:val="22"/>
          <w:lang w:val="en-AU" w:eastAsia="en-AU"/>
        </w:rPr>
      </w:pPr>
      <w:r w:rsidRPr="00AC36D3">
        <w:t>6.</w:t>
      </w:r>
      <w:r>
        <w:rPr>
          <w:rFonts w:eastAsiaTheme="minorEastAsia" w:cstheme="minorBidi"/>
          <w:color w:val="auto"/>
          <w:sz w:val="22"/>
          <w:szCs w:val="22"/>
          <w:lang w:val="en-AU" w:eastAsia="en-AU"/>
        </w:rPr>
        <w:tab/>
      </w:r>
      <w:r w:rsidRPr="00AC36D3">
        <w:t>DETAILED TEACHING SYLLABUS</w:t>
      </w:r>
      <w:r>
        <w:tab/>
      </w:r>
      <w:r>
        <w:fldChar w:fldCharType="begin"/>
      </w:r>
      <w:r>
        <w:instrText xml:space="preserve"> PAGEREF _Toc62642271 \h </w:instrText>
      </w:r>
      <w:r>
        <w:fldChar w:fldCharType="separate"/>
      </w:r>
      <w:ins w:id="71" w:author="Abercrombie, Kerrie" w:date="2021-02-01T13:25:00Z">
        <w:r w:rsidR="005C52EA">
          <w:t>21</w:t>
        </w:r>
      </w:ins>
      <w:del w:id="72" w:author="Abercrombie, Kerrie" w:date="2021-02-01T13:25:00Z">
        <w:r w:rsidDel="005C52EA">
          <w:delText>21</w:delText>
        </w:r>
      </w:del>
      <w:r>
        <w:fldChar w:fldCharType="end"/>
      </w:r>
    </w:p>
    <w:p w14:paraId="6B417860" w14:textId="187F8F8C" w:rsidR="005307AA" w:rsidRDefault="005307AA">
      <w:pPr>
        <w:pStyle w:val="TOC2"/>
        <w:rPr>
          <w:rFonts w:eastAsiaTheme="minorEastAsia" w:cstheme="minorBidi"/>
          <w:color w:val="auto"/>
          <w:sz w:val="22"/>
          <w:szCs w:val="22"/>
          <w:lang w:val="en-AU" w:eastAsia="en-AU"/>
        </w:rPr>
      </w:pPr>
      <w:r w:rsidRPr="00AC36D3">
        <w:t>7.</w:t>
      </w:r>
      <w:r>
        <w:rPr>
          <w:rFonts w:eastAsiaTheme="minorEastAsia" w:cstheme="minorBidi"/>
          <w:color w:val="auto"/>
          <w:sz w:val="22"/>
          <w:szCs w:val="22"/>
          <w:lang w:val="en-AU" w:eastAsia="en-AU"/>
        </w:rPr>
        <w:tab/>
      </w:r>
      <w:r>
        <w:t>REFERENCES REVELANT TO THIS MODULE</w:t>
      </w:r>
      <w:r>
        <w:tab/>
      </w:r>
      <w:r>
        <w:fldChar w:fldCharType="begin"/>
      </w:r>
      <w:r>
        <w:instrText xml:space="preserve"> PAGEREF _Toc62642272 \h </w:instrText>
      </w:r>
      <w:r>
        <w:fldChar w:fldCharType="separate"/>
      </w:r>
      <w:ins w:id="73" w:author="Abercrombie, Kerrie" w:date="2021-02-01T13:25:00Z">
        <w:r w:rsidR="005C52EA">
          <w:t>23</w:t>
        </w:r>
      </w:ins>
      <w:del w:id="74" w:author="Abercrombie, Kerrie" w:date="2021-02-01T13:25:00Z">
        <w:r w:rsidDel="005C52EA">
          <w:delText>23</w:delText>
        </w:r>
      </w:del>
      <w:r>
        <w:fldChar w:fldCharType="end"/>
      </w:r>
    </w:p>
    <w:p w14:paraId="49B3F5FB" w14:textId="11BE7C94" w:rsidR="005307AA" w:rsidRDefault="005307AA">
      <w:pPr>
        <w:pStyle w:val="TOC2"/>
        <w:rPr>
          <w:rFonts w:eastAsiaTheme="minorEastAsia" w:cstheme="minorBidi"/>
          <w:color w:val="auto"/>
          <w:sz w:val="22"/>
          <w:szCs w:val="22"/>
          <w:lang w:val="en-AU" w:eastAsia="en-AU"/>
        </w:rPr>
      </w:pPr>
      <w:r w:rsidRPr="00AC36D3">
        <w:t>8.</w:t>
      </w:r>
      <w:r>
        <w:rPr>
          <w:rFonts w:eastAsiaTheme="minorEastAsia" w:cstheme="minorBidi"/>
          <w:color w:val="auto"/>
          <w:sz w:val="22"/>
          <w:szCs w:val="22"/>
          <w:lang w:val="en-AU" w:eastAsia="en-AU"/>
        </w:rPr>
        <w:tab/>
      </w:r>
      <w:r>
        <w:t>VTS OPERATOR COMPETENCE CHART</w:t>
      </w:r>
      <w:r>
        <w:tab/>
      </w:r>
      <w:r>
        <w:fldChar w:fldCharType="begin"/>
      </w:r>
      <w:r>
        <w:instrText xml:space="preserve"> PAGEREF _Toc62642273 \h </w:instrText>
      </w:r>
      <w:r>
        <w:fldChar w:fldCharType="separate"/>
      </w:r>
      <w:ins w:id="75" w:author="Abercrombie, Kerrie" w:date="2021-02-01T13:25:00Z">
        <w:r w:rsidR="005C52EA">
          <w:t>23</w:t>
        </w:r>
      </w:ins>
      <w:del w:id="76" w:author="Abercrombie, Kerrie" w:date="2021-02-01T13:25:00Z">
        <w:r w:rsidDel="005C52EA">
          <w:delText>23</w:delText>
        </w:r>
      </w:del>
      <w:r>
        <w:fldChar w:fldCharType="end"/>
      </w:r>
    </w:p>
    <w:p w14:paraId="17F088CF" w14:textId="39CA239C" w:rsidR="005307AA" w:rsidRDefault="005307AA">
      <w:pPr>
        <w:pStyle w:val="TOC1"/>
        <w:rPr>
          <w:rFonts w:eastAsiaTheme="minorEastAsia" w:cstheme="minorBidi"/>
          <w:b w:val="0"/>
          <w:color w:val="auto"/>
          <w:sz w:val="22"/>
          <w:szCs w:val="22"/>
          <w:lang w:val="en-AU" w:eastAsia="en-AU"/>
        </w:rPr>
      </w:pPr>
      <w:r>
        <w:t>MODULE 3 – PROVISION OF VTS</w:t>
      </w:r>
      <w:r>
        <w:tab/>
      </w:r>
      <w:r>
        <w:fldChar w:fldCharType="begin"/>
      </w:r>
      <w:r>
        <w:instrText xml:space="preserve"> PAGEREF _Toc62642274 \h </w:instrText>
      </w:r>
      <w:r>
        <w:fldChar w:fldCharType="separate"/>
      </w:r>
      <w:ins w:id="77" w:author="Abercrombie, Kerrie" w:date="2021-02-01T13:25:00Z">
        <w:r w:rsidR="005C52EA">
          <w:t>24</w:t>
        </w:r>
      </w:ins>
      <w:del w:id="78" w:author="Abercrombie, Kerrie" w:date="2021-02-01T13:25:00Z">
        <w:r w:rsidDel="005C52EA">
          <w:delText>24</w:delText>
        </w:r>
      </w:del>
      <w:r>
        <w:fldChar w:fldCharType="end"/>
      </w:r>
    </w:p>
    <w:p w14:paraId="01BD32E3" w14:textId="0CDFE964"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rsidRPr="00AC36D3">
        <w:t>SCOPE</w:t>
      </w:r>
      <w:r>
        <w:tab/>
      </w:r>
      <w:r>
        <w:fldChar w:fldCharType="begin"/>
      </w:r>
      <w:r>
        <w:instrText xml:space="preserve"> PAGEREF _Toc62642275 \h </w:instrText>
      </w:r>
      <w:r>
        <w:fldChar w:fldCharType="separate"/>
      </w:r>
      <w:ins w:id="79" w:author="Abercrombie, Kerrie" w:date="2021-02-01T13:25:00Z">
        <w:r w:rsidR="005C52EA">
          <w:t>24</w:t>
        </w:r>
      </w:ins>
      <w:del w:id="80" w:author="Abercrombie, Kerrie" w:date="2021-02-01T13:25:00Z">
        <w:r w:rsidDel="005C52EA">
          <w:delText>24</w:delText>
        </w:r>
      </w:del>
      <w:r>
        <w:fldChar w:fldCharType="end"/>
      </w:r>
    </w:p>
    <w:p w14:paraId="5255DF18" w14:textId="52E1AAAE"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rsidRPr="00AC36D3">
        <w:t>LEARNING OBJECTIVE</w:t>
      </w:r>
      <w:r>
        <w:tab/>
      </w:r>
      <w:r>
        <w:fldChar w:fldCharType="begin"/>
      </w:r>
      <w:r>
        <w:instrText xml:space="preserve"> PAGEREF _Toc62642276 \h </w:instrText>
      </w:r>
      <w:r>
        <w:fldChar w:fldCharType="separate"/>
      </w:r>
      <w:ins w:id="81" w:author="Abercrombie, Kerrie" w:date="2021-02-01T13:25:00Z">
        <w:r w:rsidR="005C52EA">
          <w:t>24</w:t>
        </w:r>
      </w:ins>
      <w:del w:id="82" w:author="Abercrombie, Kerrie" w:date="2021-02-01T13:25:00Z">
        <w:r w:rsidDel="005C52EA">
          <w:delText>24</w:delText>
        </w:r>
      </w:del>
      <w:r>
        <w:fldChar w:fldCharType="end"/>
      </w:r>
    </w:p>
    <w:p w14:paraId="435C7124" w14:textId="420EA309" w:rsidR="005307AA" w:rsidRDefault="005307AA">
      <w:pPr>
        <w:pStyle w:val="TOC2"/>
        <w:rPr>
          <w:rFonts w:eastAsiaTheme="minorEastAsia" w:cstheme="minorBidi"/>
          <w:color w:val="auto"/>
          <w:sz w:val="22"/>
          <w:szCs w:val="22"/>
          <w:lang w:val="en-AU" w:eastAsia="en-AU"/>
        </w:rPr>
      </w:pPr>
      <w:r w:rsidRPr="00AC36D3">
        <w:lastRenderedPageBreak/>
        <w:t>3.</w:t>
      </w:r>
      <w:r>
        <w:rPr>
          <w:rFonts w:eastAsiaTheme="minorEastAsia" w:cstheme="minorBidi"/>
          <w:color w:val="auto"/>
          <w:sz w:val="22"/>
          <w:szCs w:val="22"/>
          <w:lang w:val="en-AU" w:eastAsia="en-AU"/>
        </w:rPr>
        <w:tab/>
      </w:r>
      <w:r w:rsidRPr="00AC36D3">
        <w:t>RECOMMENDED TRAINING HOURS</w:t>
      </w:r>
      <w:r>
        <w:tab/>
      </w:r>
      <w:r>
        <w:fldChar w:fldCharType="begin"/>
      </w:r>
      <w:r>
        <w:instrText xml:space="preserve"> PAGEREF _Toc62642277 \h </w:instrText>
      </w:r>
      <w:r>
        <w:fldChar w:fldCharType="separate"/>
      </w:r>
      <w:ins w:id="83" w:author="Abercrombie, Kerrie" w:date="2021-02-01T13:25:00Z">
        <w:r w:rsidR="005C52EA">
          <w:t>24</w:t>
        </w:r>
      </w:ins>
      <w:del w:id="84" w:author="Abercrombie, Kerrie" w:date="2021-02-01T13:25:00Z">
        <w:r w:rsidDel="005C52EA">
          <w:delText>24</w:delText>
        </w:r>
      </w:del>
      <w:r>
        <w:fldChar w:fldCharType="end"/>
      </w:r>
    </w:p>
    <w:p w14:paraId="4C6D3F41" w14:textId="51A69C9B"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rsidRPr="00AC36D3">
        <w:t>RECOMMENDED TRAINING AIDS AND EXERCISES</w:t>
      </w:r>
      <w:r>
        <w:tab/>
      </w:r>
      <w:r>
        <w:fldChar w:fldCharType="begin"/>
      </w:r>
      <w:r>
        <w:instrText xml:space="preserve"> PAGEREF _Toc62642278 \h </w:instrText>
      </w:r>
      <w:r>
        <w:fldChar w:fldCharType="separate"/>
      </w:r>
      <w:ins w:id="85" w:author="Abercrombie, Kerrie" w:date="2021-02-01T13:25:00Z">
        <w:r w:rsidR="005C52EA">
          <w:t>24</w:t>
        </w:r>
      </w:ins>
      <w:del w:id="86" w:author="Abercrombie, Kerrie" w:date="2021-02-01T13:25:00Z">
        <w:r w:rsidDel="005C52EA">
          <w:delText>24</w:delText>
        </w:r>
      </w:del>
      <w:r>
        <w:fldChar w:fldCharType="end"/>
      </w:r>
    </w:p>
    <w:p w14:paraId="16207DE7" w14:textId="52870A76"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rsidRPr="00AC36D3">
        <w:t>PRE-COURSE READING MATERIAL</w:t>
      </w:r>
      <w:r>
        <w:tab/>
      </w:r>
      <w:r>
        <w:fldChar w:fldCharType="begin"/>
      </w:r>
      <w:r>
        <w:instrText xml:space="preserve"> PAGEREF _Toc62642279 \h </w:instrText>
      </w:r>
      <w:r>
        <w:fldChar w:fldCharType="separate"/>
      </w:r>
      <w:ins w:id="87" w:author="Abercrombie, Kerrie" w:date="2021-02-01T13:25:00Z">
        <w:r w:rsidR="005C52EA">
          <w:t>24</w:t>
        </w:r>
      </w:ins>
      <w:del w:id="88" w:author="Abercrombie, Kerrie" w:date="2021-02-01T13:25:00Z">
        <w:r w:rsidDel="005C52EA">
          <w:delText>24</w:delText>
        </w:r>
      </w:del>
      <w:r>
        <w:fldChar w:fldCharType="end"/>
      </w:r>
    </w:p>
    <w:p w14:paraId="778ABFDC" w14:textId="70A1C164" w:rsidR="005307AA" w:rsidRDefault="005307AA">
      <w:pPr>
        <w:pStyle w:val="TOC2"/>
        <w:rPr>
          <w:rFonts w:eastAsiaTheme="minorEastAsia" w:cstheme="minorBidi"/>
          <w:color w:val="auto"/>
          <w:sz w:val="22"/>
          <w:szCs w:val="22"/>
          <w:lang w:val="en-AU" w:eastAsia="en-AU"/>
        </w:rPr>
      </w:pPr>
      <w:r w:rsidRPr="00AC36D3">
        <w:t>6.</w:t>
      </w:r>
      <w:r>
        <w:rPr>
          <w:rFonts w:eastAsiaTheme="minorEastAsia" w:cstheme="minorBidi"/>
          <w:color w:val="auto"/>
          <w:sz w:val="22"/>
          <w:szCs w:val="22"/>
          <w:lang w:val="en-AU" w:eastAsia="en-AU"/>
        </w:rPr>
        <w:tab/>
      </w:r>
      <w:r w:rsidRPr="00AC36D3">
        <w:t>DETAILED TEACHING SYLLABUS</w:t>
      </w:r>
      <w:r>
        <w:tab/>
      </w:r>
      <w:r>
        <w:fldChar w:fldCharType="begin"/>
      </w:r>
      <w:r>
        <w:instrText xml:space="preserve"> PAGEREF _Toc62642280 \h </w:instrText>
      </w:r>
      <w:r>
        <w:fldChar w:fldCharType="separate"/>
      </w:r>
      <w:ins w:id="89" w:author="Abercrombie, Kerrie" w:date="2021-02-01T13:25:00Z">
        <w:r w:rsidR="005C52EA">
          <w:t>25</w:t>
        </w:r>
      </w:ins>
      <w:del w:id="90" w:author="Abercrombie, Kerrie" w:date="2021-02-01T13:25:00Z">
        <w:r w:rsidDel="005C52EA">
          <w:delText>25</w:delText>
        </w:r>
      </w:del>
      <w:r>
        <w:fldChar w:fldCharType="end"/>
      </w:r>
    </w:p>
    <w:p w14:paraId="20EF5CED" w14:textId="72D5A34F" w:rsidR="005307AA" w:rsidRDefault="005307AA">
      <w:pPr>
        <w:pStyle w:val="TOC2"/>
        <w:rPr>
          <w:rFonts w:eastAsiaTheme="minorEastAsia" w:cstheme="minorBidi"/>
          <w:color w:val="auto"/>
          <w:sz w:val="22"/>
          <w:szCs w:val="22"/>
          <w:lang w:val="en-AU" w:eastAsia="en-AU"/>
        </w:rPr>
      </w:pPr>
      <w:r w:rsidRPr="00AC36D3">
        <w:t>7.</w:t>
      </w:r>
      <w:r>
        <w:rPr>
          <w:rFonts w:eastAsiaTheme="minorEastAsia" w:cstheme="minorBidi"/>
          <w:color w:val="auto"/>
          <w:sz w:val="22"/>
          <w:szCs w:val="22"/>
          <w:lang w:val="en-AU" w:eastAsia="en-AU"/>
        </w:rPr>
        <w:tab/>
      </w:r>
      <w:r>
        <w:t>REFERENCES REVELANT TO THIS MODULE</w:t>
      </w:r>
      <w:r>
        <w:tab/>
      </w:r>
      <w:r>
        <w:fldChar w:fldCharType="begin"/>
      </w:r>
      <w:r>
        <w:instrText xml:space="preserve"> PAGEREF _Toc62642281 \h </w:instrText>
      </w:r>
      <w:r>
        <w:fldChar w:fldCharType="separate"/>
      </w:r>
      <w:ins w:id="91" w:author="Abercrombie, Kerrie" w:date="2021-02-01T13:25:00Z">
        <w:r w:rsidR="005C52EA">
          <w:t>33</w:t>
        </w:r>
      </w:ins>
      <w:del w:id="92" w:author="Abercrombie, Kerrie" w:date="2021-02-01T13:25:00Z">
        <w:r w:rsidDel="005C52EA">
          <w:delText>32</w:delText>
        </w:r>
      </w:del>
      <w:r>
        <w:fldChar w:fldCharType="end"/>
      </w:r>
    </w:p>
    <w:p w14:paraId="19CCA945" w14:textId="217D9A91" w:rsidR="005307AA" w:rsidRDefault="005307AA">
      <w:pPr>
        <w:pStyle w:val="TOC2"/>
        <w:rPr>
          <w:rFonts w:eastAsiaTheme="minorEastAsia" w:cstheme="minorBidi"/>
          <w:color w:val="auto"/>
          <w:sz w:val="22"/>
          <w:szCs w:val="22"/>
          <w:lang w:val="en-AU" w:eastAsia="en-AU"/>
        </w:rPr>
      </w:pPr>
      <w:r w:rsidRPr="00AC36D3">
        <w:t>8.</w:t>
      </w:r>
      <w:r>
        <w:rPr>
          <w:rFonts w:eastAsiaTheme="minorEastAsia" w:cstheme="minorBidi"/>
          <w:color w:val="auto"/>
          <w:sz w:val="22"/>
          <w:szCs w:val="22"/>
          <w:lang w:val="en-AU" w:eastAsia="en-AU"/>
        </w:rPr>
        <w:tab/>
      </w:r>
      <w:r>
        <w:t>VTS OPERATOR COMPETENCE CHART</w:t>
      </w:r>
      <w:r>
        <w:tab/>
      </w:r>
      <w:r>
        <w:fldChar w:fldCharType="begin"/>
      </w:r>
      <w:r>
        <w:instrText xml:space="preserve"> PAGEREF _Toc62642282 \h </w:instrText>
      </w:r>
      <w:r>
        <w:fldChar w:fldCharType="separate"/>
      </w:r>
      <w:ins w:id="93" w:author="Abercrombie, Kerrie" w:date="2021-02-01T13:25:00Z">
        <w:r w:rsidR="005C52EA">
          <w:t>33</w:t>
        </w:r>
      </w:ins>
      <w:del w:id="94" w:author="Abercrombie, Kerrie" w:date="2021-02-01T13:25:00Z">
        <w:r w:rsidDel="005C52EA">
          <w:delText>33</w:delText>
        </w:r>
      </w:del>
      <w:r>
        <w:fldChar w:fldCharType="end"/>
      </w:r>
    </w:p>
    <w:p w14:paraId="5B86863E" w14:textId="04826CEE" w:rsidR="005307AA" w:rsidRDefault="005307AA">
      <w:pPr>
        <w:pStyle w:val="TOC1"/>
        <w:rPr>
          <w:rFonts w:eastAsiaTheme="minorEastAsia" w:cstheme="minorBidi"/>
          <w:b w:val="0"/>
          <w:color w:val="auto"/>
          <w:sz w:val="22"/>
          <w:szCs w:val="22"/>
          <w:lang w:val="en-AU" w:eastAsia="en-AU"/>
        </w:rPr>
      </w:pPr>
      <w:r>
        <w:t>MODULE 4 – NAUTICAL KNOWLEDGE</w:t>
      </w:r>
      <w:r>
        <w:tab/>
      </w:r>
      <w:r>
        <w:fldChar w:fldCharType="begin"/>
      </w:r>
      <w:r>
        <w:instrText xml:space="preserve"> PAGEREF _Toc62642283 \h </w:instrText>
      </w:r>
      <w:r>
        <w:fldChar w:fldCharType="separate"/>
      </w:r>
      <w:ins w:id="95" w:author="Abercrombie, Kerrie" w:date="2021-02-01T13:25:00Z">
        <w:r w:rsidR="005C52EA">
          <w:t>34</w:t>
        </w:r>
      </w:ins>
      <w:del w:id="96" w:author="Abercrombie, Kerrie" w:date="2021-02-01T13:25:00Z">
        <w:r w:rsidDel="005C52EA">
          <w:delText>34</w:delText>
        </w:r>
      </w:del>
      <w:r>
        <w:fldChar w:fldCharType="end"/>
      </w:r>
    </w:p>
    <w:p w14:paraId="52D8F1FB" w14:textId="13F523DE"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rsidRPr="00AC36D3">
        <w:t>SCOPE</w:t>
      </w:r>
      <w:r>
        <w:tab/>
      </w:r>
      <w:r>
        <w:fldChar w:fldCharType="begin"/>
      </w:r>
      <w:r>
        <w:instrText xml:space="preserve"> PAGEREF _Toc62642284 \h </w:instrText>
      </w:r>
      <w:r>
        <w:fldChar w:fldCharType="separate"/>
      </w:r>
      <w:ins w:id="97" w:author="Abercrombie, Kerrie" w:date="2021-02-01T13:25:00Z">
        <w:r w:rsidR="005C52EA">
          <w:t>34</w:t>
        </w:r>
      </w:ins>
      <w:del w:id="98" w:author="Abercrombie, Kerrie" w:date="2021-02-01T13:25:00Z">
        <w:r w:rsidDel="005C52EA">
          <w:delText>34</w:delText>
        </w:r>
      </w:del>
      <w:r>
        <w:fldChar w:fldCharType="end"/>
      </w:r>
    </w:p>
    <w:p w14:paraId="67C814E1" w14:textId="132BB60C"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rsidRPr="00AC36D3">
        <w:t>LEARNING OBJECTIVE</w:t>
      </w:r>
      <w:r>
        <w:tab/>
      </w:r>
      <w:r>
        <w:fldChar w:fldCharType="begin"/>
      </w:r>
      <w:r>
        <w:instrText xml:space="preserve"> PAGEREF _Toc62642285 \h </w:instrText>
      </w:r>
      <w:r>
        <w:fldChar w:fldCharType="separate"/>
      </w:r>
      <w:ins w:id="99" w:author="Abercrombie, Kerrie" w:date="2021-02-01T13:25:00Z">
        <w:r w:rsidR="005C52EA">
          <w:t>34</w:t>
        </w:r>
      </w:ins>
      <w:del w:id="100" w:author="Abercrombie, Kerrie" w:date="2021-02-01T13:25:00Z">
        <w:r w:rsidDel="005C52EA">
          <w:delText>34</w:delText>
        </w:r>
      </w:del>
      <w:r>
        <w:fldChar w:fldCharType="end"/>
      </w:r>
    </w:p>
    <w:p w14:paraId="01D5EEC2" w14:textId="34064063"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rsidRPr="00AC36D3">
        <w:t>RECOMMENDED TRAINING HOURS</w:t>
      </w:r>
      <w:r>
        <w:tab/>
      </w:r>
      <w:r>
        <w:fldChar w:fldCharType="begin"/>
      </w:r>
      <w:r>
        <w:instrText xml:space="preserve"> PAGEREF _Toc62642286 \h </w:instrText>
      </w:r>
      <w:r>
        <w:fldChar w:fldCharType="separate"/>
      </w:r>
      <w:ins w:id="101" w:author="Abercrombie, Kerrie" w:date="2021-02-01T13:25:00Z">
        <w:r w:rsidR="005C52EA">
          <w:t>34</w:t>
        </w:r>
      </w:ins>
      <w:del w:id="102" w:author="Abercrombie, Kerrie" w:date="2021-02-01T13:25:00Z">
        <w:r w:rsidDel="005C52EA">
          <w:delText>34</w:delText>
        </w:r>
      </w:del>
      <w:r>
        <w:fldChar w:fldCharType="end"/>
      </w:r>
    </w:p>
    <w:p w14:paraId="073534FD" w14:textId="4659A3A3"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rsidRPr="00AC36D3">
        <w:t>RECOMMENDED TRAINING AIDS AND EXERCISES</w:t>
      </w:r>
      <w:r>
        <w:tab/>
      </w:r>
      <w:r>
        <w:fldChar w:fldCharType="begin"/>
      </w:r>
      <w:r>
        <w:instrText xml:space="preserve"> PAGEREF _Toc62642287 \h </w:instrText>
      </w:r>
      <w:r>
        <w:fldChar w:fldCharType="separate"/>
      </w:r>
      <w:ins w:id="103" w:author="Abercrombie, Kerrie" w:date="2021-02-01T13:25:00Z">
        <w:r w:rsidR="005C52EA">
          <w:t>34</w:t>
        </w:r>
      </w:ins>
      <w:del w:id="104" w:author="Abercrombie, Kerrie" w:date="2021-02-01T13:25:00Z">
        <w:r w:rsidDel="005C52EA">
          <w:delText>34</w:delText>
        </w:r>
      </w:del>
      <w:r>
        <w:fldChar w:fldCharType="end"/>
      </w:r>
    </w:p>
    <w:p w14:paraId="1F3E7D58" w14:textId="076B6A4C"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rsidRPr="00AC36D3">
        <w:t>PRE-COURSE READING MATERIAL</w:t>
      </w:r>
      <w:r>
        <w:tab/>
      </w:r>
      <w:r>
        <w:fldChar w:fldCharType="begin"/>
      </w:r>
      <w:r>
        <w:instrText xml:space="preserve"> PAGEREF _Toc62642288 \h </w:instrText>
      </w:r>
      <w:r>
        <w:fldChar w:fldCharType="separate"/>
      </w:r>
      <w:ins w:id="105" w:author="Abercrombie, Kerrie" w:date="2021-02-01T13:25:00Z">
        <w:r w:rsidR="005C52EA">
          <w:t>34</w:t>
        </w:r>
      </w:ins>
      <w:del w:id="106" w:author="Abercrombie, Kerrie" w:date="2021-02-01T13:25:00Z">
        <w:r w:rsidDel="005C52EA">
          <w:delText>34</w:delText>
        </w:r>
      </w:del>
      <w:r>
        <w:fldChar w:fldCharType="end"/>
      </w:r>
    </w:p>
    <w:p w14:paraId="3B5B629D" w14:textId="3A9F4C03" w:rsidR="005307AA" w:rsidRDefault="005307AA">
      <w:pPr>
        <w:pStyle w:val="TOC2"/>
        <w:rPr>
          <w:rFonts w:eastAsiaTheme="minorEastAsia" w:cstheme="minorBidi"/>
          <w:color w:val="auto"/>
          <w:sz w:val="22"/>
          <w:szCs w:val="22"/>
          <w:lang w:val="en-AU" w:eastAsia="en-AU"/>
        </w:rPr>
      </w:pPr>
      <w:r w:rsidRPr="00AC36D3">
        <w:t>6.</w:t>
      </w:r>
      <w:r>
        <w:rPr>
          <w:rFonts w:eastAsiaTheme="minorEastAsia" w:cstheme="minorBidi"/>
          <w:color w:val="auto"/>
          <w:sz w:val="22"/>
          <w:szCs w:val="22"/>
          <w:lang w:val="en-AU" w:eastAsia="en-AU"/>
        </w:rPr>
        <w:tab/>
      </w:r>
      <w:r w:rsidRPr="00AC36D3">
        <w:t>DETAILED TEACHING SYLLABUS</w:t>
      </w:r>
      <w:r>
        <w:tab/>
      </w:r>
      <w:r>
        <w:fldChar w:fldCharType="begin"/>
      </w:r>
      <w:r>
        <w:instrText xml:space="preserve"> PAGEREF _Toc62642289 \h </w:instrText>
      </w:r>
      <w:r>
        <w:fldChar w:fldCharType="separate"/>
      </w:r>
      <w:ins w:id="107" w:author="Abercrombie, Kerrie" w:date="2021-02-01T13:25:00Z">
        <w:r w:rsidR="005C52EA">
          <w:t>35</w:t>
        </w:r>
      </w:ins>
      <w:del w:id="108" w:author="Abercrombie, Kerrie" w:date="2021-02-01T13:25:00Z">
        <w:r w:rsidDel="005C52EA">
          <w:delText>35</w:delText>
        </w:r>
      </w:del>
      <w:r>
        <w:fldChar w:fldCharType="end"/>
      </w:r>
    </w:p>
    <w:p w14:paraId="3BE300D5" w14:textId="3EBB014A" w:rsidR="005307AA" w:rsidRDefault="005307AA">
      <w:pPr>
        <w:pStyle w:val="TOC2"/>
        <w:rPr>
          <w:rFonts w:eastAsiaTheme="minorEastAsia" w:cstheme="minorBidi"/>
          <w:color w:val="auto"/>
          <w:sz w:val="22"/>
          <w:szCs w:val="22"/>
          <w:lang w:val="en-AU" w:eastAsia="en-AU"/>
        </w:rPr>
      </w:pPr>
      <w:r w:rsidRPr="00AC36D3">
        <w:t>7.</w:t>
      </w:r>
      <w:r>
        <w:rPr>
          <w:rFonts w:eastAsiaTheme="minorEastAsia" w:cstheme="minorBidi"/>
          <w:color w:val="auto"/>
          <w:sz w:val="22"/>
          <w:szCs w:val="22"/>
          <w:lang w:val="en-AU" w:eastAsia="en-AU"/>
        </w:rPr>
        <w:tab/>
      </w:r>
      <w:r>
        <w:t>REFERENCES REVELANT TO THIS MODULE</w:t>
      </w:r>
      <w:r>
        <w:tab/>
      </w:r>
      <w:r>
        <w:fldChar w:fldCharType="begin"/>
      </w:r>
      <w:r>
        <w:instrText xml:space="preserve"> PAGEREF _Toc62642290 \h </w:instrText>
      </w:r>
      <w:r>
        <w:fldChar w:fldCharType="separate"/>
      </w:r>
      <w:ins w:id="109" w:author="Abercrombie, Kerrie" w:date="2021-02-01T13:25:00Z">
        <w:r w:rsidR="005C52EA">
          <w:t>39</w:t>
        </w:r>
      </w:ins>
      <w:del w:id="110" w:author="Abercrombie, Kerrie" w:date="2021-02-01T13:25:00Z">
        <w:r w:rsidDel="005C52EA">
          <w:delText>39</w:delText>
        </w:r>
      </w:del>
      <w:r>
        <w:fldChar w:fldCharType="end"/>
      </w:r>
    </w:p>
    <w:p w14:paraId="0EA3BACE" w14:textId="0DE39CB6" w:rsidR="005307AA" w:rsidRDefault="005307AA">
      <w:pPr>
        <w:pStyle w:val="TOC2"/>
        <w:rPr>
          <w:rFonts w:eastAsiaTheme="minorEastAsia" w:cstheme="minorBidi"/>
          <w:color w:val="auto"/>
          <w:sz w:val="22"/>
          <w:szCs w:val="22"/>
          <w:lang w:val="en-AU" w:eastAsia="en-AU"/>
        </w:rPr>
      </w:pPr>
      <w:r w:rsidRPr="00AC36D3">
        <w:t>8.</w:t>
      </w:r>
      <w:r>
        <w:rPr>
          <w:rFonts w:eastAsiaTheme="minorEastAsia" w:cstheme="minorBidi"/>
          <w:color w:val="auto"/>
          <w:sz w:val="22"/>
          <w:szCs w:val="22"/>
          <w:lang w:val="en-AU" w:eastAsia="en-AU"/>
        </w:rPr>
        <w:tab/>
      </w:r>
      <w:r>
        <w:t>VTS OPERATOR COMPETENCE CHART</w:t>
      </w:r>
      <w:r>
        <w:tab/>
      </w:r>
      <w:r>
        <w:fldChar w:fldCharType="begin"/>
      </w:r>
      <w:r>
        <w:instrText xml:space="preserve"> PAGEREF _Toc62642291 \h </w:instrText>
      </w:r>
      <w:r>
        <w:fldChar w:fldCharType="separate"/>
      </w:r>
      <w:ins w:id="111" w:author="Abercrombie, Kerrie" w:date="2021-02-01T13:25:00Z">
        <w:r w:rsidR="005C52EA">
          <w:t>40</w:t>
        </w:r>
      </w:ins>
      <w:del w:id="112" w:author="Abercrombie, Kerrie" w:date="2021-02-01T13:25:00Z">
        <w:r w:rsidDel="005C52EA">
          <w:delText>40</w:delText>
        </w:r>
      </w:del>
      <w:r>
        <w:fldChar w:fldCharType="end"/>
      </w:r>
    </w:p>
    <w:p w14:paraId="3A4238FE" w14:textId="41072148" w:rsidR="005307AA" w:rsidRDefault="005307AA">
      <w:pPr>
        <w:pStyle w:val="TOC1"/>
        <w:rPr>
          <w:rFonts w:eastAsiaTheme="minorEastAsia" w:cstheme="minorBidi"/>
          <w:b w:val="0"/>
          <w:color w:val="auto"/>
          <w:sz w:val="22"/>
          <w:szCs w:val="22"/>
          <w:lang w:val="en-AU" w:eastAsia="en-AU"/>
        </w:rPr>
      </w:pPr>
      <w:r>
        <w:t>MODULE 5 - VTS EQUIPMENT</w:t>
      </w:r>
      <w:r>
        <w:tab/>
      </w:r>
      <w:r>
        <w:fldChar w:fldCharType="begin"/>
      </w:r>
      <w:r>
        <w:instrText xml:space="preserve"> PAGEREF _Toc62642292 \h </w:instrText>
      </w:r>
      <w:r>
        <w:fldChar w:fldCharType="separate"/>
      </w:r>
      <w:ins w:id="113" w:author="Abercrombie, Kerrie" w:date="2021-02-01T13:25:00Z">
        <w:r w:rsidR="005C52EA">
          <w:t>41</w:t>
        </w:r>
      </w:ins>
      <w:del w:id="114" w:author="Abercrombie, Kerrie" w:date="2021-02-01T13:25:00Z">
        <w:r w:rsidDel="005C52EA">
          <w:delText>41</w:delText>
        </w:r>
      </w:del>
      <w:r>
        <w:fldChar w:fldCharType="end"/>
      </w:r>
    </w:p>
    <w:p w14:paraId="19913F0B" w14:textId="676C973C"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rsidRPr="00AC36D3">
        <w:t>SCOPE</w:t>
      </w:r>
      <w:r>
        <w:tab/>
      </w:r>
      <w:r>
        <w:fldChar w:fldCharType="begin"/>
      </w:r>
      <w:r>
        <w:instrText xml:space="preserve"> PAGEREF _Toc62642293 \h </w:instrText>
      </w:r>
      <w:r>
        <w:fldChar w:fldCharType="separate"/>
      </w:r>
      <w:ins w:id="115" w:author="Abercrombie, Kerrie" w:date="2021-02-01T13:25:00Z">
        <w:r w:rsidR="005C52EA">
          <w:t>41</w:t>
        </w:r>
      </w:ins>
      <w:del w:id="116" w:author="Abercrombie, Kerrie" w:date="2021-02-01T13:25:00Z">
        <w:r w:rsidDel="005C52EA">
          <w:delText>41</w:delText>
        </w:r>
      </w:del>
      <w:r>
        <w:fldChar w:fldCharType="end"/>
      </w:r>
    </w:p>
    <w:p w14:paraId="742C4982" w14:textId="3D61F359"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rsidRPr="00AC36D3">
        <w:t>LEARNING OBJECTIVE</w:t>
      </w:r>
      <w:r>
        <w:tab/>
      </w:r>
      <w:r>
        <w:fldChar w:fldCharType="begin"/>
      </w:r>
      <w:r>
        <w:instrText xml:space="preserve"> PAGEREF _Toc62642294 \h </w:instrText>
      </w:r>
      <w:r>
        <w:fldChar w:fldCharType="separate"/>
      </w:r>
      <w:ins w:id="117" w:author="Abercrombie, Kerrie" w:date="2021-02-01T13:25:00Z">
        <w:r w:rsidR="005C52EA">
          <w:t>41</w:t>
        </w:r>
      </w:ins>
      <w:del w:id="118" w:author="Abercrombie, Kerrie" w:date="2021-02-01T13:25:00Z">
        <w:r w:rsidDel="005C52EA">
          <w:delText>41</w:delText>
        </w:r>
      </w:del>
      <w:r>
        <w:fldChar w:fldCharType="end"/>
      </w:r>
    </w:p>
    <w:p w14:paraId="620CE920" w14:textId="233CC4BB"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rsidRPr="00AC36D3">
        <w:t>RECOMMENDED TRAINING HOURS</w:t>
      </w:r>
      <w:r>
        <w:tab/>
      </w:r>
      <w:r>
        <w:fldChar w:fldCharType="begin"/>
      </w:r>
      <w:r>
        <w:instrText xml:space="preserve"> PAGEREF _Toc62642295 \h </w:instrText>
      </w:r>
      <w:r>
        <w:fldChar w:fldCharType="separate"/>
      </w:r>
      <w:ins w:id="119" w:author="Abercrombie, Kerrie" w:date="2021-02-01T13:25:00Z">
        <w:r w:rsidR="005C52EA">
          <w:t>41</w:t>
        </w:r>
      </w:ins>
      <w:del w:id="120" w:author="Abercrombie, Kerrie" w:date="2021-02-01T13:25:00Z">
        <w:r w:rsidDel="005C52EA">
          <w:delText>41</w:delText>
        </w:r>
      </w:del>
      <w:r>
        <w:fldChar w:fldCharType="end"/>
      </w:r>
    </w:p>
    <w:p w14:paraId="245855DB" w14:textId="4B6AFCEA"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rsidRPr="00AC36D3">
        <w:t>RECOMMENDED TRAINING AIDS AND EXERCISES</w:t>
      </w:r>
      <w:r>
        <w:tab/>
      </w:r>
      <w:r>
        <w:fldChar w:fldCharType="begin"/>
      </w:r>
      <w:r>
        <w:instrText xml:space="preserve"> PAGEREF _Toc62642296 \h </w:instrText>
      </w:r>
      <w:r>
        <w:fldChar w:fldCharType="separate"/>
      </w:r>
      <w:ins w:id="121" w:author="Abercrombie, Kerrie" w:date="2021-02-01T13:25:00Z">
        <w:r w:rsidR="005C52EA">
          <w:t>41</w:t>
        </w:r>
      </w:ins>
      <w:del w:id="122" w:author="Abercrombie, Kerrie" w:date="2021-02-01T13:25:00Z">
        <w:r w:rsidDel="005C52EA">
          <w:delText>41</w:delText>
        </w:r>
      </w:del>
      <w:r>
        <w:fldChar w:fldCharType="end"/>
      </w:r>
    </w:p>
    <w:p w14:paraId="6BE2753E" w14:textId="50712817"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rsidRPr="00AC36D3">
        <w:t>PRE-COURSE READING MATERIAL</w:t>
      </w:r>
      <w:r>
        <w:tab/>
      </w:r>
      <w:r>
        <w:fldChar w:fldCharType="begin"/>
      </w:r>
      <w:r>
        <w:instrText xml:space="preserve"> PAGEREF _Toc62642297 \h </w:instrText>
      </w:r>
      <w:r>
        <w:fldChar w:fldCharType="separate"/>
      </w:r>
      <w:ins w:id="123" w:author="Abercrombie, Kerrie" w:date="2021-02-01T13:25:00Z">
        <w:r w:rsidR="005C52EA">
          <w:t>41</w:t>
        </w:r>
      </w:ins>
      <w:del w:id="124" w:author="Abercrombie, Kerrie" w:date="2021-02-01T13:25:00Z">
        <w:r w:rsidDel="005C52EA">
          <w:delText>41</w:delText>
        </w:r>
      </w:del>
      <w:r>
        <w:fldChar w:fldCharType="end"/>
      </w:r>
    </w:p>
    <w:p w14:paraId="69B8BEB0" w14:textId="64CB294D" w:rsidR="005307AA" w:rsidRDefault="005307AA">
      <w:pPr>
        <w:pStyle w:val="TOC2"/>
        <w:rPr>
          <w:rFonts w:eastAsiaTheme="minorEastAsia" w:cstheme="minorBidi"/>
          <w:color w:val="auto"/>
          <w:sz w:val="22"/>
          <w:szCs w:val="22"/>
          <w:lang w:val="en-AU" w:eastAsia="en-AU"/>
        </w:rPr>
      </w:pPr>
      <w:r w:rsidRPr="00AC36D3">
        <w:t>6.</w:t>
      </w:r>
      <w:r>
        <w:rPr>
          <w:rFonts w:eastAsiaTheme="minorEastAsia" w:cstheme="minorBidi"/>
          <w:color w:val="auto"/>
          <w:sz w:val="22"/>
          <w:szCs w:val="22"/>
          <w:lang w:val="en-AU" w:eastAsia="en-AU"/>
        </w:rPr>
        <w:tab/>
      </w:r>
      <w:r w:rsidRPr="00AC36D3">
        <w:t>DETAILED TEACHING SYLLABUS</w:t>
      </w:r>
      <w:r>
        <w:tab/>
      </w:r>
      <w:r>
        <w:fldChar w:fldCharType="begin"/>
      </w:r>
      <w:r>
        <w:instrText xml:space="preserve"> PAGEREF _Toc62642298 \h </w:instrText>
      </w:r>
      <w:r>
        <w:fldChar w:fldCharType="separate"/>
      </w:r>
      <w:ins w:id="125" w:author="Abercrombie, Kerrie" w:date="2021-02-01T13:25:00Z">
        <w:r w:rsidR="005C52EA">
          <w:t>42</w:t>
        </w:r>
      </w:ins>
      <w:del w:id="126" w:author="Abercrombie, Kerrie" w:date="2021-02-01T13:25:00Z">
        <w:r w:rsidDel="005C52EA">
          <w:delText>42</w:delText>
        </w:r>
      </w:del>
      <w:r>
        <w:fldChar w:fldCharType="end"/>
      </w:r>
    </w:p>
    <w:p w14:paraId="6F7846D1" w14:textId="4E396EEB" w:rsidR="005307AA" w:rsidRDefault="005307AA">
      <w:pPr>
        <w:pStyle w:val="TOC2"/>
        <w:rPr>
          <w:rFonts w:eastAsiaTheme="minorEastAsia" w:cstheme="minorBidi"/>
          <w:color w:val="auto"/>
          <w:sz w:val="22"/>
          <w:szCs w:val="22"/>
          <w:lang w:val="en-AU" w:eastAsia="en-AU"/>
        </w:rPr>
      </w:pPr>
      <w:r w:rsidRPr="00AC36D3">
        <w:t>7.</w:t>
      </w:r>
      <w:r>
        <w:rPr>
          <w:rFonts w:eastAsiaTheme="minorEastAsia" w:cstheme="minorBidi"/>
          <w:color w:val="auto"/>
          <w:sz w:val="22"/>
          <w:szCs w:val="22"/>
          <w:lang w:val="en-AU" w:eastAsia="en-AU"/>
        </w:rPr>
        <w:tab/>
      </w:r>
      <w:r>
        <w:t>REFERENCES REVELANT TO THIS MODULE</w:t>
      </w:r>
      <w:r>
        <w:tab/>
      </w:r>
      <w:r>
        <w:fldChar w:fldCharType="begin"/>
      </w:r>
      <w:r>
        <w:instrText xml:space="preserve"> PAGEREF _Toc62642299 \h </w:instrText>
      </w:r>
      <w:r>
        <w:fldChar w:fldCharType="separate"/>
      </w:r>
      <w:ins w:id="127" w:author="Abercrombie, Kerrie" w:date="2021-02-01T13:25:00Z">
        <w:r w:rsidR="005C52EA">
          <w:t>44</w:t>
        </w:r>
      </w:ins>
      <w:del w:id="128" w:author="Abercrombie, Kerrie" w:date="2021-02-01T13:25:00Z">
        <w:r w:rsidDel="005C52EA">
          <w:delText>44</w:delText>
        </w:r>
      </w:del>
      <w:r>
        <w:fldChar w:fldCharType="end"/>
      </w:r>
    </w:p>
    <w:p w14:paraId="7441BACE" w14:textId="00A0BCD4" w:rsidR="005307AA" w:rsidRDefault="005307AA">
      <w:pPr>
        <w:pStyle w:val="TOC2"/>
        <w:rPr>
          <w:rFonts w:eastAsiaTheme="minorEastAsia" w:cstheme="minorBidi"/>
          <w:color w:val="auto"/>
          <w:sz w:val="22"/>
          <w:szCs w:val="22"/>
          <w:lang w:val="en-AU" w:eastAsia="en-AU"/>
        </w:rPr>
      </w:pPr>
      <w:r w:rsidRPr="00AC36D3">
        <w:t>8.</w:t>
      </w:r>
      <w:r>
        <w:rPr>
          <w:rFonts w:eastAsiaTheme="minorEastAsia" w:cstheme="minorBidi"/>
          <w:color w:val="auto"/>
          <w:sz w:val="22"/>
          <w:szCs w:val="22"/>
          <w:lang w:val="en-AU" w:eastAsia="en-AU"/>
        </w:rPr>
        <w:tab/>
      </w:r>
      <w:r>
        <w:t>VTS OPERATOR COMPETENCE CHART</w:t>
      </w:r>
      <w:r>
        <w:tab/>
      </w:r>
      <w:r>
        <w:fldChar w:fldCharType="begin"/>
      </w:r>
      <w:r>
        <w:instrText xml:space="preserve"> PAGEREF _Toc62642300 \h </w:instrText>
      </w:r>
      <w:r>
        <w:fldChar w:fldCharType="separate"/>
      </w:r>
      <w:ins w:id="129" w:author="Abercrombie, Kerrie" w:date="2021-02-01T13:25:00Z">
        <w:r w:rsidR="005C52EA">
          <w:t>44</w:t>
        </w:r>
      </w:ins>
      <w:del w:id="130" w:author="Abercrombie, Kerrie" w:date="2021-02-01T13:25:00Z">
        <w:r w:rsidDel="005C52EA">
          <w:delText>44</w:delText>
        </w:r>
      </w:del>
      <w:r>
        <w:fldChar w:fldCharType="end"/>
      </w:r>
    </w:p>
    <w:p w14:paraId="18A86CD8" w14:textId="0189E247" w:rsidR="005307AA" w:rsidRDefault="005307AA">
      <w:pPr>
        <w:pStyle w:val="TOC1"/>
        <w:rPr>
          <w:rFonts w:eastAsiaTheme="minorEastAsia" w:cstheme="minorBidi"/>
          <w:b w:val="0"/>
          <w:color w:val="auto"/>
          <w:sz w:val="22"/>
          <w:szCs w:val="22"/>
          <w:lang w:val="en-AU" w:eastAsia="en-AU"/>
        </w:rPr>
      </w:pPr>
      <w:r>
        <w:t>MODULE 6 – PERSONAL ATTRIBUTES</w:t>
      </w:r>
      <w:r>
        <w:tab/>
      </w:r>
      <w:r>
        <w:fldChar w:fldCharType="begin"/>
      </w:r>
      <w:r>
        <w:instrText xml:space="preserve"> PAGEREF _Toc62642301 \h </w:instrText>
      </w:r>
      <w:r>
        <w:fldChar w:fldCharType="separate"/>
      </w:r>
      <w:ins w:id="131" w:author="Abercrombie, Kerrie" w:date="2021-02-01T13:25:00Z">
        <w:r w:rsidR="005C52EA">
          <w:t>45</w:t>
        </w:r>
      </w:ins>
      <w:del w:id="132" w:author="Abercrombie, Kerrie" w:date="2021-02-01T13:25:00Z">
        <w:r w:rsidDel="005C52EA">
          <w:delText>45</w:delText>
        </w:r>
      </w:del>
      <w:r>
        <w:fldChar w:fldCharType="end"/>
      </w:r>
    </w:p>
    <w:p w14:paraId="106465A0" w14:textId="088B4653"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rsidRPr="00AC36D3">
        <w:t>SCOPE</w:t>
      </w:r>
      <w:r>
        <w:tab/>
      </w:r>
      <w:r>
        <w:fldChar w:fldCharType="begin"/>
      </w:r>
      <w:r>
        <w:instrText xml:space="preserve"> PAGEREF _Toc62642302 \h </w:instrText>
      </w:r>
      <w:r>
        <w:fldChar w:fldCharType="separate"/>
      </w:r>
      <w:ins w:id="133" w:author="Abercrombie, Kerrie" w:date="2021-02-01T13:25:00Z">
        <w:r w:rsidR="005C52EA">
          <w:t>45</w:t>
        </w:r>
      </w:ins>
      <w:del w:id="134" w:author="Abercrombie, Kerrie" w:date="2021-02-01T13:25:00Z">
        <w:r w:rsidDel="005C52EA">
          <w:delText>45</w:delText>
        </w:r>
      </w:del>
      <w:r>
        <w:fldChar w:fldCharType="end"/>
      </w:r>
    </w:p>
    <w:p w14:paraId="769B65B7" w14:textId="72102D2E"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rsidRPr="00AC36D3">
        <w:t>LEARNING OBJECTIVE</w:t>
      </w:r>
      <w:r>
        <w:tab/>
      </w:r>
      <w:r>
        <w:fldChar w:fldCharType="begin"/>
      </w:r>
      <w:r>
        <w:instrText xml:space="preserve"> PAGEREF _Toc62642303 \h </w:instrText>
      </w:r>
      <w:r>
        <w:fldChar w:fldCharType="separate"/>
      </w:r>
      <w:ins w:id="135" w:author="Abercrombie, Kerrie" w:date="2021-02-01T13:25:00Z">
        <w:r w:rsidR="005C52EA">
          <w:t>45</w:t>
        </w:r>
      </w:ins>
      <w:del w:id="136" w:author="Abercrombie, Kerrie" w:date="2021-02-01T13:25:00Z">
        <w:r w:rsidDel="005C52EA">
          <w:delText>45</w:delText>
        </w:r>
      </w:del>
      <w:r>
        <w:fldChar w:fldCharType="end"/>
      </w:r>
    </w:p>
    <w:p w14:paraId="429A1F55" w14:textId="788167ED"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rsidRPr="00AC36D3">
        <w:t>RECOMMENDED TRAINING HOURS</w:t>
      </w:r>
      <w:r>
        <w:tab/>
      </w:r>
      <w:r>
        <w:fldChar w:fldCharType="begin"/>
      </w:r>
      <w:r>
        <w:instrText xml:space="preserve"> PAGEREF _Toc62642304 \h </w:instrText>
      </w:r>
      <w:r>
        <w:fldChar w:fldCharType="separate"/>
      </w:r>
      <w:ins w:id="137" w:author="Abercrombie, Kerrie" w:date="2021-02-01T13:25:00Z">
        <w:r w:rsidR="005C52EA">
          <w:t>45</w:t>
        </w:r>
      </w:ins>
      <w:del w:id="138" w:author="Abercrombie, Kerrie" w:date="2021-02-01T13:25:00Z">
        <w:r w:rsidDel="005C52EA">
          <w:delText>45</w:delText>
        </w:r>
      </w:del>
      <w:r>
        <w:fldChar w:fldCharType="end"/>
      </w:r>
    </w:p>
    <w:p w14:paraId="2DB0D17A" w14:textId="2E3D36FF"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rsidRPr="00AC36D3">
        <w:t>RECOMMENDED TRAINING AIDS AND EXERCISES</w:t>
      </w:r>
      <w:r>
        <w:tab/>
      </w:r>
      <w:r>
        <w:fldChar w:fldCharType="begin"/>
      </w:r>
      <w:r>
        <w:instrText xml:space="preserve"> PAGEREF _Toc62642305 \h </w:instrText>
      </w:r>
      <w:r>
        <w:fldChar w:fldCharType="separate"/>
      </w:r>
      <w:ins w:id="139" w:author="Abercrombie, Kerrie" w:date="2021-02-01T13:25:00Z">
        <w:r w:rsidR="005C52EA">
          <w:t>45</w:t>
        </w:r>
      </w:ins>
      <w:del w:id="140" w:author="Abercrombie, Kerrie" w:date="2021-02-01T13:25:00Z">
        <w:r w:rsidDel="005C52EA">
          <w:delText>45</w:delText>
        </w:r>
      </w:del>
      <w:r>
        <w:fldChar w:fldCharType="end"/>
      </w:r>
    </w:p>
    <w:p w14:paraId="736107BD" w14:textId="5A3B6D04"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rsidRPr="00AC36D3">
        <w:t>PRE-COURSE READING MATERIAL</w:t>
      </w:r>
      <w:r>
        <w:tab/>
      </w:r>
      <w:r>
        <w:fldChar w:fldCharType="begin"/>
      </w:r>
      <w:r>
        <w:instrText xml:space="preserve"> PAGEREF _Toc62642306 \h </w:instrText>
      </w:r>
      <w:r>
        <w:fldChar w:fldCharType="separate"/>
      </w:r>
      <w:ins w:id="141" w:author="Abercrombie, Kerrie" w:date="2021-02-01T13:25:00Z">
        <w:r w:rsidR="005C52EA">
          <w:t>45</w:t>
        </w:r>
      </w:ins>
      <w:del w:id="142" w:author="Abercrombie, Kerrie" w:date="2021-02-01T13:25:00Z">
        <w:r w:rsidDel="005C52EA">
          <w:delText>45</w:delText>
        </w:r>
      </w:del>
      <w:r>
        <w:fldChar w:fldCharType="end"/>
      </w:r>
    </w:p>
    <w:p w14:paraId="6C72D65E" w14:textId="7C2B0884" w:rsidR="005307AA" w:rsidRDefault="005307AA">
      <w:pPr>
        <w:pStyle w:val="TOC2"/>
        <w:rPr>
          <w:rFonts w:eastAsiaTheme="minorEastAsia" w:cstheme="minorBidi"/>
          <w:color w:val="auto"/>
          <w:sz w:val="22"/>
          <w:szCs w:val="22"/>
          <w:lang w:val="en-AU" w:eastAsia="en-AU"/>
        </w:rPr>
      </w:pPr>
      <w:r w:rsidRPr="00AC36D3">
        <w:t>6.</w:t>
      </w:r>
      <w:r>
        <w:rPr>
          <w:rFonts w:eastAsiaTheme="minorEastAsia" w:cstheme="minorBidi"/>
          <w:color w:val="auto"/>
          <w:sz w:val="22"/>
          <w:szCs w:val="22"/>
          <w:lang w:val="en-AU" w:eastAsia="en-AU"/>
        </w:rPr>
        <w:tab/>
      </w:r>
      <w:r w:rsidRPr="00AC36D3">
        <w:t>DETAILED TEACHING SYLLABUS</w:t>
      </w:r>
      <w:r>
        <w:tab/>
      </w:r>
      <w:r>
        <w:fldChar w:fldCharType="begin"/>
      </w:r>
      <w:r>
        <w:instrText xml:space="preserve"> PAGEREF _Toc62642307 \h </w:instrText>
      </w:r>
      <w:r>
        <w:fldChar w:fldCharType="separate"/>
      </w:r>
      <w:ins w:id="143" w:author="Abercrombie, Kerrie" w:date="2021-02-01T13:25:00Z">
        <w:r w:rsidR="005C52EA">
          <w:t>46</w:t>
        </w:r>
      </w:ins>
      <w:del w:id="144" w:author="Abercrombie, Kerrie" w:date="2021-02-01T13:25:00Z">
        <w:r w:rsidDel="005C52EA">
          <w:delText>46</w:delText>
        </w:r>
      </w:del>
      <w:r>
        <w:fldChar w:fldCharType="end"/>
      </w:r>
    </w:p>
    <w:p w14:paraId="0C96C5F8" w14:textId="0AFE6714" w:rsidR="005307AA" w:rsidRDefault="005307AA">
      <w:pPr>
        <w:pStyle w:val="TOC2"/>
        <w:rPr>
          <w:rFonts w:eastAsiaTheme="minorEastAsia" w:cstheme="minorBidi"/>
          <w:color w:val="auto"/>
          <w:sz w:val="22"/>
          <w:szCs w:val="22"/>
          <w:lang w:val="en-AU" w:eastAsia="en-AU"/>
        </w:rPr>
      </w:pPr>
      <w:r w:rsidRPr="00AC36D3">
        <w:t>7.</w:t>
      </w:r>
      <w:r>
        <w:rPr>
          <w:rFonts w:eastAsiaTheme="minorEastAsia" w:cstheme="minorBidi"/>
          <w:color w:val="auto"/>
          <w:sz w:val="22"/>
          <w:szCs w:val="22"/>
          <w:lang w:val="en-AU" w:eastAsia="en-AU"/>
        </w:rPr>
        <w:tab/>
      </w:r>
      <w:r>
        <w:t>REFERENCES REVELANT TO THIS MODULE</w:t>
      </w:r>
      <w:r>
        <w:tab/>
      </w:r>
      <w:r>
        <w:fldChar w:fldCharType="begin"/>
      </w:r>
      <w:r>
        <w:instrText xml:space="preserve"> PAGEREF _Toc62642308 \h </w:instrText>
      </w:r>
      <w:r>
        <w:fldChar w:fldCharType="separate"/>
      </w:r>
      <w:ins w:id="145" w:author="Abercrombie, Kerrie" w:date="2021-02-01T13:25:00Z">
        <w:r w:rsidR="005C52EA">
          <w:t>47</w:t>
        </w:r>
      </w:ins>
      <w:del w:id="146" w:author="Abercrombie, Kerrie" w:date="2021-02-01T13:25:00Z">
        <w:r w:rsidDel="005C52EA">
          <w:delText>47</w:delText>
        </w:r>
      </w:del>
      <w:r>
        <w:fldChar w:fldCharType="end"/>
      </w:r>
    </w:p>
    <w:p w14:paraId="0F356B47" w14:textId="135A5972" w:rsidR="005307AA" w:rsidRDefault="005307AA">
      <w:pPr>
        <w:pStyle w:val="TOC2"/>
        <w:rPr>
          <w:rFonts w:eastAsiaTheme="minorEastAsia" w:cstheme="minorBidi"/>
          <w:color w:val="auto"/>
          <w:sz w:val="22"/>
          <w:szCs w:val="22"/>
          <w:lang w:val="en-AU" w:eastAsia="en-AU"/>
        </w:rPr>
      </w:pPr>
      <w:r w:rsidRPr="00AC36D3">
        <w:t>8.</w:t>
      </w:r>
      <w:r>
        <w:rPr>
          <w:rFonts w:eastAsiaTheme="minorEastAsia" w:cstheme="minorBidi"/>
          <w:color w:val="auto"/>
          <w:sz w:val="22"/>
          <w:szCs w:val="22"/>
          <w:lang w:val="en-AU" w:eastAsia="en-AU"/>
        </w:rPr>
        <w:tab/>
      </w:r>
      <w:r>
        <w:t>VTS OPERATOR COMPETENCE CHART</w:t>
      </w:r>
      <w:r>
        <w:tab/>
      </w:r>
      <w:r>
        <w:fldChar w:fldCharType="begin"/>
      </w:r>
      <w:r>
        <w:instrText xml:space="preserve"> PAGEREF _Toc62642309 \h </w:instrText>
      </w:r>
      <w:r>
        <w:fldChar w:fldCharType="separate"/>
      </w:r>
      <w:ins w:id="147" w:author="Abercrombie, Kerrie" w:date="2021-02-01T13:25:00Z">
        <w:r w:rsidR="005C52EA">
          <w:t>47</w:t>
        </w:r>
      </w:ins>
      <w:del w:id="148" w:author="Abercrombie, Kerrie" w:date="2021-02-01T13:25:00Z">
        <w:r w:rsidDel="005C52EA">
          <w:delText>47</w:delText>
        </w:r>
      </w:del>
      <w:r>
        <w:fldChar w:fldCharType="end"/>
      </w:r>
    </w:p>
    <w:p w14:paraId="0F612E68" w14:textId="2E60D979" w:rsidR="005307AA" w:rsidRDefault="005307AA">
      <w:pPr>
        <w:pStyle w:val="TOC1"/>
        <w:tabs>
          <w:tab w:val="left" w:pos="1134"/>
        </w:tabs>
        <w:rPr>
          <w:rFonts w:eastAsiaTheme="minorEastAsia" w:cstheme="minorBidi"/>
          <w:b w:val="0"/>
          <w:color w:val="auto"/>
          <w:sz w:val="22"/>
          <w:szCs w:val="22"/>
          <w:lang w:val="en-AU" w:eastAsia="en-AU"/>
        </w:rPr>
      </w:pPr>
      <w:r w:rsidRPr="00AC36D3">
        <w:rPr>
          <w:u w:color="407EC9"/>
        </w:rPr>
        <w:t>ANNEX 1</w:t>
      </w:r>
      <w:r>
        <w:rPr>
          <w:rFonts w:eastAsiaTheme="minorEastAsia" w:cstheme="minorBidi"/>
          <w:b w:val="0"/>
          <w:color w:val="auto"/>
          <w:sz w:val="22"/>
          <w:szCs w:val="22"/>
          <w:lang w:val="en-AU" w:eastAsia="en-AU"/>
        </w:rPr>
        <w:tab/>
      </w:r>
      <w:r w:rsidRPr="00AC36D3">
        <w:rPr>
          <w:highlight w:val="yellow"/>
        </w:rPr>
        <w:t>EXISTING TEXT CURRENTLY PRESENT IN THE MODEL COURSE</w:t>
      </w:r>
      <w:r>
        <w:tab/>
      </w:r>
      <w:r>
        <w:fldChar w:fldCharType="begin"/>
      </w:r>
      <w:r>
        <w:instrText xml:space="preserve"> PAGEREF _Toc62642310 \h </w:instrText>
      </w:r>
      <w:r>
        <w:fldChar w:fldCharType="separate"/>
      </w:r>
      <w:ins w:id="149" w:author="Abercrombie, Kerrie" w:date="2021-02-01T13:25:00Z">
        <w:r w:rsidR="005C52EA">
          <w:t>48</w:t>
        </w:r>
      </w:ins>
      <w:del w:id="150" w:author="Abercrombie, Kerrie" w:date="2021-02-01T13:25:00Z">
        <w:r w:rsidDel="005C52EA">
          <w:delText>48</w:delText>
        </w:r>
      </w:del>
      <w:r>
        <w:fldChar w:fldCharType="end"/>
      </w:r>
    </w:p>
    <w:p w14:paraId="1E3DF452" w14:textId="5FEB13E9" w:rsidR="005307AA" w:rsidRDefault="005307AA">
      <w:pPr>
        <w:pStyle w:val="TOC2"/>
        <w:rPr>
          <w:rFonts w:eastAsiaTheme="minorEastAsia" w:cstheme="minorBidi"/>
          <w:color w:val="auto"/>
          <w:sz w:val="22"/>
          <w:szCs w:val="22"/>
          <w:lang w:val="en-AU" w:eastAsia="en-AU"/>
        </w:rPr>
      </w:pPr>
      <w:r w:rsidRPr="00AC36D3">
        <w:t>9.</w:t>
      </w:r>
      <w:r>
        <w:rPr>
          <w:rFonts w:eastAsiaTheme="minorEastAsia" w:cstheme="minorBidi"/>
          <w:color w:val="auto"/>
          <w:sz w:val="22"/>
          <w:szCs w:val="22"/>
          <w:lang w:val="en-AU" w:eastAsia="en-AU"/>
        </w:rPr>
        <w:tab/>
      </w:r>
      <w:r>
        <w:t>ACRONYMS</w:t>
      </w:r>
      <w:r>
        <w:tab/>
      </w:r>
      <w:r>
        <w:fldChar w:fldCharType="begin"/>
      </w:r>
      <w:r>
        <w:instrText xml:space="preserve"> PAGEREF _Toc62642314 \h </w:instrText>
      </w:r>
      <w:r>
        <w:fldChar w:fldCharType="separate"/>
      </w:r>
      <w:ins w:id="151" w:author="Abercrombie, Kerrie" w:date="2021-02-01T13:25:00Z">
        <w:r w:rsidR="005C52EA">
          <w:t>48</w:t>
        </w:r>
      </w:ins>
      <w:del w:id="152" w:author="Abercrombie, Kerrie" w:date="2021-02-01T13:25:00Z">
        <w:r w:rsidDel="005C52EA">
          <w:delText>48</w:delText>
        </w:r>
      </w:del>
      <w:r>
        <w:fldChar w:fldCharType="end"/>
      </w:r>
    </w:p>
    <w:p w14:paraId="49D2AB88" w14:textId="1CB75F62" w:rsidR="005307AA" w:rsidRDefault="005307AA">
      <w:pPr>
        <w:pStyle w:val="TOC1"/>
        <w:tabs>
          <w:tab w:val="left" w:pos="1134"/>
        </w:tabs>
        <w:rPr>
          <w:rFonts w:eastAsiaTheme="minorEastAsia" w:cstheme="minorBidi"/>
          <w:b w:val="0"/>
          <w:color w:val="auto"/>
          <w:sz w:val="22"/>
          <w:szCs w:val="22"/>
          <w:lang w:val="en-AU" w:eastAsia="en-AU"/>
        </w:rPr>
      </w:pPr>
      <w:r w:rsidRPr="00AC36D3">
        <w:t>PART C</w:t>
      </w:r>
      <w:r>
        <w:rPr>
          <w:rFonts w:eastAsiaTheme="minorEastAsia" w:cstheme="minorBidi"/>
          <w:b w:val="0"/>
          <w:color w:val="auto"/>
          <w:sz w:val="22"/>
          <w:szCs w:val="22"/>
          <w:lang w:val="en-AU" w:eastAsia="en-AU"/>
        </w:rPr>
        <w:tab/>
      </w:r>
      <w:r>
        <w:t>DELIVERY OF THE MODEL COURSE</w:t>
      </w:r>
      <w:r>
        <w:tab/>
      </w:r>
      <w:r>
        <w:fldChar w:fldCharType="begin"/>
      </w:r>
      <w:r>
        <w:instrText xml:space="preserve"> PAGEREF _Toc62642315 \h </w:instrText>
      </w:r>
      <w:r>
        <w:fldChar w:fldCharType="separate"/>
      </w:r>
      <w:ins w:id="153" w:author="Abercrombie, Kerrie" w:date="2021-02-01T13:25:00Z">
        <w:r w:rsidR="005C52EA">
          <w:t>50</w:t>
        </w:r>
      </w:ins>
      <w:del w:id="154" w:author="Abercrombie, Kerrie" w:date="2021-02-01T13:25:00Z">
        <w:r w:rsidDel="005C52EA">
          <w:delText>50</w:delText>
        </w:r>
      </w:del>
      <w:r>
        <w:fldChar w:fldCharType="end"/>
      </w:r>
    </w:p>
    <w:p w14:paraId="320B4DA9" w14:textId="56FBCEF5" w:rsidR="005307AA" w:rsidRDefault="005307AA">
      <w:pPr>
        <w:pStyle w:val="TOC2"/>
        <w:rPr>
          <w:rFonts w:eastAsiaTheme="minorEastAsia" w:cstheme="minorBidi"/>
          <w:color w:val="auto"/>
          <w:sz w:val="22"/>
          <w:szCs w:val="22"/>
          <w:lang w:val="en-AU" w:eastAsia="en-AU"/>
        </w:rPr>
      </w:pPr>
      <w:r w:rsidRPr="00AC36D3">
        <w:lastRenderedPageBreak/>
        <w:t>1.</w:t>
      </w:r>
      <w:r>
        <w:rPr>
          <w:rFonts w:eastAsiaTheme="minorEastAsia" w:cstheme="minorBidi"/>
          <w:color w:val="auto"/>
          <w:sz w:val="22"/>
          <w:szCs w:val="22"/>
          <w:lang w:val="en-AU" w:eastAsia="en-AU"/>
        </w:rPr>
        <w:tab/>
      </w:r>
      <w:r>
        <w:t>INTRODUCTION</w:t>
      </w:r>
      <w:r>
        <w:tab/>
      </w:r>
      <w:r>
        <w:fldChar w:fldCharType="begin"/>
      </w:r>
      <w:r>
        <w:instrText xml:space="preserve"> PAGEREF _Toc62642316 \h </w:instrText>
      </w:r>
      <w:r>
        <w:fldChar w:fldCharType="separate"/>
      </w:r>
      <w:ins w:id="155" w:author="Abercrombie, Kerrie" w:date="2021-02-01T13:25:00Z">
        <w:r w:rsidR="005C52EA">
          <w:t>50</w:t>
        </w:r>
      </w:ins>
      <w:del w:id="156" w:author="Abercrombie, Kerrie" w:date="2021-02-01T13:25:00Z">
        <w:r w:rsidDel="005C52EA">
          <w:delText>50</w:delText>
        </w:r>
      </w:del>
      <w:r>
        <w:fldChar w:fldCharType="end"/>
      </w:r>
    </w:p>
    <w:p w14:paraId="76AF0A48" w14:textId="3D1F9538"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t>COURSE MODULES</w:t>
      </w:r>
      <w:r>
        <w:tab/>
      </w:r>
      <w:r>
        <w:fldChar w:fldCharType="begin"/>
      </w:r>
      <w:r>
        <w:instrText xml:space="preserve"> PAGEREF _Toc62642317 \h </w:instrText>
      </w:r>
      <w:r>
        <w:fldChar w:fldCharType="separate"/>
      </w:r>
      <w:ins w:id="157" w:author="Abercrombie, Kerrie" w:date="2021-02-01T13:25:00Z">
        <w:r w:rsidR="005C52EA">
          <w:t>50</w:t>
        </w:r>
      </w:ins>
      <w:del w:id="158" w:author="Abercrombie, Kerrie" w:date="2021-02-01T13:25:00Z">
        <w:r w:rsidDel="005C52EA">
          <w:delText>50</w:delText>
        </w:r>
      </w:del>
      <w:r>
        <w:fldChar w:fldCharType="end"/>
      </w:r>
    </w:p>
    <w:p w14:paraId="342A6DB5" w14:textId="105C9BD0"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t>SUBJECT OUTLINE</w:t>
      </w:r>
      <w:r>
        <w:tab/>
      </w:r>
      <w:r>
        <w:fldChar w:fldCharType="begin"/>
      </w:r>
      <w:r>
        <w:instrText xml:space="preserve"> PAGEREF _Toc62642318 \h </w:instrText>
      </w:r>
      <w:r>
        <w:fldChar w:fldCharType="separate"/>
      </w:r>
      <w:ins w:id="159" w:author="Abercrombie, Kerrie" w:date="2021-02-01T13:25:00Z">
        <w:r w:rsidR="005C52EA">
          <w:t>50</w:t>
        </w:r>
      </w:ins>
      <w:del w:id="160" w:author="Abercrombie, Kerrie" w:date="2021-02-01T13:25:00Z">
        <w:r w:rsidDel="005C52EA">
          <w:delText>50</w:delText>
        </w:r>
      </w:del>
      <w:r>
        <w:fldChar w:fldCharType="end"/>
      </w:r>
    </w:p>
    <w:p w14:paraId="5ABF94D7" w14:textId="5AF7B363"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t>DETAILED TEACHING SYLLABUS</w:t>
      </w:r>
      <w:r>
        <w:tab/>
      </w:r>
      <w:r>
        <w:fldChar w:fldCharType="begin"/>
      </w:r>
      <w:r>
        <w:instrText xml:space="preserve"> PAGEREF _Toc62642319 \h </w:instrText>
      </w:r>
      <w:r>
        <w:fldChar w:fldCharType="separate"/>
      </w:r>
      <w:ins w:id="161" w:author="Abercrombie, Kerrie" w:date="2021-02-01T13:25:00Z">
        <w:r w:rsidR="005C52EA">
          <w:t>51</w:t>
        </w:r>
      </w:ins>
      <w:del w:id="162" w:author="Abercrombie, Kerrie" w:date="2021-02-01T13:25:00Z">
        <w:r w:rsidDel="005C52EA">
          <w:delText>51</w:delText>
        </w:r>
      </w:del>
      <w:r>
        <w:fldChar w:fldCharType="end"/>
      </w:r>
    </w:p>
    <w:p w14:paraId="02BDDF04" w14:textId="6B663105"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t>PRESENTATION</w:t>
      </w:r>
      <w:r>
        <w:tab/>
      </w:r>
      <w:r>
        <w:fldChar w:fldCharType="begin"/>
      </w:r>
      <w:r>
        <w:instrText xml:space="preserve"> PAGEREF _Toc62642320 \h </w:instrText>
      </w:r>
      <w:r>
        <w:fldChar w:fldCharType="separate"/>
      </w:r>
      <w:ins w:id="163" w:author="Abercrombie, Kerrie" w:date="2021-02-01T13:25:00Z">
        <w:r w:rsidR="005C52EA">
          <w:t>51</w:t>
        </w:r>
      </w:ins>
      <w:del w:id="164" w:author="Abercrombie, Kerrie" w:date="2021-02-01T13:25:00Z">
        <w:r w:rsidDel="005C52EA">
          <w:delText>51</w:delText>
        </w:r>
      </w:del>
      <w:r>
        <w:fldChar w:fldCharType="end"/>
      </w:r>
    </w:p>
    <w:p w14:paraId="492146F0" w14:textId="4B15EBAC" w:rsidR="005307AA" w:rsidRDefault="005307AA">
      <w:pPr>
        <w:pStyle w:val="TOC2"/>
        <w:rPr>
          <w:rFonts w:eastAsiaTheme="minorEastAsia" w:cstheme="minorBidi"/>
          <w:color w:val="auto"/>
          <w:sz w:val="22"/>
          <w:szCs w:val="22"/>
          <w:lang w:val="en-AU" w:eastAsia="en-AU"/>
        </w:rPr>
      </w:pPr>
      <w:r w:rsidRPr="00AC36D3">
        <w:t>6.</w:t>
      </w:r>
      <w:r>
        <w:rPr>
          <w:rFonts w:eastAsiaTheme="minorEastAsia" w:cstheme="minorBidi"/>
          <w:color w:val="auto"/>
          <w:sz w:val="22"/>
          <w:szCs w:val="22"/>
          <w:lang w:val="en-AU" w:eastAsia="en-AU"/>
        </w:rPr>
        <w:tab/>
      </w:r>
      <w:r>
        <w:t>EVALUATION OR ASSESSMENT OF THE COURSE PARTICIPANTS</w:t>
      </w:r>
      <w:r>
        <w:tab/>
      </w:r>
      <w:r>
        <w:fldChar w:fldCharType="begin"/>
      </w:r>
      <w:r>
        <w:instrText xml:space="preserve"> PAGEREF _Toc62642321 \h </w:instrText>
      </w:r>
      <w:r>
        <w:fldChar w:fldCharType="separate"/>
      </w:r>
      <w:ins w:id="165" w:author="Abercrombie, Kerrie" w:date="2021-02-01T13:25:00Z">
        <w:r w:rsidR="005C52EA">
          <w:t>51</w:t>
        </w:r>
      </w:ins>
      <w:del w:id="166" w:author="Abercrombie, Kerrie" w:date="2021-02-01T13:25:00Z">
        <w:r w:rsidDel="005C52EA">
          <w:delText>51</w:delText>
        </w:r>
      </w:del>
      <w:r>
        <w:fldChar w:fldCharType="end"/>
      </w:r>
    </w:p>
    <w:p w14:paraId="1CAB3EA8" w14:textId="29B01AAF" w:rsidR="005307AA" w:rsidRDefault="005307AA">
      <w:pPr>
        <w:pStyle w:val="TOC2"/>
        <w:rPr>
          <w:rFonts w:eastAsiaTheme="minorEastAsia" w:cstheme="minorBidi"/>
          <w:color w:val="auto"/>
          <w:sz w:val="22"/>
          <w:szCs w:val="22"/>
          <w:lang w:val="en-AU" w:eastAsia="en-AU"/>
        </w:rPr>
      </w:pPr>
      <w:r w:rsidRPr="00AC36D3">
        <w:t>7.</w:t>
      </w:r>
      <w:r>
        <w:rPr>
          <w:rFonts w:eastAsiaTheme="minorEastAsia" w:cstheme="minorBidi"/>
          <w:color w:val="auto"/>
          <w:sz w:val="22"/>
          <w:szCs w:val="22"/>
          <w:lang w:val="en-AU" w:eastAsia="en-AU"/>
        </w:rPr>
        <w:tab/>
      </w:r>
      <w:r>
        <w:t>IMPLEMENTATION</w:t>
      </w:r>
      <w:r>
        <w:tab/>
      </w:r>
      <w:r>
        <w:fldChar w:fldCharType="begin"/>
      </w:r>
      <w:r>
        <w:instrText xml:space="preserve"> PAGEREF _Toc62642322 \h </w:instrText>
      </w:r>
      <w:r>
        <w:fldChar w:fldCharType="separate"/>
      </w:r>
      <w:ins w:id="167" w:author="Abercrombie, Kerrie" w:date="2021-02-01T13:25:00Z">
        <w:r w:rsidR="005C52EA">
          <w:t>51</w:t>
        </w:r>
      </w:ins>
      <w:del w:id="168" w:author="Abercrombie, Kerrie" w:date="2021-02-01T13:25:00Z">
        <w:r w:rsidDel="005C52EA">
          <w:delText>51</w:delText>
        </w:r>
      </w:del>
      <w:r>
        <w:fldChar w:fldCharType="end"/>
      </w:r>
    </w:p>
    <w:p w14:paraId="708F78DD" w14:textId="64A91DF4" w:rsidR="005307AA" w:rsidRDefault="005307AA">
      <w:pPr>
        <w:pStyle w:val="TOC2"/>
        <w:rPr>
          <w:rFonts w:eastAsiaTheme="minorEastAsia" w:cstheme="minorBidi"/>
          <w:color w:val="auto"/>
          <w:sz w:val="22"/>
          <w:szCs w:val="22"/>
          <w:lang w:val="en-AU" w:eastAsia="en-AU"/>
        </w:rPr>
      </w:pPr>
      <w:r w:rsidRPr="00AC36D3">
        <w:t>8.</w:t>
      </w:r>
      <w:r>
        <w:rPr>
          <w:rFonts w:eastAsiaTheme="minorEastAsia" w:cstheme="minorBidi"/>
          <w:color w:val="auto"/>
          <w:sz w:val="22"/>
          <w:szCs w:val="22"/>
          <w:lang w:val="en-AU" w:eastAsia="en-AU"/>
        </w:rPr>
        <w:tab/>
      </w:r>
      <w:r>
        <w:t>VALIDATION</w:t>
      </w:r>
      <w:r>
        <w:tab/>
      </w:r>
      <w:r>
        <w:fldChar w:fldCharType="begin"/>
      </w:r>
      <w:r>
        <w:instrText xml:space="preserve"> PAGEREF _Toc62642323 \h </w:instrText>
      </w:r>
      <w:r>
        <w:fldChar w:fldCharType="separate"/>
      </w:r>
      <w:ins w:id="169" w:author="Abercrombie, Kerrie" w:date="2021-02-01T13:25:00Z">
        <w:r w:rsidR="005C52EA">
          <w:t>51</w:t>
        </w:r>
      </w:ins>
      <w:del w:id="170" w:author="Abercrombie, Kerrie" w:date="2021-02-01T13:25:00Z">
        <w:r w:rsidDel="005C52EA">
          <w:delText>51</w:delText>
        </w:r>
      </w:del>
      <w:r>
        <w:fldChar w:fldCharType="end"/>
      </w:r>
    </w:p>
    <w:p w14:paraId="4B1C9B37" w14:textId="58D71DA8" w:rsidR="005307AA" w:rsidRDefault="005307AA">
      <w:pPr>
        <w:pStyle w:val="TOC1"/>
        <w:tabs>
          <w:tab w:val="left" w:pos="1134"/>
        </w:tabs>
        <w:rPr>
          <w:rFonts w:eastAsiaTheme="minorEastAsia" w:cstheme="minorBidi"/>
          <w:b w:val="0"/>
          <w:color w:val="auto"/>
          <w:sz w:val="22"/>
          <w:szCs w:val="22"/>
          <w:lang w:val="en-AU" w:eastAsia="en-AU"/>
        </w:rPr>
      </w:pPr>
      <w:r w:rsidRPr="00AC36D3">
        <w:rPr>
          <w:lang w:eastAsia="de-DE"/>
        </w:rPr>
        <w:t>PART D</w:t>
      </w:r>
      <w:r>
        <w:rPr>
          <w:rFonts w:eastAsiaTheme="minorEastAsia" w:cstheme="minorBidi"/>
          <w:b w:val="0"/>
          <w:color w:val="auto"/>
          <w:sz w:val="22"/>
          <w:szCs w:val="22"/>
          <w:lang w:val="en-AU" w:eastAsia="en-AU"/>
        </w:rPr>
        <w:tab/>
      </w:r>
      <w:r>
        <w:rPr>
          <w:lang w:eastAsia="de-DE"/>
        </w:rPr>
        <w:t>COURSE FRAMEWORK</w:t>
      </w:r>
      <w:r>
        <w:tab/>
      </w:r>
      <w:r>
        <w:fldChar w:fldCharType="begin"/>
      </w:r>
      <w:r>
        <w:instrText xml:space="preserve"> PAGEREF _Toc62642324 \h </w:instrText>
      </w:r>
      <w:r>
        <w:fldChar w:fldCharType="separate"/>
      </w:r>
      <w:ins w:id="171" w:author="Abercrombie, Kerrie" w:date="2021-02-01T13:25:00Z">
        <w:r w:rsidR="005C52EA">
          <w:t>52</w:t>
        </w:r>
      </w:ins>
      <w:del w:id="172" w:author="Abercrombie, Kerrie" w:date="2021-02-01T13:25:00Z">
        <w:r w:rsidDel="005C52EA">
          <w:delText>52</w:delText>
        </w:r>
      </w:del>
      <w:r>
        <w:fldChar w:fldCharType="end"/>
      </w:r>
    </w:p>
    <w:p w14:paraId="237B5A3C" w14:textId="50CC9436"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t>INTRODUCTION</w:t>
      </w:r>
      <w:r>
        <w:tab/>
      </w:r>
      <w:r>
        <w:fldChar w:fldCharType="begin"/>
      </w:r>
      <w:r>
        <w:instrText xml:space="preserve"> PAGEREF _Toc62642325 \h </w:instrText>
      </w:r>
      <w:r>
        <w:fldChar w:fldCharType="separate"/>
      </w:r>
      <w:ins w:id="173" w:author="Abercrombie, Kerrie" w:date="2021-02-01T13:25:00Z">
        <w:r w:rsidR="005C52EA">
          <w:t>52</w:t>
        </w:r>
      </w:ins>
      <w:del w:id="174" w:author="Abercrombie, Kerrie" w:date="2021-02-01T13:25:00Z">
        <w:r w:rsidDel="005C52EA">
          <w:delText>52</w:delText>
        </w:r>
      </w:del>
      <w:r>
        <w:fldChar w:fldCharType="end"/>
      </w:r>
    </w:p>
    <w:p w14:paraId="4E416DB0" w14:textId="71F14BDB"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rsidRPr="00AC36D3">
        <w:t>REQUIREMENTS FOR ATTAINING THE COURSE CERTIFICATE</w:t>
      </w:r>
      <w:r>
        <w:tab/>
      </w:r>
      <w:r>
        <w:fldChar w:fldCharType="begin"/>
      </w:r>
      <w:r>
        <w:instrText xml:space="preserve"> PAGEREF _Toc62642326 \h </w:instrText>
      </w:r>
      <w:r>
        <w:fldChar w:fldCharType="separate"/>
      </w:r>
      <w:ins w:id="175" w:author="Abercrombie, Kerrie" w:date="2021-02-01T13:25:00Z">
        <w:r w:rsidR="005C52EA">
          <w:t>52</w:t>
        </w:r>
      </w:ins>
      <w:del w:id="176" w:author="Abercrombie, Kerrie" w:date="2021-02-01T13:25:00Z">
        <w:r w:rsidDel="005C52EA">
          <w:delText>52</w:delText>
        </w:r>
      </w:del>
      <w:r>
        <w:fldChar w:fldCharType="end"/>
      </w:r>
    </w:p>
    <w:p w14:paraId="3F19D420" w14:textId="56C4C4BA"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t>COURSE INTAKE – LIMITATIONS</w:t>
      </w:r>
      <w:r>
        <w:tab/>
      </w:r>
      <w:r>
        <w:fldChar w:fldCharType="begin"/>
      </w:r>
      <w:r>
        <w:instrText xml:space="preserve"> PAGEREF _Toc62642327 \h </w:instrText>
      </w:r>
      <w:r>
        <w:fldChar w:fldCharType="separate"/>
      </w:r>
      <w:ins w:id="177" w:author="Abercrombie, Kerrie" w:date="2021-02-01T13:25:00Z">
        <w:r w:rsidR="005C52EA">
          <w:t>52</w:t>
        </w:r>
      </w:ins>
      <w:del w:id="178" w:author="Abercrombie, Kerrie" w:date="2021-02-01T13:25:00Z">
        <w:r w:rsidDel="005C52EA">
          <w:delText>52</w:delText>
        </w:r>
      </w:del>
      <w:r>
        <w:fldChar w:fldCharType="end"/>
      </w:r>
    </w:p>
    <w:p w14:paraId="5CEBABA3" w14:textId="284A2764"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t>TRAINING STAFF REQUIREMENTS</w:t>
      </w:r>
      <w:r>
        <w:tab/>
      </w:r>
      <w:r>
        <w:fldChar w:fldCharType="begin"/>
      </w:r>
      <w:r>
        <w:instrText xml:space="preserve"> PAGEREF _Toc62642328 \h </w:instrText>
      </w:r>
      <w:r>
        <w:fldChar w:fldCharType="separate"/>
      </w:r>
      <w:ins w:id="179" w:author="Abercrombie, Kerrie" w:date="2021-02-01T13:25:00Z">
        <w:r w:rsidR="005C52EA">
          <w:t>52</w:t>
        </w:r>
      </w:ins>
      <w:del w:id="180" w:author="Abercrombie, Kerrie" w:date="2021-02-01T13:25:00Z">
        <w:r w:rsidDel="005C52EA">
          <w:delText>52</w:delText>
        </w:r>
      </w:del>
      <w:r>
        <w:fldChar w:fldCharType="end"/>
      </w:r>
    </w:p>
    <w:p w14:paraId="58246827" w14:textId="0F4E07ED" w:rsidR="005307AA" w:rsidRDefault="005307AA">
      <w:pPr>
        <w:pStyle w:val="TOC3"/>
        <w:rPr>
          <w:rFonts w:eastAsiaTheme="minorEastAsia" w:cstheme="minorBidi"/>
          <w:noProof/>
          <w:color w:val="auto"/>
          <w:sz w:val="22"/>
          <w:szCs w:val="22"/>
          <w:lang w:val="en-AU" w:eastAsia="en-AU"/>
        </w:rPr>
      </w:pPr>
      <w:r w:rsidRPr="00AC36D3">
        <w:rPr>
          <w:noProof/>
        </w:rPr>
        <w:t>4.1.</w:t>
      </w:r>
      <w:r>
        <w:rPr>
          <w:rFonts w:eastAsiaTheme="minorEastAsia" w:cstheme="minorBidi"/>
          <w:noProof/>
          <w:color w:val="auto"/>
          <w:sz w:val="22"/>
          <w:szCs w:val="22"/>
          <w:lang w:val="en-AU" w:eastAsia="en-AU"/>
        </w:rPr>
        <w:tab/>
      </w:r>
      <w:r>
        <w:rPr>
          <w:noProof/>
        </w:rPr>
        <w:t>Course instructors</w:t>
      </w:r>
      <w:r>
        <w:rPr>
          <w:noProof/>
        </w:rPr>
        <w:tab/>
      </w:r>
      <w:r>
        <w:rPr>
          <w:noProof/>
        </w:rPr>
        <w:fldChar w:fldCharType="begin"/>
      </w:r>
      <w:r>
        <w:rPr>
          <w:noProof/>
        </w:rPr>
        <w:instrText xml:space="preserve"> PAGEREF _Toc62642329 \h </w:instrText>
      </w:r>
      <w:r>
        <w:rPr>
          <w:noProof/>
        </w:rPr>
      </w:r>
      <w:r>
        <w:rPr>
          <w:noProof/>
        </w:rPr>
        <w:fldChar w:fldCharType="separate"/>
      </w:r>
      <w:ins w:id="181" w:author="Abercrombie, Kerrie" w:date="2021-02-01T13:25:00Z">
        <w:r w:rsidR="005C52EA">
          <w:rPr>
            <w:noProof/>
          </w:rPr>
          <w:t>52</w:t>
        </w:r>
      </w:ins>
      <w:del w:id="182" w:author="Abercrombie, Kerrie" w:date="2021-02-01T13:25:00Z">
        <w:r w:rsidDel="005C52EA">
          <w:rPr>
            <w:noProof/>
          </w:rPr>
          <w:delText>52</w:delText>
        </w:r>
      </w:del>
      <w:r>
        <w:rPr>
          <w:noProof/>
        </w:rPr>
        <w:fldChar w:fldCharType="end"/>
      </w:r>
    </w:p>
    <w:p w14:paraId="07BC7524" w14:textId="7E1F5D79" w:rsidR="005307AA" w:rsidRDefault="005307AA">
      <w:pPr>
        <w:pStyle w:val="TOC3"/>
        <w:rPr>
          <w:rFonts w:eastAsiaTheme="minorEastAsia" w:cstheme="minorBidi"/>
          <w:noProof/>
          <w:color w:val="auto"/>
          <w:sz w:val="22"/>
          <w:szCs w:val="22"/>
          <w:lang w:val="en-AU" w:eastAsia="en-AU"/>
        </w:rPr>
      </w:pPr>
      <w:r w:rsidRPr="00AC36D3">
        <w:rPr>
          <w:noProof/>
        </w:rPr>
        <w:t>4.2.</w:t>
      </w:r>
      <w:r>
        <w:rPr>
          <w:rFonts w:eastAsiaTheme="minorEastAsia" w:cstheme="minorBidi"/>
          <w:noProof/>
          <w:color w:val="auto"/>
          <w:sz w:val="22"/>
          <w:szCs w:val="22"/>
          <w:lang w:val="en-AU" w:eastAsia="en-AU"/>
        </w:rPr>
        <w:tab/>
      </w:r>
      <w:r>
        <w:rPr>
          <w:noProof/>
        </w:rPr>
        <w:t>Course Assessors</w:t>
      </w:r>
      <w:r>
        <w:rPr>
          <w:noProof/>
        </w:rPr>
        <w:tab/>
      </w:r>
      <w:r>
        <w:rPr>
          <w:noProof/>
        </w:rPr>
        <w:fldChar w:fldCharType="begin"/>
      </w:r>
      <w:r>
        <w:rPr>
          <w:noProof/>
        </w:rPr>
        <w:instrText xml:space="preserve"> PAGEREF _Toc62642330 \h </w:instrText>
      </w:r>
      <w:r>
        <w:rPr>
          <w:noProof/>
        </w:rPr>
      </w:r>
      <w:r>
        <w:rPr>
          <w:noProof/>
        </w:rPr>
        <w:fldChar w:fldCharType="separate"/>
      </w:r>
      <w:ins w:id="183" w:author="Abercrombie, Kerrie" w:date="2021-02-01T13:25:00Z">
        <w:r w:rsidR="005C52EA">
          <w:rPr>
            <w:noProof/>
          </w:rPr>
          <w:t>53</w:t>
        </w:r>
      </w:ins>
      <w:del w:id="184" w:author="Abercrombie, Kerrie" w:date="2021-02-01T13:25:00Z">
        <w:r w:rsidDel="005C52EA">
          <w:rPr>
            <w:noProof/>
          </w:rPr>
          <w:delText>53</w:delText>
        </w:r>
      </w:del>
      <w:r>
        <w:rPr>
          <w:noProof/>
        </w:rPr>
        <w:fldChar w:fldCharType="end"/>
      </w:r>
    </w:p>
    <w:p w14:paraId="63E698CD" w14:textId="25FF3256"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t>TEACHING FACILITIES AND EQUIPMENT</w:t>
      </w:r>
      <w:r>
        <w:tab/>
      </w:r>
      <w:r>
        <w:fldChar w:fldCharType="begin"/>
      </w:r>
      <w:r>
        <w:instrText xml:space="preserve"> PAGEREF _Toc62642331 \h </w:instrText>
      </w:r>
      <w:r>
        <w:fldChar w:fldCharType="separate"/>
      </w:r>
      <w:ins w:id="185" w:author="Abercrombie, Kerrie" w:date="2021-02-01T13:25:00Z">
        <w:r w:rsidR="005C52EA">
          <w:t>53</w:t>
        </w:r>
      </w:ins>
      <w:del w:id="186" w:author="Abercrombie, Kerrie" w:date="2021-02-01T13:25:00Z">
        <w:r w:rsidDel="005C52EA">
          <w:delText>53</w:delText>
        </w:r>
      </w:del>
      <w:r>
        <w:fldChar w:fldCharType="end"/>
      </w:r>
    </w:p>
    <w:p w14:paraId="2080EF8E" w14:textId="4CBDB078" w:rsidR="005307AA" w:rsidRDefault="005307AA">
      <w:pPr>
        <w:pStyle w:val="TOC1"/>
        <w:tabs>
          <w:tab w:val="left" w:pos="1134"/>
        </w:tabs>
        <w:rPr>
          <w:rFonts w:eastAsiaTheme="minorEastAsia" w:cstheme="minorBidi"/>
          <w:b w:val="0"/>
          <w:color w:val="auto"/>
          <w:sz w:val="22"/>
          <w:szCs w:val="22"/>
          <w:lang w:val="en-AU" w:eastAsia="en-AU"/>
        </w:rPr>
      </w:pPr>
      <w:r w:rsidRPr="00AC36D3">
        <w:t>PART E</w:t>
      </w:r>
      <w:r>
        <w:rPr>
          <w:rFonts w:eastAsiaTheme="minorEastAsia" w:cstheme="minorBidi"/>
          <w:b w:val="0"/>
          <w:color w:val="auto"/>
          <w:sz w:val="22"/>
          <w:szCs w:val="22"/>
          <w:lang w:val="en-AU" w:eastAsia="en-AU"/>
        </w:rPr>
        <w:tab/>
      </w:r>
      <w:r>
        <w:t>GUIDELINES FOR INSTRUCTORS</w:t>
      </w:r>
      <w:r>
        <w:tab/>
      </w:r>
      <w:r>
        <w:fldChar w:fldCharType="begin"/>
      </w:r>
      <w:r>
        <w:instrText xml:space="preserve"> PAGEREF _Toc62642332 \h </w:instrText>
      </w:r>
      <w:r>
        <w:fldChar w:fldCharType="separate"/>
      </w:r>
      <w:ins w:id="187" w:author="Abercrombie, Kerrie" w:date="2021-02-01T13:25:00Z">
        <w:r w:rsidR="005C52EA">
          <w:t>54</w:t>
        </w:r>
      </w:ins>
      <w:del w:id="188" w:author="Abercrombie, Kerrie" w:date="2021-02-01T13:25:00Z">
        <w:r w:rsidDel="005C52EA">
          <w:delText>54</w:delText>
        </w:r>
      </w:del>
      <w:r>
        <w:fldChar w:fldCharType="end"/>
      </w:r>
    </w:p>
    <w:p w14:paraId="0D72D076" w14:textId="26BF4EA0"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t>INTRODUCTION</w:t>
      </w:r>
      <w:r>
        <w:tab/>
      </w:r>
      <w:r>
        <w:fldChar w:fldCharType="begin"/>
      </w:r>
      <w:r>
        <w:instrText xml:space="preserve"> PAGEREF _Toc62642333 \h </w:instrText>
      </w:r>
      <w:r>
        <w:fldChar w:fldCharType="separate"/>
      </w:r>
      <w:ins w:id="189" w:author="Abercrombie, Kerrie" w:date="2021-02-01T13:25:00Z">
        <w:r w:rsidR="005C52EA">
          <w:t>54</w:t>
        </w:r>
      </w:ins>
      <w:del w:id="190" w:author="Abercrombie, Kerrie" w:date="2021-02-01T13:25:00Z">
        <w:r w:rsidDel="005C52EA">
          <w:delText>54</w:delText>
        </w:r>
      </w:del>
      <w:r>
        <w:fldChar w:fldCharType="end"/>
      </w:r>
    </w:p>
    <w:p w14:paraId="08B4095A" w14:textId="464201D9"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t>CURRICULUM</w:t>
      </w:r>
      <w:r>
        <w:tab/>
      </w:r>
      <w:r>
        <w:fldChar w:fldCharType="begin"/>
      </w:r>
      <w:r>
        <w:instrText xml:space="preserve"> PAGEREF _Toc62642334 \h </w:instrText>
      </w:r>
      <w:r>
        <w:fldChar w:fldCharType="separate"/>
      </w:r>
      <w:ins w:id="191" w:author="Abercrombie, Kerrie" w:date="2021-02-01T13:25:00Z">
        <w:r w:rsidR="005C52EA">
          <w:t>54</w:t>
        </w:r>
      </w:ins>
      <w:del w:id="192" w:author="Abercrombie, Kerrie" w:date="2021-02-01T13:25:00Z">
        <w:r w:rsidDel="005C52EA">
          <w:delText>54</w:delText>
        </w:r>
      </w:del>
      <w:r>
        <w:fldChar w:fldCharType="end"/>
      </w:r>
    </w:p>
    <w:p w14:paraId="7DD763EF" w14:textId="58B87794"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t>LESSON PLANS</w:t>
      </w:r>
      <w:r>
        <w:tab/>
      </w:r>
      <w:r>
        <w:fldChar w:fldCharType="begin"/>
      </w:r>
      <w:r>
        <w:instrText xml:space="preserve"> PAGEREF _Toc62642335 \h </w:instrText>
      </w:r>
      <w:r>
        <w:fldChar w:fldCharType="separate"/>
      </w:r>
      <w:ins w:id="193" w:author="Abercrombie, Kerrie" w:date="2021-02-01T13:25:00Z">
        <w:r w:rsidR="005C52EA">
          <w:t>55</w:t>
        </w:r>
      </w:ins>
      <w:del w:id="194" w:author="Abercrombie, Kerrie" w:date="2021-02-01T13:25:00Z">
        <w:r w:rsidDel="005C52EA">
          <w:delText>55</w:delText>
        </w:r>
      </w:del>
      <w:r>
        <w:fldChar w:fldCharType="end"/>
      </w:r>
    </w:p>
    <w:p w14:paraId="4B21C867" w14:textId="4F3B5C14"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rsidRPr="00AC36D3">
        <w:t>EVALUATION OR ASSESSMENT</w:t>
      </w:r>
      <w:r>
        <w:tab/>
      </w:r>
      <w:r>
        <w:fldChar w:fldCharType="begin"/>
      </w:r>
      <w:r>
        <w:instrText xml:space="preserve"> PAGEREF _Toc62642336 \h </w:instrText>
      </w:r>
      <w:r>
        <w:fldChar w:fldCharType="separate"/>
      </w:r>
      <w:ins w:id="195" w:author="Abercrombie, Kerrie" w:date="2021-02-01T13:25:00Z">
        <w:r w:rsidR="005C52EA">
          <w:t>56</w:t>
        </w:r>
      </w:ins>
      <w:del w:id="196" w:author="Abercrombie, Kerrie" w:date="2021-02-01T13:25:00Z">
        <w:r w:rsidDel="005C52EA">
          <w:delText>56</w:delText>
        </w:r>
      </w:del>
      <w:r>
        <w:fldChar w:fldCharType="end"/>
      </w:r>
    </w:p>
    <w:p w14:paraId="6A11E591" w14:textId="779E2252" w:rsidR="005307AA" w:rsidRDefault="005307AA">
      <w:pPr>
        <w:pStyle w:val="TOC1"/>
        <w:tabs>
          <w:tab w:val="left" w:pos="1134"/>
        </w:tabs>
        <w:rPr>
          <w:rFonts w:eastAsiaTheme="minorEastAsia" w:cstheme="minorBidi"/>
          <w:b w:val="0"/>
          <w:color w:val="auto"/>
          <w:sz w:val="22"/>
          <w:szCs w:val="22"/>
          <w:lang w:val="en-AU" w:eastAsia="en-AU"/>
        </w:rPr>
      </w:pPr>
      <w:r w:rsidRPr="00AC36D3">
        <w:t>PART F</w:t>
      </w:r>
      <w:r>
        <w:rPr>
          <w:rFonts w:eastAsiaTheme="minorEastAsia" w:cstheme="minorBidi"/>
          <w:b w:val="0"/>
          <w:color w:val="auto"/>
          <w:sz w:val="22"/>
          <w:szCs w:val="22"/>
          <w:lang w:val="en-AU" w:eastAsia="en-AU"/>
        </w:rPr>
        <w:tab/>
      </w:r>
      <w:r>
        <w:t>COURSE MODULES</w:t>
      </w:r>
      <w:r>
        <w:tab/>
      </w:r>
      <w:r>
        <w:fldChar w:fldCharType="begin"/>
      </w:r>
      <w:r>
        <w:instrText xml:space="preserve"> PAGEREF _Toc62642338 \h </w:instrText>
      </w:r>
      <w:r>
        <w:fldChar w:fldCharType="separate"/>
      </w:r>
      <w:ins w:id="197" w:author="Abercrombie, Kerrie" w:date="2021-02-01T13:25:00Z">
        <w:r w:rsidR="005C52EA">
          <w:t>59</w:t>
        </w:r>
      </w:ins>
      <w:del w:id="198" w:author="Abercrombie, Kerrie" w:date="2021-02-01T13:25:00Z">
        <w:r w:rsidDel="005C52EA">
          <w:delText>59</w:delText>
        </w:r>
      </w:del>
      <w:r>
        <w:fldChar w:fldCharType="end"/>
      </w:r>
    </w:p>
    <w:p w14:paraId="4BA0D6D3" w14:textId="3BDA2043" w:rsidR="005307AA" w:rsidRDefault="005307AA">
      <w:pPr>
        <w:pStyle w:val="TOC1"/>
        <w:rPr>
          <w:rFonts w:eastAsiaTheme="minorEastAsia" w:cstheme="minorBidi"/>
          <w:b w:val="0"/>
          <w:color w:val="auto"/>
          <w:sz w:val="22"/>
          <w:szCs w:val="22"/>
          <w:lang w:val="en-AU" w:eastAsia="en-AU"/>
        </w:rPr>
      </w:pPr>
      <w:r>
        <w:t>COMMUNICATION CO-ORDINATION AND INTERACTION</w:t>
      </w:r>
      <w:r>
        <w:tab/>
      </w:r>
      <w:r>
        <w:fldChar w:fldCharType="begin"/>
      </w:r>
      <w:r>
        <w:instrText xml:space="preserve"> PAGEREF _Toc62642339 \h </w:instrText>
      </w:r>
      <w:r>
        <w:fldChar w:fldCharType="separate"/>
      </w:r>
      <w:ins w:id="199" w:author="Abercrombie, Kerrie" w:date="2021-02-01T13:25:00Z">
        <w:r w:rsidR="005C52EA">
          <w:t>62</w:t>
        </w:r>
      </w:ins>
      <w:del w:id="200" w:author="Abercrombie, Kerrie" w:date="2021-02-01T13:25:00Z">
        <w:r w:rsidDel="005C52EA">
          <w:delText>62</w:delText>
        </w:r>
      </w:del>
      <w:r>
        <w:fldChar w:fldCharType="end"/>
      </w:r>
    </w:p>
    <w:p w14:paraId="745E2CBF" w14:textId="4130BE19" w:rsidR="005307AA" w:rsidRDefault="005307AA">
      <w:pPr>
        <w:pStyle w:val="TOC2"/>
        <w:rPr>
          <w:rFonts w:eastAsiaTheme="minorEastAsia" w:cstheme="minorBidi"/>
          <w:color w:val="auto"/>
          <w:sz w:val="22"/>
          <w:szCs w:val="22"/>
          <w:lang w:val="en-AU" w:eastAsia="en-AU"/>
        </w:rPr>
      </w:pPr>
      <w:r>
        <w:t>INTRODUCTION</w:t>
      </w:r>
      <w:r>
        <w:tab/>
      </w:r>
      <w:r>
        <w:fldChar w:fldCharType="begin"/>
      </w:r>
      <w:r>
        <w:instrText xml:space="preserve"> PAGEREF _Toc62642340 \h </w:instrText>
      </w:r>
      <w:r>
        <w:fldChar w:fldCharType="separate"/>
      </w:r>
      <w:ins w:id="201" w:author="Abercrombie, Kerrie" w:date="2021-02-01T13:25:00Z">
        <w:r w:rsidR="005C52EA">
          <w:t>62</w:t>
        </w:r>
      </w:ins>
      <w:del w:id="202" w:author="Abercrombie, Kerrie" w:date="2021-02-01T13:25:00Z">
        <w:r w:rsidDel="005C52EA">
          <w:delText>62</w:delText>
        </w:r>
      </w:del>
      <w:r>
        <w:fldChar w:fldCharType="end"/>
      </w:r>
    </w:p>
    <w:p w14:paraId="5BE7A242" w14:textId="531383C3" w:rsidR="005307AA" w:rsidRDefault="005307AA">
      <w:pPr>
        <w:pStyle w:val="TOC2"/>
        <w:rPr>
          <w:rFonts w:eastAsiaTheme="minorEastAsia" w:cstheme="minorBidi"/>
          <w:color w:val="auto"/>
          <w:sz w:val="22"/>
          <w:szCs w:val="22"/>
          <w:lang w:val="en-AU" w:eastAsia="en-AU"/>
        </w:rPr>
      </w:pPr>
      <w:r>
        <w:t>SUBJECT FRAMEWORK</w:t>
      </w:r>
      <w:r>
        <w:tab/>
      </w:r>
      <w:r>
        <w:fldChar w:fldCharType="begin"/>
      </w:r>
      <w:r>
        <w:instrText xml:space="preserve"> PAGEREF _Toc62642341 \h </w:instrText>
      </w:r>
      <w:r>
        <w:fldChar w:fldCharType="separate"/>
      </w:r>
      <w:ins w:id="203" w:author="Abercrombie, Kerrie" w:date="2021-02-01T13:25:00Z">
        <w:r w:rsidR="005C52EA">
          <w:t>62</w:t>
        </w:r>
      </w:ins>
      <w:del w:id="204" w:author="Abercrombie, Kerrie" w:date="2021-02-01T13:25:00Z">
        <w:r w:rsidDel="005C52EA">
          <w:delText>62</w:delText>
        </w:r>
      </w:del>
      <w:r>
        <w:fldChar w:fldCharType="end"/>
      </w:r>
    </w:p>
    <w:p w14:paraId="60489604" w14:textId="16A2EFB5" w:rsidR="005307AA" w:rsidRDefault="005307AA">
      <w:pPr>
        <w:pStyle w:val="TOC2"/>
        <w:rPr>
          <w:rFonts w:eastAsiaTheme="minorEastAsia" w:cstheme="minorBidi"/>
          <w:color w:val="auto"/>
          <w:sz w:val="22"/>
          <w:szCs w:val="22"/>
          <w:lang w:val="en-AU" w:eastAsia="en-AU"/>
        </w:rPr>
      </w:pPr>
      <w:r>
        <w:t>SUBJECT OUTLINE OF MODULE 1</w:t>
      </w:r>
      <w:r>
        <w:tab/>
      </w:r>
      <w:r>
        <w:fldChar w:fldCharType="begin"/>
      </w:r>
      <w:r>
        <w:instrText xml:space="preserve"> PAGEREF _Toc62642342 \h </w:instrText>
      </w:r>
      <w:r>
        <w:fldChar w:fldCharType="separate"/>
      </w:r>
      <w:ins w:id="205" w:author="Abercrombie, Kerrie" w:date="2021-02-01T13:25:00Z">
        <w:r w:rsidR="005C52EA">
          <w:t>63</w:t>
        </w:r>
      </w:ins>
      <w:del w:id="206" w:author="Abercrombie, Kerrie" w:date="2021-02-01T13:25:00Z">
        <w:r w:rsidDel="005C52EA">
          <w:delText>63</w:delText>
        </w:r>
      </w:del>
      <w:r>
        <w:fldChar w:fldCharType="end"/>
      </w:r>
    </w:p>
    <w:p w14:paraId="5BB001B3" w14:textId="423A62E0" w:rsidR="005307AA" w:rsidRDefault="005307AA">
      <w:pPr>
        <w:pStyle w:val="TOC2"/>
        <w:rPr>
          <w:rFonts w:eastAsiaTheme="minorEastAsia" w:cstheme="minorBidi"/>
          <w:color w:val="auto"/>
          <w:sz w:val="22"/>
          <w:szCs w:val="22"/>
          <w:lang w:val="en-AU" w:eastAsia="en-AU"/>
        </w:rPr>
      </w:pPr>
      <w:r>
        <w:t>DETAILED TEACHING SYLLABUS FOR MODULE 1 – Communication Coordination and interaction</w:t>
      </w:r>
      <w:r>
        <w:tab/>
      </w:r>
      <w:r>
        <w:fldChar w:fldCharType="begin"/>
      </w:r>
      <w:r>
        <w:instrText xml:space="preserve"> PAGEREF _Toc62642343 \h </w:instrText>
      </w:r>
      <w:r>
        <w:fldChar w:fldCharType="separate"/>
      </w:r>
      <w:ins w:id="207" w:author="Abercrombie, Kerrie" w:date="2021-02-01T13:25:00Z">
        <w:r w:rsidR="005C52EA">
          <w:t>65</w:t>
        </w:r>
      </w:ins>
      <w:del w:id="208" w:author="Abercrombie, Kerrie" w:date="2021-02-01T13:25:00Z">
        <w:r w:rsidDel="005C52EA">
          <w:delText>65</w:delText>
        </w:r>
      </w:del>
      <w:r>
        <w:fldChar w:fldCharType="end"/>
      </w:r>
    </w:p>
    <w:p w14:paraId="0A3E1F99" w14:textId="15A9104E" w:rsidR="005307AA" w:rsidRDefault="005307AA">
      <w:pPr>
        <w:pStyle w:val="TOC1"/>
        <w:rPr>
          <w:rFonts w:eastAsiaTheme="minorEastAsia" w:cstheme="minorBidi"/>
          <w:b w:val="0"/>
          <w:color w:val="auto"/>
          <w:sz w:val="22"/>
          <w:szCs w:val="22"/>
          <w:lang w:val="en-AU" w:eastAsia="en-AU"/>
        </w:rPr>
      </w:pPr>
      <w:r>
        <w:t>LEGAL FRAMEWORK</w:t>
      </w:r>
      <w:r>
        <w:tab/>
      </w:r>
      <w:r>
        <w:fldChar w:fldCharType="begin"/>
      </w:r>
      <w:r>
        <w:instrText xml:space="preserve"> PAGEREF _Toc62642344 \h </w:instrText>
      </w:r>
      <w:r>
        <w:fldChar w:fldCharType="separate"/>
      </w:r>
      <w:ins w:id="209" w:author="Abercrombie, Kerrie" w:date="2021-02-01T13:25:00Z">
        <w:r w:rsidR="005C52EA">
          <w:t>73</w:t>
        </w:r>
      </w:ins>
      <w:del w:id="210" w:author="Abercrombie, Kerrie" w:date="2021-02-01T13:25:00Z">
        <w:r w:rsidDel="005C52EA">
          <w:delText>73</w:delText>
        </w:r>
      </w:del>
      <w:r>
        <w:fldChar w:fldCharType="end"/>
      </w:r>
    </w:p>
    <w:p w14:paraId="0C4EF5D2" w14:textId="54336524" w:rsidR="005307AA" w:rsidRDefault="005307AA">
      <w:pPr>
        <w:pStyle w:val="TOC2"/>
        <w:rPr>
          <w:rFonts w:eastAsiaTheme="minorEastAsia" w:cstheme="minorBidi"/>
          <w:color w:val="auto"/>
          <w:sz w:val="22"/>
          <w:szCs w:val="22"/>
          <w:lang w:val="en-AU" w:eastAsia="en-AU"/>
        </w:rPr>
      </w:pPr>
      <w:r>
        <w:t>INTRODUCTION</w:t>
      </w:r>
      <w:r>
        <w:tab/>
      </w:r>
      <w:r>
        <w:fldChar w:fldCharType="begin"/>
      </w:r>
      <w:r>
        <w:instrText xml:space="preserve"> PAGEREF _Toc62642345 \h </w:instrText>
      </w:r>
      <w:r>
        <w:fldChar w:fldCharType="separate"/>
      </w:r>
      <w:ins w:id="211" w:author="Abercrombie, Kerrie" w:date="2021-02-01T13:25:00Z">
        <w:r w:rsidR="005C52EA">
          <w:t>73</w:t>
        </w:r>
      </w:ins>
      <w:del w:id="212" w:author="Abercrombie, Kerrie" w:date="2021-02-01T13:25:00Z">
        <w:r w:rsidDel="005C52EA">
          <w:delText>73</w:delText>
        </w:r>
      </w:del>
      <w:r>
        <w:fldChar w:fldCharType="end"/>
      </w:r>
    </w:p>
    <w:p w14:paraId="4C392678" w14:textId="0D718D3F" w:rsidR="005307AA" w:rsidRDefault="005307AA">
      <w:pPr>
        <w:pStyle w:val="TOC2"/>
        <w:rPr>
          <w:rFonts w:eastAsiaTheme="minorEastAsia" w:cstheme="minorBidi"/>
          <w:color w:val="auto"/>
          <w:sz w:val="22"/>
          <w:szCs w:val="22"/>
          <w:lang w:val="en-AU" w:eastAsia="en-AU"/>
        </w:rPr>
      </w:pPr>
      <w:r>
        <w:t>SUBJECT FRAMEWORK</w:t>
      </w:r>
      <w:r>
        <w:tab/>
      </w:r>
      <w:r>
        <w:fldChar w:fldCharType="begin"/>
      </w:r>
      <w:r>
        <w:instrText xml:space="preserve"> PAGEREF _Toc62642346 \h </w:instrText>
      </w:r>
      <w:r>
        <w:fldChar w:fldCharType="separate"/>
      </w:r>
      <w:ins w:id="213" w:author="Abercrombie, Kerrie" w:date="2021-02-01T13:25:00Z">
        <w:r w:rsidR="005C52EA">
          <w:t>73</w:t>
        </w:r>
      </w:ins>
      <w:del w:id="214" w:author="Abercrombie, Kerrie" w:date="2021-02-01T13:25:00Z">
        <w:r w:rsidDel="005C52EA">
          <w:delText>73</w:delText>
        </w:r>
      </w:del>
      <w:r>
        <w:fldChar w:fldCharType="end"/>
      </w:r>
    </w:p>
    <w:p w14:paraId="4785B7BD" w14:textId="5353D839" w:rsidR="005307AA" w:rsidRDefault="005307AA">
      <w:pPr>
        <w:pStyle w:val="TOC2"/>
        <w:rPr>
          <w:rFonts w:eastAsiaTheme="minorEastAsia" w:cstheme="minorBidi"/>
          <w:color w:val="auto"/>
          <w:sz w:val="22"/>
          <w:szCs w:val="22"/>
          <w:lang w:val="en-AU" w:eastAsia="en-AU"/>
        </w:rPr>
      </w:pPr>
      <w:r>
        <w:t>SUBJECT OUTLINE OF MODULE 2</w:t>
      </w:r>
      <w:r>
        <w:tab/>
      </w:r>
      <w:r>
        <w:fldChar w:fldCharType="begin"/>
      </w:r>
      <w:r>
        <w:instrText xml:space="preserve"> PAGEREF _Toc62642347 \h </w:instrText>
      </w:r>
      <w:r>
        <w:fldChar w:fldCharType="separate"/>
      </w:r>
      <w:ins w:id="215" w:author="Abercrombie, Kerrie" w:date="2021-02-01T13:25:00Z">
        <w:r w:rsidR="005C52EA">
          <w:t>74</w:t>
        </w:r>
      </w:ins>
      <w:del w:id="216" w:author="Abercrombie, Kerrie" w:date="2021-02-01T13:25:00Z">
        <w:r w:rsidDel="005C52EA">
          <w:delText>74</w:delText>
        </w:r>
      </w:del>
      <w:r>
        <w:fldChar w:fldCharType="end"/>
      </w:r>
    </w:p>
    <w:p w14:paraId="6FE6A7F2" w14:textId="1922E302" w:rsidR="005307AA" w:rsidRDefault="005307AA">
      <w:pPr>
        <w:pStyle w:val="TOC2"/>
        <w:rPr>
          <w:rFonts w:eastAsiaTheme="minorEastAsia" w:cstheme="minorBidi"/>
          <w:color w:val="auto"/>
          <w:sz w:val="22"/>
          <w:szCs w:val="22"/>
          <w:lang w:val="en-AU" w:eastAsia="en-AU"/>
        </w:rPr>
      </w:pPr>
      <w:r>
        <w:t>DETAILED TEACHING SYLLABUS OF MODULE 2</w:t>
      </w:r>
      <w:r>
        <w:tab/>
      </w:r>
      <w:r>
        <w:fldChar w:fldCharType="begin"/>
      </w:r>
      <w:r>
        <w:instrText xml:space="preserve"> PAGEREF _Toc62642348 \h </w:instrText>
      </w:r>
      <w:r>
        <w:fldChar w:fldCharType="separate"/>
      </w:r>
      <w:ins w:id="217" w:author="Abercrombie, Kerrie" w:date="2021-02-01T13:25:00Z">
        <w:r w:rsidR="005C52EA">
          <w:t>75</w:t>
        </w:r>
      </w:ins>
      <w:del w:id="218" w:author="Abercrombie, Kerrie" w:date="2021-02-01T13:25:00Z">
        <w:r w:rsidDel="005C52EA">
          <w:delText>75</w:delText>
        </w:r>
      </w:del>
      <w:r>
        <w:fldChar w:fldCharType="end"/>
      </w:r>
    </w:p>
    <w:p w14:paraId="7EC5EA64" w14:textId="3BBF89E9" w:rsidR="005307AA" w:rsidRDefault="005307AA">
      <w:pPr>
        <w:pStyle w:val="TOC2"/>
        <w:rPr>
          <w:rFonts w:eastAsiaTheme="minorEastAsia" w:cstheme="minorBidi"/>
          <w:color w:val="auto"/>
          <w:sz w:val="22"/>
          <w:szCs w:val="22"/>
          <w:lang w:val="en-AU" w:eastAsia="en-AU"/>
        </w:rPr>
      </w:pPr>
      <w:r>
        <w:t>DETAILED TEACHING SYLLABUS OF MODULE 2</w:t>
      </w:r>
      <w:r>
        <w:tab/>
      </w:r>
      <w:r>
        <w:fldChar w:fldCharType="begin"/>
      </w:r>
      <w:r>
        <w:instrText xml:space="preserve"> PAGEREF _Toc62642349 \h </w:instrText>
      </w:r>
      <w:r>
        <w:fldChar w:fldCharType="separate"/>
      </w:r>
      <w:ins w:id="219" w:author="Abercrombie, Kerrie" w:date="2021-02-01T13:25:00Z">
        <w:r w:rsidR="005C52EA">
          <w:t>76</w:t>
        </w:r>
      </w:ins>
      <w:del w:id="220" w:author="Abercrombie, Kerrie" w:date="2021-02-01T13:25:00Z">
        <w:r w:rsidDel="005C52EA">
          <w:delText>76</w:delText>
        </w:r>
      </w:del>
      <w:r>
        <w:fldChar w:fldCharType="end"/>
      </w:r>
    </w:p>
    <w:p w14:paraId="09BE0BB9" w14:textId="1B7DC732" w:rsidR="005307AA" w:rsidRDefault="005307AA">
      <w:pPr>
        <w:pStyle w:val="TOC1"/>
        <w:rPr>
          <w:rFonts w:eastAsiaTheme="minorEastAsia" w:cstheme="minorBidi"/>
          <w:b w:val="0"/>
          <w:color w:val="auto"/>
          <w:sz w:val="22"/>
          <w:szCs w:val="22"/>
          <w:lang w:val="en-AU" w:eastAsia="en-AU"/>
        </w:rPr>
      </w:pPr>
      <w:r>
        <w:t>TRAFFIC MANAGEMENT</w:t>
      </w:r>
      <w:r>
        <w:tab/>
      </w:r>
      <w:r>
        <w:fldChar w:fldCharType="begin"/>
      </w:r>
      <w:r>
        <w:instrText xml:space="preserve"> PAGEREF _Toc62642350 \h </w:instrText>
      </w:r>
      <w:r>
        <w:fldChar w:fldCharType="separate"/>
      </w:r>
      <w:ins w:id="221" w:author="Abercrombie, Kerrie" w:date="2021-02-01T13:25:00Z">
        <w:r w:rsidR="005C52EA">
          <w:t>78</w:t>
        </w:r>
      </w:ins>
      <w:del w:id="222" w:author="Abercrombie, Kerrie" w:date="2021-02-01T13:25:00Z">
        <w:r w:rsidDel="005C52EA">
          <w:delText>78</w:delText>
        </w:r>
      </w:del>
      <w:r>
        <w:fldChar w:fldCharType="end"/>
      </w:r>
    </w:p>
    <w:p w14:paraId="5AD46264" w14:textId="5CBDC21E" w:rsidR="005307AA" w:rsidRDefault="005307AA">
      <w:pPr>
        <w:pStyle w:val="TOC2"/>
        <w:rPr>
          <w:rFonts w:eastAsiaTheme="minorEastAsia" w:cstheme="minorBidi"/>
          <w:color w:val="auto"/>
          <w:sz w:val="22"/>
          <w:szCs w:val="22"/>
          <w:lang w:val="en-AU" w:eastAsia="en-AU"/>
        </w:rPr>
      </w:pPr>
      <w:r>
        <w:t>INTRODUCTION</w:t>
      </w:r>
      <w:r>
        <w:tab/>
      </w:r>
      <w:r>
        <w:fldChar w:fldCharType="begin"/>
      </w:r>
      <w:r>
        <w:instrText xml:space="preserve"> PAGEREF _Toc62642351 \h </w:instrText>
      </w:r>
      <w:r>
        <w:fldChar w:fldCharType="separate"/>
      </w:r>
      <w:ins w:id="223" w:author="Abercrombie, Kerrie" w:date="2021-02-01T13:25:00Z">
        <w:r w:rsidR="005C52EA">
          <w:t>78</w:t>
        </w:r>
      </w:ins>
      <w:del w:id="224" w:author="Abercrombie, Kerrie" w:date="2021-02-01T13:25:00Z">
        <w:r w:rsidDel="005C52EA">
          <w:delText>78</w:delText>
        </w:r>
      </w:del>
      <w:r>
        <w:fldChar w:fldCharType="end"/>
      </w:r>
    </w:p>
    <w:p w14:paraId="20CF7A49" w14:textId="2D277287" w:rsidR="005307AA" w:rsidRDefault="005307AA">
      <w:pPr>
        <w:pStyle w:val="TOC2"/>
        <w:rPr>
          <w:rFonts w:eastAsiaTheme="minorEastAsia" w:cstheme="minorBidi"/>
          <w:color w:val="auto"/>
          <w:sz w:val="22"/>
          <w:szCs w:val="22"/>
          <w:lang w:val="en-AU" w:eastAsia="en-AU"/>
        </w:rPr>
      </w:pPr>
      <w:r>
        <w:t>SUBJECT FRAMEWORK</w:t>
      </w:r>
      <w:r>
        <w:tab/>
      </w:r>
      <w:r>
        <w:fldChar w:fldCharType="begin"/>
      </w:r>
      <w:r>
        <w:instrText xml:space="preserve"> PAGEREF _Toc62642352 \h </w:instrText>
      </w:r>
      <w:r>
        <w:fldChar w:fldCharType="separate"/>
      </w:r>
      <w:ins w:id="225" w:author="Abercrombie, Kerrie" w:date="2021-02-01T13:25:00Z">
        <w:r w:rsidR="005C52EA">
          <w:t>78</w:t>
        </w:r>
      </w:ins>
      <w:del w:id="226" w:author="Abercrombie, Kerrie" w:date="2021-02-01T13:25:00Z">
        <w:r w:rsidDel="005C52EA">
          <w:delText>78</w:delText>
        </w:r>
      </w:del>
      <w:r>
        <w:fldChar w:fldCharType="end"/>
      </w:r>
    </w:p>
    <w:p w14:paraId="529301D5" w14:textId="7FB23CC1" w:rsidR="005307AA" w:rsidRDefault="005307AA">
      <w:pPr>
        <w:pStyle w:val="TOC2"/>
        <w:rPr>
          <w:rFonts w:eastAsiaTheme="minorEastAsia" w:cstheme="minorBidi"/>
          <w:color w:val="auto"/>
          <w:sz w:val="22"/>
          <w:szCs w:val="22"/>
          <w:lang w:val="en-AU" w:eastAsia="en-AU"/>
        </w:rPr>
      </w:pPr>
      <w:r>
        <w:lastRenderedPageBreak/>
        <w:t>SUBJECT OUTLINE OF MODULE 3</w:t>
      </w:r>
      <w:r>
        <w:tab/>
      </w:r>
      <w:r>
        <w:fldChar w:fldCharType="begin"/>
      </w:r>
      <w:r>
        <w:instrText xml:space="preserve"> PAGEREF _Toc62642353 \h </w:instrText>
      </w:r>
      <w:r>
        <w:fldChar w:fldCharType="separate"/>
      </w:r>
      <w:ins w:id="227" w:author="Abercrombie, Kerrie" w:date="2021-02-01T13:25:00Z">
        <w:r w:rsidR="005C52EA">
          <w:t>79</w:t>
        </w:r>
      </w:ins>
      <w:del w:id="228" w:author="Abercrombie, Kerrie" w:date="2021-02-01T13:25:00Z">
        <w:r w:rsidDel="005C52EA">
          <w:delText>79</w:delText>
        </w:r>
      </w:del>
      <w:r>
        <w:fldChar w:fldCharType="end"/>
      </w:r>
    </w:p>
    <w:p w14:paraId="6CBA34DF" w14:textId="4E625B24" w:rsidR="005307AA" w:rsidRDefault="005307AA">
      <w:pPr>
        <w:pStyle w:val="TOC2"/>
        <w:rPr>
          <w:rFonts w:eastAsiaTheme="minorEastAsia" w:cstheme="minorBidi"/>
          <w:color w:val="auto"/>
          <w:sz w:val="22"/>
          <w:szCs w:val="22"/>
          <w:lang w:val="en-AU" w:eastAsia="en-AU"/>
        </w:rPr>
      </w:pPr>
      <w:r>
        <w:t>DETAILED TEACHING SYLLABUS OF MODULE 3</w:t>
      </w:r>
      <w:r>
        <w:tab/>
      </w:r>
      <w:r>
        <w:fldChar w:fldCharType="begin"/>
      </w:r>
      <w:r>
        <w:instrText xml:space="preserve"> PAGEREF _Toc62642354 \h </w:instrText>
      </w:r>
      <w:r>
        <w:fldChar w:fldCharType="separate"/>
      </w:r>
      <w:ins w:id="229" w:author="Abercrombie, Kerrie" w:date="2021-02-01T13:25:00Z">
        <w:r w:rsidR="005C52EA">
          <w:t>82</w:t>
        </w:r>
      </w:ins>
      <w:del w:id="230" w:author="Abercrombie, Kerrie" w:date="2021-02-01T13:25:00Z">
        <w:r w:rsidDel="005C52EA">
          <w:delText>82</w:delText>
        </w:r>
      </w:del>
      <w:r>
        <w:fldChar w:fldCharType="end"/>
      </w:r>
    </w:p>
    <w:p w14:paraId="3E8B4FD0" w14:textId="321F910C" w:rsidR="005307AA" w:rsidRDefault="005307AA">
      <w:pPr>
        <w:pStyle w:val="TOC1"/>
        <w:rPr>
          <w:rFonts w:eastAsiaTheme="minorEastAsia" w:cstheme="minorBidi"/>
          <w:b w:val="0"/>
          <w:color w:val="auto"/>
          <w:sz w:val="22"/>
          <w:szCs w:val="22"/>
          <w:lang w:val="en-AU" w:eastAsia="en-AU"/>
        </w:rPr>
      </w:pPr>
      <w:r>
        <w:t>NAUTICAL KNOWLEDGE</w:t>
      </w:r>
      <w:r>
        <w:tab/>
      </w:r>
      <w:r>
        <w:fldChar w:fldCharType="begin"/>
      </w:r>
      <w:r>
        <w:instrText xml:space="preserve"> PAGEREF _Toc62642355 \h </w:instrText>
      </w:r>
      <w:r>
        <w:fldChar w:fldCharType="separate"/>
      </w:r>
      <w:ins w:id="231" w:author="Abercrombie, Kerrie" w:date="2021-02-01T13:25:00Z">
        <w:r w:rsidR="005C52EA">
          <w:t>87</w:t>
        </w:r>
      </w:ins>
      <w:del w:id="232" w:author="Abercrombie, Kerrie" w:date="2021-02-01T13:25:00Z">
        <w:r w:rsidDel="005C52EA">
          <w:delText>87</w:delText>
        </w:r>
      </w:del>
      <w:r>
        <w:fldChar w:fldCharType="end"/>
      </w:r>
    </w:p>
    <w:p w14:paraId="0181C1B2" w14:textId="70B601AB" w:rsidR="005307AA" w:rsidRDefault="005307AA">
      <w:pPr>
        <w:pStyle w:val="TOC2"/>
        <w:rPr>
          <w:rFonts w:eastAsiaTheme="minorEastAsia" w:cstheme="minorBidi"/>
          <w:color w:val="auto"/>
          <w:sz w:val="22"/>
          <w:szCs w:val="22"/>
          <w:lang w:val="en-AU" w:eastAsia="en-AU"/>
        </w:rPr>
      </w:pPr>
      <w:r>
        <w:t>INTRODUCTION</w:t>
      </w:r>
      <w:r>
        <w:tab/>
      </w:r>
      <w:r>
        <w:fldChar w:fldCharType="begin"/>
      </w:r>
      <w:r>
        <w:instrText xml:space="preserve"> PAGEREF _Toc62642356 \h </w:instrText>
      </w:r>
      <w:r>
        <w:fldChar w:fldCharType="separate"/>
      </w:r>
      <w:ins w:id="233" w:author="Abercrombie, Kerrie" w:date="2021-02-01T13:25:00Z">
        <w:r w:rsidR="005C52EA">
          <w:t>87</w:t>
        </w:r>
      </w:ins>
      <w:del w:id="234" w:author="Abercrombie, Kerrie" w:date="2021-02-01T13:25:00Z">
        <w:r w:rsidDel="005C52EA">
          <w:delText>87</w:delText>
        </w:r>
      </w:del>
      <w:r>
        <w:fldChar w:fldCharType="end"/>
      </w:r>
    </w:p>
    <w:p w14:paraId="69F0890D" w14:textId="4C636821" w:rsidR="005307AA" w:rsidRDefault="005307AA">
      <w:pPr>
        <w:pStyle w:val="TOC2"/>
        <w:rPr>
          <w:rFonts w:eastAsiaTheme="minorEastAsia" w:cstheme="minorBidi"/>
          <w:color w:val="auto"/>
          <w:sz w:val="22"/>
          <w:szCs w:val="22"/>
          <w:lang w:val="en-AU" w:eastAsia="en-AU"/>
        </w:rPr>
      </w:pPr>
      <w:r>
        <w:t>SUBJECT FRAMEWORK</w:t>
      </w:r>
      <w:r>
        <w:tab/>
      </w:r>
      <w:r>
        <w:fldChar w:fldCharType="begin"/>
      </w:r>
      <w:r>
        <w:instrText xml:space="preserve"> PAGEREF _Toc62642357 \h </w:instrText>
      </w:r>
      <w:r>
        <w:fldChar w:fldCharType="separate"/>
      </w:r>
      <w:ins w:id="235" w:author="Abercrombie, Kerrie" w:date="2021-02-01T13:25:00Z">
        <w:r w:rsidR="005C52EA">
          <w:t>87</w:t>
        </w:r>
      </w:ins>
      <w:del w:id="236" w:author="Abercrombie, Kerrie" w:date="2021-02-01T13:25:00Z">
        <w:r w:rsidDel="005C52EA">
          <w:delText>87</w:delText>
        </w:r>
      </w:del>
      <w:r>
        <w:fldChar w:fldCharType="end"/>
      </w:r>
    </w:p>
    <w:p w14:paraId="4BC6AB30" w14:textId="09386D99" w:rsidR="005307AA" w:rsidRDefault="005307AA">
      <w:pPr>
        <w:pStyle w:val="TOC2"/>
        <w:rPr>
          <w:rFonts w:eastAsiaTheme="minorEastAsia" w:cstheme="minorBidi"/>
          <w:color w:val="auto"/>
          <w:sz w:val="22"/>
          <w:szCs w:val="22"/>
          <w:lang w:val="en-AU" w:eastAsia="en-AU"/>
        </w:rPr>
      </w:pPr>
      <w:r>
        <w:t>SUBJECT OUTLINE OF MODULE 4</w:t>
      </w:r>
      <w:r>
        <w:tab/>
      </w:r>
      <w:r>
        <w:fldChar w:fldCharType="begin"/>
      </w:r>
      <w:r>
        <w:instrText xml:space="preserve"> PAGEREF _Toc62642358 \h </w:instrText>
      </w:r>
      <w:r>
        <w:fldChar w:fldCharType="separate"/>
      </w:r>
      <w:ins w:id="237" w:author="Abercrombie, Kerrie" w:date="2021-02-01T13:25:00Z">
        <w:r w:rsidR="005C52EA">
          <w:t>88</w:t>
        </w:r>
      </w:ins>
      <w:del w:id="238" w:author="Abercrombie, Kerrie" w:date="2021-02-01T13:25:00Z">
        <w:r w:rsidDel="005C52EA">
          <w:delText>88</w:delText>
        </w:r>
      </w:del>
      <w:r>
        <w:fldChar w:fldCharType="end"/>
      </w:r>
    </w:p>
    <w:p w14:paraId="1FA23239" w14:textId="7AD535CC" w:rsidR="005307AA" w:rsidRDefault="005307AA">
      <w:pPr>
        <w:pStyle w:val="TOC2"/>
        <w:rPr>
          <w:rFonts w:eastAsiaTheme="minorEastAsia" w:cstheme="minorBidi"/>
          <w:color w:val="auto"/>
          <w:sz w:val="22"/>
          <w:szCs w:val="22"/>
          <w:lang w:val="en-AU" w:eastAsia="en-AU"/>
        </w:rPr>
      </w:pPr>
      <w:r>
        <w:t>DETAILED TEACHING SYLLABUS OF MODULE 4</w:t>
      </w:r>
      <w:r>
        <w:tab/>
      </w:r>
      <w:r>
        <w:fldChar w:fldCharType="begin"/>
      </w:r>
      <w:r>
        <w:instrText xml:space="preserve"> PAGEREF _Toc62642359 \h </w:instrText>
      </w:r>
      <w:r>
        <w:fldChar w:fldCharType="separate"/>
      </w:r>
      <w:ins w:id="239" w:author="Abercrombie, Kerrie" w:date="2021-02-01T13:25:00Z">
        <w:r w:rsidR="005C52EA">
          <w:t>89</w:t>
        </w:r>
      </w:ins>
      <w:del w:id="240" w:author="Abercrombie, Kerrie" w:date="2021-02-01T13:25:00Z">
        <w:r w:rsidDel="005C52EA">
          <w:delText>89</w:delText>
        </w:r>
      </w:del>
      <w:r>
        <w:fldChar w:fldCharType="end"/>
      </w:r>
    </w:p>
    <w:p w14:paraId="2C6D69C2" w14:textId="55B05AC7" w:rsidR="005307AA" w:rsidRDefault="005307AA">
      <w:pPr>
        <w:pStyle w:val="TOC1"/>
        <w:rPr>
          <w:rFonts w:eastAsiaTheme="minorEastAsia" w:cstheme="minorBidi"/>
          <w:b w:val="0"/>
          <w:color w:val="auto"/>
          <w:sz w:val="22"/>
          <w:szCs w:val="22"/>
          <w:lang w:val="en-AU" w:eastAsia="en-AU"/>
        </w:rPr>
      </w:pPr>
      <w:r>
        <w:t>EQUIPMENT</w:t>
      </w:r>
      <w:r>
        <w:tab/>
      </w:r>
      <w:r>
        <w:fldChar w:fldCharType="begin"/>
      </w:r>
      <w:r>
        <w:instrText xml:space="preserve"> PAGEREF _Toc62642360 \h </w:instrText>
      </w:r>
      <w:r>
        <w:fldChar w:fldCharType="separate"/>
      </w:r>
      <w:ins w:id="241" w:author="Abercrombie, Kerrie" w:date="2021-02-01T13:25:00Z">
        <w:r w:rsidR="005C52EA">
          <w:t>100</w:t>
        </w:r>
      </w:ins>
      <w:del w:id="242" w:author="Abercrombie, Kerrie" w:date="2021-02-01T13:25:00Z">
        <w:r w:rsidDel="005C52EA">
          <w:delText>100</w:delText>
        </w:r>
      </w:del>
      <w:r>
        <w:fldChar w:fldCharType="end"/>
      </w:r>
    </w:p>
    <w:p w14:paraId="7C7F0207" w14:textId="7008A441" w:rsidR="005307AA" w:rsidRDefault="005307AA">
      <w:pPr>
        <w:pStyle w:val="TOC2"/>
        <w:rPr>
          <w:rFonts w:eastAsiaTheme="minorEastAsia" w:cstheme="minorBidi"/>
          <w:color w:val="auto"/>
          <w:sz w:val="22"/>
          <w:szCs w:val="22"/>
          <w:lang w:val="en-AU" w:eastAsia="en-AU"/>
        </w:rPr>
      </w:pPr>
      <w:r>
        <w:t>INTRODUCTION</w:t>
      </w:r>
      <w:r>
        <w:tab/>
      </w:r>
      <w:r>
        <w:fldChar w:fldCharType="begin"/>
      </w:r>
      <w:r>
        <w:instrText xml:space="preserve"> PAGEREF _Toc62642361 \h </w:instrText>
      </w:r>
      <w:r>
        <w:fldChar w:fldCharType="separate"/>
      </w:r>
      <w:ins w:id="243" w:author="Abercrombie, Kerrie" w:date="2021-02-01T13:25:00Z">
        <w:r w:rsidR="005C52EA">
          <w:t>100</w:t>
        </w:r>
      </w:ins>
      <w:del w:id="244" w:author="Abercrombie, Kerrie" w:date="2021-02-01T13:25:00Z">
        <w:r w:rsidDel="005C52EA">
          <w:delText>100</w:delText>
        </w:r>
      </w:del>
      <w:r>
        <w:fldChar w:fldCharType="end"/>
      </w:r>
    </w:p>
    <w:p w14:paraId="2F7DBC7B" w14:textId="01D324B8" w:rsidR="005307AA" w:rsidRDefault="005307AA">
      <w:pPr>
        <w:pStyle w:val="TOC2"/>
        <w:rPr>
          <w:rFonts w:eastAsiaTheme="minorEastAsia" w:cstheme="minorBidi"/>
          <w:color w:val="auto"/>
          <w:sz w:val="22"/>
          <w:szCs w:val="22"/>
          <w:lang w:val="en-AU" w:eastAsia="en-AU"/>
        </w:rPr>
      </w:pPr>
      <w:r>
        <w:t>SUBJECT FRAMEWORK</w:t>
      </w:r>
      <w:r>
        <w:tab/>
      </w:r>
      <w:r>
        <w:fldChar w:fldCharType="begin"/>
      </w:r>
      <w:r>
        <w:instrText xml:space="preserve"> PAGEREF _Toc62642362 \h </w:instrText>
      </w:r>
      <w:r>
        <w:fldChar w:fldCharType="separate"/>
      </w:r>
      <w:ins w:id="245" w:author="Abercrombie, Kerrie" w:date="2021-02-01T13:25:00Z">
        <w:r w:rsidR="005C52EA">
          <w:t>100</w:t>
        </w:r>
      </w:ins>
      <w:del w:id="246" w:author="Abercrombie, Kerrie" w:date="2021-02-01T13:25:00Z">
        <w:r w:rsidDel="005C52EA">
          <w:delText>100</w:delText>
        </w:r>
      </w:del>
      <w:r>
        <w:fldChar w:fldCharType="end"/>
      </w:r>
    </w:p>
    <w:p w14:paraId="05B490EE" w14:textId="2114DAF9" w:rsidR="005307AA" w:rsidRDefault="005307AA">
      <w:pPr>
        <w:pStyle w:val="TOC2"/>
        <w:rPr>
          <w:rFonts w:eastAsiaTheme="minorEastAsia" w:cstheme="minorBidi"/>
          <w:color w:val="auto"/>
          <w:sz w:val="22"/>
          <w:szCs w:val="22"/>
          <w:lang w:val="en-AU" w:eastAsia="en-AU"/>
        </w:rPr>
      </w:pPr>
      <w:r>
        <w:t>SUBJECT OUTLINE OF MODULE 5</w:t>
      </w:r>
      <w:r>
        <w:tab/>
      </w:r>
      <w:r>
        <w:fldChar w:fldCharType="begin"/>
      </w:r>
      <w:r>
        <w:instrText xml:space="preserve"> PAGEREF _Toc62642363 \h </w:instrText>
      </w:r>
      <w:r>
        <w:fldChar w:fldCharType="separate"/>
      </w:r>
      <w:ins w:id="247" w:author="Abercrombie, Kerrie" w:date="2021-02-01T13:25:00Z">
        <w:r w:rsidR="005C52EA">
          <w:t>101</w:t>
        </w:r>
      </w:ins>
      <w:del w:id="248" w:author="Abercrombie, Kerrie" w:date="2021-02-01T13:25:00Z">
        <w:r w:rsidDel="005C52EA">
          <w:delText>101</w:delText>
        </w:r>
      </w:del>
      <w:r>
        <w:fldChar w:fldCharType="end"/>
      </w:r>
    </w:p>
    <w:p w14:paraId="7B28B08E" w14:textId="6E6C547E" w:rsidR="005307AA" w:rsidRDefault="005307AA">
      <w:pPr>
        <w:pStyle w:val="TOC2"/>
        <w:rPr>
          <w:rFonts w:eastAsiaTheme="minorEastAsia" w:cstheme="minorBidi"/>
          <w:color w:val="auto"/>
          <w:sz w:val="22"/>
          <w:szCs w:val="22"/>
          <w:lang w:val="en-AU" w:eastAsia="en-AU"/>
        </w:rPr>
      </w:pPr>
      <w:r>
        <w:t>DETAILED TEACHING SYLLABUS OF MODULE 5</w:t>
      </w:r>
      <w:r>
        <w:tab/>
      </w:r>
      <w:r>
        <w:fldChar w:fldCharType="begin"/>
      </w:r>
      <w:r>
        <w:instrText xml:space="preserve"> PAGEREF _Toc62642364 \h </w:instrText>
      </w:r>
      <w:r>
        <w:fldChar w:fldCharType="separate"/>
      </w:r>
      <w:ins w:id="249" w:author="Abercrombie, Kerrie" w:date="2021-02-01T13:25:00Z">
        <w:r w:rsidR="005C52EA">
          <w:t>103</w:t>
        </w:r>
      </w:ins>
      <w:del w:id="250" w:author="Abercrombie, Kerrie" w:date="2021-02-01T13:25:00Z">
        <w:r w:rsidDel="005C52EA">
          <w:delText>103</w:delText>
        </w:r>
      </w:del>
      <w:r>
        <w:fldChar w:fldCharType="end"/>
      </w:r>
    </w:p>
    <w:p w14:paraId="630A3D55" w14:textId="078758DE" w:rsidR="005307AA" w:rsidRDefault="005307AA">
      <w:pPr>
        <w:pStyle w:val="TOC1"/>
        <w:rPr>
          <w:rFonts w:eastAsiaTheme="minorEastAsia" w:cstheme="minorBidi"/>
          <w:b w:val="0"/>
          <w:color w:val="auto"/>
          <w:sz w:val="22"/>
          <w:szCs w:val="22"/>
          <w:lang w:val="en-AU" w:eastAsia="en-AU"/>
        </w:rPr>
      </w:pPr>
      <w:r>
        <w:t>PERSONAL ATTRIBUTES</w:t>
      </w:r>
      <w:r>
        <w:tab/>
      </w:r>
      <w:r>
        <w:fldChar w:fldCharType="begin"/>
      </w:r>
      <w:r>
        <w:instrText xml:space="preserve"> PAGEREF _Toc62642365 \h </w:instrText>
      </w:r>
      <w:r>
        <w:fldChar w:fldCharType="separate"/>
      </w:r>
      <w:ins w:id="251" w:author="Abercrombie, Kerrie" w:date="2021-02-01T13:25:00Z">
        <w:r w:rsidR="005C52EA">
          <w:t>120</w:t>
        </w:r>
      </w:ins>
      <w:del w:id="252" w:author="Abercrombie, Kerrie" w:date="2021-02-01T13:25:00Z">
        <w:r w:rsidDel="005C52EA">
          <w:delText>120</w:delText>
        </w:r>
      </w:del>
      <w:r>
        <w:fldChar w:fldCharType="end"/>
      </w:r>
    </w:p>
    <w:p w14:paraId="1ADFC890" w14:textId="4BC5224E" w:rsidR="005307AA" w:rsidRDefault="005307AA">
      <w:pPr>
        <w:pStyle w:val="TOC2"/>
        <w:rPr>
          <w:rFonts w:eastAsiaTheme="minorEastAsia" w:cstheme="minorBidi"/>
          <w:color w:val="auto"/>
          <w:sz w:val="22"/>
          <w:szCs w:val="22"/>
          <w:lang w:val="en-AU" w:eastAsia="en-AU"/>
        </w:rPr>
      </w:pPr>
      <w:r>
        <w:t>INTRODUCTION</w:t>
      </w:r>
      <w:r>
        <w:tab/>
      </w:r>
      <w:r>
        <w:fldChar w:fldCharType="begin"/>
      </w:r>
      <w:r>
        <w:instrText xml:space="preserve"> PAGEREF _Toc62642366 \h </w:instrText>
      </w:r>
      <w:r>
        <w:fldChar w:fldCharType="separate"/>
      </w:r>
      <w:ins w:id="253" w:author="Abercrombie, Kerrie" w:date="2021-02-01T13:25:00Z">
        <w:r w:rsidR="005C52EA">
          <w:t>120</w:t>
        </w:r>
      </w:ins>
      <w:del w:id="254" w:author="Abercrombie, Kerrie" w:date="2021-02-01T13:25:00Z">
        <w:r w:rsidDel="005C52EA">
          <w:delText>120</w:delText>
        </w:r>
      </w:del>
      <w:r>
        <w:fldChar w:fldCharType="end"/>
      </w:r>
    </w:p>
    <w:p w14:paraId="161DF842" w14:textId="7C8C6D54" w:rsidR="005307AA" w:rsidRDefault="005307AA">
      <w:pPr>
        <w:pStyle w:val="TOC2"/>
        <w:rPr>
          <w:rFonts w:eastAsiaTheme="minorEastAsia" w:cstheme="minorBidi"/>
          <w:color w:val="auto"/>
          <w:sz w:val="22"/>
          <w:szCs w:val="22"/>
          <w:lang w:val="en-AU" w:eastAsia="en-AU"/>
        </w:rPr>
      </w:pPr>
      <w:r>
        <w:t>SUBJECT FRAMEWORK</w:t>
      </w:r>
      <w:r>
        <w:tab/>
      </w:r>
      <w:r>
        <w:fldChar w:fldCharType="begin"/>
      </w:r>
      <w:r>
        <w:instrText xml:space="preserve"> PAGEREF _Toc62642367 \h </w:instrText>
      </w:r>
      <w:r>
        <w:fldChar w:fldCharType="separate"/>
      </w:r>
      <w:ins w:id="255" w:author="Abercrombie, Kerrie" w:date="2021-02-01T13:25:00Z">
        <w:r w:rsidR="005C52EA">
          <w:t>120</w:t>
        </w:r>
      </w:ins>
      <w:del w:id="256" w:author="Abercrombie, Kerrie" w:date="2021-02-01T13:25:00Z">
        <w:r w:rsidDel="005C52EA">
          <w:delText>120</w:delText>
        </w:r>
      </w:del>
      <w:r>
        <w:fldChar w:fldCharType="end"/>
      </w:r>
    </w:p>
    <w:p w14:paraId="16C9BB72" w14:textId="07DA49F5" w:rsidR="005307AA" w:rsidRDefault="005307AA">
      <w:pPr>
        <w:pStyle w:val="TOC2"/>
        <w:rPr>
          <w:rFonts w:eastAsiaTheme="minorEastAsia" w:cstheme="minorBidi"/>
          <w:color w:val="auto"/>
          <w:sz w:val="22"/>
          <w:szCs w:val="22"/>
          <w:lang w:val="en-AU" w:eastAsia="en-AU"/>
        </w:rPr>
      </w:pPr>
      <w:r>
        <w:t>SUBJECT OUTLINE OF MODULE 6</w:t>
      </w:r>
      <w:r>
        <w:tab/>
      </w:r>
      <w:r>
        <w:fldChar w:fldCharType="begin"/>
      </w:r>
      <w:r>
        <w:instrText xml:space="preserve"> PAGEREF _Toc62642368 \h </w:instrText>
      </w:r>
      <w:r>
        <w:fldChar w:fldCharType="separate"/>
      </w:r>
      <w:ins w:id="257" w:author="Abercrombie, Kerrie" w:date="2021-02-01T13:25:00Z">
        <w:r w:rsidR="005C52EA">
          <w:t>121</w:t>
        </w:r>
      </w:ins>
      <w:del w:id="258" w:author="Abercrombie, Kerrie" w:date="2021-02-01T13:25:00Z">
        <w:r w:rsidDel="005C52EA">
          <w:delText>121</w:delText>
        </w:r>
      </w:del>
      <w:r>
        <w:fldChar w:fldCharType="end"/>
      </w:r>
    </w:p>
    <w:p w14:paraId="5428B21F" w14:textId="1D86D74B" w:rsidR="005307AA" w:rsidRDefault="005307AA">
      <w:pPr>
        <w:pStyle w:val="TOC2"/>
        <w:rPr>
          <w:rFonts w:eastAsiaTheme="minorEastAsia" w:cstheme="minorBidi"/>
          <w:color w:val="auto"/>
          <w:sz w:val="22"/>
          <w:szCs w:val="22"/>
          <w:lang w:val="en-AU" w:eastAsia="en-AU"/>
        </w:rPr>
      </w:pPr>
      <w:r>
        <w:t>DETAILED TEACHING SYLLABUS OF MODULE 6</w:t>
      </w:r>
      <w:r>
        <w:tab/>
      </w:r>
      <w:r>
        <w:fldChar w:fldCharType="begin"/>
      </w:r>
      <w:r>
        <w:instrText xml:space="preserve"> PAGEREF _Toc62642369 \h </w:instrText>
      </w:r>
      <w:r>
        <w:fldChar w:fldCharType="separate"/>
      </w:r>
      <w:ins w:id="259" w:author="Abercrombie, Kerrie" w:date="2021-02-01T13:25:00Z">
        <w:r w:rsidR="005C52EA">
          <w:t>122</w:t>
        </w:r>
      </w:ins>
      <w:del w:id="260" w:author="Abercrombie, Kerrie" w:date="2021-02-01T13:25:00Z">
        <w:r w:rsidDel="005C52EA">
          <w:delText>122</w:delText>
        </w:r>
      </w:del>
      <w:r>
        <w:fldChar w:fldCharType="end"/>
      </w:r>
    </w:p>
    <w:p w14:paraId="38462175" w14:textId="28F9FD01" w:rsidR="005307AA" w:rsidRDefault="005307AA">
      <w:pPr>
        <w:pStyle w:val="TOC1"/>
        <w:rPr>
          <w:rFonts w:eastAsiaTheme="minorEastAsia" w:cstheme="minorBidi"/>
          <w:b w:val="0"/>
          <w:color w:val="auto"/>
          <w:sz w:val="22"/>
          <w:szCs w:val="22"/>
          <w:lang w:val="en-AU" w:eastAsia="en-AU"/>
        </w:rPr>
      </w:pPr>
      <w:r>
        <w:t>EMERGENCY SITUATIONS</w:t>
      </w:r>
      <w:r>
        <w:tab/>
      </w:r>
      <w:r>
        <w:fldChar w:fldCharType="begin"/>
      </w:r>
      <w:r>
        <w:instrText xml:space="preserve"> PAGEREF _Toc62642370 \h </w:instrText>
      </w:r>
      <w:r>
        <w:fldChar w:fldCharType="separate"/>
      </w:r>
      <w:ins w:id="261" w:author="Abercrombie, Kerrie" w:date="2021-02-01T13:25:00Z">
        <w:r w:rsidR="005C52EA">
          <w:t>124</w:t>
        </w:r>
      </w:ins>
      <w:del w:id="262" w:author="Abercrombie, Kerrie" w:date="2021-02-01T13:25:00Z">
        <w:r w:rsidDel="005C52EA">
          <w:delText>124</w:delText>
        </w:r>
      </w:del>
      <w:r>
        <w:fldChar w:fldCharType="end"/>
      </w:r>
    </w:p>
    <w:p w14:paraId="757E694E" w14:textId="5A37B492" w:rsidR="005307AA" w:rsidRDefault="005307AA">
      <w:pPr>
        <w:pStyle w:val="TOC2"/>
        <w:rPr>
          <w:rFonts w:eastAsiaTheme="minorEastAsia" w:cstheme="minorBidi"/>
          <w:color w:val="auto"/>
          <w:sz w:val="22"/>
          <w:szCs w:val="22"/>
          <w:lang w:val="en-AU" w:eastAsia="en-AU"/>
        </w:rPr>
      </w:pPr>
      <w:r>
        <w:t>INTRODUCTION</w:t>
      </w:r>
      <w:r>
        <w:tab/>
      </w:r>
      <w:r>
        <w:fldChar w:fldCharType="begin"/>
      </w:r>
      <w:r>
        <w:instrText xml:space="preserve"> PAGEREF _Toc62642371 \h </w:instrText>
      </w:r>
      <w:r>
        <w:fldChar w:fldCharType="separate"/>
      </w:r>
      <w:ins w:id="263" w:author="Abercrombie, Kerrie" w:date="2021-02-01T13:25:00Z">
        <w:r w:rsidR="005C52EA">
          <w:t>124</w:t>
        </w:r>
      </w:ins>
      <w:del w:id="264" w:author="Abercrombie, Kerrie" w:date="2021-02-01T13:25:00Z">
        <w:r w:rsidDel="005C52EA">
          <w:delText>124</w:delText>
        </w:r>
      </w:del>
      <w:r>
        <w:fldChar w:fldCharType="end"/>
      </w:r>
    </w:p>
    <w:p w14:paraId="0D9AD372" w14:textId="64835BCF" w:rsidR="005307AA" w:rsidRDefault="005307AA">
      <w:pPr>
        <w:pStyle w:val="TOC2"/>
        <w:rPr>
          <w:rFonts w:eastAsiaTheme="minorEastAsia" w:cstheme="minorBidi"/>
          <w:color w:val="auto"/>
          <w:sz w:val="22"/>
          <w:szCs w:val="22"/>
          <w:lang w:val="en-AU" w:eastAsia="en-AU"/>
        </w:rPr>
      </w:pPr>
      <w:r>
        <w:t>SUBJECT FRAMEWORK</w:t>
      </w:r>
      <w:r>
        <w:tab/>
      </w:r>
      <w:r>
        <w:fldChar w:fldCharType="begin"/>
      </w:r>
      <w:r>
        <w:instrText xml:space="preserve"> PAGEREF _Toc62642372 \h </w:instrText>
      </w:r>
      <w:r>
        <w:fldChar w:fldCharType="separate"/>
      </w:r>
      <w:ins w:id="265" w:author="Abercrombie, Kerrie" w:date="2021-02-01T13:25:00Z">
        <w:r w:rsidR="005C52EA">
          <w:t>124</w:t>
        </w:r>
      </w:ins>
      <w:del w:id="266" w:author="Abercrombie, Kerrie" w:date="2021-02-01T13:25:00Z">
        <w:r w:rsidDel="005C52EA">
          <w:delText>124</w:delText>
        </w:r>
      </w:del>
      <w:r>
        <w:fldChar w:fldCharType="end"/>
      </w:r>
    </w:p>
    <w:p w14:paraId="07AE6481" w14:textId="48249EE6" w:rsidR="005307AA" w:rsidRDefault="005307AA">
      <w:pPr>
        <w:pStyle w:val="TOC2"/>
        <w:rPr>
          <w:rFonts w:eastAsiaTheme="minorEastAsia" w:cstheme="minorBidi"/>
          <w:color w:val="auto"/>
          <w:sz w:val="22"/>
          <w:szCs w:val="22"/>
          <w:lang w:val="en-AU" w:eastAsia="en-AU"/>
        </w:rPr>
      </w:pPr>
      <w:r>
        <w:t>SUBJECT OUTLINE OF MODULE 7</w:t>
      </w:r>
      <w:r>
        <w:tab/>
      </w:r>
      <w:r>
        <w:fldChar w:fldCharType="begin"/>
      </w:r>
      <w:r>
        <w:instrText xml:space="preserve"> PAGEREF _Toc62642373 \h </w:instrText>
      </w:r>
      <w:r>
        <w:fldChar w:fldCharType="separate"/>
      </w:r>
      <w:ins w:id="267" w:author="Abercrombie, Kerrie" w:date="2021-02-01T13:25:00Z">
        <w:r w:rsidR="005C52EA">
          <w:t>125</w:t>
        </w:r>
      </w:ins>
      <w:del w:id="268" w:author="Abercrombie, Kerrie" w:date="2021-02-01T13:25:00Z">
        <w:r w:rsidDel="005C52EA">
          <w:delText>125</w:delText>
        </w:r>
      </w:del>
      <w:r>
        <w:fldChar w:fldCharType="end"/>
      </w:r>
    </w:p>
    <w:p w14:paraId="48526328" w14:textId="10C10EFA" w:rsidR="005307AA" w:rsidRDefault="005307AA">
      <w:pPr>
        <w:pStyle w:val="TOC2"/>
        <w:rPr>
          <w:rFonts w:eastAsiaTheme="minorEastAsia" w:cstheme="minorBidi"/>
          <w:color w:val="auto"/>
          <w:sz w:val="22"/>
          <w:szCs w:val="22"/>
          <w:lang w:val="en-AU" w:eastAsia="en-AU"/>
        </w:rPr>
      </w:pPr>
      <w:r>
        <w:t>DETAILED TEACHING SYLLABUS OF MODULE 7</w:t>
      </w:r>
      <w:r>
        <w:tab/>
      </w:r>
      <w:r>
        <w:fldChar w:fldCharType="begin"/>
      </w:r>
      <w:r>
        <w:instrText xml:space="preserve"> PAGEREF _Toc62642374 \h </w:instrText>
      </w:r>
      <w:r>
        <w:fldChar w:fldCharType="separate"/>
      </w:r>
      <w:ins w:id="269" w:author="Abercrombie, Kerrie" w:date="2021-02-01T13:25:00Z">
        <w:r w:rsidR="005C52EA">
          <w:t>126</w:t>
        </w:r>
      </w:ins>
      <w:del w:id="270" w:author="Abercrombie, Kerrie" w:date="2021-02-01T13:25:00Z">
        <w:r w:rsidDel="005C52EA">
          <w:delText>126</w:delText>
        </w:r>
      </w:del>
      <w:r>
        <w:fldChar w:fldCharType="end"/>
      </w:r>
    </w:p>
    <w:p w14:paraId="1BB2DB83" w14:textId="134BA92F" w:rsidR="005307AA" w:rsidRDefault="005307AA">
      <w:pPr>
        <w:pStyle w:val="TOC1"/>
        <w:tabs>
          <w:tab w:val="left" w:pos="1134"/>
        </w:tabs>
        <w:rPr>
          <w:rFonts w:eastAsiaTheme="minorEastAsia" w:cstheme="minorBidi"/>
          <w:b w:val="0"/>
          <w:color w:val="auto"/>
          <w:sz w:val="22"/>
          <w:szCs w:val="22"/>
          <w:lang w:val="en-AU" w:eastAsia="en-AU"/>
        </w:rPr>
      </w:pPr>
      <w:r w:rsidRPr="00AC36D3">
        <w:rPr>
          <w:u w:color="407EC9"/>
        </w:rPr>
        <w:t>ANNEX 2</w:t>
      </w:r>
      <w:r>
        <w:rPr>
          <w:rFonts w:eastAsiaTheme="minorEastAsia" w:cstheme="minorBidi"/>
          <w:b w:val="0"/>
          <w:color w:val="auto"/>
          <w:sz w:val="22"/>
          <w:szCs w:val="22"/>
          <w:lang w:val="en-AU" w:eastAsia="en-AU"/>
        </w:rPr>
        <w:tab/>
      </w:r>
      <w:r>
        <w:t>VTS Operator Competence chart</w:t>
      </w:r>
      <w:r>
        <w:tab/>
      </w:r>
      <w:r>
        <w:fldChar w:fldCharType="begin"/>
      </w:r>
      <w:r>
        <w:instrText xml:space="preserve"> PAGEREF _Toc62642375 \h </w:instrText>
      </w:r>
      <w:r>
        <w:fldChar w:fldCharType="separate"/>
      </w:r>
      <w:ins w:id="271" w:author="Abercrombie, Kerrie" w:date="2021-02-01T13:25:00Z">
        <w:r w:rsidR="005C52EA">
          <w:t>129</w:t>
        </w:r>
      </w:ins>
      <w:del w:id="272" w:author="Abercrombie, Kerrie" w:date="2021-02-01T13:25:00Z">
        <w:r w:rsidDel="005C52EA">
          <w:delText>129</w:delText>
        </w:r>
      </w:del>
      <w:r>
        <w:fldChar w:fldCharType="end"/>
      </w:r>
    </w:p>
    <w:p w14:paraId="379BEC3C" w14:textId="7ABCB239" w:rsidR="005307AA" w:rsidRDefault="005307AA">
      <w:pPr>
        <w:pStyle w:val="TOC1"/>
        <w:tabs>
          <w:tab w:val="left" w:pos="1134"/>
        </w:tabs>
        <w:rPr>
          <w:rFonts w:eastAsiaTheme="minorEastAsia" w:cstheme="minorBidi"/>
          <w:b w:val="0"/>
          <w:color w:val="auto"/>
          <w:sz w:val="22"/>
          <w:szCs w:val="22"/>
          <w:lang w:val="en-AU" w:eastAsia="en-AU"/>
        </w:rPr>
      </w:pPr>
      <w:r w:rsidRPr="00AC36D3">
        <w:rPr>
          <w:u w:color="407EC9"/>
        </w:rPr>
        <w:t>ANNEX 3</w:t>
      </w:r>
      <w:r>
        <w:rPr>
          <w:rFonts w:eastAsiaTheme="minorEastAsia" w:cstheme="minorBidi"/>
          <w:b w:val="0"/>
          <w:color w:val="auto"/>
          <w:sz w:val="22"/>
          <w:szCs w:val="22"/>
          <w:lang w:val="en-AU" w:eastAsia="en-AU"/>
        </w:rPr>
        <w:tab/>
      </w:r>
      <w:r>
        <w:t>Teaching aids and references</w:t>
      </w:r>
      <w:r>
        <w:tab/>
      </w:r>
      <w:r>
        <w:fldChar w:fldCharType="begin"/>
      </w:r>
      <w:r>
        <w:instrText xml:space="preserve"> PAGEREF _Toc62642376 \h </w:instrText>
      </w:r>
      <w:r>
        <w:fldChar w:fldCharType="separate"/>
      </w:r>
      <w:ins w:id="273" w:author="Abercrombie, Kerrie" w:date="2021-02-01T13:25:00Z">
        <w:r w:rsidR="005C52EA">
          <w:t>137</w:t>
        </w:r>
      </w:ins>
      <w:del w:id="274" w:author="Abercrombie, Kerrie" w:date="2021-02-01T13:25:00Z">
        <w:r w:rsidDel="005C52EA">
          <w:delText>137</w:delText>
        </w:r>
      </w:del>
      <w:r>
        <w:fldChar w:fldCharType="end"/>
      </w:r>
    </w:p>
    <w:p w14:paraId="73C283C0" w14:textId="21F66A76" w:rsidR="005307AA" w:rsidRDefault="005307AA">
      <w:pPr>
        <w:pStyle w:val="TOC1"/>
        <w:tabs>
          <w:tab w:val="left" w:pos="1134"/>
        </w:tabs>
        <w:rPr>
          <w:rFonts w:eastAsiaTheme="minorEastAsia" w:cstheme="minorBidi"/>
          <w:b w:val="0"/>
          <w:color w:val="auto"/>
          <w:sz w:val="22"/>
          <w:szCs w:val="22"/>
          <w:lang w:val="en-AU" w:eastAsia="en-AU"/>
        </w:rPr>
      </w:pPr>
      <w:r w:rsidRPr="00AC36D3">
        <w:rPr>
          <w:u w:color="407EC9"/>
        </w:rPr>
        <w:t>ANNEX 4</w:t>
      </w:r>
      <w:r>
        <w:rPr>
          <w:rFonts w:eastAsiaTheme="minorEastAsia" w:cstheme="minorBidi"/>
          <w:b w:val="0"/>
          <w:color w:val="auto"/>
          <w:sz w:val="22"/>
          <w:szCs w:val="22"/>
          <w:lang w:val="en-AU" w:eastAsia="en-AU"/>
        </w:rPr>
        <w:tab/>
      </w:r>
      <w:r w:rsidRPr="00AC36D3">
        <w:rPr>
          <w:lang w:val="fr-FR"/>
        </w:rPr>
        <w:t>Example of English Language Tests</w:t>
      </w:r>
      <w:r>
        <w:t xml:space="preserve"> </w:t>
      </w:r>
      <w:r>
        <w:tab/>
      </w:r>
      <w:r>
        <w:fldChar w:fldCharType="begin"/>
      </w:r>
      <w:r>
        <w:instrText xml:space="preserve"> PAGEREF _Toc62642377 \h </w:instrText>
      </w:r>
      <w:r>
        <w:fldChar w:fldCharType="separate"/>
      </w:r>
      <w:ins w:id="275" w:author="Abercrombie, Kerrie" w:date="2021-02-01T13:25:00Z">
        <w:r w:rsidR="005C52EA">
          <w:t>141</w:t>
        </w:r>
      </w:ins>
      <w:del w:id="276" w:author="Abercrombie, Kerrie" w:date="2021-02-01T13:25:00Z">
        <w:r w:rsidDel="005C52EA">
          <w:delText>141</w:delText>
        </w:r>
      </w:del>
      <w:r>
        <w:fldChar w:fldCharType="end"/>
      </w:r>
    </w:p>
    <w:p w14:paraId="28A0D4CE" w14:textId="2EB3359D" w:rsidR="00642025" w:rsidRPr="00093294" w:rsidRDefault="00B53268" w:rsidP="007B7FEC">
      <w:pPr>
        <w:rPr>
          <w:color w:val="00558C" w:themeColor="accent1"/>
        </w:rPr>
      </w:pPr>
      <w:r>
        <w:rPr>
          <w:b/>
          <w:noProof/>
          <w:color w:val="00558C" w:themeColor="accent1"/>
        </w:rPr>
        <w:fldChar w:fldCharType="end"/>
      </w:r>
      <w:commentRangeEnd w:id="6"/>
      <w:r w:rsidR="00F46310">
        <w:rPr>
          <w:rStyle w:val="CommentReference"/>
        </w:rPr>
        <w:commentReference w:id="6"/>
      </w:r>
      <w:commentRangeEnd w:id="7"/>
      <w:r w:rsidR="00F46310">
        <w:rPr>
          <w:rStyle w:val="CommentReference"/>
        </w:rPr>
        <w:commentReference w:id="7"/>
      </w:r>
      <w:commentRangeEnd w:id="8"/>
      <w:r w:rsidR="00DC77A1">
        <w:rPr>
          <w:rStyle w:val="CommentReference"/>
        </w:rPr>
        <w:commentReference w:id="8"/>
      </w:r>
    </w:p>
    <w:p w14:paraId="3D1099AF" w14:textId="77777777" w:rsidR="00D36983" w:rsidRPr="00093294" w:rsidRDefault="00D36983" w:rsidP="00D36983">
      <w:pPr>
        <w:pStyle w:val="ListofFigures"/>
      </w:pPr>
      <w:r w:rsidRPr="00093294">
        <w:t>List of Tables</w:t>
      </w:r>
    </w:p>
    <w:p w14:paraId="65C936C7" w14:textId="58F356CB" w:rsidR="00D43E9F" w:rsidRDefault="00D36983">
      <w:pPr>
        <w:pStyle w:val="TableofFigures"/>
        <w:rPr>
          <w:rFonts w:eastAsiaTheme="minorEastAsia" w:cstheme="minorBidi"/>
          <w:i w:val="0"/>
          <w:noProof/>
          <w:sz w:val="22"/>
          <w:szCs w:val="22"/>
          <w:lang w:val="en-IE" w:eastAsia="en-IE"/>
        </w:rPr>
      </w:pPr>
      <w:r w:rsidRPr="00093294">
        <w:fldChar w:fldCharType="begin"/>
      </w:r>
      <w:r w:rsidRPr="00093294">
        <w:instrText xml:space="preserve"> TOC \t "Table caption" \c </w:instrText>
      </w:r>
      <w:r w:rsidRPr="00093294">
        <w:fldChar w:fldCharType="separate"/>
      </w:r>
      <w:r w:rsidR="00D43E9F">
        <w:rPr>
          <w:noProof/>
        </w:rPr>
        <w:t>Table 1</w:t>
      </w:r>
      <w:r w:rsidR="00D43E9F">
        <w:rPr>
          <w:rFonts w:eastAsiaTheme="minorEastAsia" w:cstheme="minorBidi"/>
          <w:i w:val="0"/>
          <w:noProof/>
          <w:sz w:val="22"/>
          <w:szCs w:val="22"/>
          <w:lang w:val="en-IE" w:eastAsia="en-IE"/>
        </w:rPr>
        <w:tab/>
      </w:r>
      <w:r w:rsidR="00D43E9F">
        <w:rPr>
          <w:noProof/>
        </w:rPr>
        <w:t>Levels of Competence</w:t>
      </w:r>
      <w:r w:rsidR="00D43E9F">
        <w:rPr>
          <w:noProof/>
        </w:rPr>
        <w:tab/>
      </w:r>
      <w:r w:rsidR="00D43E9F">
        <w:rPr>
          <w:noProof/>
        </w:rPr>
        <w:fldChar w:fldCharType="begin"/>
      </w:r>
      <w:r w:rsidR="00D43E9F">
        <w:rPr>
          <w:noProof/>
        </w:rPr>
        <w:instrText xml:space="preserve"> PAGEREF _Toc531423225 \h </w:instrText>
      </w:r>
      <w:r w:rsidR="00D43E9F">
        <w:rPr>
          <w:noProof/>
        </w:rPr>
      </w:r>
      <w:r w:rsidR="00D43E9F">
        <w:rPr>
          <w:noProof/>
        </w:rPr>
        <w:fldChar w:fldCharType="separate"/>
      </w:r>
      <w:ins w:id="277" w:author="Abercrombie, Kerrie" w:date="2021-02-01T13:25:00Z">
        <w:r w:rsidR="005C52EA">
          <w:rPr>
            <w:noProof/>
          </w:rPr>
          <w:t>56</w:t>
        </w:r>
      </w:ins>
      <w:del w:id="278" w:author="Abercrombie, Kerrie" w:date="2021-01-27T09:18:00Z">
        <w:r w:rsidR="00B37464" w:rsidDel="00987EE8">
          <w:rPr>
            <w:noProof/>
          </w:rPr>
          <w:delText>54</w:delText>
        </w:r>
      </w:del>
      <w:r w:rsidR="00D43E9F">
        <w:rPr>
          <w:noProof/>
        </w:rPr>
        <w:fldChar w:fldCharType="end"/>
      </w:r>
    </w:p>
    <w:p w14:paraId="73475585" w14:textId="0CEDEB72" w:rsidR="00D43E9F" w:rsidRDefault="00D43E9F">
      <w:pPr>
        <w:pStyle w:val="TableofFigures"/>
        <w:rPr>
          <w:rFonts w:eastAsiaTheme="minorEastAsia" w:cstheme="minorBidi"/>
          <w:i w:val="0"/>
          <w:noProof/>
          <w:sz w:val="22"/>
          <w:szCs w:val="22"/>
          <w:lang w:val="en-IE" w:eastAsia="en-IE"/>
        </w:rPr>
      </w:pPr>
      <w:r>
        <w:rPr>
          <w:noProof/>
        </w:rPr>
        <w:t>Table 2</w:t>
      </w:r>
      <w:r>
        <w:rPr>
          <w:rFonts w:eastAsiaTheme="minorEastAsia" w:cstheme="minorBidi"/>
          <w:i w:val="0"/>
          <w:noProof/>
          <w:sz w:val="22"/>
          <w:szCs w:val="22"/>
          <w:lang w:val="en-IE" w:eastAsia="en-IE"/>
        </w:rPr>
        <w:tab/>
      </w:r>
      <w:r>
        <w:rPr>
          <w:noProof/>
        </w:rPr>
        <w:t>Assessment Levels</w:t>
      </w:r>
      <w:r>
        <w:rPr>
          <w:noProof/>
        </w:rPr>
        <w:tab/>
      </w:r>
      <w:r>
        <w:rPr>
          <w:noProof/>
        </w:rPr>
        <w:fldChar w:fldCharType="begin"/>
      </w:r>
      <w:r>
        <w:rPr>
          <w:noProof/>
        </w:rPr>
        <w:instrText xml:space="preserve"> PAGEREF _Toc531423226 \h </w:instrText>
      </w:r>
      <w:r>
        <w:rPr>
          <w:noProof/>
        </w:rPr>
      </w:r>
      <w:r>
        <w:rPr>
          <w:noProof/>
        </w:rPr>
        <w:fldChar w:fldCharType="separate"/>
      </w:r>
      <w:ins w:id="279" w:author="Abercrombie, Kerrie" w:date="2021-02-01T13:25:00Z">
        <w:r w:rsidR="005C52EA">
          <w:rPr>
            <w:noProof/>
          </w:rPr>
          <w:t>57</w:t>
        </w:r>
      </w:ins>
      <w:del w:id="280" w:author="Abercrombie, Kerrie" w:date="2021-01-27T09:18:00Z">
        <w:r w:rsidR="00B37464" w:rsidDel="00987EE8">
          <w:rPr>
            <w:noProof/>
          </w:rPr>
          <w:delText>55</w:delText>
        </w:r>
      </w:del>
      <w:r>
        <w:rPr>
          <w:noProof/>
        </w:rPr>
        <w:fldChar w:fldCharType="end"/>
      </w:r>
    </w:p>
    <w:p w14:paraId="12A8B85E" w14:textId="0233F08F" w:rsidR="00D43E9F" w:rsidRDefault="00D43E9F">
      <w:pPr>
        <w:pStyle w:val="TableofFigures"/>
        <w:rPr>
          <w:rFonts w:eastAsiaTheme="minorEastAsia" w:cstheme="minorBidi"/>
          <w:i w:val="0"/>
          <w:noProof/>
          <w:sz w:val="22"/>
          <w:szCs w:val="22"/>
          <w:lang w:val="en-IE" w:eastAsia="en-IE"/>
        </w:rPr>
      </w:pPr>
      <w:r>
        <w:rPr>
          <w:noProof/>
        </w:rPr>
        <w:t>Table 3</w:t>
      </w:r>
      <w:r>
        <w:rPr>
          <w:rFonts w:eastAsiaTheme="minorEastAsia" w:cstheme="minorBidi"/>
          <w:i w:val="0"/>
          <w:noProof/>
          <w:sz w:val="22"/>
          <w:szCs w:val="22"/>
          <w:lang w:val="en-IE" w:eastAsia="en-IE"/>
        </w:rPr>
        <w:tab/>
      </w:r>
      <w:r>
        <w:rPr>
          <w:noProof/>
        </w:rPr>
        <w:t>Simulation Exercises</w:t>
      </w:r>
      <w:r>
        <w:rPr>
          <w:noProof/>
        </w:rPr>
        <w:tab/>
      </w:r>
      <w:r>
        <w:rPr>
          <w:noProof/>
        </w:rPr>
        <w:fldChar w:fldCharType="begin"/>
      </w:r>
      <w:r>
        <w:rPr>
          <w:noProof/>
        </w:rPr>
        <w:instrText xml:space="preserve"> PAGEREF _Toc531423227 \h </w:instrText>
      </w:r>
      <w:r>
        <w:rPr>
          <w:noProof/>
        </w:rPr>
      </w:r>
      <w:r>
        <w:rPr>
          <w:noProof/>
        </w:rPr>
        <w:fldChar w:fldCharType="separate"/>
      </w:r>
      <w:ins w:id="281" w:author="Abercrombie, Kerrie" w:date="2021-02-01T13:25:00Z">
        <w:r w:rsidR="005C52EA">
          <w:rPr>
            <w:noProof/>
          </w:rPr>
          <w:t>58</w:t>
        </w:r>
      </w:ins>
      <w:del w:id="282" w:author="Abercrombie, Kerrie" w:date="2021-01-27T09:18:00Z">
        <w:r w:rsidR="00B37464" w:rsidDel="00987EE8">
          <w:rPr>
            <w:noProof/>
          </w:rPr>
          <w:delText>56</w:delText>
        </w:r>
      </w:del>
      <w:r>
        <w:rPr>
          <w:noProof/>
        </w:rPr>
        <w:fldChar w:fldCharType="end"/>
      </w:r>
    </w:p>
    <w:p w14:paraId="6DB5BB19" w14:textId="278C34DD" w:rsidR="00D43E9F" w:rsidRDefault="00D43E9F">
      <w:pPr>
        <w:pStyle w:val="TableofFigures"/>
        <w:rPr>
          <w:rFonts w:eastAsiaTheme="minorEastAsia" w:cstheme="minorBidi"/>
          <w:i w:val="0"/>
          <w:noProof/>
          <w:sz w:val="22"/>
          <w:szCs w:val="22"/>
          <w:lang w:val="en-IE" w:eastAsia="en-IE"/>
        </w:rPr>
      </w:pPr>
      <w:r>
        <w:rPr>
          <w:noProof/>
        </w:rPr>
        <w:t>Table 4</w:t>
      </w:r>
      <w:r>
        <w:rPr>
          <w:rFonts w:eastAsiaTheme="minorEastAsia" w:cstheme="minorBidi"/>
          <w:i w:val="0"/>
          <w:noProof/>
          <w:sz w:val="22"/>
          <w:szCs w:val="22"/>
          <w:lang w:val="en-IE" w:eastAsia="en-IE"/>
        </w:rPr>
        <w:tab/>
      </w:r>
      <w:r>
        <w:rPr>
          <w:noProof/>
        </w:rPr>
        <w:t>Recommended Course Hours</w:t>
      </w:r>
      <w:r>
        <w:rPr>
          <w:noProof/>
        </w:rPr>
        <w:tab/>
      </w:r>
      <w:r>
        <w:rPr>
          <w:noProof/>
        </w:rPr>
        <w:fldChar w:fldCharType="begin"/>
      </w:r>
      <w:r>
        <w:rPr>
          <w:noProof/>
        </w:rPr>
        <w:instrText xml:space="preserve"> PAGEREF _Toc531423228 \h </w:instrText>
      </w:r>
      <w:r>
        <w:rPr>
          <w:noProof/>
        </w:rPr>
      </w:r>
      <w:r>
        <w:rPr>
          <w:noProof/>
        </w:rPr>
        <w:fldChar w:fldCharType="separate"/>
      </w:r>
      <w:ins w:id="283" w:author="Abercrombie, Kerrie" w:date="2021-02-01T13:25:00Z">
        <w:r w:rsidR="005C52EA">
          <w:rPr>
            <w:noProof/>
          </w:rPr>
          <w:t>60</w:t>
        </w:r>
      </w:ins>
      <w:del w:id="284" w:author="Abercrombie, Kerrie" w:date="2021-01-27T09:18:00Z">
        <w:r w:rsidR="00B37464" w:rsidDel="00987EE8">
          <w:rPr>
            <w:noProof/>
          </w:rPr>
          <w:delText>58</w:delText>
        </w:r>
      </w:del>
      <w:r>
        <w:rPr>
          <w:noProof/>
        </w:rPr>
        <w:fldChar w:fldCharType="end"/>
      </w:r>
    </w:p>
    <w:p w14:paraId="6FD79CD3" w14:textId="27167FEE" w:rsidR="00D43E9F" w:rsidRDefault="00D43E9F">
      <w:pPr>
        <w:pStyle w:val="TableofFigures"/>
        <w:rPr>
          <w:rFonts w:eastAsiaTheme="minorEastAsia" w:cstheme="minorBidi"/>
          <w:i w:val="0"/>
          <w:noProof/>
          <w:sz w:val="22"/>
          <w:szCs w:val="22"/>
          <w:lang w:val="en-IE" w:eastAsia="en-IE"/>
        </w:rPr>
      </w:pPr>
      <w:r>
        <w:rPr>
          <w:noProof/>
        </w:rPr>
        <w:t>Table 5</w:t>
      </w:r>
      <w:r>
        <w:rPr>
          <w:rFonts w:eastAsiaTheme="minorEastAsia" w:cstheme="minorBidi"/>
          <w:i w:val="0"/>
          <w:noProof/>
          <w:sz w:val="22"/>
          <w:szCs w:val="22"/>
          <w:lang w:val="en-IE" w:eastAsia="en-IE"/>
        </w:rPr>
        <w:tab/>
      </w:r>
      <w:r>
        <w:rPr>
          <w:noProof/>
        </w:rPr>
        <w:t>Subject outline – Language</w:t>
      </w:r>
      <w:r>
        <w:rPr>
          <w:noProof/>
        </w:rPr>
        <w:tab/>
      </w:r>
      <w:r>
        <w:rPr>
          <w:noProof/>
        </w:rPr>
        <w:fldChar w:fldCharType="begin"/>
      </w:r>
      <w:r>
        <w:rPr>
          <w:noProof/>
        </w:rPr>
        <w:instrText xml:space="preserve"> PAGEREF _Toc531423229 \h </w:instrText>
      </w:r>
      <w:r>
        <w:rPr>
          <w:noProof/>
        </w:rPr>
      </w:r>
      <w:r>
        <w:rPr>
          <w:noProof/>
        </w:rPr>
        <w:fldChar w:fldCharType="separate"/>
      </w:r>
      <w:ins w:id="285" w:author="Abercrombie, Kerrie" w:date="2021-02-01T13:25:00Z">
        <w:r w:rsidR="005C52EA">
          <w:rPr>
            <w:noProof/>
          </w:rPr>
          <w:t>63</w:t>
        </w:r>
      </w:ins>
      <w:del w:id="286" w:author="Abercrombie, Kerrie" w:date="2021-01-27T09:18:00Z">
        <w:r w:rsidR="00B37464" w:rsidDel="00987EE8">
          <w:rPr>
            <w:noProof/>
          </w:rPr>
          <w:delText>61</w:delText>
        </w:r>
      </w:del>
      <w:r>
        <w:rPr>
          <w:noProof/>
        </w:rPr>
        <w:fldChar w:fldCharType="end"/>
      </w:r>
    </w:p>
    <w:p w14:paraId="3DA8367A" w14:textId="3B83B4BE" w:rsidR="00D43E9F" w:rsidRDefault="00D43E9F">
      <w:pPr>
        <w:pStyle w:val="TableofFigures"/>
        <w:rPr>
          <w:rFonts w:eastAsiaTheme="minorEastAsia" w:cstheme="minorBidi"/>
          <w:i w:val="0"/>
          <w:noProof/>
          <w:sz w:val="22"/>
          <w:szCs w:val="22"/>
          <w:lang w:val="en-IE" w:eastAsia="en-IE"/>
        </w:rPr>
      </w:pPr>
      <w:r>
        <w:rPr>
          <w:noProof/>
        </w:rPr>
        <w:t>Table 6</w:t>
      </w:r>
      <w:r>
        <w:rPr>
          <w:rFonts w:eastAsiaTheme="minorEastAsia" w:cstheme="minorBidi"/>
          <w:i w:val="0"/>
          <w:noProof/>
          <w:sz w:val="22"/>
          <w:szCs w:val="22"/>
          <w:lang w:val="en-IE" w:eastAsia="en-IE"/>
        </w:rPr>
        <w:tab/>
      </w:r>
      <w:r>
        <w:rPr>
          <w:noProof/>
        </w:rPr>
        <w:t>Detailed Teaching Syllabus – Language</w:t>
      </w:r>
      <w:r>
        <w:rPr>
          <w:noProof/>
        </w:rPr>
        <w:tab/>
      </w:r>
      <w:r>
        <w:rPr>
          <w:noProof/>
        </w:rPr>
        <w:fldChar w:fldCharType="begin"/>
      </w:r>
      <w:r>
        <w:rPr>
          <w:noProof/>
        </w:rPr>
        <w:instrText xml:space="preserve"> PAGEREF _Toc531423230 \h </w:instrText>
      </w:r>
      <w:r>
        <w:rPr>
          <w:noProof/>
        </w:rPr>
      </w:r>
      <w:r>
        <w:rPr>
          <w:noProof/>
        </w:rPr>
        <w:fldChar w:fldCharType="separate"/>
      </w:r>
      <w:ins w:id="287" w:author="Abercrombie, Kerrie" w:date="2021-02-01T13:25:00Z">
        <w:r w:rsidR="005C52EA">
          <w:rPr>
            <w:noProof/>
          </w:rPr>
          <w:t>65</w:t>
        </w:r>
      </w:ins>
      <w:del w:id="288" w:author="Abercrombie, Kerrie" w:date="2021-01-27T09:18:00Z">
        <w:r w:rsidR="00B37464" w:rsidDel="00987EE8">
          <w:rPr>
            <w:noProof/>
          </w:rPr>
          <w:delText>63</w:delText>
        </w:r>
      </w:del>
      <w:r>
        <w:rPr>
          <w:noProof/>
        </w:rPr>
        <w:fldChar w:fldCharType="end"/>
      </w:r>
    </w:p>
    <w:p w14:paraId="793EA87B" w14:textId="74E72C56" w:rsidR="00D43E9F" w:rsidRDefault="00D43E9F">
      <w:pPr>
        <w:pStyle w:val="TableofFigures"/>
        <w:rPr>
          <w:rFonts w:eastAsiaTheme="minorEastAsia" w:cstheme="minorBidi"/>
          <w:i w:val="0"/>
          <w:noProof/>
          <w:sz w:val="22"/>
          <w:szCs w:val="22"/>
          <w:lang w:val="en-IE" w:eastAsia="en-IE"/>
        </w:rPr>
      </w:pPr>
      <w:r>
        <w:rPr>
          <w:noProof/>
        </w:rPr>
        <w:t>Table 7</w:t>
      </w:r>
      <w:r>
        <w:rPr>
          <w:rFonts w:eastAsiaTheme="minorEastAsia" w:cstheme="minorBidi"/>
          <w:i w:val="0"/>
          <w:noProof/>
          <w:sz w:val="22"/>
          <w:szCs w:val="22"/>
          <w:lang w:val="en-IE" w:eastAsia="en-IE"/>
        </w:rPr>
        <w:tab/>
      </w:r>
      <w:r>
        <w:rPr>
          <w:noProof/>
        </w:rPr>
        <w:t>Subject outline – Traffic management</w:t>
      </w:r>
      <w:r>
        <w:rPr>
          <w:noProof/>
        </w:rPr>
        <w:tab/>
      </w:r>
      <w:r>
        <w:rPr>
          <w:noProof/>
        </w:rPr>
        <w:fldChar w:fldCharType="begin"/>
      </w:r>
      <w:r>
        <w:rPr>
          <w:noProof/>
        </w:rPr>
        <w:instrText xml:space="preserve"> PAGEREF _Toc531423231 \h </w:instrText>
      </w:r>
      <w:r>
        <w:rPr>
          <w:noProof/>
        </w:rPr>
      </w:r>
      <w:r>
        <w:rPr>
          <w:noProof/>
        </w:rPr>
        <w:fldChar w:fldCharType="separate"/>
      </w:r>
      <w:r w:rsidR="005C52EA">
        <w:rPr>
          <w:b/>
          <w:bCs/>
          <w:noProof/>
          <w:lang w:val="en-US"/>
        </w:rPr>
        <w:t>Error! Bookmark not defined.</w:t>
      </w:r>
      <w:r>
        <w:rPr>
          <w:noProof/>
        </w:rPr>
        <w:fldChar w:fldCharType="end"/>
      </w:r>
    </w:p>
    <w:p w14:paraId="73D25F6E" w14:textId="15431E02" w:rsidR="00D43E9F" w:rsidRDefault="00D43E9F">
      <w:pPr>
        <w:pStyle w:val="TableofFigures"/>
        <w:rPr>
          <w:rFonts w:eastAsiaTheme="minorEastAsia" w:cstheme="minorBidi"/>
          <w:i w:val="0"/>
          <w:noProof/>
          <w:sz w:val="22"/>
          <w:szCs w:val="22"/>
          <w:lang w:val="en-IE" w:eastAsia="en-IE"/>
        </w:rPr>
      </w:pPr>
      <w:r>
        <w:rPr>
          <w:noProof/>
        </w:rPr>
        <w:t>Table 8</w:t>
      </w:r>
      <w:r>
        <w:rPr>
          <w:rFonts w:eastAsiaTheme="minorEastAsia" w:cstheme="minorBidi"/>
          <w:i w:val="0"/>
          <w:noProof/>
          <w:sz w:val="22"/>
          <w:szCs w:val="22"/>
          <w:lang w:val="en-IE" w:eastAsia="en-IE"/>
        </w:rPr>
        <w:tab/>
      </w:r>
      <w:r>
        <w:rPr>
          <w:noProof/>
        </w:rPr>
        <w:t>Detailed teaching syllabus – Traffic management</w:t>
      </w:r>
      <w:r>
        <w:rPr>
          <w:noProof/>
        </w:rPr>
        <w:tab/>
      </w:r>
      <w:r>
        <w:rPr>
          <w:noProof/>
        </w:rPr>
        <w:fldChar w:fldCharType="begin"/>
      </w:r>
      <w:r>
        <w:rPr>
          <w:noProof/>
        </w:rPr>
        <w:instrText xml:space="preserve"> PAGEREF _Toc531423232 \h </w:instrText>
      </w:r>
      <w:r>
        <w:rPr>
          <w:noProof/>
        </w:rPr>
      </w:r>
      <w:r>
        <w:rPr>
          <w:noProof/>
        </w:rPr>
        <w:fldChar w:fldCharType="separate"/>
      </w:r>
      <w:ins w:id="289" w:author="Abercrombie, Kerrie" w:date="2021-02-01T13:25:00Z">
        <w:r w:rsidR="005C52EA">
          <w:rPr>
            <w:noProof/>
          </w:rPr>
          <w:t>82</w:t>
        </w:r>
      </w:ins>
      <w:del w:id="290" w:author="Abercrombie, Kerrie" w:date="2021-01-27T09:18:00Z">
        <w:r w:rsidR="00B37464" w:rsidDel="00987EE8">
          <w:rPr>
            <w:noProof/>
          </w:rPr>
          <w:delText>80</w:delText>
        </w:r>
      </w:del>
      <w:r>
        <w:rPr>
          <w:noProof/>
        </w:rPr>
        <w:fldChar w:fldCharType="end"/>
      </w:r>
    </w:p>
    <w:p w14:paraId="68A3FCC3" w14:textId="7E1085C6" w:rsidR="00D43E9F" w:rsidRDefault="00D43E9F">
      <w:pPr>
        <w:pStyle w:val="TableofFigures"/>
        <w:rPr>
          <w:rFonts w:eastAsiaTheme="minorEastAsia" w:cstheme="minorBidi"/>
          <w:i w:val="0"/>
          <w:noProof/>
          <w:sz w:val="22"/>
          <w:szCs w:val="22"/>
          <w:lang w:val="en-IE" w:eastAsia="en-IE"/>
        </w:rPr>
      </w:pPr>
      <w:r>
        <w:rPr>
          <w:noProof/>
        </w:rPr>
        <w:t>Table 9</w:t>
      </w:r>
      <w:r>
        <w:rPr>
          <w:rFonts w:eastAsiaTheme="minorEastAsia" w:cstheme="minorBidi"/>
          <w:i w:val="0"/>
          <w:noProof/>
          <w:sz w:val="22"/>
          <w:szCs w:val="22"/>
          <w:lang w:val="en-IE" w:eastAsia="en-IE"/>
        </w:rPr>
        <w:tab/>
      </w:r>
      <w:r>
        <w:rPr>
          <w:noProof/>
        </w:rPr>
        <w:t>Subject outline - Equipment</w:t>
      </w:r>
      <w:r>
        <w:rPr>
          <w:noProof/>
        </w:rPr>
        <w:tab/>
      </w:r>
      <w:r>
        <w:rPr>
          <w:noProof/>
        </w:rPr>
        <w:fldChar w:fldCharType="begin"/>
      </w:r>
      <w:r>
        <w:rPr>
          <w:noProof/>
        </w:rPr>
        <w:instrText xml:space="preserve"> PAGEREF _Toc531423233 \h </w:instrText>
      </w:r>
      <w:r>
        <w:rPr>
          <w:noProof/>
        </w:rPr>
      </w:r>
      <w:r>
        <w:rPr>
          <w:noProof/>
        </w:rPr>
        <w:fldChar w:fldCharType="separate"/>
      </w:r>
      <w:ins w:id="291" w:author="Abercrombie, Kerrie" w:date="2021-02-01T13:25:00Z">
        <w:r w:rsidR="005C52EA">
          <w:rPr>
            <w:noProof/>
          </w:rPr>
          <w:t>101</w:t>
        </w:r>
      </w:ins>
      <w:del w:id="292" w:author="Abercrombie, Kerrie" w:date="2021-01-27T09:18:00Z">
        <w:r w:rsidR="00B37464" w:rsidDel="00987EE8">
          <w:rPr>
            <w:noProof/>
          </w:rPr>
          <w:delText>99</w:delText>
        </w:r>
      </w:del>
      <w:r>
        <w:rPr>
          <w:noProof/>
        </w:rPr>
        <w:fldChar w:fldCharType="end"/>
      </w:r>
    </w:p>
    <w:p w14:paraId="7624C424" w14:textId="3757F245" w:rsidR="00D43E9F" w:rsidRDefault="00D43E9F">
      <w:pPr>
        <w:pStyle w:val="TableofFigures"/>
        <w:rPr>
          <w:rFonts w:eastAsiaTheme="minorEastAsia" w:cstheme="minorBidi"/>
          <w:i w:val="0"/>
          <w:noProof/>
          <w:sz w:val="22"/>
          <w:szCs w:val="22"/>
          <w:lang w:val="en-IE" w:eastAsia="en-IE"/>
        </w:rPr>
      </w:pPr>
      <w:r>
        <w:rPr>
          <w:noProof/>
        </w:rPr>
        <w:t>Table 10</w:t>
      </w:r>
      <w:r>
        <w:rPr>
          <w:rFonts w:eastAsiaTheme="minorEastAsia" w:cstheme="minorBidi"/>
          <w:i w:val="0"/>
          <w:noProof/>
          <w:sz w:val="22"/>
          <w:szCs w:val="22"/>
          <w:lang w:val="en-IE" w:eastAsia="en-IE"/>
        </w:rPr>
        <w:tab/>
      </w:r>
      <w:r>
        <w:rPr>
          <w:noProof/>
        </w:rPr>
        <w:t>Detailed teaching syllabus – Equipment</w:t>
      </w:r>
      <w:r>
        <w:rPr>
          <w:noProof/>
        </w:rPr>
        <w:tab/>
      </w:r>
      <w:r>
        <w:rPr>
          <w:noProof/>
        </w:rPr>
        <w:fldChar w:fldCharType="begin"/>
      </w:r>
      <w:r>
        <w:rPr>
          <w:noProof/>
        </w:rPr>
        <w:instrText xml:space="preserve"> PAGEREF _Toc531423234 \h </w:instrText>
      </w:r>
      <w:r>
        <w:rPr>
          <w:noProof/>
        </w:rPr>
      </w:r>
      <w:r>
        <w:rPr>
          <w:noProof/>
        </w:rPr>
        <w:fldChar w:fldCharType="separate"/>
      </w:r>
      <w:ins w:id="293" w:author="Abercrombie, Kerrie" w:date="2021-02-01T13:25:00Z">
        <w:r w:rsidR="005C52EA">
          <w:rPr>
            <w:noProof/>
          </w:rPr>
          <w:t>103</w:t>
        </w:r>
      </w:ins>
      <w:del w:id="294" w:author="Abercrombie, Kerrie" w:date="2021-01-27T09:18:00Z">
        <w:r w:rsidR="00B37464" w:rsidDel="00987EE8">
          <w:rPr>
            <w:noProof/>
          </w:rPr>
          <w:delText>101</w:delText>
        </w:r>
      </w:del>
      <w:r>
        <w:rPr>
          <w:noProof/>
        </w:rPr>
        <w:fldChar w:fldCharType="end"/>
      </w:r>
    </w:p>
    <w:p w14:paraId="7B858A37" w14:textId="5125C277" w:rsidR="00D43E9F" w:rsidRDefault="00D43E9F">
      <w:pPr>
        <w:pStyle w:val="TableofFigures"/>
        <w:rPr>
          <w:rFonts w:eastAsiaTheme="minorEastAsia" w:cstheme="minorBidi"/>
          <w:i w:val="0"/>
          <w:noProof/>
          <w:sz w:val="22"/>
          <w:szCs w:val="22"/>
          <w:lang w:val="en-IE" w:eastAsia="en-IE"/>
        </w:rPr>
      </w:pPr>
      <w:r>
        <w:rPr>
          <w:noProof/>
        </w:rPr>
        <w:lastRenderedPageBreak/>
        <w:t>Table 11</w:t>
      </w:r>
      <w:r>
        <w:rPr>
          <w:rFonts w:eastAsiaTheme="minorEastAsia" w:cstheme="minorBidi"/>
          <w:i w:val="0"/>
          <w:noProof/>
          <w:sz w:val="22"/>
          <w:szCs w:val="22"/>
          <w:lang w:val="en-IE" w:eastAsia="en-IE"/>
        </w:rPr>
        <w:tab/>
      </w:r>
      <w:r>
        <w:rPr>
          <w:noProof/>
        </w:rPr>
        <w:t>Subject outline – Nautical knowledge</w:t>
      </w:r>
      <w:r>
        <w:rPr>
          <w:noProof/>
        </w:rPr>
        <w:tab/>
      </w:r>
      <w:r>
        <w:rPr>
          <w:noProof/>
        </w:rPr>
        <w:fldChar w:fldCharType="begin"/>
      </w:r>
      <w:r>
        <w:rPr>
          <w:noProof/>
        </w:rPr>
        <w:instrText xml:space="preserve"> PAGEREF _Toc531423235 \h </w:instrText>
      </w:r>
      <w:r>
        <w:rPr>
          <w:noProof/>
        </w:rPr>
      </w:r>
      <w:r>
        <w:rPr>
          <w:noProof/>
        </w:rPr>
        <w:fldChar w:fldCharType="separate"/>
      </w:r>
      <w:ins w:id="295" w:author="Abercrombie, Kerrie" w:date="2021-02-01T13:25:00Z">
        <w:r w:rsidR="005C52EA">
          <w:rPr>
            <w:noProof/>
          </w:rPr>
          <w:t>88</w:t>
        </w:r>
      </w:ins>
      <w:del w:id="296" w:author="Abercrombie, Kerrie" w:date="2021-01-27T09:18:00Z">
        <w:r w:rsidR="00B37464" w:rsidDel="00987EE8">
          <w:rPr>
            <w:noProof/>
          </w:rPr>
          <w:delText>86</w:delText>
        </w:r>
      </w:del>
      <w:r>
        <w:rPr>
          <w:noProof/>
        </w:rPr>
        <w:fldChar w:fldCharType="end"/>
      </w:r>
    </w:p>
    <w:p w14:paraId="4D146AF9" w14:textId="581CC890" w:rsidR="00D43E9F" w:rsidRDefault="00D43E9F">
      <w:pPr>
        <w:pStyle w:val="TableofFigures"/>
        <w:rPr>
          <w:rFonts w:eastAsiaTheme="minorEastAsia" w:cstheme="minorBidi"/>
          <w:i w:val="0"/>
          <w:noProof/>
          <w:sz w:val="22"/>
          <w:szCs w:val="22"/>
          <w:lang w:val="en-IE" w:eastAsia="en-IE"/>
        </w:rPr>
      </w:pPr>
      <w:r>
        <w:rPr>
          <w:noProof/>
        </w:rPr>
        <w:t>Table 12</w:t>
      </w:r>
      <w:r>
        <w:rPr>
          <w:rFonts w:eastAsiaTheme="minorEastAsia" w:cstheme="minorBidi"/>
          <w:i w:val="0"/>
          <w:noProof/>
          <w:sz w:val="22"/>
          <w:szCs w:val="22"/>
          <w:lang w:val="en-IE" w:eastAsia="en-IE"/>
        </w:rPr>
        <w:tab/>
      </w:r>
      <w:r>
        <w:rPr>
          <w:noProof/>
        </w:rPr>
        <w:t>Detailed teaching syllabus – Nautical knowledge</w:t>
      </w:r>
      <w:r>
        <w:rPr>
          <w:noProof/>
        </w:rPr>
        <w:tab/>
      </w:r>
      <w:r>
        <w:rPr>
          <w:noProof/>
        </w:rPr>
        <w:fldChar w:fldCharType="begin"/>
      </w:r>
      <w:r>
        <w:rPr>
          <w:noProof/>
        </w:rPr>
        <w:instrText xml:space="preserve"> PAGEREF _Toc531423236 \h </w:instrText>
      </w:r>
      <w:r>
        <w:rPr>
          <w:noProof/>
        </w:rPr>
      </w:r>
      <w:r>
        <w:rPr>
          <w:noProof/>
        </w:rPr>
        <w:fldChar w:fldCharType="separate"/>
      </w:r>
      <w:ins w:id="297" w:author="Abercrombie, Kerrie" w:date="2021-02-01T13:25:00Z">
        <w:r w:rsidR="005C52EA">
          <w:rPr>
            <w:noProof/>
          </w:rPr>
          <w:t>89</w:t>
        </w:r>
      </w:ins>
      <w:del w:id="298" w:author="Abercrombie, Kerrie" w:date="2021-01-27T09:18:00Z">
        <w:r w:rsidR="00B37464" w:rsidDel="00987EE8">
          <w:rPr>
            <w:noProof/>
          </w:rPr>
          <w:delText>87</w:delText>
        </w:r>
      </w:del>
      <w:r>
        <w:rPr>
          <w:noProof/>
        </w:rPr>
        <w:fldChar w:fldCharType="end"/>
      </w:r>
    </w:p>
    <w:p w14:paraId="2358AA33" w14:textId="3BC1A9F7" w:rsidR="00D43E9F" w:rsidRDefault="00D43E9F">
      <w:pPr>
        <w:pStyle w:val="TableofFigures"/>
        <w:rPr>
          <w:rFonts w:eastAsiaTheme="minorEastAsia" w:cstheme="minorBidi"/>
          <w:i w:val="0"/>
          <w:noProof/>
          <w:sz w:val="22"/>
          <w:szCs w:val="22"/>
          <w:lang w:val="en-IE" w:eastAsia="en-IE"/>
        </w:rPr>
      </w:pPr>
      <w:r>
        <w:rPr>
          <w:noProof/>
        </w:rPr>
        <w:t>Table 13</w:t>
      </w:r>
      <w:r>
        <w:rPr>
          <w:rFonts w:eastAsiaTheme="minorEastAsia" w:cstheme="minorBidi"/>
          <w:i w:val="0"/>
          <w:noProof/>
          <w:sz w:val="22"/>
          <w:szCs w:val="22"/>
          <w:lang w:val="en-IE" w:eastAsia="en-IE"/>
        </w:rPr>
        <w:tab/>
      </w:r>
      <w:r>
        <w:rPr>
          <w:noProof/>
        </w:rPr>
        <w:t>Subject outline – Communication co-ordination</w:t>
      </w:r>
      <w:r>
        <w:rPr>
          <w:noProof/>
        </w:rPr>
        <w:tab/>
      </w:r>
      <w:r>
        <w:rPr>
          <w:noProof/>
        </w:rPr>
        <w:fldChar w:fldCharType="begin"/>
      </w:r>
      <w:r>
        <w:rPr>
          <w:noProof/>
        </w:rPr>
        <w:instrText xml:space="preserve"> PAGEREF _Toc531423237 \h </w:instrText>
      </w:r>
      <w:r>
        <w:rPr>
          <w:noProof/>
        </w:rPr>
      </w:r>
      <w:r>
        <w:rPr>
          <w:noProof/>
        </w:rPr>
        <w:fldChar w:fldCharType="separate"/>
      </w:r>
      <w:ins w:id="299" w:author="Abercrombie, Kerrie" w:date="2021-02-01T13:25:00Z">
        <w:r w:rsidR="005C52EA">
          <w:rPr>
            <w:noProof/>
          </w:rPr>
          <w:t>110</w:t>
        </w:r>
      </w:ins>
      <w:del w:id="300" w:author="Abercrombie, Kerrie" w:date="2021-01-27T09:18:00Z">
        <w:r w:rsidR="00B37464" w:rsidDel="00987EE8">
          <w:rPr>
            <w:noProof/>
          </w:rPr>
          <w:delText>108</w:delText>
        </w:r>
      </w:del>
      <w:r>
        <w:rPr>
          <w:noProof/>
        </w:rPr>
        <w:fldChar w:fldCharType="end"/>
      </w:r>
    </w:p>
    <w:p w14:paraId="1B8634E8" w14:textId="5FE08133" w:rsidR="00D43E9F" w:rsidRDefault="00D43E9F">
      <w:pPr>
        <w:pStyle w:val="TableofFigures"/>
        <w:rPr>
          <w:rFonts w:eastAsiaTheme="minorEastAsia" w:cstheme="minorBidi"/>
          <w:i w:val="0"/>
          <w:noProof/>
          <w:sz w:val="22"/>
          <w:szCs w:val="22"/>
          <w:lang w:val="en-IE" w:eastAsia="en-IE"/>
        </w:rPr>
      </w:pPr>
      <w:r>
        <w:rPr>
          <w:noProof/>
        </w:rPr>
        <w:t>Table 14</w:t>
      </w:r>
      <w:r>
        <w:rPr>
          <w:rFonts w:eastAsiaTheme="minorEastAsia" w:cstheme="minorBidi"/>
          <w:i w:val="0"/>
          <w:noProof/>
          <w:sz w:val="22"/>
          <w:szCs w:val="22"/>
          <w:lang w:val="en-IE" w:eastAsia="en-IE"/>
        </w:rPr>
        <w:tab/>
      </w:r>
      <w:r>
        <w:rPr>
          <w:noProof/>
        </w:rPr>
        <w:t>Detailed teaching syllabus – Communication co-ordination</w:t>
      </w:r>
      <w:r>
        <w:rPr>
          <w:noProof/>
        </w:rPr>
        <w:tab/>
      </w:r>
      <w:r>
        <w:rPr>
          <w:noProof/>
        </w:rPr>
        <w:fldChar w:fldCharType="begin"/>
      </w:r>
      <w:r>
        <w:rPr>
          <w:noProof/>
        </w:rPr>
        <w:instrText xml:space="preserve"> PAGEREF _Toc531423238 \h </w:instrText>
      </w:r>
      <w:r>
        <w:rPr>
          <w:noProof/>
        </w:rPr>
      </w:r>
      <w:r>
        <w:rPr>
          <w:noProof/>
        </w:rPr>
        <w:fldChar w:fldCharType="separate"/>
      </w:r>
      <w:ins w:id="301" w:author="Abercrombie, Kerrie" w:date="2021-02-01T13:25:00Z">
        <w:r w:rsidR="005C52EA">
          <w:rPr>
            <w:noProof/>
          </w:rPr>
          <w:t>111</w:t>
        </w:r>
      </w:ins>
      <w:del w:id="302" w:author="Abercrombie, Kerrie" w:date="2021-01-27T09:18:00Z">
        <w:r w:rsidR="00B37464" w:rsidDel="00987EE8">
          <w:rPr>
            <w:noProof/>
          </w:rPr>
          <w:delText>109</w:delText>
        </w:r>
      </w:del>
      <w:r>
        <w:rPr>
          <w:noProof/>
        </w:rPr>
        <w:fldChar w:fldCharType="end"/>
      </w:r>
    </w:p>
    <w:p w14:paraId="06A85B9C" w14:textId="44387A7F" w:rsidR="00D43E9F" w:rsidRDefault="00D43E9F">
      <w:pPr>
        <w:pStyle w:val="TableofFigures"/>
        <w:rPr>
          <w:rFonts w:eastAsiaTheme="minorEastAsia" w:cstheme="minorBidi"/>
          <w:i w:val="0"/>
          <w:noProof/>
          <w:sz w:val="22"/>
          <w:szCs w:val="22"/>
          <w:lang w:val="en-IE" w:eastAsia="en-IE"/>
        </w:rPr>
      </w:pPr>
      <w:r>
        <w:rPr>
          <w:noProof/>
        </w:rPr>
        <w:t>Table 15</w:t>
      </w:r>
      <w:r>
        <w:rPr>
          <w:rFonts w:eastAsiaTheme="minorEastAsia" w:cstheme="minorBidi"/>
          <w:i w:val="0"/>
          <w:noProof/>
          <w:sz w:val="22"/>
          <w:szCs w:val="22"/>
          <w:lang w:val="en-IE" w:eastAsia="en-IE"/>
        </w:rPr>
        <w:tab/>
      </w:r>
      <w:r>
        <w:rPr>
          <w:noProof/>
        </w:rPr>
        <w:t>Subject outline – VHF radio</w:t>
      </w:r>
      <w:r>
        <w:rPr>
          <w:noProof/>
        </w:rPr>
        <w:tab/>
      </w:r>
      <w:r>
        <w:rPr>
          <w:noProof/>
        </w:rPr>
        <w:fldChar w:fldCharType="begin"/>
      </w:r>
      <w:r>
        <w:rPr>
          <w:noProof/>
        </w:rPr>
        <w:instrText xml:space="preserve"> PAGEREF _Toc531423239 \h </w:instrText>
      </w:r>
      <w:r>
        <w:rPr>
          <w:noProof/>
        </w:rPr>
      </w:r>
      <w:r>
        <w:rPr>
          <w:noProof/>
        </w:rPr>
        <w:fldChar w:fldCharType="separate"/>
      </w:r>
      <w:ins w:id="303" w:author="Abercrombie, Kerrie" w:date="2021-02-01T13:25:00Z">
        <w:r w:rsidR="005C52EA">
          <w:rPr>
            <w:noProof/>
          </w:rPr>
          <w:t>117</w:t>
        </w:r>
      </w:ins>
      <w:del w:id="304" w:author="Abercrombie, Kerrie" w:date="2021-01-27T09:18:00Z">
        <w:r w:rsidR="00B37464" w:rsidDel="00987EE8">
          <w:rPr>
            <w:noProof/>
          </w:rPr>
          <w:delText>115</w:delText>
        </w:r>
      </w:del>
      <w:r>
        <w:rPr>
          <w:noProof/>
        </w:rPr>
        <w:fldChar w:fldCharType="end"/>
      </w:r>
    </w:p>
    <w:p w14:paraId="03CF3369" w14:textId="7C4010D7" w:rsidR="00D43E9F" w:rsidRDefault="00D43E9F">
      <w:pPr>
        <w:pStyle w:val="TableofFigures"/>
        <w:rPr>
          <w:rFonts w:eastAsiaTheme="minorEastAsia" w:cstheme="minorBidi"/>
          <w:i w:val="0"/>
          <w:noProof/>
          <w:sz w:val="22"/>
          <w:szCs w:val="22"/>
          <w:lang w:val="en-IE" w:eastAsia="en-IE"/>
        </w:rPr>
      </w:pPr>
      <w:r>
        <w:rPr>
          <w:noProof/>
        </w:rPr>
        <w:t>Table 16</w:t>
      </w:r>
      <w:r>
        <w:rPr>
          <w:rFonts w:eastAsiaTheme="minorEastAsia" w:cstheme="minorBidi"/>
          <w:i w:val="0"/>
          <w:noProof/>
          <w:sz w:val="22"/>
          <w:szCs w:val="22"/>
          <w:lang w:val="en-IE" w:eastAsia="en-IE"/>
        </w:rPr>
        <w:tab/>
      </w:r>
      <w:r>
        <w:rPr>
          <w:noProof/>
        </w:rPr>
        <w:t>Detailed teaching syllabus – VHF radio</w:t>
      </w:r>
      <w:r>
        <w:rPr>
          <w:noProof/>
        </w:rPr>
        <w:tab/>
      </w:r>
      <w:r>
        <w:rPr>
          <w:noProof/>
        </w:rPr>
        <w:fldChar w:fldCharType="begin"/>
      </w:r>
      <w:r>
        <w:rPr>
          <w:noProof/>
        </w:rPr>
        <w:instrText xml:space="preserve"> PAGEREF _Toc531423240 \h </w:instrText>
      </w:r>
      <w:r>
        <w:rPr>
          <w:noProof/>
        </w:rPr>
      </w:r>
      <w:r>
        <w:rPr>
          <w:noProof/>
        </w:rPr>
        <w:fldChar w:fldCharType="separate"/>
      </w:r>
      <w:ins w:id="305" w:author="Abercrombie, Kerrie" w:date="2021-02-01T13:25:00Z">
        <w:r w:rsidR="005C52EA">
          <w:rPr>
            <w:noProof/>
          </w:rPr>
          <w:t>118</w:t>
        </w:r>
      </w:ins>
      <w:del w:id="306" w:author="Abercrombie, Kerrie" w:date="2021-01-27T09:18:00Z">
        <w:r w:rsidR="00B37464" w:rsidDel="00987EE8">
          <w:rPr>
            <w:noProof/>
          </w:rPr>
          <w:delText>116</w:delText>
        </w:r>
      </w:del>
      <w:r>
        <w:rPr>
          <w:noProof/>
        </w:rPr>
        <w:fldChar w:fldCharType="end"/>
      </w:r>
    </w:p>
    <w:p w14:paraId="3EF3FE6A" w14:textId="783DCFAF" w:rsidR="00D43E9F" w:rsidRDefault="00D43E9F">
      <w:pPr>
        <w:pStyle w:val="TableofFigures"/>
        <w:rPr>
          <w:rFonts w:eastAsiaTheme="minorEastAsia" w:cstheme="minorBidi"/>
          <w:i w:val="0"/>
          <w:noProof/>
          <w:sz w:val="22"/>
          <w:szCs w:val="22"/>
          <w:lang w:val="en-IE" w:eastAsia="en-IE"/>
        </w:rPr>
      </w:pPr>
      <w:r>
        <w:rPr>
          <w:noProof/>
        </w:rPr>
        <w:t>Table 17</w:t>
      </w:r>
      <w:r>
        <w:rPr>
          <w:rFonts w:eastAsiaTheme="minorEastAsia" w:cstheme="minorBidi"/>
          <w:i w:val="0"/>
          <w:noProof/>
          <w:sz w:val="22"/>
          <w:szCs w:val="22"/>
          <w:lang w:val="en-IE" w:eastAsia="en-IE"/>
        </w:rPr>
        <w:tab/>
      </w:r>
      <w:r>
        <w:rPr>
          <w:noProof/>
        </w:rPr>
        <w:t>Subject outline – Personal attributes</w:t>
      </w:r>
      <w:r>
        <w:rPr>
          <w:noProof/>
        </w:rPr>
        <w:tab/>
      </w:r>
      <w:r>
        <w:rPr>
          <w:noProof/>
        </w:rPr>
        <w:fldChar w:fldCharType="begin"/>
      </w:r>
      <w:r>
        <w:rPr>
          <w:noProof/>
        </w:rPr>
        <w:instrText xml:space="preserve"> PAGEREF _Toc531423241 \h </w:instrText>
      </w:r>
      <w:r>
        <w:rPr>
          <w:noProof/>
        </w:rPr>
      </w:r>
      <w:r>
        <w:rPr>
          <w:noProof/>
        </w:rPr>
        <w:fldChar w:fldCharType="separate"/>
      </w:r>
      <w:ins w:id="307" w:author="Abercrombie, Kerrie" w:date="2021-02-01T13:25:00Z">
        <w:r w:rsidR="005C52EA">
          <w:rPr>
            <w:noProof/>
          </w:rPr>
          <w:t>121</w:t>
        </w:r>
      </w:ins>
      <w:del w:id="308" w:author="Abercrombie, Kerrie" w:date="2021-01-27T09:18:00Z">
        <w:r w:rsidR="00B37464" w:rsidDel="00987EE8">
          <w:rPr>
            <w:noProof/>
          </w:rPr>
          <w:delText>119</w:delText>
        </w:r>
      </w:del>
      <w:r>
        <w:rPr>
          <w:noProof/>
        </w:rPr>
        <w:fldChar w:fldCharType="end"/>
      </w:r>
    </w:p>
    <w:p w14:paraId="3173F5FC" w14:textId="479C7035" w:rsidR="00D43E9F" w:rsidRDefault="00D43E9F">
      <w:pPr>
        <w:pStyle w:val="TableofFigures"/>
        <w:rPr>
          <w:rFonts w:eastAsiaTheme="minorEastAsia" w:cstheme="minorBidi"/>
          <w:i w:val="0"/>
          <w:noProof/>
          <w:sz w:val="22"/>
          <w:szCs w:val="22"/>
          <w:lang w:val="en-IE" w:eastAsia="en-IE"/>
        </w:rPr>
      </w:pPr>
      <w:r>
        <w:rPr>
          <w:noProof/>
        </w:rPr>
        <w:t>Table 18</w:t>
      </w:r>
      <w:r>
        <w:rPr>
          <w:rFonts w:eastAsiaTheme="minorEastAsia" w:cstheme="minorBidi"/>
          <w:i w:val="0"/>
          <w:noProof/>
          <w:sz w:val="22"/>
          <w:szCs w:val="22"/>
          <w:lang w:val="en-IE" w:eastAsia="en-IE"/>
        </w:rPr>
        <w:tab/>
      </w:r>
      <w:r>
        <w:rPr>
          <w:noProof/>
        </w:rPr>
        <w:t>Detailed teaching syllabus – Personal attributes</w:t>
      </w:r>
      <w:r>
        <w:rPr>
          <w:noProof/>
        </w:rPr>
        <w:tab/>
      </w:r>
      <w:r>
        <w:rPr>
          <w:noProof/>
        </w:rPr>
        <w:fldChar w:fldCharType="begin"/>
      </w:r>
      <w:r>
        <w:rPr>
          <w:noProof/>
        </w:rPr>
        <w:instrText xml:space="preserve"> PAGEREF _Toc531423242 \h </w:instrText>
      </w:r>
      <w:r>
        <w:rPr>
          <w:noProof/>
        </w:rPr>
      </w:r>
      <w:r>
        <w:rPr>
          <w:noProof/>
        </w:rPr>
        <w:fldChar w:fldCharType="separate"/>
      </w:r>
      <w:ins w:id="309" w:author="Abercrombie, Kerrie" w:date="2021-02-01T13:25:00Z">
        <w:r w:rsidR="005C52EA">
          <w:rPr>
            <w:noProof/>
          </w:rPr>
          <w:t>122</w:t>
        </w:r>
      </w:ins>
      <w:del w:id="310" w:author="Abercrombie, Kerrie" w:date="2021-01-27T09:18:00Z">
        <w:r w:rsidR="00B37464" w:rsidDel="00987EE8">
          <w:rPr>
            <w:noProof/>
          </w:rPr>
          <w:delText>120</w:delText>
        </w:r>
      </w:del>
      <w:r>
        <w:rPr>
          <w:noProof/>
        </w:rPr>
        <w:fldChar w:fldCharType="end"/>
      </w:r>
    </w:p>
    <w:p w14:paraId="48B09758" w14:textId="51131014" w:rsidR="00D43E9F" w:rsidRDefault="00D43E9F">
      <w:pPr>
        <w:pStyle w:val="TableofFigures"/>
        <w:rPr>
          <w:rFonts w:eastAsiaTheme="minorEastAsia" w:cstheme="minorBidi"/>
          <w:i w:val="0"/>
          <w:noProof/>
          <w:sz w:val="22"/>
          <w:szCs w:val="22"/>
          <w:lang w:val="en-IE" w:eastAsia="en-IE"/>
        </w:rPr>
      </w:pPr>
      <w:r>
        <w:rPr>
          <w:noProof/>
        </w:rPr>
        <w:t>Table 19</w:t>
      </w:r>
      <w:r>
        <w:rPr>
          <w:rFonts w:eastAsiaTheme="minorEastAsia" w:cstheme="minorBidi"/>
          <w:i w:val="0"/>
          <w:noProof/>
          <w:sz w:val="22"/>
          <w:szCs w:val="22"/>
          <w:lang w:val="en-IE" w:eastAsia="en-IE"/>
        </w:rPr>
        <w:tab/>
      </w:r>
      <w:r>
        <w:rPr>
          <w:noProof/>
        </w:rPr>
        <w:t>Subject outline – Emergency situations</w:t>
      </w:r>
      <w:r>
        <w:rPr>
          <w:noProof/>
        </w:rPr>
        <w:tab/>
      </w:r>
      <w:r>
        <w:rPr>
          <w:noProof/>
        </w:rPr>
        <w:fldChar w:fldCharType="begin"/>
      </w:r>
      <w:r>
        <w:rPr>
          <w:noProof/>
        </w:rPr>
        <w:instrText xml:space="preserve"> PAGEREF _Toc531423243 \h </w:instrText>
      </w:r>
      <w:r>
        <w:rPr>
          <w:noProof/>
        </w:rPr>
      </w:r>
      <w:r>
        <w:rPr>
          <w:noProof/>
        </w:rPr>
        <w:fldChar w:fldCharType="separate"/>
      </w:r>
      <w:ins w:id="311" w:author="Abercrombie, Kerrie" w:date="2021-02-01T13:25:00Z">
        <w:r w:rsidR="005C52EA">
          <w:rPr>
            <w:noProof/>
          </w:rPr>
          <w:t>125</w:t>
        </w:r>
      </w:ins>
      <w:del w:id="312" w:author="Abercrombie, Kerrie" w:date="2021-01-27T09:18:00Z">
        <w:r w:rsidR="00B37464" w:rsidDel="00987EE8">
          <w:rPr>
            <w:noProof/>
          </w:rPr>
          <w:delText>123</w:delText>
        </w:r>
      </w:del>
      <w:r>
        <w:rPr>
          <w:noProof/>
        </w:rPr>
        <w:fldChar w:fldCharType="end"/>
      </w:r>
    </w:p>
    <w:p w14:paraId="39AAD9CB" w14:textId="7645F1AA" w:rsidR="00D43E9F" w:rsidRDefault="00D43E9F">
      <w:pPr>
        <w:pStyle w:val="TableofFigures"/>
        <w:rPr>
          <w:rFonts w:eastAsiaTheme="minorEastAsia" w:cstheme="minorBidi"/>
          <w:i w:val="0"/>
          <w:noProof/>
          <w:sz w:val="22"/>
          <w:szCs w:val="22"/>
          <w:lang w:val="en-IE" w:eastAsia="en-IE"/>
        </w:rPr>
      </w:pPr>
      <w:r>
        <w:rPr>
          <w:noProof/>
        </w:rPr>
        <w:t>Table 20</w:t>
      </w:r>
      <w:r>
        <w:rPr>
          <w:rFonts w:eastAsiaTheme="minorEastAsia" w:cstheme="minorBidi"/>
          <w:i w:val="0"/>
          <w:noProof/>
          <w:sz w:val="22"/>
          <w:szCs w:val="22"/>
          <w:lang w:val="en-IE" w:eastAsia="en-IE"/>
        </w:rPr>
        <w:tab/>
      </w:r>
      <w:r>
        <w:rPr>
          <w:noProof/>
        </w:rPr>
        <w:t>Detailed teaching syllabus – Emergency situations</w:t>
      </w:r>
      <w:r>
        <w:rPr>
          <w:noProof/>
        </w:rPr>
        <w:tab/>
      </w:r>
      <w:r>
        <w:rPr>
          <w:noProof/>
        </w:rPr>
        <w:fldChar w:fldCharType="begin"/>
      </w:r>
      <w:r>
        <w:rPr>
          <w:noProof/>
        </w:rPr>
        <w:instrText xml:space="preserve"> PAGEREF _Toc531423244 \h </w:instrText>
      </w:r>
      <w:r>
        <w:rPr>
          <w:noProof/>
        </w:rPr>
      </w:r>
      <w:r>
        <w:rPr>
          <w:noProof/>
        </w:rPr>
        <w:fldChar w:fldCharType="separate"/>
      </w:r>
      <w:ins w:id="313" w:author="Abercrombie, Kerrie" w:date="2021-02-01T13:25:00Z">
        <w:r w:rsidR="005C52EA">
          <w:rPr>
            <w:noProof/>
          </w:rPr>
          <w:t>126</w:t>
        </w:r>
      </w:ins>
      <w:del w:id="314" w:author="Abercrombie, Kerrie" w:date="2021-01-27T09:18:00Z">
        <w:r w:rsidR="00B37464" w:rsidDel="00987EE8">
          <w:rPr>
            <w:noProof/>
          </w:rPr>
          <w:delText>124</w:delText>
        </w:r>
      </w:del>
      <w:r>
        <w:rPr>
          <w:noProof/>
        </w:rPr>
        <w:fldChar w:fldCharType="end"/>
      </w:r>
    </w:p>
    <w:p w14:paraId="24709783" w14:textId="77777777" w:rsidR="00D36983" w:rsidRPr="00093294" w:rsidRDefault="00D36983" w:rsidP="00D36983">
      <w:r w:rsidRPr="00093294">
        <w:fldChar w:fldCharType="end"/>
      </w:r>
    </w:p>
    <w:p w14:paraId="3B360831" w14:textId="77777777" w:rsidR="00790277" w:rsidRPr="00093294" w:rsidRDefault="00790277" w:rsidP="003274DB">
      <w:pPr>
        <w:sectPr w:rsidR="00790277" w:rsidRPr="00093294" w:rsidSect="00292085">
          <w:headerReference w:type="default" r:id="rId22"/>
          <w:pgSz w:w="11906" w:h="16838" w:code="9"/>
          <w:pgMar w:top="567" w:right="794" w:bottom="567" w:left="907" w:header="567" w:footer="567" w:gutter="0"/>
          <w:cols w:space="708"/>
          <w:docGrid w:linePitch="360"/>
        </w:sectPr>
      </w:pPr>
    </w:p>
    <w:p w14:paraId="22E50E67" w14:textId="061BF302" w:rsidR="00465491" w:rsidRPr="00093294" w:rsidDel="004819CD" w:rsidRDefault="00465491" w:rsidP="004E34F4">
      <w:pPr>
        <w:pStyle w:val="Title"/>
        <w:rPr>
          <w:del w:id="315" w:author="Kerrie Abercrombie" w:date="2021-01-15T14:20:00Z"/>
        </w:rPr>
      </w:pPr>
      <w:bookmarkStart w:id="316" w:name="_Toc419881195"/>
      <w:bookmarkStart w:id="317" w:name="_Toc61927034"/>
      <w:bookmarkStart w:id="318" w:name="_Toc62110895"/>
      <w:bookmarkStart w:id="319" w:name="_Toc62472962"/>
      <w:bookmarkStart w:id="320" w:name="_Toc62473276"/>
      <w:bookmarkStart w:id="321" w:name="_Toc62473439"/>
      <w:bookmarkStart w:id="322" w:name="_Toc62592444"/>
      <w:bookmarkStart w:id="323" w:name="_Toc62642101"/>
      <w:bookmarkStart w:id="324" w:name="_Toc62642239"/>
      <w:commentRangeStart w:id="325"/>
      <w:del w:id="326" w:author="Kerrie Abercrombie" w:date="2021-01-15T14:20:00Z">
        <w:r w:rsidRPr="004E34F4" w:rsidDel="004819CD">
          <w:lastRenderedPageBreak/>
          <w:delText>FOREWORD</w:delText>
        </w:r>
      </w:del>
      <w:bookmarkEnd w:id="316"/>
      <w:commentRangeEnd w:id="325"/>
      <w:r w:rsidR="004819CD">
        <w:rPr>
          <w:rStyle w:val="CommentReference"/>
          <w:b w:val="0"/>
          <w:caps w:val="0"/>
          <w:color w:val="auto"/>
        </w:rPr>
        <w:commentReference w:id="325"/>
      </w:r>
      <w:bookmarkEnd w:id="317"/>
      <w:bookmarkEnd w:id="318"/>
      <w:bookmarkEnd w:id="319"/>
      <w:bookmarkEnd w:id="320"/>
      <w:bookmarkEnd w:id="321"/>
      <w:bookmarkEnd w:id="322"/>
      <w:bookmarkEnd w:id="323"/>
      <w:bookmarkEnd w:id="324"/>
    </w:p>
    <w:p w14:paraId="5150E226" w14:textId="3C95DFC1" w:rsidR="00BE2219" w:rsidDel="004819CD" w:rsidRDefault="00BE2219" w:rsidP="00BE2219">
      <w:pPr>
        <w:pStyle w:val="BodyText"/>
        <w:rPr>
          <w:del w:id="327" w:author="Kerrie Abercrombie" w:date="2021-01-15T14:20:00Z"/>
        </w:rPr>
      </w:pPr>
      <w:del w:id="328" w:author="Kerrie Abercrombie" w:date="2021-01-15T14:20:00Z">
        <w:r w:rsidDel="004819CD">
          <w:delText>The International Association of Marine Aids to Navigation and Lighthouse Authorities has been associated with Vessel Traffic Services since 1955 and recognises the importance of human resources to the development of efficient Vessel Traffic Services worldwide.</w:delText>
        </w:r>
      </w:del>
    </w:p>
    <w:p w14:paraId="2700B0E3" w14:textId="68904E93" w:rsidR="00BE2219" w:rsidDel="004819CD" w:rsidRDefault="00BE2219" w:rsidP="00BE2219">
      <w:pPr>
        <w:pStyle w:val="BodyText"/>
        <w:rPr>
          <w:del w:id="329" w:author="Kerrie Abercrombie" w:date="2021-01-15T14:20:00Z"/>
        </w:rPr>
      </w:pPr>
      <w:del w:id="330" w:author="Kerrie Abercrombie" w:date="2021-01-15T14:20:00Z">
        <w:r w:rsidDel="004819CD">
          <w:delTex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delText>
        </w:r>
      </w:del>
    </w:p>
    <w:p w14:paraId="608EA936" w14:textId="03233D04" w:rsidR="00BE2219" w:rsidDel="004819CD" w:rsidRDefault="00BE2219" w:rsidP="00BE2219">
      <w:pPr>
        <w:pStyle w:val="BodyText"/>
        <w:rPr>
          <w:del w:id="331" w:author="Kerrie Abercrombie" w:date="2021-01-15T14:20:00Z"/>
        </w:rPr>
      </w:pPr>
      <w:del w:id="332" w:author="Kerrie Abercrombie" w:date="2021-01-15T14:20:00Z">
        <w:r w:rsidDel="004819CD">
          <w:delText>The model training courses developed, or being developed, by IALA for VTS personnel are:</w:delText>
        </w:r>
      </w:del>
    </w:p>
    <w:p w14:paraId="5BFE7806" w14:textId="79E86D3C" w:rsidR="00BE2219" w:rsidDel="004819CD" w:rsidRDefault="00BE2219" w:rsidP="00BE2219">
      <w:pPr>
        <w:pStyle w:val="Bullet2"/>
        <w:rPr>
          <w:del w:id="333" w:author="Kerrie Abercrombie" w:date="2021-01-15T14:20:00Z"/>
        </w:rPr>
      </w:pPr>
      <w:del w:id="334" w:author="Kerrie Abercrombie" w:date="2021-01-15T14:20:00Z">
        <w:r w:rsidDel="004819CD">
          <w:delText>Model Course V-103/1 - VTS Operator Training</w:delText>
        </w:r>
      </w:del>
    </w:p>
    <w:p w14:paraId="4C4F5E3D" w14:textId="5713F680" w:rsidR="00BE2219" w:rsidDel="004819CD" w:rsidRDefault="00BE2219" w:rsidP="00BE2219">
      <w:pPr>
        <w:pStyle w:val="Bullet2"/>
        <w:rPr>
          <w:del w:id="335" w:author="Kerrie Abercrombie" w:date="2021-01-15T14:20:00Z"/>
        </w:rPr>
      </w:pPr>
      <w:del w:id="336" w:author="Kerrie Abercrombie" w:date="2021-01-15T14:20:00Z">
        <w:r w:rsidDel="004819CD">
          <w:delText>Model Course V-103/2 - VTS Supervisor Training</w:delText>
        </w:r>
      </w:del>
    </w:p>
    <w:p w14:paraId="1BDF1EC2" w14:textId="33E479E5" w:rsidR="00BE2219" w:rsidDel="004819CD" w:rsidRDefault="00BE2219" w:rsidP="00BE2219">
      <w:pPr>
        <w:pStyle w:val="Bullet2"/>
        <w:rPr>
          <w:del w:id="337" w:author="Kerrie Abercrombie" w:date="2021-01-15T14:20:00Z"/>
        </w:rPr>
      </w:pPr>
      <w:del w:id="338" w:author="Kerrie Abercrombie" w:date="2021-01-15T14:20:00Z">
        <w:r w:rsidDel="004819CD">
          <w:delText>Model Course V-103/3 - VTS On-the-Job Training</w:delText>
        </w:r>
      </w:del>
    </w:p>
    <w:p w14:paraId="59ABAEB9" w14:textId="1419F839" w:rsidR="00BE2219" w:rsidDel="004819CD" w:rsidRDefault="00BE2219" w:rsidP="00BE2219">
      <w:pPr>
        <w:pStyle w:val="Bullet2"/>
        <w:rPr>
          <w:del w:id="339" w:author="Kerrie Abercrombie" w:date="2021-01-15T14:20:00Z"/>
        </w:rPr>
      </w:pPr>
      <w:del w:id="340" w:author="Kerrie Abercrombie" w:date="2021-01-15T14:20:00Z">
        <w:r w:rsidDel="004819CD">
          <w:delText xml:space="preserve">Model Course V-103/4 - VTS On-the-Job </w:delText>
        </w:r>
        <w:commentRangeStart w:id="341"/>
        <w:r w:rsidDel="004819CD">
          <w:delText>Training Instructor</w:delText>
        </w:r>
        <w:commentRangeEnd w:id="341"/>
        <w:r w:rsidR="006D21AF" w:rsidDel="004819CD">
          <w:rPr>
            <w:rStyle w:val="CommentReference"/>
            <w:color w:val="auto"/>
          </w:rPr>
          <w:commentReference w:id="341"/>
        </w:r>
      </w:del>
    </w:p>
    <w:p w14:paraId="4EF1083D" w14:textId="3AFDD260" w:rsidR="00465491" w:rsidRPr="00093294" w:rsidDel="004819CD" w:rsidRDefault="00BE2219" w:rsidP="00BE2219">
      <w:pPr>
        <w:pStyle w:val="BodyText"/>
        <w:rPr>
          <w:del w:id="342" w:author="Kerrie Abercrombie" w:date="2021-01-15T14:20:00Z"/>
        </w:rPr>
      </w:pPr>
      <w:del w:id="343" w:author="Kerrie Abercrombie" w:date="2021-01-15T14:20:00Z">
        <w:r w:rsidDel="004819CD">
          <w:delText xml:space="preserve">These model courses are intended to provide national members and other appropriate authorities charged with the provision of vessel traffic services with specific guidance on the training of VTS Operators </w:delText>
        </w:r>
        <w:commentRangeStart w:id="344"/>
        <w:r w:rsidDel="004819CD">
          <w:delText xml:space="preserve">and </w:delText>
        </w:r>
        <w:commentRangeEnd w:id="344"/>
        <w:r w:rsidR="00804226" w:rsidDel="004819CD">
          <w:rPr>
            <w:rStyle w:val="CommentReference"/>
          </w:rPr>
          <w:commentReference w:id="344"/>
        </w:r>
        <w:r w:rsidDel="004819CD">
          <w:delText>VTS Supervisors.  They may be used by maritime training organisations, and assistance in implementing any course may be obtained through IALA at the following address:</w:delText>
        </w:r>
      </w:del>
    </w:p>
    <w:p w14:paraId="0FD5EDDF" w14:textId="367C6D3D" w:rsidR="00D95BDA" w:rsidRPr="00093294" w:rsidDel="004819CD" w:rsidRDefault="00D95BDA" w:rsidP="00465491">
      <w:pPr>
        <w:pStyle w:val="BodyText"/>
        <w:rPr>
          <w:del w:id="345" w:author="Kerrie Abercrombie" w:date="2021-01-15T14:20:00Z"/>
        </w:rPr>
      </w:pPr>
    </w:p>
    <w:p w14:paraId="1D133218" w14:textId="5E77981F" w:rsidR="00D95BDA" w:rsidRPr="00093294" w:rsidDel="004819CD" w:rsidRDefault="00D95BDA" w:rsidP="00465491">
      <w:pPr>
        <w:pStyle w:val="BodyText"/>
        <w:rPr>
          <w:del w:id="346" w:author="Kerrie Abercrombie" w:date="2021-01-15T14:20:00Z"/>
        </w:rPr>
      </w:pPr>
    </w:p>
    <w:p w14:paraId="04759166" w14:textId="2124344F" w:rsidR="00465491" w:rsidRPr="00093294" w:rsidDel="004819CD" w:rsidRDefault="00465491" w:rsidP="00BE2219">
      <w:pPr>
        <w:pStyle w:val="BodyText"/>
        <w:tabs>
          <w:tab w:val="left" w:pos="6521"/>
          <w:tab w:val="left" w:pos="7513"/>
        </w:tabs>
        <w:spacing w:after="0"/>
        <w:rPr>
          <w:del w:id="347" w:author="Kerrie Abercrombie" w:date="2021-01-15T14:20:00Z"/>
          <w:lang w:eastAsia="de-DE"/>
        </w:rPr>
      </w:pPr>
      <w:del w:id="348" w:author="Kerrie Abercrombie" w:date="2021-01-15T14:20:00Z">
        <w:r w:rsidRPr="00093294" w:rsidDel="004819CD">
          <w:rPr>
            <w:lang w:eastAsia="de-DE"/>
          </w:rPr>
          <w:delText>Th</w:delText>
        </w:r>
        <w:r w:rsidR="008C3975" w:rsidDel="004819CD">
          <w:rPr>
            <w:lang w:eastAsia="de-DE"/>
          </w:rPr>
          <w:delText>e Secretary-General</w:delText>
        </w:r>
      </w:del>
    </w:p>
    <w:p w14:paraId="2D579EE4" w14:textId="04F78B7A" w:rsidR="00465491" w:rsidRPr="00093294" w:rsidDel="004819CD" w:rsidRDefault="00465491" w:rsidP="00BE2219">
      <w:pPr>
        <w:pStyle w:val="BodyText"/>
        <w:tabs>
          <w:tab w:val="left" w:pos="6521"/>
          <w:tab w:val="left" w:pos="7513"/>
        </w:tabs>
        <w:spacing w:after="0"/>
        <w:rPr>
          <w:del w:id="349" w:author="Kerrie Abercrombie" w:date="2021-01-15T14:20:00Z"/>
          <w:lang w:eastAsia="de-DE"/>
        </w:rPr>
      </w:pPr>
      <w:del w:id="350" w:author="Kerrie Abercrombie" w:date="2021-01-15T14:20:00Z">
        <w:r w:rsidRPr="00093294" w:rsidDel="004819CD">
          <w:rPr>
            <w:lang w:eastAsia="de-DE"/>
          </w:rPr>
          <w:delText>IALA</w:delText>
        </w:r>
        <w:r w:rsidRPr="00093294" w:rsidDel="004819CD">
          <w:rPr>
            <w:lang w:eastAsia="de-DE"/>
          </w:rPr>
          <w:tab/>
          <w:delText>Tel:</w:delText>
        </w:r>
        <w:r w:rsidRPr="00093294" w:rsidDel="004819CD">
          <w:rPr>
            <w:lang w:eastAsia="de-DE"/>
          </w:rPr>
          <w:tab/>
          <w:delText>(+) 33 1 34 51 70 01</w:delText>
        </w:r>
      </w:del>
    </w:p>
    <w:p w14:paraId="15776A72" w14:textId="27AE7374" w:rsidR="00465491" w:rsidRPr="00093294" w:rsidDel="004819CD" w:rsidRDefault="00465491" w:rsidP="00BE2219">
      <w:pPr>
        <w:pStyle w:val="BodyText"/>
        <w:tabs>
          <w:tab w:val="left" w:pos="6521"/>
          <w:tab w:val="left" w:pos="7513"/>
        </w:tabs>
        <w:spacing w:after="0"/>
        <w:rPr>
          <w:del w:id="351" w:author="Kerrie Abercrombie" w:date="2021-01-15T14:20:00Z"/>
          <w:lang w:eastAsia="de-DE"/>
        </w:rPr>
      </w:pPr>
      <w:del w:id="352" w:author="Kerrie Abercrombie" w:date="2021-01-15T14:20:00Z">
        <w:r w:rsidRPr="00093294" w:rsidDel="004819CD">
          <w:rPr>
            <w:lang w:eastAsia="de-DE"/>
          </w:rPr>
          <w:delText>10 rue des Gaudines, 78100</w:delText>
        </w:r>
        <w:r w:rsidRPr="00093294" w:rsidDel="004819CD">
          <w:rPr>
            <w:lang w:eastAsia="de-DE"/>
          </w:rPr>
          <w:tab/>
          <w:delText>Fax:</w:delText>
        </w:r>
        <w:r w:rsidRPr="00093294" w:rsidDel="004819CD">
          <w:rPr>
            <w:lang w:eastAsia="de-DE"/>
          </w:rPr>
          <w:tab/>
          <w:delText>(+) 33 1 34 51 82 05</w:delText>
        </w:r>
      </w:del>
    </w:p>
    <w:p w14:paraId="213B542F" w14:textId="376B6B91" w:rsidR="00465491" w:rsidRPr="00093294" w:rsidDel="004819CD" w:rsidRDefault="00465491" w:rsidP="00BE2219">
      <w:pPr>
        <w:pStyle w:val="BodyText"/>
        <w:tabs>
          <w:tab w:val="left" w:pos="6521"/>
          <w:tab w:val="left" w:pos="7513"/>
        </w:tabs>
        <w:spacing w:after="0"/>
        <w:rPr>
          <w:del w:id="353" w:author="Kerrie Abercrombie" w:date="2021-01-15T14:20:00Z"/>
        </w:rPr>
      </w:pPr>
      <w:del w:id="354" w:author="Kerrie Abercrombie" w:date="2021-01-15T14:20:00Z">
        <w:r w:rsidRPr="00093294" w:rsidDel="004819CD">
          <w:rPr>
            <w:lang w:eastAsia="de-DE"/>
          </w:rPr>
          <w:delText>Saint Germain-en-Laye</w:delText>
        </w:r>
        <w:r w:rsidRPr="00093294" w:rsidDel="004819CD">
          <w:rPr>
            <w:lang w:eastAsia="de-DE"/>
          </w:rPr>
          <w:tab/>
          <w:delText>e-mail:</w:delText>
        </w:r>
        <w:r w:rsidRPr="00093294" w:rsidDel="004819CD">
          <w:rPr>
            <w:lang w:eastAsia="de-DE"/>
          </w:rPr>
          <w:tab/>
        </w:r>
        <w:r w:rsidR="00DC77A1" w:rsidDel="004819CD">
          <w:fldChar w:fldCharType="begin"/>
        </w:r>
        <w:r w:rsidR="00DC77A1" w:rsidDel="004819CD">
          <w:delInstrText xml:space="preserve"> HYPERLINK "mailto:academy@iala-aism.org" </w:delInstrText>
        </w:r>
        <w:r w:rsidR="00DC77A1" w:rsidDel="004819CD">
          <w:fldChar w:fldCharType="separate"/>
        </w:r>
        <w:r w:rsidRPr="00093294" w:rsidDel="004819CD">
          <w:rPr>
            <w:rStyle w:val="Hyperlink"/>
            <w:rFonts w:eastAsia="Calibri"/>
          </w:rPr>
          <w:delText>academy@iala-aism.org</w:delText>
        </w:r>
        <w:r w:rsidR="00DC77A1" w:rsidDel="004819CD">
          <w:rPr>
            <w:rStyle w:val="Hyperlink"/>
            <w:rFonts w:eastAsia="Calibri"/>
          </w:rPr>
          <w:fldChar w:fldCharType="end"/>
        </w:r>
      </w:del>
    </w:p>
    <w:p w14:paraId="7C194E76" w14:textId="71164ECC" w:rsidR="002E22F4" w:rsidRPr="00093294" w:rsidDel="004819CD" w:rsidRDefault="00465491" w:rsidP="00BE2219">
      <w:pPr>
        <w:pStyle w:val="BodyText"/>
        <w:tabs>
          <w:tab w:val="left" w:pos="6521"/>
          <w:tab w:val="left" w:pos="7513"/>
        </w:tabs>
        <w:spacing w:after="0"/>
        <w:rPr>
          <w:del w:id="355" w:author="Kerrie Abercrombie" w:date="2021-01-15T14:20:00Z"/>
          <w:rStyle w:val="Hyperlink"/>
          <w:rFonts w:cs="Arial"/>
          <w:lang w:eastAsia="de-DE"/>
        </w:rPr>
      </w:pPr>
      <w:del w:id="356" w:author="Kerrie Abercrombie" w:date="2021-01-15T14:20:00Z">
        <w:r w:rsidRPr="00093294" w:rsidDel="004819CD">
          <w:rPr>
            <w:lang w:eastAsia="de-DE"/>
          </w:rPr>
          <w:delText>France</w:delText>
        </w:r>
        <w:r w:rsidRPr="00093294" w:rsidDel="004819CD">
          <w:rPr>
            <w:lang w:eastAsia="de-DE"/>
          </w:rPr>
          <w:tab/>
          <w:delText>Internet:</w:delText>
        </w:r>
        <w:r w:rsidRPr="00093294" w:rsidDel="004819CD">
          <w:rPr>
            <w:lang w:eastAsia="de-DE"/>
          </w:rPr>
          <w:tab/>
        </w:r>
        <w:r w:rsidR="00DC77A1" w:rsidDel="004819CD">
          <w:fldChar w:fldCharType="begin"/>
        </w:r>
        <w:r w:rsidR="00DC77A1" w:rsidDel="004819CD">
          <w:delInstrText xml:space="preserve"> HYPERLINK "http://www.iala-aism.org" </w:delInstrText>
        </w:r>
        <w:r w:rsidR="00DC77A1" w:rsidDel="004819CD">
          <w:fldChar w:fldCharType="separate"/>
        </w:r>
        <w:r w:rsidRPr="00093294" w:rsidDel="004819CD">
          <w:rPr>
            <w:rStyle w:val="Hyperlink"/>
            <w:rFonts w:cs="Arial"/>
            <w:lang w:eastAsia="de-DE"/>
          </w:rPr>
          <w:delText>www.iala-aism.org</w:delText>
        </w:r>
        <w:r w:rsidR="00DC77A1" w:rsidDel="004819CD">
          <w:rPr>
            <w:rStyle w:val="Hyperlink"/>
            <w:rFonts w:cs="Arial"/>
            <w:lang w:eastAsia="de-DE"/>
          </w:rPr>
          <w:fldChar w:fldCharType="end"/>
        </w:r>
      </w:del>
    </w:p>
    <w:p w14:paraId="71E3F854" w14:textId="7FD9CDA2" w:rsidR="00465491" w:rsidRPr="00093294" w:rsidDel="004819CD" w:rsidRDefault="00465491" w:rsidP="00AC1940">
      <w:pPr>
        <w:pStyle w:val="BodyText"/>
        <w:tabs>
          <w:tab w:val="left" w:pos="6521"/>
          <w:tab w:val="left" w:pos="7513"/>
        </w:tabs>
        <w:rPr>
          <w:del w:id="357" w:author="Kerrie Abercrombie" w:date="2021-01-15T14:20:00Z"/>
        </w:rPr>
      </w:pPr>
      <w:del w:id="358" w:author="Kerrie Abercrombie" w:date="2021-01-15T14:20:00Z">
        <w:r w:rsidRPr="00093294" w:rsidDel="004819CD">
          <w:br w:type="page"/>
        </w:r>
      </w:del>
    </w:p>
    <w:p w14:paraId="51BAAB45" w14:textId="41A86E36" w:rsidR="00465491" w:rsidRPr="00093294" w:rsidRDefault="007D747F" w:rsidP="00513460">
      <w:pPr>
        <w:pStyle w:val="Part"/>
      </w:pPr>
      <w:bookmarkStart w:id="359" w:name="_Toc442348085"/>
      <w:bookmarkStart w:id="360" w:name="_Toc62642240"/>
      <w:r w:rsidRPr="00093294">
        <w:rPr>
          <w:caps w:val="0"/>
        </w:rPr>
        <w:lastRenderedPageBreak/>
        <w:t>COURSE OVERVIEW</w:t>
      </w:r>
      <w:bookmarkEnd w:id="359"/>
      <w:bookmarkEnd w:id="360"/>
    </w:p>
    <w:p w14:paraId="56B3C959" w14:textId="0666545C" w:rsidR="00AB239A" w:rsidRPr="000E0A26" w:rsidRDefault="000E0A26" w:rsidP="008532E2">
      <w:pPr>
        <w:pStyle w:val="Heading1"/>
        <w:numPr>
          <w:ilvl w:val="0"/>
          <w:numId w:val="17"/>
        </w:numPr>
        <w:rPr>
          <w:ins w:id="361" w:author="Kerrie Abercrombie" w:date="2021-01-15T15:18:00Z"/>
        </w:rPr>
      </w:pPr>
      <w:bookmarkStart w:id="362" w:name="_Toc62642241"/>
      <w:bookmarkStart w:id="363" w:name="_Toc442348086"/>
      <w:ins w:id="364" w:author="Abercrombie, Kerrie" w:date="2021-01-19T05:22:00Z">
        <w:r w:rsidRPr="000E0A26">
          <w:t>INTRODUCTION</w:t>
        </w:r>
      </w:ins>
      <w:bookmarkEnd w:id="362"/>
    </w:p>
    <w:p w14:paraId="4AF1F987" w14:textId="79A904A4" w:rsidR="008250AA" w:rsidRDefault="008250AA" w:rsidP="008250AA">
      <w:pPr>
        <w:pStyle w:val="Heading1separatationline"/>
        <w:rPr>
          <w:ins w:id="365" w:author="Kerrie Abercrombie" w:date="2021-01-15T15:18:00Z"/>
        </w:rPr>
      </w:pPr>
    </w:p>
    <w:p w14:paraId="5558E6DD" w14:textId="6D69541C" w:rsidR="00761276" w:rsidRDefault="00761276" w:rsidP="00761276">
      <w:pPr>
        <w:pStyle w:val="BodyText"/>
        <w:spacing w:line="216" w:lineRule="atLeast"/>
        <w:rPr>
          <w:ins w:id="366" w:author="Abercrombie, Kerrie" w:date="2021-01-22T14:50:00Z"/>
        </w:rPr>
      </w:pPr>
      <w:ins w:id="367" w:author="Abercrombie, Kerrie" w:date="2021-01-22T14:50:00Z">
        <w:r>
          <w:t>IALA Model Courses are training documents</w:t>
        </w:r>
      </w:ins>
      <w:ins w:id="368" w:author="Abercrombie, Kerrie" w:date="2021-01-22T14:51:00Z">
        <w:r>
          <w:t xml:space="preserve"> </w:t>
        </w:r>
      </w:ins>
      <w:ins w:id="369" w:author="Abercrombie, Kerrie" w:date="2021-01-22T14:50:00Z">
        <w:r>
          <w:t>which define the level of training and knowledge</w:t>
        </w:r>
      </w:ins>
      <w:ins w:id="370" w:author="Abercrombie, Kerrie" w:date="2021-01-22T14:51:00Z">
        <w:r>
          <w:t xml:space="preserve"> </w:t>
        </w:r>
      </w:ins>
      <w:ins w:id="371" w:author="Abercrombie, Kerrie" w:date="2021-01-22T14:50:00Z">
        <w:r>
          <w:t>needed to reach levels of competence defined by</w:t>
        </w:r>
      </w:ins>
      <w:ins w:id="372" w:author="Abercrombie, Kerrie" w:date="2021-01-22T14:51:00Z">
        <w:r>
          <w:t xml:space="preserve"> </w:t>
        </w:r>
      </w:ins>
      <w:ins w:id="373" w:author="Abercrombie, Kerrie" w:date="2021-01-22T14:50:00Z">
        <w:r>
          <w:t>IALA.</w:t>
        </w:r>
      </w:ins>
    </w:p>
    <w:p w14:paraId="3861B77A" w14:textId="5B3405DC" w:rsidR="00761276" w:rsidRDefault="00761276" w:rsidP="00761276">
      <w:pPr>
        <w:pStyle w:val="BodyText"/>
        <w:spacing w:line="216" w:lineRule="atLeast"/>
        <w:rPr>
          <w:ins w:id="374" w:author="Abercrombie, Kerrie" w:date="2021-01-22T14:51:00Z"/>
        </w:rPr>
      </w:pPr>
      <w:ins w:id="375" w:author="Abercrombie, Kerrie" w:date="2021-01-22T14:52:00Z">
        <w:r w:rsidRPr="00B437CE">
          <w:rPr>
            <w:b/>
          </w:rPr>
          <w:t>IMO Resolution A.857(</w:t>
        </w:r>
        <w:r w:rsidRPr="00B437CE">
          <w:rPr>
            <w:b/>
            <w:highlight w:val="yellow"/>
          </w:rPr>
          <w:t>XX</w:t>
        </w:r>
        <w:r w:rsidRPr="00B437CE">
          <w:rPr>
            <w:b/>
          </w:rPr>
          <w:t>)</w:t>
        </w:r>
        <w:r>
          <w:t xml:space="preserve"> states that </w:t>
        </w:r>
      </w:ins>
      <w:ins w:id="376" w:author="Abercrombie, Kerrie" w:date="2021-01-22T14:53:00Z">
        <w:r w:rsidRPr="00761276">
          <w:rPr>
            <w:i/>
          </w:rPr>
          <w:t>“</w:t>
        </w:r>
      </w:ins>
      <w:ins w:id="377" w:author="Abercrombie, Kerrie" w:date="2021-01-22T14:51:00Z">
        <w:r w:rsidRPr="00761276">
          <w:rPr>
            <w:i/>
          </w:rPr>
          <w:t>VTS personnel should only be considered competent when appropriately trained and qualified for their VTS duties.</w:t>
        </w:r>
      </w:ins>
      <w:ins w:id="378" w:author="Abercrombie, Kerrie" w:date="2021-01-22T14:54:00Z">
        <w:r w:rsidR="00F61492">
          <w:rPr>
            <w:i/>
          </w:rPr>
          <w:t>”</w:t>
        </w:r>
      </w:ins>
      <w:ins w:id="379" w:author="Abercrombie, Kerrie" w:date="2021-01-22T14:51:00Z">
        <w:r w:rsidRPr="00761276">
          <w:rPr>
            <w:i/>
          </w:rPr>
          <w:t xml:space="preserve"> </w:t>
        </w:r>
        <w:r w:rsidRPr="00F61492">
          <w:t>This includes,</w:t>
        </w:r>
        <w:r>
          <w:t xml:space="preserve"> </w:t>
        </w:r>
      </w:ins>
      <w:ins w:id="380" w:author="Abercrombie, Kerrie" w:date="2021-01-22T14:52:00Z">
        <w:r>
          <w:t>inter alia:</w:t>
        </w:r>
      </w:ins>
    </w:p>
    <w:p w14:paraId="4E56010D" w14:textId="0BE1589A" w:rsidR="00761276" w:rsidRPr="00F61492" w:rsidRDefault="00761276" w:rsidP="00F61492">
      <w:pPr>
        <w:pStyle w:val="Bullet2"/>
        <w:rPr>
          <w:ins w:id="381" w:author="Abercrombie, Kerrie" w:date="2021-01-22T14:53:00Z"/>
          <w:i/>
        </w:rPr>
      </w:pPr>
      <w:ins w:id="382" w:author="Abercrombie, Kerrie" w:date="2021-01-22T14:51:00Z">
        <w:r w:rsidRPr="00F61492">
          <w:rPr>
            <w:i/>
          </w:rPr>
          <w:t>satisfactorily completing generic VTS training approved by a competent authority;</w:t>
        </w:r>
      </w:ins>
      <w:ins w:id="383" w:author="Abercrombie, Kerrie" w:date="2021-01-22T14:54:00Z">
        <w:r w:rsidR="00F61492" w:rsidRPr="00F61492">
          <w:rPr>
            <w:i/>
          </w:rPr>
          <w:t xml:space="preserve"> and</w:t>
        </w:r>
      </w:ins>
    </w:p>
    <w:p w14:paraId="0C06ADC8" w14:textId="3EF0F765" w:rsidR="00761276" w:rsidRPr="00F61492" w:rsidRDefault="00761276" w:rsidP="00F61492">
      <w:pPr>
        <w:pStyle w:val="Bullet1"/>
        <w:ind w:left="850"/>
        <w:rPr>
          <w:ins w:id="384" w:author="Abercrombie, Kerrie" w:date="2021-01-22T14:50:00Z"/>
          <w:i/>
        </w:rPr>
      </w:pPr>
      <w:ins w:id="385" w:author="Abercrombie, Kerrie" w:date="2021-01-22T14:53:00Z">
        <w:r w:rsidRPr="00F61492">
          <w:rPr>
            <w:i/>
          </w:rPr>
          <w:t>being in possession of appropriate certification.</w:t>
        </w:r>
      </w:ins>
    </w:p>
    <w:p w14:paraId="19100373" w14:textId="38BBBE17" w:rsidR="0034045E" w:rsidRPr="0034045E" w:rsidRDefault="0034045E" w:rsidP="0034045E">
      <w:pPr>
        <w:pStyle w:val="BodyText"/>
        <w:spacing w:line="216" w:lineRule="atLeast"/>
        <w:rPr>
          <w:ins w:id="386" w:author="Abercrombie, Kerrie" w:date="2021-01-22T15:18:00Z"/>
        </w:rPr>
      </w:pPr>
      <w:ins w:id="387" w:author="Abercrombie, Kerrie" w:date="2021-01-22T15:18:00Z">
        <w:r w:rsidRPr="0034045E">
          <w:rPr>
            <w:b/>
          </w:rPr>
          <w:t>IALA Recommendation 0103</w:t>
        </w:r>
        <w:r>
          <w:t xml:space="preserve"> </w:t>
        </w:r>
      </w:ins>
      <w:ins w:id="388" w:author="Abercrombie, Kerrie" w:date="2021-01-22T15:19:00Z">
        <w:r w:rsidRPr="0034045E">
          <w:rPr>
            <w:b/>
          </w:rPr>
          <w:t xml:space="preserve">- </w:t>
        </w:r>
      </w:ins>
      <w:ins w:id="389" w:author="Abercrombie, Kerrie" w:date="2021-01-22T15:18:00Z">
        <w:r w:rsidRPr="0034045E">
          <w:rPr>
            <w:b/>
          </w:rPr>
          <w:t xml:space="preserve">Training and Certification of VTS personnel </w:t>
        </w:r>
        <w:r>
          <w:t>specifies the practices associated with the training and certification of VTS personnel to assist authorities when recruiting, training and assessing VTS personnel to ensure the harmonized delivery of vessel traffic services world-wide.</w:t>
        </w:r>
      </w:ins>
    </w:p>
    <w:p w14:paraId="6B5CD529" w14:textId="7B80D8F4" w:rsidR="00B437CE" w:rsidRDefault="00B437CE" w:rsidP="001B28E3">
      <w:pPr>
        <w:pStyle w:val="BodyText"/>
        <w:spacing w:line="216" w:lineRule="atLeast"/>
        <w:rPr>
          <w:ins w:id="390" w:author="Abercrombie, Kerrie" w:date="2021-01-22T15:03:00Z"/>
        </w:rPr>
      </w:pPr>
      <w:ins w:id="391" w:author="Abercrombie, Kerrie" w:date="2021-01-22T15:03:00Z">
        <w:r w:rsidRPr="00B437CE">
          <w:rPr>
            <w:b/>
          </w:rPr>
          <w:t xml:space="preserve">IALA Guideline 1156 </w:t>
        </w:r>
      </w:ins>
      <w:ins w:id="392" w:author="Abercrombie, Kerrie" w:date="2021-01-22T15:04:00Z">
        <w:r w:rsidRPr="00B437CE">
          <w:rPr>
            <w:b/>
          </w:rPr>
          <w:t>- Recruitment, training and assessment of VTS personnel</w:t>
        </w:r>
      </w:ins>
      <w:ins w:id="393" w:author="Abercrombie, Kerrie" w:date="2021-01-22T15:03:00Z">
        <w:r>
          <w:t xml:space="preserve"> </w:t>
        </w:r>
      </w:ins>
      <w:ins w:id="394" w:author="Abercrombie, Kerrie" w:date="2021-01-22T15:04:00Z">
        <w:r>
          <w:t xml:space="preserve">states that </w:t>
        </w:r>
        <w:r w:rsidRPr="00B437CE">
          <w:rPr>
            <w:i/>
          </w:rPr>
          <w:t>“</w:t>
        </w:r>
      </w:ins>
      <w:ins w:id="395" w:author="Abercrombie, Kerrie" w:date="2021-01-22T15:03:00Z">
        <w:r w:rsidRPr="00B437CE">
          <w:rPr>
            <w:i/>
          </w:rPr>
          <w:t>Model courses provided by accredited training organisations should be approved by the competent authority.</w:t>
        </w:r>
      </w:ins>
      <w:ins w:id="396" w:author="Abercrombie, Kerrie" w:date="2021-01-22T15:04:00Z">
        <w:r w:rsidRPr="00B437CE">
          <w:rPr>
            <w:i/>
          </w:rPr>
          <w:t>”</w:t>
        </w:r>
      </w:ins>
    </w:p>
    <w:p w14:paraId="36C41340" w14:textId="77777777" w:rsidR="00B437CE" w:rsidRDefault="00B437CE" w:rsidP="001B28E3">
      <w:pPr>
        <w:pStyle w:val="BodyText"/>
        <w:spacing w:line="216" w:lineRule="atLeast"/>
        <w:rPr>
          <w:ins w:id="397" w:author="Abercrombie, Kerrie" w:date="2021-01-22T15:07:00Z"/>
        </w:rPr>
      </w:pPr>
      <w:ins w:id="398" w:author="Abercrombie, Kerrie" w:date="2021-01-22T15:07:00Z">
        <w:r w:rsidRPr="00B437CE">
          <w:rPr>
            <w:b/>
          </w:rPr>
          <w:t>IALA Guideline 1014 - Accreditation and Approval Process for VTS Training</w:t>
        </w:r>
        <w:r w:rsidRPr="00B437CE">
          <w:t xml:space="preserve"> sets out the process by which a training organisation can be accredited to deliver approved VTS training courses.</w:t>
        </w:r>
      </w:ins>
    </w:p>
    <w:p w14:paraId="503D216E" w14:textId="78CDCF5D" w:rsidR="001E4C8E" w:rsidRPr="008532E2" w:rsidRDefault="008532E2" w:rsidP="008532E2">
      <w:pPr>
        <w:pStyle w:val="Heading1"/>
      </w:pPr>
      <w:bookmarkStart w:id="399" w:name="_Toc62642242"/>
      <w:ins w:id="400" w:author="Abercrombie, Kerrie" w:date="2021-01-22T16:01:00Z">
        <w:r>
          <w:t xml:space="preserve">DOCUMENT </w:t>
        </w:r>
      </w:ins>
      <w:ins w:id="401" w:author="Abercrombie, Kerrie" w:date="2021-01-22T16:00:00Z">
        <w:r>
          <w:t>PURPOSE</w:t>
        </w:r>
      </w:ins>
      <w:bookmarkEnd w:id="399"/>
    </w:p>
    <w:p w14:paraId="1C4828D6" w14:textId="5AD3A30A" w:rsidR="001E4C8E" w:rsidRDefault="001E4C8E" w:rsidP="001E4C8E">
      <w:pPr>
        <w:pStyle w:val="Heading1separatationline"/>
        <w:rPr>
          <w:ins w:id="402" w:author="Kerrie Abercrombie" w:date="2021-01-15T14:27:00Z"/>
        </w:rPr>
      </w:pPr>
    </w:p>
    <w:p w14:paraId="711DC7BF" w14:textId="1A154348" w:rsidR="008519D8" w:rsidRDefault="00E974E5" w:rsidP="00E974E5">
      <w:pPr>
        <w:pStyle w:val="BodyText"/>
        <w:rPr>
          <w:ins w:id="403" w:author="Abercrombie, Kerrie" w:date="2021-02-02T06:03:00Z"/>
        </w:rPr>
      </w:pPr>
      <w:ins w:id="404" w:author="Abercrombie, Kerrie" w:date="2021-01-22T15:48:00Z">
        <w:r w:rsidRPr="00861521">
          <w:t xml:space="preserve">This </w:t>
        </w:r>
        <w:r>
          <w:t xml:space="preserve">document </w:t>
        </w:r>
      </w:ins>
      <w:ins w:id="405" w:author="Abercrombie, Kerrie" w:date="2021-02-02T06:02:00Z">
        <w:r w:rsidR="00F94C1C" w:rsidRPr="00F94C1C">
          <w:t>defines the level of training and knowledge needed to reach levels of competence defined by IALA to obtaining a V103/1 certificate.</w:t>
        </w:r>
      </w:ins>
    </w:p>
    <w:p w14:paraId="3CC2E9EA" w14:textId="46070C0F" w:rsidR="00F94C1C" w:rsidRDefault="00F94C1C" w:rsidP="00E974E5">
      <w:pPr>
        <w:pStyle w:val="BodyText"/>
        <w:rPr>
          <w:ins w:id="406" w:author="Trainor, Neil" w:date="2021-01-28T10:55:00Z"/>
        </w:rPr>
      </w:pPr>
      <w:ins w:id="407" w:author="Abercrombie, Kerrie" w:date="2021-02-02T06:03:00Z">
        <w:r w:rsidRPr="00F94C1C">
          <w:t>This model course is to be used by accredited training organisations in preparing their V103/1 curriculums.</w:t>
        </w:r>
      </w:ins>
    </w:p>
    <w:p w14:paraId="18F0AD5E" w14:textId="7057B7D1" w:rsidR="001E4C8E" w:rsidRDefault="008532E2" w:rsidP="001E4C8E">
      <w:pPr>
        <w:pStyle w:val="Heading1"/>
        <w:rPr>
          <w:ins w:id="408" w:author="Kerrie Abercrombie" w:date="2021-01-15T14:33:00Z"/>
        </w:rPr>
      </w:pPr>
      <w:bookmarkStart w:id="409" w:name="_Toc62642243"/>
      <w:ins w:id="410" w:author="Abercrombie, Kerrie" w:date="2021-01-22T16:02:00Z">
        <w:r>
          <w:t xml:space="preserve">COURSE </w:t>
        </w:r>
      </w:ins>
      <w:ins w:id="411" w:author="Abercrombie, Kerrie" w:date="2021-01-19T05:22:00Z">
        <w:r w:rsidR="000E0A26">
          <w:t>OBJECTIVE</w:t>
        </w:r>
      </w:ins>
      <w:bookmarkEnd w:id="409"/>
    </w:p>
    <w:p w14:paraId="6C5D3859" w14:textId="591A1316" w:rsidR="007214D6" w:rsidRDefault="007214D6" w:rsidP="007214D6">
      <w:pPr>
        <w:pStyle w:val="Heading1separatationline"/>
        <w:rPr>
          <w:ins w:id="412" w:author="Kerrie Abercrombie" w:date="2021-01-15T14:33:00Z"/>
        </w:rPr>
      </w:pPr>
    </w:p>
    <w:p w14:paraId="0B094B53" w14:textId="229885E1" w:rsidR="008532E2" w:rsidRDefault="000E0A26" w:rsidP="008532E2">
      <w:pPr>
        <w:pStyle w:val="BodyText"/>
        <w:rPr>
          <w:ins w:id="413" w:author="Abercrombie, Kerrie" w:date="2021-01-22T16:04:00Z"/>
        </w:rPr>
      </w:pPr>
      <w:ins w:id="414" w:author="Abercrombie, Kerrie" w:date="2021-01-19T05:23:00Z">
        <w:r>
          <w:t xml:space="preserve">Upon successful completion of this course </w:t>
        </w:r>
      </w:ins>
      <w:ins w:id="415" w:author="Abercrombie, Kerrie" w:date="2021-01-22T15:16:00Z">
        <w:r w:rsidR="0034045E">
          <w:t>the student</w:t>
        </w:r>
      </w:ins>
      <w:ins w:id="416" w:author="Abercrombie, Kerrie" w:date="2021-01-19T05:23:00Z">
        <w:r>
          <w:t xml:space="preserve"> should have demonstrated </w:t>
        </w:r>
      </w:ins>
      <w:ins w:id="417" w:author="Abercrombie, Kerrie" w:date="2021-01-22T16:04:00Z">
        <w:r w:rsidR="008532E2">
          <w:t>the requisite knowledge, understanding and proficiency to</w:t>
        </w:r>
        <w:r w:rsidR="008532E2" w:rsidRPr="008532E2">
          <w:t xml:space="preserve"> </w:t>
        </w:r>
        <w:r w:rsidR="008532E2">
          <w:t xml:space="preserve">undertake the duties associated with </w:t>
        </w:r>
      </w:ins>
      <w:ins w:id="418" w:author="Abercrombie, Kerrie" w:date="2021-01-22T16:05:00Z">
        <w:r w:rsidR="00630332">
          <w:t xml:space="preserve">the provision of </w:t>
        </w:r>
      </w:ins>
      <w:ins w:id="419" w:author="Abercrombie, Kerrie" w:date="2021-01-22T16:04:00Z">
        <w:r w:rsidR="008532E2">
          <w:t xml:space="preserve">VTS </w:t>
        </w:r>
      </w:ins>
      <w:ins w:id="420" w:author="Abercrombie, Kerrie" w:date="2021-01-22T16:05:00Z">
        <w:r w:rsidR="00630332">
          <w:t>to</w:t>
        </w:r>
      </w:ins>
      <w:ins w:id="421" w:author="Abercrombie, Kerrie" w:date="2021-01-22T16:04:00Z">
        <w:r w:rsidR="008532E2">
          <w:t>:</w:t>
        </w:r>
      </w:ins>
    </w:p>
    <w:p w14:paraId="7E9B6566" w14:textId="15BC0433" w:rsidR="008532E2" w:rsidRDefault="008532E2" w:rsidP="00630332">
      <w:pPr>
        <w:pStyle w:val="Bullet1"/>
        <w:rPr>
          <w:ins w:id="422" w:author="Abercrombie, Kerrie" w:date="2021-01-22T16:04:00Z"/>
        </w:rPr>
      </w:pPr>
      <w:ins w:id="423" w:author="Abercrombie, Kerrie" w:date="2021-01-22T16:04:00Z">
        <w:r>
          <w:t xml:space="preserve">provide timely and relevant information on factors that may influence the transit of a ship and assist on-board decision making; </w:t>
        </w:r>
      </w:ins>
    </w:p>
    <w:p w14:paraId="2A8DE760" w14:textId="7C35258A" w:rsidR="008532E2" w:rsidRDefault="008532E2" w:rsidP="00630332">
      <w:pPr>
        <w:pStyle w:val="Bullet1"/>
        <w:rPr>
          <w:ins w:id="424" w:author="Abercrombie, Kerrie" w:date="2021-01-22T16:04:00Z"/>
        </w:rPr>
      </w:pPr>
      <w:ins w:id="425" w:author="Abercrombie, Kerrie" w:date="2021-01-22T16:04:00Z">
        <w:r>
          <w:t>monitor and manage traffic to ensure the safety and efficiency of ship movements; and</w:t>
        </w:r>
      </w:ins>
    </w:p>
    <w:p w14:paraId="20F22851" w14:textId="4F55F19C" w:rsidR="008532E2" w:rsidRDefault="008532E2" w:rsidP="00630332">
      <w:pPr>
        <w:pStyle w:val="Bullet1"/>
        <w:rPr>
          <w:ins w:id="426" w:author="Abercrombie, Kerrie" w:date="2021-01-22T16:04:00Z"/>
        </w:rPr>
      </w:pPr>
      <w:ins w:id="427" w:author="Abercrombie, Kerrie" w:date="2021-01-22T16:04:00Z">
        <w:r>
          <w:t>respond to developing unsafe situations to assist the decision-making process on board.</w:t>
        </w:r>
      </w:ins>
    </w:p>
    <w:p w14:paraId="35F43148" w14:textId="77777777" w:rsidR="00630332" w:rsidRPr="008532E2" w:rsidRDefault="00630332" w:rsidP="00F93D15">
      <w:pPr>
        <w:pStyle w:val="BodyText"/>
        <w:spacing w:before="240"/>
        <w:rPr>
          <w:ins w:id="428" w:author="Abercrombie, Kerrie" w:date="2021-01-22T16:05:00Z"/>
          <w:i/>
        </w:rPr>
      </w:pPr>
      <w:ins w:id="429" w:author="Abercrombie, Kerrie" w:date="2021-01-22T16:05:00Z">
        <w:r>
          <w:t>Note – As described in A.857(</w:t>
        </w:r>
        <w:r w:rsidRPr="008532E2">
          <w:rPr>
            <w:highlight w:val="yellow"/>
          </w:rPr>
          <w:t>XX</w:t>
        </w:r>
        <w:r>
          <w:t xml:space="preserve">) </w:t>
        </w:r>
        <w:r>
          <w:rPr>
            <w:i/>
          </w:rPr>
          <w:t>“</w:t>
        </w:r>
        <w:r w:rsidRPr="008532E2">
          <w:rPr>
            <w:i/>
          </w:rPr>
          <w:t>VTS personnel should only be considered competent when appropriately trained and qualified for their VTS duties. This includes:</w:t>
        </w:r>
      </w:ins>
    </w:p>
    <w:p w14:paraId="741372B7" w14:textId="77777777" w:rsidR="00630332" w:rsidRPr="008532E2" w:rsidRDefault="00630332" w:rsidP="00630332">
      <w:pPr>
        <w:pStyle w:val="BodyText"/>
        <w:ind w:left="709"/>
        <w:rPr>
          <w:ins w:id="430" w:author="Abercrombie, Kerrie" w:date="2021-01-22T16:05:00Z"/>
          <w:i/>
        </w:rPr>
      </w:pPr>
      <w:ins w:id="431" w:author="Abercrombie, Kerrie" w:date="2021-01-22T16:05:00Z">
        <w:r w:rsidRPr="008532E2">
          <w:rPr>
            <w:i/>
          </w:rPr>
          <w:t>•</w:t>
        </w:r>
        <w:r w:rsidRPr="008532E2">
          <w:rPr>
            <w:i/>
          </w:rPr>
          <w:tab/>
          <w:t xml:space="preserve">satisfactorily completing generic VTS training approved by the competent authority; </w:t>
        </w:r>
      </w:ins>
    </w:p>
    <w:p w14:paraId="2924D556" w14:textId="77777777" w:rsidR="00630332" w:rsidRPr="008532E2" w:rsidRDefault="00630332" w:rsidP="00630332">
      <w:pPr>
        <w:pStyle w:val="BodyText"/>
        <w:ind w:left="709"/>
        <w:rPr>
          <w:ins w:id="432" w:author="Abercrombie, Kerrie" w:date="2021-01-22T16:05:00Z"/>
          <w:i/>
        </w:rPr>
      </w:pPr>
      <w:ins w:id="433" w:author="Abercrombie, Kerrie" w:date="2021-01-22T16:05:00Z">
        <w:r w:rsidRPr="008532E2">
          <w:rPr>
            <w:i/>
          </w:rPr>
          <w:t>•</w:t>
        </w:r>
        <w:r w:rsidRPr="008532E2">
          <w:rPr>
            <w:i/>
          </w:rPr>
          <w:tab/>
          <w:t>satisfactorily completing on-the-job training at the VTS where the person is employed;</w:t>
        </w:r>
      </w:ins>
    </w:p>
    <w:p w14:paraId="05190BA7" w14:textId="77777777" w:rsidR="00630332" w:rsidRPr="008532E2" w:rsidRDefault="00630332" w:rsidP="00630332">
      <w:pPr>
        <w:pStyle w:val="BodyText"/>
        <w:ind w:left="709"/>
        <w:rPr>
          <w:ins w:id="434" w:author="Abercrombie, Kerrie" w:date="2021-01-22T16:05:00Z"/>
          <w:i/>
        </w:rPr>
      </w:pPr>
      <w:ins w:id="435" w:author="Abercrombie, Kerrie" w:date="2021-01-22T16:05:00Z">
        <w:r w:rsidRPr="008532E2">
          <w:rPr>
            <w:i/>
          </w:rPr>
          <w:t>•</w:t>
        </w:r>
        <w:r w:rsidRPr="008532E2">
          <w:rPr>
            <w:i/>
          </w:rPr>
          <w:tab/>
          <w:t>undergoing performance assessment and revalidation training to ensure competence is maintained; and</w:t>
        </w:r>
      </w:ins>
    </w:p>
    <w:p w14:paraId="2CE0BD1E" w14:textId="77777777" w:rsidR="00630332" w:rsidRDefault="00630332" w:rsidP="00630332">
      <w:pPr>
        <w:pStyle w:val="BodyText"/>
        <w:ind w:left="709"/>
        <w:rPr>
          <w:ins w:id="436" w:author="Abercrombie, Kerrie" w:date="2021-01-22T16:05:00Z"/>
        </w:rPr>
      </w:pPr>
      <w:ins w:id="437" w:author="Abercrombie, Kerrie" w:date="2021-01-22T16:05:00Z">
        <w:r w:rsidRPr="008532E2">
          <w:rPr>
            <w:i/>
          </w:rPr>
          <w:t>•</w:t>
        </w:r>
        <w:r w:rsidRPr="008532E2">
          <w:rPr>
            <w:i/>
          </w:rPr>
          <w:tab/>
          <w:t>being in possession of appropriate certification.</w:t>
        </w:r>
        <w:r>
          <w:rPr>
            <w:i/>
          </w:rPr>
          <w:t>”</w:t>
        </w:r>
      </w:ins>
    </w:p>
    <w:p w14:paraId="47FEE477" w14:textId="77777777" w:rsidR="00630332" w:rsidRDefault="00630332" w:rsidP="00630332">
      <w:pPr>
        <w:pStyle w:val="BodyText"/>
        <w:rPr>
          <w:ins w:id="438" w:author="Abercrombie, Kerrie" w:date="2021-01-22T16:06:00Z"/>
        </w:rPr>
      </w:pPr>
    </w:p>
    <w:p w14:paraId="371CBB6F" w14:textId="77777777" w:rsidR="00630332" w:rsidRDefault="00630332">
      <w:pPr>
        <w:spacing w:after="200" w:line="276" w:lineRule="auto"/>
        <w:rPr>
          <w:ins w:id="439" w:author="Abercrombie, Kerrie" w:date="2021-01-22T16:06:00Z"/>
          <w:rFonts w:asciiTheme="majorHAnsi" w:eastAsiaTheme="majorEastAsia" w:hAnsiTheme="majorHAnsi" w:cstheme="majorBidi"/>
          <w:b/>
          <w:bCs/>
          <w:caps/>
          <w:color w:val="00AFAA"/>
          <w:sz w:val="28"/>
        </w:rPr>
      </w:pPr>
      <w:ins w:id="440" w:author="Abercrombie, Kerrie" w:date="2021-01-22T16:06:00Z">
        <w:r>
          <w:br w:type="page"/>
        </w:r>
      </w:ins>
    </w:p>
    <w:p w14:paraId="2A3D0F3D" w14:textId="0A92A6FC" w:rsidR="007214D6" w:rsidRDefault="000E0A26" w:rsidP="007214D6">
      <w:pPr>
        <w:pStyle w:val="Heading1"/>
        <w:rPr>
          <w:ins w:id="441" w:author="Kerrie Abercrombie" w:date="2021-01-15T14:34:00Z"/>
        </w:rPr>
      </w:pPr>
      <w:bookmarkStart w:id="442" w:name="_Toc62642244"/>
      <w:ins w:id="443" w:author="Abercrombie, Kerrie" w:date="2021-01-19T05:23:00Z">
        <w:r>
          <w:lastRenderedPageBreak/>
          <w:t>COURSE PRE-REQUISTES</w:t>
        </w:r>
      </w:ins>
      <w:bookmarkEnd w:id="442"/>
    </w:p>
    <w:p w14:paraId="5F200175" w14:textId="42299760" w:rsidR="007214D6" w:rsidRDefault="007214D6" w:rsidP="007214D6">
      <w:pPr>
        <w:pStyle w:val="Heading1separatationline"/>
        <w:rPr>
          <w:ins w:id="444" w:author="Kerrie Abercrombie" w:date="2021-01-15T14:34:00Z"/>
        </w:rPr>
      </w:pPr>
    </w:p>
    <w:p w14:paraId="5F663658" w14:textId="6A2438DE" w:rsidR="000E0A26" w:rsidRDefault="000E0A26" w:rsidP="000E0A26">
      <w:pPr>
        <w:pStyle w:val="BodyText"/>
        <w:rPr>
          <w:ins w:id="445" w:author="Abercrombie, Kerrie" w:date="2021-01-19T05:24:00Z"/>
        </w:rPr>
      </w:pPr>
      <w:commentRangeStart w:id="446"/>
      <w:ins w:id="447" w:author="Abercrombie, Kerrie" w:date="2021-01-19T05:24:00Z">
        <w:r>
          <w:t xml:space="preserve">All </w:t>
        </w:r>
      </w:ins>
      <w:commentRangeEnd w:id="446"/>
      <w:ins w:id="448" w:author="Abercrombie, Kerrie" w:date="2021-02-02T06:09:00Z">
        <w:r w:rsidR="00F94C1C">
          <w:rPr>
            <w:rStyle w:val="CommentReference"/>
          </w:rPr>
          <w:commentReference w:id="446"/>
        </w:r>
      </w:ins>
      <w:ins w:id="449" w:author="Abercrombie, Kerrie" w:date="2021-01-19T05:24:00Z">
        <w:r>
          <w:t xml:space="preserve">students attending the course are required to hold </w:t>
        </w:r>
      </w:ins>
      <w:ins w:id="450" w:author="Abercrombie, Kerrie" w:date="2021-02-02T06:04:00Z">
        <w:r w:rsidR="00F94C1C" w:rsidRPr="00F94C1C">
          <w:t>appropriate national qualifications to operate the VHF marine radiotelephony equipment</w:t>
        </w:r>
      </w:ins>
      <w:ins w:id="451" w:author="Abercrombie, Kerrie" w:date="2021-02-02T06:10:00Z">
        <w:r w:rsidR="00F94C1C">
          <w:t xml:space="preserve"> for the coastal stations they operate.  For example, at a minimum </w:t>
        </w:r>
      </w:ins>
      <w:ins w:id="452" w:author="Abercrombie, Kerrie" w:date="2021-02-02T06:11:00Z">
        <w:r w:rsidR="00F94C1C">
          <w:t xml:space="preserve">this should be </w:t>
        </w:r>
      </w:ins>
      <w:ins w:id="453" w:author="Abercrombie, Kerrie" w:date="2021-02-02T06:05:00Z">
        <w:r w:rsidR="00F94C1C">
          <w:t xml:space="preserve">a </w:t>
        </w:r>
      </w:ins>
      <w:ins w:id="454" w:author="Abercrombie, Kerrie" w:date="2021-02-02T06:06:00Z">
        <w:r w:rsidR="00F94C1C">
          <w:t>radio</w:t>
        </w:r>
      </w:ins>
      <w:ins w:id="455" w:author="Abercrombie, Kerrie" w:date="2021-02-02T06:09:00Z">
        <w:r w:rsidR="00F94C1C">
          <w:t>/restricted</w:t>
        </w:r>
      </w:ins>
      <w:ins w:id="456" w:author="Abercrombie, Kerrie" w:date="2021-02-02T06:06:00Z">
        <w:r w:rsidR="00F94C1C">
          <w:t xml:space="preserve"> operators certificate</w:t>
        </w:r>
      </w:ins>
      <w:ins w:id="457" w:author="Abercrombie, Kerrie" w:date="2021-02-02T06:11:00Z">
        <w:r w:rsidR="00F94C1C">
          <w:t>,</w:t>
        </w:r>
      </w:ins>
      <w:ins w:id="458" w:author="Abercrombie, Kerrie" w:date="2021-02-02T06:10:00Z">
        <w:r w:rsidR="00F94C1C">
          <w:t xml:space="preserve"> or</w:t>
        </w:r>
      </w:ins>
      <w:ins w:id="459" w:author="Abercrombie, Kerrie" w:date="2021-02-02T06:11:00Z">
        <w:r w:rsidR="00F94C1C">
          <w:t xml:space="preserve"> </w:t>
        </w:r>
      </w:ins>
      <w:ins w:id="460" w:author="Abercrombie, Kerrie" w:date="2021-02-02T06:15:00Z">
        <w:r w:rsidR="009F1EDA">
          <w:t xml:space="preserve">may be </w:t>
        </w:r>
      </w:ins>
      <w:ins w:id="461" w:author="Abercrombie, Kerrie" w:date="2021-02-02T06:12:00Z">
        <w:r w:rsidR="00F94C1C">
          <w:t xml:space="preserve">to </w:t>
        </w:r>
      </w:ins>
      <w:ins w:id="462" w:author="Abercrombie, Kerrie" w:date="2021-02-02T06:11:00Z">
        <w:r w:rsidR="00F94C1C">
          <w:t>a</w:t>
        </w:r>
      </w:ins>
      <w:ins w:id="463" w:author="Abercrombie, Kerrie" w:date="2021-02-02T06:10:00Z">
        <w:r w:rsidR="00F94C1C">
          <w:t xml:space="preserve"> higher </w:t>
        </w:r>
      </w:ins>
      <w:ins w:id="464" w:author="Abercrombie, Kerrie" w:date="2021-02-02T06:11:00Z">
        <w:r w:rsidR="00F94C1C">
          <w:t xml:space="preserve">standard </w:t>
        </w:r>
      </w:ins>
      <w:ins w:id="465" w:author="Abercrombie, Kerrie" w:date="2021-02-02T06:10:00Z">
        <w:r w:rsidR="00F94C1C">
          <w:t>with GDMSS qualifications</w:t>
        </w:r>
      </w:ins>
      <w:ins w:id="466" w:author="Abercrombie, Kerrie" w:date="2021-02-02T06:15:00Z">
        <w:r w:rsidR="009F1EDA">
          <w:t xml:space="preserve"> depending on the radio equipment used</w:t>
        </w:r>
      </w:ins>
      <w:ins w:id="467" w:author="Abercrombie, Kerrie" w:date="2021-02-02T06:04:00Z">
        <w:r w:rsidR="00F94C1C" w:rsidRPr="00F94C1C">
          <w:t xml:space="preserve">. </w:t>
        </w:r>
      </w:ins>
      <w:ins w:id="468" w:author="Abercrombie, Kerrie" w:date="2021-01-19T05:24:00Z">
        <w:r>
          <w:t>[</w:t>
        </w:r>
      </w:ins>
      <w:ins w:id="469" w:author="Abercrombie, Kerrie" w:date="2021-02-02T06:09:00Z">
        <w:r w:rsidR="00F94C1C">
          <w:t>I</w:t>
        </w:r>
      </w:ins>
      <w:ins w:id="470" w:author="Abercrombie, Kerrie" w:date="2021-01-19T05:24:00Z">
        <w:r w:rsidRPr="007214D6">
          <w:rPr>
            <w:highlight w:val="yellow"/>
          </w:rPr>
          <w:t>s there an international name for the course</w:t>
        </w:r>
      </w:ins>
      <w:ins w:id="471" w:author="Abercrombie, Kerrie" w:date="2021-02-02T06:09:00Z">
        <w:r w:rsidR="00F94C1C">
          <w:rPr>
            <w:highlight w:val="yellow"/>
          </w:rPr>
          <w:t>/s</w:t>
        </w:r>
      </w:ins>
      <w:ins w:id="472" w:author="Abercrombie, Kerrie" w:date="2021-01-19T05:24:00Z">
        <w:r w:rsidRPr="007214D6">
          <w:rPr>
            <w:highlight w:val="yellow"/>
          </w:rPr>
          <w:t>?</w:t>
        </w:r>
        <w:r>
          <w:t>]</w:t>
        </w:r>
      </w:ins>
    </w:p>
    <w:p w14:paraId="6F3FC3C1" w14:textId="2EDFFE1E" w:rsidR="000E0A26" w:rsidRDefault="000E0A26" w:rsidP="000E0A26">
      <w:pPr>
        <w:pStyle w:val="BodyText"/>
        <w:rPr>
          <w:ins w:id="473" w:author="Abercrombie, Kerrie" w:date="2021-01-19T05:24:00Z"/>
        </w:rPr>
      </w:pPr>
      <w:ins w:id="474" w:author="Abercrombie, Kerrie" w:date="2021-01-19T05:24:00Z">
        <w:r>
          <w:t xml:space="preserve">The student should be able to achieve the equivalent of the International English Language Testing System (IETS) level 5.  </w:t>
        </w:r>
      </w:ins>
      <w:ins w:id="475" w:author="Abercrombie, Kerrie" w:date="2021-01-27T11:00:00Z">
        <w:r w:rsidR="00987EE8" w:rsidRPr="00987EE8">
          <w:rPr>
            <w:highlight w:val="yellow"/>
          </w:rPr>
          <w:t xml:space="preserve">Refer to </w:t>
        </w:r>
        <w:commentRangeStart w:id="476"/>
        <w:r w:rsidR="00987EE8" w:rsidRPr="00987EE8">
          <w:rPr>
            <w:highlight w:val="yellow"/>
          </w:rPr>
          <w:t xml:space="preserve">Annex </w:t>
        </w:r>
        <w:r w:rsidR="00987EE8">
          <w:rPr>
            <w:highlight w:val="yellow"/>
          </w:rPr>
          <w:t>3</w:t>
        </w:r>
      </w:ins>
      <w:commentRangeEnd w:id="476"/>
      <w:ins w:id="477" w:author="Abercrombie, Kerrie" w:date="2021-01-27T11:49:00Z">
        <w:r w:rsidR="000A604D">
          <w:rPr>
            <w:rStyle w:val="CommentReference"/>
          </w:rPr>
          <w:commentReference w:id="476"/>
        </w:r>
      </w:ins>
      <w:ins w:id="478" w:author="Abercrombie, Kerrie" w:date="2021-01-27T11:00:00Z">
        <w:r w:rsidR="00987EE8" w:rsidRPr="00987EE8">
          <w:rPr>
            <w:highlight w:val="yellow"/>
          </w:rPr>
          <w:t xml:space="preserve"> for more information</w:t>
        </w:r>
        <w:r w:rsidR="00987EE8">
          <w:t xml:space="preserve">.  </w:t>
        </w:r>
      </w:ins>
      <w:ins w:id="479" w:author="Abercrombie, Kerrie" w:date="2021-01-19T05:24:00Z">
        <w:r>
          <w:t xml:space="preserve">Where this level of English cannot be achieved, the training organisation should identify how the student may achieve this, for example, a </w:t>
        </w:r>
      </w:ins>
      <w:ins w:id="480" w:author="Abercrombie, Kerrie" w:date="2021-01-19T05:25:00Z">
        <w:r>
          <w:t>suitable</w:t>
        </w:r>
      </w:ins>
      <w:ins w:id="481" w:author="Abercrombie, Kerrie" w:date="2021-01-19T05:24:00Z">
        <w:r>
          <w:t xml:space="preserve"> bridging course.  </w:t>
        </w:r>
      </w:ins>
    </w:p>
    <w:p w14:paraId="7B0A7A3F" w14:textId="1546A1FB" w:rsidR="001E181A" w:rsidRDefault="001E181A" w:rsidP="001E181A">
      <w:pPr>
        <w:pStyle w:val="BodyText"/>
        <w:rPr>
          <w:ins w:id="482" w:author="Abercrombie, Kerrie" w:date="2021-01-25T08:41:00Z"/>
          <w:lang w:eastAsia="de-DE"/>
        </w:rPr>
      </w:pPr>
      <w:ins w:id="483" w:author="Abercrombie, Kerrie" w:date="2021-01-25T08:41:00Z">
        <w:r>
          <w:t>C</w:t>
        </w:r>
        <w:r w:rsidRPr="0090733E">
          <w:t>onsideration should also be given to</w:t>
        </w:r>
        <w:r>
          <w:t xml:space="preserve"> the recognition of prior learning</w:t>
        </w:r>
        <w:r w:rsidRPr="0090733E">
          <w:t xml:space="preserve">, which </w:t>
        </w:r>
        <w:r>
          <w:t>may reduce formal training time for a student</w:t>
        </w:r>
        <w:r w:rsidRPr="00EB7129">
          <w:rPr>
            <w:lang w:eastAsia="de-DE"/>
          </w:rPr>
          <w:t>.</w:t>
        </w:r>
      </w:ins>
    </w:p>
    <w:tbl>
      <w:tblPr>
        <w:tblStyle w:val="TableGrid"/>
        <w:tblW w:w="0" w:type="auto"/>
        <w:tblLook w:val="04A0" w:firstRow="1" w:lastRow="0" w:firstColumn="1" w:lastColumn="0" w:noHBand="0" w:noVBand="1"/>
      </w:tblPr>
      <w:tblGrid>
        <w:gridCol w:w="10195"/>
      </w:tblGrid>
      <w:tr w:rsidR="001E181A" w14:paraId="2468B9C2" w14:textId="77777777" w:rsidTr="001E181A">
        <w:trPr>
          <w:ins w:id="484" w:author="Abercrombie, Kerrie" w:date="2021-01-25T08:41:00Z"/>
        </w:trPr>
        <w:tc>
          <w:tcPr>
            <w:tcW w:w="10195" w:type="dxa"/>
            <w:shd w:val="clear" w:color="auto" w:fill="C6EDFF" w:themeFill="accent2" w:themeFillTint="33"/>
          </w:tcPr>
          <w:p w14:paraId="5C00C3E9" w14:textId="2E251FCA" w:rsidR="001E181A" w:rsidRDefault="00A55C67" w:rsidP="001E181A">
            <w:pPr>
              <w:pStyle w:val="BodyText"/>
              <w:rPr>
                <w:ins w:id="485" w:author="Abercrombie, Kerrie" w:date="2021-01-25T08:41:00Z"/>
              </w:rPr>
            </w:pPr>
            <w:ins w:id="486" w:author="Abercrombie, Kerrie" w:date="2021-01-27T11:50:00Z">
              <w:r w:rsidRPr="00D47BC0" w:rsidDel="00EC2854">
                <w:rPr>
                  <w:i/>
                </w:rPr>
                <w:t>IALA Guideline 1017 - Assessment of</w:t>
              </w:r>
              <w:r w:rsidDel="00EC2854">
                <w:rPr>
                  <w:i/>
                </w:rPr>
                <w:t xml:space="preserve"> Training for VTS </w:t>
              </w:r>
              <w:r w:rsidRPr="00D47BC0" w:rsidDel="00EC2854">
                <w:t xml:space="preserve">provides further guidance on the </w:t>
              </w:r>
              <w:r w:rsidDel="00EC2854">
                <w:t xml:space="preserve">assessment and </w:t>
              </w:r>
              <w:r w:rsidRPr="00D47BC0" w:rsidDel="00EC2854">
                <w:t>recognition of prior learning.</w:t>
              </w:r>
            </w:ins>
          </w:p>
        </w:tc>
      </w:tr>
    </w:tbl>
    <w:p w14:paraId="0FB97B67" w14:textId="77777777" w:rsidR="00052442" w:rsidRDefault="00052442" w:rsidP="00052442">
      <w:pPr>
        <w:pStyle w:val="BodyText"/>
        <w:rPr>
          <w:ins w:id="487" w:author="Abercrombie, Kerrie" w:date="2021-02-01T12:49:00Z"/>
        </w:rPr>
      </w:pPr>
    </w:p>
    <w:p w14:paraId="6EB07DFF" w14:textId="38F465FA" w:rsidR="00256DD2" w:rsidDel="00052442" w:rsidRDefault="000E0A26" w:rsidP="00052442">
      <w:pPr>
        <w:pStyle w:val="BodyText"/>
        <w:rPr>
          <w:del w:id="488" w:author="Abercrombie, Kerrie" w:date="2021-01-20T09:38:00Z"/>
        </w:rPr>
      </w:pPr>
      <w:ins w:id="489" w:author="Abercrombie, Kerrie" w:date="2021-01-19T05:24:00Z">
        <w:r>
          <w:t xml:space="preserve">The training organisation should specify any </w:t>
        </w:r>
      </w:ins>
      <w:ins w:id="490" w:author="Abercrombie, Kerrie" w:date="2021-02-02T06:17:00Z">
        <w:r w:rsidR="009F1EDA">
          <w:t>additional</w:t>
        </w:r>
      </w:ins>
      <w:ins w:id="491" w:author="Abercrombie, Kerrie" w:date="2021-01-19T05:24:00Z">
        <w:r>
          <w:t xml:space="preserve"> </w:t>
        </w:r>
        <w:commentRangeStart w:id="492"/>
        <w:r>
          <w:t>entry</w:t>
        </w:r>
        <w:commentRangeEnd w:id="492"/>
        <w:r>
          <w:rPr>
            <w:rStyle w:val="CommentReference"/>
          </w:rPr>
          <w:commentReference w:id="492"/>
        </w:r>
        <w:r>
          <w:t xml:space="preserve"> standards that may be required for the course.  For example, a student may have already completed some or all of their </w:t>
        </w:r>
        <w:r w:rsidRPr="007214D6">
          <w:t>V-103/3 VTS O</w:t>
        </w:r>
        <w:r>
          <w:t xml:space="preserve">n-the-Job training prior to attending the V103/1 VTS operator course. </w:t>
        </w:r>
      </w:ins>
      <w:r w:rsidR="007214D6">
        <w:t xml:space="preserve"> </w:t>
      </w:r>
    </w:p>
    <w:p w14:paraId="5D7C4C71" w14:textId="77777777" w:rsidR="00052442" w:rsidRPr="00052442" w:rsidRDefault="00052442" w:rsidP="00052442">
      <w:pPr>
        <w:pStyle w:val="BodyText"/>
        <w:rPr>
          <w:ins w:id="493" w:author="Abercrombie, Kerrie" w:date="2021-02-01T12:48:00Z"/>
        </w:rPr>
      </w:pPr>
    </w:p>
    <w:p w14:paraId="50DF9DDC" w14:textId="78A0EF8A" w:rsidR="001E4C8E" w:rsidRDefault="000E0A26" w:rsidP="00252CA0">
      <w:pPr>
        <w:pStyle w:val="Heading1"/>
        <w:rPr>
          <w:ins w:id="494" w:author="Kerrie Abercrombie" w:date="2021-01-15T14:45:00Z"/>
        </w:rPr>
      </w:pPr>
      <w:bookmarkStart w:id="495" w:name="_Toc62642245"/>
      <w:ins w:id="496" w:author="Abercrombie, Kerrie" w:date="2021-01-19T05:25:00Z">
        <w:r>
          <w:t>COURSE OUTLINE</w:t>
        </w:r>
        <w:bookmarkEnd w:id="495"/>
        <w:r>
          <w:t xml:space="preserve"> </w:t>
        </w:r>
      </w:ins>
    </w:p>
    <w:p w14:paraId="3AB24DEE" w14:textId="41F00AD2" w:rsidR="00252CA0" w:rsidRDefault="00252CA0" w:rsidP="00252CA0">
      <w:pPr>
        <w:pStyle w:val="Heading1separatationline"/>
        <w:rPr>
          <w:ins w:id="497" w:author="Kerrie Abercrombie" w:date="2021-01-15T14:45:00Z"/>
        </w:rPr>
      </w:pPr>
    </w:p>
    <w:p w14:paraId="33D0BD6C" w14:textId="111A7806" w:rsidR="00740EA9" w:rsidRDefault="00740EA9" w:rsidP="00740EA9">
      <w:pPr>
        <w:pStyle w:val="BodyText"/>
        <w:rPr>
          <w:ins w:id="498" w:author="Abercrombie, Kerrie" w:date="2021-01-19T05:28:00Z"/>
          <w:lang w:eastAsia="de-DE"/>
        </w:rPr>
      </w:pPr>
      <w:ins w:id="499" w:author="Abercrombie, Kerrie" w:date="2021-01-19T05:28:00Z">
        <w:r w:rsidRPr="002F4764">
          <w:rPr>
            <w:lang w:eastAsia="de-DE"/>
          </w:rPr>
          <w:t xml:space="preserve">The course comprises </w:t>
        </w:r>
        <w:r>
          <w:rPr>
            <w:lang w:eastAsia="de-DE"/>
          </w:rPr>
          <w:t xml:space="preserve">of </w:t>
        </w:r>
      </w:ins>
      <w:ins w:id="500" w:author="Abercrombie, Kerrie" w:date="2021-01-27T11:59:00Z">
        <w:r w:rsidR="00A55C67" w:rsidRPr="00A55C67">
          <w:rPr>
            <w:highlight w:val="yellow"/>
            <w:lang w:eastAsia="de-DE"/>
          </w:rPr>
          <w:t>6</w:t>
        </w:r>
      </w:ins>
      <w:ins w:id="501" w:author="Abercrombie, Kerrie" w:date="2021-01-19T05:28:00Z">
        <w:r w:rsidRPr="002F4764">
          <w:rPr>
            <w:lang w:eastAsia="de-DE"/>
          </w:rPr>
          <w:t xml:space="preserve"> modules</w:t>
        </w:r>
      </w:ins>
      <w:ins w:id="502" w:author="Abercrombie, Kerrie" w:date="2021-01-27T11:02:00Z">
        <w:r w:rsidR="00987EE8">
          <w:rPr>
            <w:lang w:eastAsia="de-DE"/>
          </w:rPr>
          <w:t xml:space="preserve"> </w:t>
        </w:r>
      </w:ins>
      <w:ins w:id="503" w:author="Abercrombie, Kerrie" w:date="2021-01-22T16:16:00Z">
        <w:r w:rsidR="006F535D">
          <w:rPr>
            <w:lang w:eastAsia="de-DE"/>
          </w:rPr>
          <w:t xml:space="preserve">that </w:t>
        </w:r>
      </w:ins>
      <w:ins w:id="504" w:author="Abercrombie, Kerrie" w:date="2021-01-27T11:06:00Z">
        <w:r w:rsidR="00987EE8">
          <w:rPr>
            <w:lang w:eastAsia="de-DE"/>
          </w:rPr>
          <w:t>a VTS operator needs to have knowledge in</w:t>
        </w:r>
      </w:ins>
      <w:ins w:id="505" w:author="Abercrombie, Kerrie" w:date="2021-01-27T11:08:00Z">
        <w:r w:rsidR="00F43D4D">
          <w:rPr>
            <w:lang w:eastAsia="de-DE"/>
          </w:rPr>
          <w:t>,</w:t>
        </w:r>
      </w:ins>
      <w:ins w:id="506" w:author="Abercrombie, Kerrie" w:date="2021-01-27T11:06:00Z">
        <w:r w:rsidR="00987EE8">
          <w:rPr>
            <w:lang w:eastAsia="de-DE"/>
          </w:rPr>
          <w:t xml:space="preserve"> and understand</w:t>
        </w:r>
      </w:ins>
      <w:ins w:id="507" w:author="Abercrombie, Kerrie" w:date="2021-01-27T11:09:00Z">
        <w:r w:rsidR="00F43D4D">
          <w:rPr>
            <w:lang w:eastAsia="de-DE"/>
          </w:rPr>
          <w:t>ing</w:t>
        </w:r>
      </w:ins>
      <w:ins w:id="508" w:author="Abercrombie, Kerrie" w:date="2021-01-27T11:06:00Z">
        <w:r w:rsidR="00987EE8">
          <w:rPr>
            <w:lang w:eastAsia="de-DE"/>
          </w:rPr>
          <w:t xml:space="preserve"> </w:t>
        </w:r>
      </w:ins>
      <w:ins w:id="509" w:author="Abercrombie, Kerrie" w:date="2021-01-27T11:08:00Z">
        <w:r w:rsidR="00F43D4D">
          <w:rPr>
            <w:lang w:eastAsia="de-DE"/>
          </w:rPr>
          <w:t xml:space="preserve">of </w:t>
        </w:r>
      </w:ins>
      <w:ins w:id="510" w:author="Abercrombie, Kerrie" w:date="2021-01-27T11:07:00Z">
        <w:r w:rsidR="00987EE8">
          <w:rPr>
            <w:lang w:eastAsia="de-DE"/>
          </w:rPr>
          <w:t>to undertake the d</w:t>
        </w:r>
      </w:ins>
      <w:ins w:id="511" w:author="Abercrombie, Kerrie" w:date="2021-01-27T11:04:00Z">
        <w:r w:rsidR="00987EE8">
          <w:rPr>
            <w:lang w:eastAsia="de-DE"/>
          </w:rPr>
          <w:t xml:space="preserve">uties </w:t>
        </w:r>
      </w:ins>
      <w:ins w:id="512" w:author="Abercrombie, Kerrie" w:date="2021-01-27T11:07:00Z">
        <w:r w:rsidR="00987EE8">
          <w:rPr>
            <w:lang w:eastAsia="de-DE"/>
          </w:rPr>
          <w:t xml:space="preserve">associated with the </w:t>
        </w:r>
      </w:ins>
      <w:ins w:id="513" w:author="Abercrombie, Kerrie" w:date="2021-01-27T11:04:00Z">
        <w:r w:rsidR="00987EE8">
          <w:rPr>
            <w:lang w:eastAsia="de-DE"/>
          </w:rPr>
          <w:t>provision of VTS</w:t>
        </w:r>
      </w:ins>
      <w:ins w:id="514" w:author="Abercrombie, Kerrie" w:date="2021-01-22T16:16:00Z">
        <w:r w:rsidR="006F535D">
          <w:rPr>
            <w:lang w:eastAsia="de-DE"/>
          </w:rPr>
          <w:t>.  Sim</w:t>
        </w:r>
      </w:ins>
      <w:ins w:id="515" w:author="Abercrombie, Kerrie" w:date="2021-01-19T05:28:00Z">
        <w:r w:rsidRPr="002F4764">
          <w:rPr>
            <w:lang w:eastAsia="de-DE"/>
          </w:rPr>
          <w:t>ulated exercises and assessment</w:t>
        </w:r>
        <w:r>
          <w:rPr>
            <w:lang w:eastAsia="de-DE"/>
          </w:rPr>
          <w:t>s</w:t>
        </w:r>
        <w:r w:rsidRPr="002F4764">
          <w:rPr>
            <w:lang w:eastAsia="de-DE"/>
          </w:rPr>
          <w:t xml:space="preserve"> </w:t>
        </w:r>
      </w:ins>
      <w:ins w:id="516" w:author="Abercrombie, Kerrie" w:date="2021-01-22T16:17:00Z">
        <w:r w:rsidR="006F535D">
          <w:rPr>
            <w:lang w:eastAsia="de-DE"/>
          </w:rPr>
          <w:t xml:space="preserve">undertaken during the course are </w:t>
        </w:r>
      </w:ins>
      <w:ins w:id="517" w:author="Abercrombie, Kerrie" w:date="2021-01-19T05:28:00Z">
        <w:r w:rsidRPr="002F4764">
          <w:rPr>
            <w:lang w:eastAsia="de-DE"/>
          </w:rPr>
          <w:t>intended to represent events</w:t>
        </w:r>
        <w:r>
          <w:rPr>
            <w:lang w:eastAsia="de-DE"/>
          </w:rPr>
          <w:t xml:space="preserve"> / </w:t>
        </w:r>
        <w:r w:rsidRPr="002F4764">
          <w:rPr>
            <w:lang w:eastAsia="de-DE"/>
          </w:rPr>
          <w:t xml:space="preserve">incidents </w:t>
        </w:r>
        <w:r>
          <w:rPr>
            <w:lang w:eastAsia="de-DE"/>
          </w:rPr>
          <w:t>that may</w:t>
        </w:r>
        <w:r w:rsidRPr="002F4764">
          <w:rPr>
            <w:lang w:eastAsia="de-DE"/>
          </w:rPr>
          <w:t xml:space="preserve"> be experienced </w:t>
        </w:r>
        <w:r>
          <w:rPr>
            <w:lang w:eastAsia="de-DE"/>
          </w:rPr>
          <w:t>at a V</w:t>
        </w:r>
        <w:r w:rsidRPr="002F4764">
          <w:rPr>
            <w:lang w:eastAsia="de-DE"/>
          </w:rPr>
          <w:t xml:space="preserve">TS.  </w:t>
        </w:r>
      </w:ins>
    </w:p>
    <w:p w14:paraId="2A0F40B1" w14:textId="5419E0C0" w:rsidR="00256DD2" w:rsidRDefault="00740EA9" w:rsidP="00740EA9">
      <w:pPr>
        <w:pStyle w:val="BodyText"/>
        <w:rPr>
          <w:ins w:id="518" w:author="Abercrombie, Kerrie" w:date="2021-01-19T07:08:00Z"/>
          <w:lang w:eastAsia="de-DE"/>
        </w:rPr>
      </w:pPr>
      <w:ins w:id="519" w:author="Abercrombie, Kerrie" w:date="2021-01-19T05:30:00Z">
        <w:r>
          <w:rPr>
            <w:lang w:eastAsia="de-DE"/>
          </w:rPr>
          <w:t>E</w:t>
        </w:r>
      </w:ins>
      <w:ins w:id="520" w:author="Abercrombie, Kerrie" w:date="2021-01-19T05:28:00Z">
        <w:r w:rsidRPr="00EB7129">
          <w:rPr>
            <w:lang w:eastAsia="de-DE"/>
          </w:rPr>
          <w:t xml:space="preserve">ach module </w:t>
        </w:r>
      </w:ins>
      <w:ins w:id="521" w:author="Abercrombie, Kerrie" w:date="2021-01-22T16:17:00Z">
        <w:r w:rsidR="006F535D">
          <w:rPr>
            <w:lang w:eastAsia="de-DE"/>
          </w:rPr>
          <w:t>identifies the</w:t>
        </w:r>
      </w:ins>
      <w:ins w:id="522" w:author="Abercrombie, Kerrie" w:date="2021-01-19T05:28:00Z">
        <w:r w:rsidRPr="00EB7129">
          <w:rPr>
            <w:lang w:eastAsia="de-DE"/>
          </w:rPr>
          <w:t xml:space="preserve"> </w:t>
        </w:r>
        <w:commentRangeStart w:id="523"/>
        <w:r w:rsidRPr="00EB7129">
          <w:rPr>
            <w:lang w:eastAsia="de-DE"/>
          </w:rPr>
          <w:t>total recommended number of hours</w:t>
        </w:r>
      </w:ins>
      <w:commentRangeEnd w:id="523"/>
      <w:ins w:id="524" w:author="Abercrombie, Kerrie" w:date="2021-02-02T06:17:00Z">
        <w:r w:rsidR="009F1EDA">
          <w:rPr>
            <w:rStyle w:val="CommentReference"/>
          </w:rPr>
          <w:commentReference w:id="523"/>
        </w:r>
      </w:ins>
      <w:ins w:id="525" w:author="Abercrombie, Kerrie" w:date="2021-01-19T05:28:00Z">
        <w:r w:rsidRPr="00EB7129">
          <w:rPr>
            <w:lang w:eastAsia="de-DE"/>
          </w:rPr>
          <w:t xml:space="preserve"> that should be allotted</w:t>
        </w:r>
      </w:ins>
      <w:ins w:id="526" w:author="Abercrombie, Kerrie" w:date="2021-01-19T05:30:00Z">
        <w:r>
          <w:rPr>
            <w:lang w:eastAsia="de-DE"/>
          </w:rPr>
          <w:t>, h</w:t>
        </w:r>
      </w:ins>
      <w:ins w:id="527" w:author="Abercrombie, Kerrie" w:date="2021-01-19T05:28:00Z">
        <w:r w:rsidRPr="00EB7129">
          <w:rPr>
            <w:lang w:eastAsia="de-DE"/>
          </w:rPr>
          <w:t xml:space="preserve">owever, it should be appreciated that these allocations are arbitrary and assume that the </w:t>
        </w:r>
      </w:ins>
      <w:ins w:id="528" w:author="Abercrombie, Kerrie" w:date="2021-01-22T16:18:00Z">
        <w:r w:rsidR="006F535D">
          <w:rPr>
            <w:lang w:eastAsia="de-DE"/>
          </w:rPr>
          <w:t>students</w:t>
        </w:r>
      </w:ins>
      <w:ins w:id="529" w:author="Abercrombie, Kerrie" w:date="2021-01-19T05:28:00Z">
        <w:r w:rsidRPr="00EB7129">
          <w:rPr>
            <w:lang w:eastAsia="de-DE"/>
          </w:rPr>
          <w:t xml:space="preserve"> met the entry requirements </w:t>
        </w:r>
      </w:ins>
      <w:ins w:id="530" w:author="Abercrombie, Kerrie" w:date="2021-01-19T05:31:00Z">
        <w:r>
          <w:rPr>
            <w:lang w:eastAsia="de-DE"/>
          </w:rPr>
          <w:t>f</w:t>
        </w:r>
      </w:ins>
      <w:ins w:id="531" w:author="Abercrombie, Kerrie" w:date="2021-01-19T05:28:00Z">
        <w:r w:rsidRPr="00EB7129">
          <w:rPr>
            <w:lang w:eastAsia="de-DE"/>
          </w:rPr>
          <w:t xml:space="preserve">or each subject.  </w:t>
        </w:r>
      </w:ins>
    </w:p>
    <w:p w14:paraId="5C902F3E" w14:textId="30D2A180" w:rsidR="00252CA0" w:rsidDel="00CB6F6C" w:rsidRDefault="00740EA9" w:rsidP="00CB6F6C">
      <w:pPr>
        <w:pStyle w:val="BodyText"/>
        <w:rPr>
          <w:del w:id="532" w:author="Abercrombie, Kerrie" w:date="2021-01-19T05:29:00Z"/>
        </w:rPr>
      </w:pPr>
      <w:ins w:id="533" w:author="Abercrombie, Kerrie" w:date="2021-01-19T05:28:00Z">
        <w:r w:rsidRPr="002F4764">
          <w:rPr>
            <w:lang w:eastAsia="de-DE"/>
          </w:rPr>
          <w:t>The recommended duration in hours do</w:t>
        </w:r>
      </w:ins>
      <w:ins w:id="534" w:author="Abercrombie, Kerrie" w:date="2021-01-22T16:19:00Z">
        <w:r w:rsidR="006F535D">
          <w:rPr>
            <w:lang w:eastAsia="de-DE"/>
          </w:rPr>
          <w:t>es</w:t>
        </w:r>
      </w:ins>
      <w:ins w:id="535" w:author="Abercrombie, Kerrie" w:date="2021-01-19T05:28:00Z">
        <w:r w:rsidRPr="002F4764">
          <w:rPr>
            <w:lang w:eastAsia="de-DE"/>
          </w:rPr>
          <w:t xml:space="preserve"> not include the time necessary for </w:t>
        </w:r>
      </w:ins>
      <w:ins w:id="536" w:author="Abercrombie, Kerrie" w:date="2021-01-22T16:18:00Z">
        <w:r w:rsidR="006F535D">
          <w:rPr>
            <w:lang w:eastAsia="de-DE"/>
          </w:rPr>
          <w:t>competency assessments</w:t>
        </w:r>
      </w:ins>
      <w:ins w:id="537" w:author="Abercrombie, Kerrie" w:date="2021-01-19T05:28:00Z">
        <w:r w:rsidRPr="002F4764">
          <w:rPr>
            <w:lang w:eastAsia="de-DE"/>
          </w:rPr>
          <w:t>.</w:t>
        </w:r>
      </w:ins>
      <w:ins w:id="538" w:author="Abercrombie, Kerrie" w:date="2021-01-19T05:32:00Z">
        <w:r>
          <w:rPr>
            <w:lang w:eastAsia="de-DE"/>
          </w:rPr>
          <w:t xml:space="preserve"> </w:t>
        </w:r>
      </w:ins>
      <w:ins w:id="539" w:author="Abercrombie, Kerrie" w:date="2021-01-19T06:36:00Z">
        <w:r w:rsidR="009671FA">
          <w:t xml:space="preserve">Further, </w:t>
        </w:r>
      </w:ins>
      <w:ins w:id="540" w:author="Abercrombie, Kerrie" w:date="2021-01-22T16:19:00Z">
        <w:r w:rsidR="006F535D">
          <w:t xml:space="preserve">the instructor should allow </w:t>
        </w:r>
      </w:ins>
      <w:ins w:id="541" w:author="Abercrombie, Kerrie" w:date="2021-01-19T06:37:00Z">
        <w:r w:rsidR="009671FA">
          <w:t xml:space="preserve">an </w:t>
        </w:r>
        <w:r w:rsidR="009671FA" w:rsidRPr="00522F33">
          <w:t xml:space="preserve">adequate period of time </w:t>
        </w:r>
      </w:ins>
      <w:ins w:id="542" w:author="Abercrombie, Kerrie" w:date="2021-01-22T16:20:00Z">
        <w:r w:rsidR="006F535D">
          <w:t>during</w:t>
        </w:r>
      </w:ins>
      <w:ins w:id="543" w:author="Abercrombie, Kerrie" w:date="2021-01-19T06:37:00Z">
        <w:r w:rsidR="009671FA" w:rsidRPr="00522F33">
          <w:t xml:space="preserve"> the course for revision of course content.</w:t>
        </w:r>
      </w:ins>
      <w:r w:rsidR="009671FA" w:rsidRPr="00522F33">
        <w:t xml:space="preserve"> </w:t>
      </w:r>
    </w:p>
    <w:p w14:paraId="1B8A7C0D" w14:textId="77777777" w:rsidR="00CB6F6C" w:rsidRPr="00CB6F6C" w:rsidRDefault="00CB6F6C" w:rsidP="00CB6F6C">
      <w:pPr>
        <w:pStyle w:val="BodyText"/>
        <w:rPr>
          <w:ins w:id="544" w:author="Abercrombie, Kerrie" w:date="2021-02-01T12:49:00Z"/>
        </w:rPr>
      </w:pPr>
    </w:p>
    <w:p w14:paraId="27553BB5" w14:textId="4CCA7857" w:rsidR="00252CA0" w:rsidRDefault="00252CA0" w:rsidP="00252CA0">
      <w:pPr>
        <w:pStyle w:val="Tablecaption"/>
        <w:rPr>
          <w:ins w:id="545" w:author="Kerrie Abercrombie" w:date="2021-01-15T14:45:00Z"/>
        </w:rPr>
      </w:pPr>
      <w:commentRangeStart w:id="546"/>
      <w:ins w:id="547" w:author="Kerrie Abercrombie" w:date="2021-01-15T14:52:00Z">
        <w:r>
          <w:t>Teaching</w:t>
        </w:r>
      </w:ins>
      <w:commentRangeEnd w:id="546"/>
      <w:ins w:id="548" w:author="Kerrie Abercrombie" w:date="2021-01-15T15:46:00Z">
        <w:r w:rsidR="002E3157">
          <w:rPr>
            <w:rStyle w:val="CommentReference"/>
            <w:b w:val="0"/>
            <w:bCs w:val="0"/>
            <w:i w:val="0"/>
            <w:color w:val="auto"/>
            <w:u w:val="none"/>
          </w:rPr>
          <w:commentReference w:id="546"/>
        </w:r>
      </w:ins>
      <w:ins w:id="549" w:author="Kerrie Abercrombie" w:date="2021-01-15T14:52:00Z">
        <w:r>
          <w:t xml:space="preserve"> Modules</w:t>
        </w:r>
      </w:ins>
    </w:p>
    <w:tbl>
      <w:tblPr>
        <w:tblStyle w:val="TableGrid"/>
        <w:tblW w:w="10203" w:type="dxa"/>
        <w:tblLook w:val="04A0" w:firstRow="1" w:lastRow="0" w:firstColumn="1" w:lastColumn="0" w:noHBand="0" w:noVBand="1"/>
      </w:tblPr>
      <w:tblGrid>
        <w:gridCol w:w="2830"/>
        <w:gridCol w:w="1590"/>
        <w:gridCol w:w="1530"/>
        <w:gridCol w:w="4253"/>
      </w:tblGrid>
      <w:tr w:rsidR="00252CA0" w:rsidRPr="00A55C67" w14:paraId="57C8C232" w14:textId="77777777" w:rsidTr="00775F04">
        <w:trPr>
          <w:tblHeader/>
          <w:ins w:id="550" w:author="Kerrie Abercrombie" w:date="2021-01-15T14:46:00Z"/>
        </w:trPr>
        <w:tc>
          <w:tcPr>
            <w:tcW w:w="2830" w:type="dxa"/>
            <w:vMerge w:val="restart"/>
          </w:tcPr>
          <w:p w14:paraId="4B7BF5EE" w14:textId="733A83A9" w:rsidR="00252CA0" w:rsidRPr="00A55C67" w:rsidRDefault="00252CA0" w:rsidP="00A55C67">
            <w:pPr>
              <w:pStyle w:val="Tabletexttitle"/>
              <w:spacing w:before="0" w:after="0"/>
              <w:rPr>
                <w:ins w:id="551" w:author="Kerrie Abercrombie" w:date="2021-01-15T14:46:00Z"/>
                <w:rFonts w:cstheme="minorHAnsi"/>
                <w:szCs w:val="20"/>
              </w:rPr>
            </w:pPr>
            <w:ins w:id="552" w:author="Kerrie Abercrombie" w:date="2021-01-15T14:46:00Z">
              <w:r w:rsidRPr="00A55C67">
                <w:rPr>
                  <w:rFonts w:cstheme="minorHAnsi"/>
                  <w:szCs w:val="20"/>
                </w:rPr>
                <w:t xml:space="preserve">Module </w:t>
              </w:r>
            </w:ins>
            <w:ins w:id="553" w:author="Kerrie Abercrombie" w:date="2021-01-15T15:46:00Z">
              <w:r w:rsidR="002E3157" w:rsidRPr="00A55C67">
                <w:rPr>
                  <w:rFonts w:cstheme="minorHAnsi"/>
                  <w:szCs w:val="20"/>
                </w:rPr>
                <w:t>Title</w:t>
              </w:r>
            </w:ins>
          </w:p>
        </w:tc>
        <w:tc>
          <w:tcPr>
            <w:tcW w:w="3120" w:type="dxa"/>
            <w:gridSpan w:val="2"/>
          </w:tcPr>
          <w:p w14:paraId="448455A0" w14:textId="7B522193" w:rsidR="00252CA0" w:rsidRPr="00A55C67" w:rsidRDefault="00252CA0" w:rsidP="00A55C67">
            <w:pPr>
              <w:pStyle w:val="Tabletexttitle"/>
              <w:spacing w:before="0" w:after="0"/>
              <w:jc w:val="center"/>
              <w:rPr>
                <w:ins w:id="554" w:author="Kerrie Abercrombie" w:date="2021-01-15T14:46:00Z"/>
                <w:rFonts w:cstheme="minorHAnsi"/>
                <w:szCs w:val="20"/>
              </w:rPr>
            </w:pPr>
            <w:ins w:id="555" w:author="Kerrie Abercrombie" w:date="2021-01-15T14:46:00Z">
              <w:r w:rsidRPr="00A55C67">
                <w:rPr>
                  <w:rFonts w:cstheme="minorHAnsi"/>
                  <w:szCs w:val="20"/>
                </w:rPr>
                <w:t>Time in Ho</w:t>
              </w:r>
            </w:ins>
            <w:ins w:id="556" w:author="Kerrie Abercrombie" w:date="2021-01-15T14:48:00Z">
              <w:r w:rsidRPr="00A55C67">
                <w:rPr>
                  <w:rFonts w:cstheme="minorHAnsi"/>
                  <w:szCs w:val="20"/>
                </w:rPr>
                <w:t>urs</w:t>
              </w:r>
            </w:ins>
          </w:p>
        </w:tc>
        <w:tc>
          <w:tcPr>
            <w:tcW w:w="4253" w:type="dxa"/>
            <w:vMerge w:val="restart"/>
          </w:tcPr>
          <w:p w14:paraId="23D5AFDF" w14:textId="5914678E" w:rsidR="00252CA0" w:rsidRPr="00A55C67" w:rsidRDefault="00252CA0" w:rsidP="00A55C67">
            <w:pPr>
              <w:pStyle w:val="Tabletexttitle"/>
              <w:spacing w:before="0" w:after="0"/>
              <w:jc w:val="center"/>
              <w:rPr>
                <w:ins w:id="557" w:author="Kerrie Abercrombie" w:date="2021-01-15T14:46:00Z"/>
                <w:rFonts w:cstheme="minorHAnsi"/>
                <w:szCs w:val="20"/>
              </w:rPr>
            </w:pPr>
            <w:ins w:id="558" w:author="Kerrie Abercrombie" w:date="2021-01-15T14:47:00Z">
              <w:r w:rsidRPr="00A55C67">
                <w:rPr>
                  <w:rFonts w:cstheme="minorHAnsi"/>
                  <w:szCs w:val="20"/>
                </w:rPr>
                <w:t>Overview</w:t>
              </w:r>
            </w:ins>
          </w:p>
        </w:tc>
      </w:tr>
      <w:tr w:rsidR="00252CA0" w:rsidRPr="00A55C67" w14:paraId="758A59DC" w14:textId="77777777" w:rsidTr="00775F04">
        <w:trPr>
          <w:tblHeader/>
          <w:ins w:id="559" w:author="Kerrie Abercrombie" w:date="2021-01-15T14:46:00Z"/>
        </w:trPr>
        <w:tc>
          <w:tcPr>
            <w:tcW w:w="2830" w:type="dxa"/>
            <w:vMerge/>
          </w:tcPr>
          <w:p w14:paraId="4BCEDD3E" w14:textId="77777777" w:rsidR="00252CA0" w:rsidRPr="00A55C67" w:rsidRDefault="00252CA0" w:rsidP="00A55C67">
            <w:pPr>
              <w:pStyle w:val="Tabletexttitle"/>
              <w:spacing w:before="0" w:after="0"/>
              <w:rPr>
                <w:ins w:id="560" w:author="Kerrie Abercrombie" w:date="2021-01-15T14:46:00Z"/>
                <w:rFonts w:cstheme="minorHAnsi"/>
                <w:szCs w:val="20"/>
              </w:rPr>
            </w:pPr>
          </w:p>
        </w:tc>
        <w:tc>
          <w:tcPr>
            <w:tcW w:w="1590" w:type="dxa"/>
          </w:tcPr>
          <w:p w14:paraId="5A0A6EA3" w14:textId="561B5C57" w:rsidR="00252CA0" w:rsidRPr="00A55C67" w:rsidRDefault="00A55C67" w:rsidP="00A55C67">
            <w:pPr>
              <w:pStyle w:val="Tabletexttitle"/>
              <w:spacing w:before="0" w:after="0"/>
              <w:rPr>
                <w:ins w:id="561" w:author="Kerrie Abercrombie" w:date="2021-01-15T14:46:00Z"/>
                <w:rFonts w:cstheme="minorHAnsi"/>
                <w:szCs w:val="20"/>
              </w:rPr>
            </w:pPr>
            <w:ins w:id="562" w:author="Abercrombie, Kerrie" w:date="2021-01-27T11:58:00Z">
              <w:r w:rsidRPr="00A55C67">
                <w:rPr>
                  <w:rFonts w:cstheme="minorHAnsi"/>
                  <w:szCs w:val="20"/>
                </w:rPr>
                <w:t xml:space="preserve">Lectures / </w:t>
              </w:r>
            </w:ins>
            <w:ins w:id="563" w:author="Kerrie Abercrombie" w:date="2021-01-15T14:47:00Z">
              <w:r w:rsidR="00252CA0" w:rsidRPr="00A55C67">
                <w:rPr>
                  <w:rFonts w:cstheme="minorHAnsi"/>
                  <w:szCs w:val="20"/>
                </w:rPr>
                <w:t xml:space="preserve">Presentations </w:t>
              </w:r>
            </w:ins>
          </w:p>
        </w:tc>
        <w:tc>
          <w:tcPr>
            <w:tcW w:w="1527" w:type="dxa"/>
          </w:tcPr>
          <w:p w14:paraId="5D433842" w14:textId="14A2459F" w:rsidR="00252CA0" w:rsidRPr="00A55C67" w:rsidRDefault="00252CA0" w:rsidP="00A55C67">
            <w:pPr>
              <w:pStyle w:val="Tabletexttitle"/>
              <w:spacing w:before="0" w:after="0"/>
              <w:rPr>
                <w:ins w:id="564" w:author="Kerrie Abercrombie" w:date="2021-01-15T14:46:00Z"/>
                <w:rFonts w:cstheme="minorHAnsi"/>
                <w:szCs w:val="20"/>
              </w:rPr>
            </w:pPr>
            <w:ins w:id="565" w:author="Kerrie Abercrombie" w:date="2021-01-15T14:47:00Z">
              <w:r w:rsidRPr="00A55C67">
                <w:rPr>
                  <w:rFonts w:cstheme="minorHAnsi"/>
                  <w:szCs w:val="20"/>
                </w:rPr>
                <w:t>Exercises / Simulations</w:t>
              </w:r>
            </w:ins>
          </w:p>
        </w:tc>
        <w:tc>
          <w:tcPr>
            <w:tcW w:w="4253" w:type="dxa"/>
            <w:vMerge/>
          </w:tcPr>
          <w:p w14:paraId="76D21C08" w14:textId="77777777" w:rsidR="00252CA0" w:rsidRPr="00A55C67" w:rsidRDefault="00252CA0" w:rsidP="00A55C67">
            <w:pPr>
              <w:pStyle w:val="Tabletexttitle"/>
              <w:spacing w:before="0" w:after="0"/>
              <w:rPr>
                <w:ins w:id="566" w:author="Kerrie Abercrombie" w:date="2021-01-15T14:46:00Z"/>
                <w:rFonts w:cstheme="minorHAnsi"/>
                <w:szCs w:val="20"/>
              </w:rPr>
            </w:pPr>
          </w:p>
        </w:tc>
      </w:tr>
      <w:tr w:rsidR="00252CA0" w:rsidRPr="00A55C67" w14:paraId="4B4D6E1F" w14:textId="77777777" w:rsidTr="00A55C67">
        <w:trPr>
          <w:ins w:id="567" w:author="Kerrie Abercrombie" w:date="2021-01-15T14:46:00Z"/>
        </w:trPr>
        <w:tc>
          <w:tcPr>
            <w:tcW w:w="2830" w:type="dxa"/>
          </w:tcPr>
          <w:p w14:paraId="57A64FF8" w14:textId="6EAFE310" w:rsidR="00252CA0" w:rsidRPr="00A55C67" w:rsidRDefault="00A55C67" w:rsidP="00A55C67">
            <w:pPr>
              <w:pStyle w:val="Tabletext"/>
              <w:spacing w:before="0" w:after="0"/>
              <w:ind w:left="0"/>
              <w:rPr>
                <w:ins w:id="568" w:author="Kerrie Abercrombie" w:date="2021-01-15T14:46:00Z"/>
                <w:rFonts w:cstheme="minorHAnsi"/>
                <w:szCs w:val="20"/>
              </w:rPr>
            </w:pPr>
            <w:ins w:id="569" w:author="Abercrombie, Kerrie" w:date="2021-01-27T11:51:00Z">
              <w:r w:rsidRPr="00A55C67">
                <w:rPr>
                  <w:rFonts w:cstheme="minorHAnsi"/>
                  <w:szCs w:val="20"/>
                </w:rPr>
                <w:t>REGULATORY AND LEGAL FRAMEWORK</w:t>
              </w:r>
            </w:ins>
          </w:p>
        </w:tc>
        <w:tc>
          <w:tcPr>
            <w:tcW w:w="1590" w:type="dxa"/>
          </w:tcPr>
          <w:p w14:paraId="2256D176" w14:textId="77777777" w:rsidR="00252CA0" w:rsidRPr="00A55C67" w:rsidRDefault="00252CA0" w:rsidP="00A55C67">
            <w:pPr>
              <w:pStyle w:val="Tabletext"/>
              <w:spacing w:before="0" w:after="0"/>
              <w:rPr>
                <w:ins w:id="570" w:author="Kerrie Abercrombie" w:date="2021-01-15T14:46:00Z"/>
                <w:rFonts w:cstheme="minorHAnsi"/>
                <w:szCs w:val="20"/>
              </w:rPr>
            </w:pPr>
          </w:p>
        </w:tc>
        <w:tc>
          <w:tcPr>
            <w:tcW w:w="1527" w:type="dxa"/>
          </w:tcPr>
          <w:p w14:paraId="77AE52B6" w14:textId="77777777" w:rsidR="00252CA0" w:rsidRPr="00A55C67" w:rsidRDefault="00252CA0" w:rsidP="00A55C67">
            <w:pPr>
              <w:pStyle w:val="Tabletext"/>
              <w:spacing w:before="0" w:after="0"/>
              <w:rPr>
                <w:ins w:id="571" w:author="Kerrie Abercrombie" w:date="2021-01-15T14:46:00Z"/>
                <w:rFonts w:cstheme="minorHAnsi"/>
                <w:szCs w:val="20"/>
              </w:rPr>
            </w:pPr>
          </w:p>
        </w:tc>
        <w:tc>
          <w:tcPr>
            <w:tcW w:w="4253" w:type="dxa"/>
          </w:tcPr>
          <w:p w14:paraId="75A80ED1" w14:textId="09651994" w:rsidR="00252CA0" w:rsidRPr="00A55C67" w:rsidRDefault="00A55C67" w:rsidP="00A55C67">
            <w:pPr>
              <w:pStyle w:val="Tabletext"/>
              <w:spacing w:before="0" w:after="0"/>
              <w:ind w:left="0"/>
              <w:rPr>
                <w:ins w:id="572" w:author="Kerrie Abercrombie" w:date="2021-01-15T14:46:00Z"/>
                <w:rFonts w:cstheme="minorHAnsi"/>
                <w:szCs w:val="20"/>
              </w:rPr>
            </w:pPr>
            <w:ins w:id="573" w:author="Abercrombie, Kerrie" w:date="2021-01-27T11:51:00Z">
              <w:r w:rsidRPr="00A55C67">
                <w:rPr>
                  <w:rFonts w:cstheme="minorHAnsi"/>
                  <w:szCs w:val="20"/>
                </w:rPr>
                <w:t>This module describes the regulatory and legislative framework of establishing a VTS, including the liabilities and the responsibilities of various parties involved with VTS.</w:t>
              </w:r>
            </w:ins>
          </w:p>
        </w:tc>
      </w:tr>
      <w:tr w:rsidR="00252CA0" w:rsidRPr="00A55C67" w14:paraId="170E2B39" w14:textId="77777777" w:rsidTr="00A55C67">
        <w:trPr>
          <w:ins w:id="574" w:author="Kerrie Abercrombie" w:date="2021-01-15T14:46:00Z"/>
        </w:trPr>
        <w:tc>
          <w:tcPr>
            <w:tcW w:w="2830" w:type="dxa"/>
          </w:tcPr>
          <w:p w14:paraId="74868163" w14:textId="472142AE" w:rsidR="00252CA0" w:rsidRPr="00A55C67" w:rsidRDefault="00A55C67" w:rsidP="00A55C67">
            <w:pPr>
              <w:pStyle w:val="Tabletext"/>
              <w:spacing w:before="0" w:after="0"/>
              <w:ind w:left="0"/>
              <w:rPr>
                <w:ins w:id="575" w:author="Kerrie Abercrombie" w:date="2021-01-15T14:46:00Z"/>
                <w:rFonts w:cstheme="minorHAnsi"/>
                <w:szCs w:val="20"/>
              </w:rPr>
            </w:pPr>
            <w:ins w:id="576" w:author="Abercrombie, Kerrie" w:date="2021-01-27T11:52:00Z">
              <w:r w:rsidRPr="00A55C67">
                <w:rPr>
                  <w:rFonts w:cstheme="minorHAnsi"/>
                  <w:szCs w:val="20"/>
                </w:rPr>
                <w:t xml:space="preserve">COMMUNICATION </w:t>
              </w:r>
              <w:r w:rsidRPr="00A55C67">
                <w:rPr>
                  <w:rFonts w:cstheme="minorHAnsi"/>
                  <w:strike/>
                  <w:szCs w:val="20"/>
                </w:rPr>
                <w:t>COORDINATION</w:t>
              </w:r>
              <w:r w:rsidRPr="00A55C67">
                <w:rPr>
                  <w:rFonts w:cstheme="minorHAnsi"/>
                  <w:szCs w:val="20"/>
                </w:rPr>
                <w:t xml:space="preserve"> AND INTERACTION</w:t>
              </w:r>
            </w:ins>
          </w:p>
        </w:tc>
        <w:tc>
          <w:tcPr>
            <w:tcW w:w="1590" w:type="dxa"/>
          </w:tcPr>
          <w:p w14:paraId="671EA2E8" w14:textId="77777777" w:rsidR="00252CA0" w:rsidRPr="00A55C67" w:rsidRDefault="00252CA0" w:rsidP="00A55C67">
            <w:pPr>
              <w:pStyle w:val="Tabletext"/>
              <w:spacing w:before="0" w:after="0"/>
              <w:rPr>
                <w:ins w:id="577" w:author="Kerrie Abercrombie" w:date="2021-01-15T14:46:00Z"/>
                <w:rFonts w:cstheme="minorHAnsi"/>
                <w:szCs w:val="20"/>
              </w:rPr>
            </w:pPr>
          </w:p>
        </w:tc>
        <w:tc>
          <w:tcPr>
            <w:tcW w:w="1527" w:type="dxa"/>
          </w:tcPr>
          <w:p w14:paraId="1D5C8682" w14:textId="77777777" w:rsidR="00252CA0" w:rsidRPr="00A55C67" w:rsidRDefault="00252CA0" w:rsidP="00A55C67">
            <w:pPr>
              <w:pStyle w:val="Tabletext"/>
              <w:spacing w:before="0" w:after="0"/>
              <w:rPr>
                <w:ins w:id="578" w:author="Kerrie Abercrombie" w:date="2021-01-15T14:46:00Z"/>
                <w:rFonts w:cstheme="minorHAnsi"/>
                <w:szCs w:val="20"/>
              </w:rPr>
            </w:pPr>
          </w:p>
        </w:tc>
        <w:tc>
          <w:tcPr>
            <w:tcW w:w="4253" w:type="dxa"/>
          </w:tcPr>
          <w:p w14:paraId="75077E38" w14:textId="77777777" w:rsidR="00A55C67" w:rsidRPr="00A55C67" w:rsidRDefault="00A55C67" w:rsidP="00A55C67">
            <w:pPr>
              <w:pStyle w:val="Tabletext"/>
              <w:spacing w:before="0" w:after="0"/>
              <w:ind w:left="0"/>
              <w:rPr>
                <w:ins w:id="579" w:author="Abercrombie, Kerrie" w:date="2021-01-27T11:52:00Z"/>
                <w:rFonts w:cstheme="minorHAnsi"/>
                <w:szCs w:val="20"/>
              </w:rPr>
            </w:pPr>
            <w:ins w:id="580" w:author="Abercrombie, Kerrie" w:date="2021-01-27T11:52:00Z">
              <w:r w:rsidRPr="00A55C67">
                <w:rPr>
                  <w:rFonts w:cstheme="minorHAnsi"/>
                  <w:szCs w:val="20"/>
                </w:rPr>
                <w:t>This module describes communications techniques and encourages the use of standard VTS phraseology when communicating with vessels and allied services to:</w:t>
              </w:r>
            </w:ins>
          </w:p>
          <w:p w14:paraId="3B821A10" w14:textId="34F45E29" w:rsidR="00A55C67" w:rsidRPr="00A55C67" w:rsidRDefault="00A55C67" w:rsidP="00A55C67">
            <w:pPr>
              <w:pStyle w:val="Tabletext"/>
              <w:numPr>
                <w:ilvl w:val="2"/>
                <w:numId w:val="7"/>
              </w:numPr>
              <w:spacing w:before="0" w:after="0"/>
              <w:ind w:left="319" w:hanging="301"/>
              <w:rPr>
                <w:ins w:id="581" w:author="Abercrombie, Kerrie" w:date="2021-01-27T11:52:00Z"/>
                <w:rFonts w:cstheme="minorHAnsi"/>
                <w:szCs w:val="20"/>
              </w:rPr>
            </w:pPr>
            <w:ins w:id="582" w:author="Abercrombie, Kerrie" w:date="2021-01-27T11:52:00Z">
              <w:r w:rsidRPr="00A55C67">
                <w:rPr>
                  <w:rFonts w:cstheme="minorHAnsi"/>
                  <w:szCs w:val="20"/>
                </w:rPr>
                <w:t>Facilitate clear, concise, and unambiguous communications that are timely and effective.</w:t>
              </w:r>
            </w:ins>
          </w:p>
          <w:p w14:paraId="092EAB10" w14:textId="25C57D48" w:rsidR="00A55C67" w:rsidRPr="00A55C67" w:rsidRDefault="00A55C67" w:rsidP="00A55C67">
            <w:pPr>
              <w:pStyle w:val="Tabletext"/>
              <w:numPr>
                <w:ilvl w:val="2"/>
                <w:numId w:val="7"/>
              </w:numPr>
              <w:spacing w:before="0" w:after="0"/>
              <w:ind w:left="319" w:hanging="301"/>
              <w:rPr>
                <w:ins w:id="583" w:author="Abercrombie, Kerrie" w:date="2021-01-27T11:52:00Z"/>
                <w:rFonts w:cstheme="minorHAnsi"/>
                <w:szCs w:val="20"/>
              </w:rPr>
            </w:pPr>
            <w:ins w:id="584" w:author="Abercrombie, Kerrie" w:date="2021-01-27T11:52:00Z">
              <w:r w:rsidRPr="00A55C67">
                <w:rPr>
                  <w:rFonts w:cstheme="minorHAnsi"/>
                  <w:szCs w:val="20"/>
                </w:rPr>
                <w:lastRenderedPageBreak/>
                <w:t>Minimise misunderstanding of the intent of messages and reducing the time required for effective communication.</w:t>
              </w:r>
            </w:ins>
          </w:p>
          <w:p w14:paraId="01A0F61B" w14:textId="55D0D537" w:rsidR="00252CA0" w:rsidRPr="00A55C67" w:rsidRDefault="00A55C67" w:rsidP="00A55C67">
            <w:pPr>
              <w:pStyle w:val="Tabletext"/>
              <w:numPr>
                <w:ilvl w:val="0"/>
                <w:numId w:val="70"/>
              </w:numPr>
              <w:spacing w:before="0" w:after="0"/>
              <w:ind w:left="319" w:hanging="301"/>
              <w:rPr>
                <w:ins w:id="585" w:author="Kerrie Abercrombie" w:date="2021-01-15T14:46:00Z"/>
                <w:rFonts w:cstheme="minorHAnsi"/>
                <w:szCs w:val="20"/>
              </w:rPr>
            </w:pPr>
            <w:ins w:id="586" w:author="Abercrombie, Kerrie" w:date="2021-01-27T11:52:00Z">
              <w:r w:rsidRPr="00A55C67">
                <w:rPr>
                  <w:rFonts w:cstheme="minorHAnsi"/>
                  <w:szCs w:val="20"/>
                </w:rPr>
                <w:t>Mitigate complacency with more experienced operators, as well as a valuable coaching tool for new VTS personnel.</w:t>
              </w:r>
            </w:ins>
          </w:p>
        </w:tc>
      </w:tr>
      <w:tr w:rsidR="00252CA0" w:rsidRPr="00A55C67" w14:paraId="5819F15F" w14:textId="77777777" w:rsidTr="00A55C67">
        <w:trPr>
          <w:ins w:id="587" w:author="Kerrie Abercrombie" w:date="2021-01-15T14:46:00Z"/>
        </w:trPr>
        <w:tc>
          <w:tcPr>
            <w:tcW w:w="2830" w:type="dxa"/>
          </w:tcPr>
          <w:p w14:paraId="159CF324" w14:textId="63133719" w:rsidR="00252CA0" w:rsidRPr="00A55C67" w:rsidRDefault="00A55C67" w:rsidP="00A55C67">
            <w:pPr>
              <w:pStyle w:val="Tabletext"/>
              <w:spacing w:before="0" w:after="0"/>
              <w:ind w:left="0"/>
              <w:rPr>
                <w:ins w:id="588" w:author="Kerrie Abercrombie" w:date="2021-01-15T14:46:00Z"/>
                <w:rFonts w:cstheme="minorHAnsi"/>
                <w:szCs w:val="20"/>
              </w:rPr>
            </w:pPr>
            <w:ins w:id="589" w:author="Abercrombie, Kerrie" w:date="2021-01-27T11:54:00Z">
              <w:r w:rsidRPr="00A55C67">
                <w:rPr>
                  <w:rFonts w:cstheme="minorHAnsi"/>
                  <w:szCs w:val="20"/>
                </w:rPr>
                <w:lastRenderedPageBreak/>
                <w:t>PROVISION OF VTS</w:t>
              </w:r>
            </w:ins>
          </w:p>
        </w:tc>
        <w:tc>
          <w:tcPr>
            <w:tcW w:w="1590" w:type="dxa"/>
          </w:tcPr>
          <w:p w14:paraId="41286B5B" w14:textId="77777777" w:rsidR="00252CA0" w:rsidRPr="00A55C67" w:rsidRDefault="00252CA0" w:rsidP="00A55C67">
            <w:pPr>
              <w:pStyle w:val="Tabletext"/>
              <w:spacing w:before="0" w:after="0"/>
              <w:rPr>
                <w:ins w:id="590" w:author="Kerrie Abercrombie" w:date="2021-01-15T14:46:00Z"/>
                <w:rFonts w:cstheme="minorHAnsi"/>
                <w:szCs w:val="20"/>
              </w:rPr>
            </w:pPr>
          </w:p>
        </w:tc>
        <w:tc>
          <w:tcPr>
            <w:tcW w:w="1527" w:type="dxa"/>
          </w:tcPr>
          <w:p w14:paraId="46AB57E4" w14:textId="77777777" w:rsidR="00252CA0" w:rsidRPr="00A55C67" w:rsidRDefault="00252CA0" w:rsidP="00A55C67">
            <w:pPr>
              <w:pStyle w:val="Tabletext"/>
              <w:spacing w:before="0" w:after="0"/>
              <w:rPr>
                <w:ins w:id="591" w:author="Kerrie Abercrombie" w:date="2021-01-15T14:46:00Z"/>
                <w:rFonts w:cstheme="minorHAnsi"/>
                <w:szCs w:val="20"/>
              </w:rPr>
            </w:pPr>
          </w:p>
        </w:tc>
        <w:tc>
          <w:tcPr>
            <w:tcW w:w="4253" w:type="dxa"/>
          </w:tcPr>
          <w:p w14:paraId="2C0DA071" w14:textId="77777777" w:rsidR="005C5C0E" w:rsidRPr="005C5C0E" w:rsidRDefault="005C5C0E" w:rsidP="005C5C0E">
            <w:pPr>
              <w:pStyle w:val="Bullet1"/>
              <w:numPr>
                <w:ilvl w:val="0"/>
                <w:numId w:val="0"/>
              </w:numPr>
              <w:spacing w:after="0"/>
              <w:rPr>
                <w:ins w:id="592" w:author="Abercrombie, Kerrie" w:date="2021-01-28T12:38:00Z"/>
                <w:sz w:val="20"/>
              </w:rPr>
            </w:pPr>
            <w:ins w:id="593" w:author="Abercrombie, Kerrie" w:date="2021-01-28T12:38:00Z">
              <w:r w:rsidRPr="005C5C0E">
                <w:rPr>
                  <w:sz w:val="20"/>
                </w:rPr>
                <w:t>This module describes the subject areas, knowledge and practical competence to interact with participating ships and allied services in  mitigating the development of unsafe situations through:</w:t>
              </w:r>
            </w:ins>
          </w:p>
          <w:p w14:paraId="21D0C740" w14:textId="1D28D02A" w:rsidR="005C5C0E" w:rsidRPr="005C5C0E" w:rsidRDefault="005C5C0E" w:rsidP="005C5C0E">
            <w:pPr>
              <w:pStyle w:val="Bullet1"/>
              <w:spacing w:after="0"/>
              <w:rPr>
                <w:ins w:id="594" w:author="Abercrombie, Kerrie" w:date="2021-01-28T12:38:00Z"/>
                <w:sz w:val="20"/>
              </w:rPr>
            </w:pPr>
            <w:ins w:id="595" w:author="Abercrombie, Kerrie" w:date="2021-01-28T12:38:00Z">
              <w:r w:rsidRPr="005C5C0E">
                <w:rPr>
                  <w:sz w:val="20"/>
                </w:rPr>
                <w:t xml:space="preserve">The provision of timely and relevant information on factors that may influence the ship's movements and assist on-board decision making. </w:t>
              </w:r>
            </w:ins>
          </w:p>
          <w:p w14:paraId="514F8CA3" w14:textId="77777777" w:rsidR="005C5C0E" w:rsidRDefault="005C5C0E" w:rsidP="005C5C0E">
            <w:pPr>
              <w:pStyle w:val="Bullet1"/>
              <w:spacing w:after="0"/>
              <w:rPr>
                <w:ins w:id="596" w:author="Abercrombie, Kerrie" w:date="2021-01-28T12:39:00Z"/>
                <w:sz w:val="20"/>
              </w:rPr>
            </w:pPr>
            <w:ins w:id="597" w:author="Abercrombie, Kerrie" w:date="2021-01-28T12:38:00Z">
              <w:r w:rsidRPr="005C5C0E">
                <w:rPr>
                  <w:sz w:val="20"/>
                </w:rPr>
                <w:t>The management of ship traffic to ensure the safety and efficiency of ship movements.</w:t>
              </w:r>
            </w:ins>
          </w:p>
          <w:p w14:paraId="36578F1C" w14:textId="6329AFF1" w:rsidR="00252CA0" w:rsidRPr="005C5C0E" w:rsidRDefault="005C5C0E" w:rsidP="005C5C0E">
            <w:pPr>
              <w:pStyle w:val="Bullet1"/>
              <w:spacing w:after="0"/>
              <w:rPr>
                <w:ins w:id="598" w:author="Kerrie Abercrombie" w:date="2021-01-15T14:46:00Z"/>
                <w:sz w:val="20"/>
              </w:rPr>
            </w:pPr>
            <w:ins w:id="599" w:author="Abercrombie, Kerrie" w:date="2021-01-28T12:38:00Z">
              <w:r w:rsidRPr="005C5C0E">
                <w:rPr>
                  <w:sz w:val="20"/>
                </w:rPr>
                <w:t>Responding to developing unsafe situations</w:t>
              </w:r>
            </w:ins>
          </w:p>
        </w:tc>
      </w:tr>
      <w:tr w:rsidR="00A55C67" w:rsidRPr="00A55C67" w14:paraId="7D098CCE" w14:textId="77777777" w:rsidTr="00A55C67">
        <w:trPr>
          <w:ins w:id="600" w:author="Abercrombie, Kerrie" w:date="2021-01-27T11:54:00Z"/>
        </w:trPr>
        <w:tc>
          <w:tcPr>
            <w:tcW w:w="2830" w:type="dxa"/>
          </w:tcPr>
          <w:p w14:paraId="3CE08F79" w14:textId="29FD4C4F" w:rsidR="00A55C67" w:rsidRPr="00A55C67" w:rsidRDefault="00A55C67" w:rsidP="00A55C67">
            <w:pPr>
              <w:pStyle w:val="Tabletext"/>
              <w:spacing w:before="0" w:after="0"/>
              <w:ind w:left="0"/>
              <w:rPr>
                <w:ins w:id="601" w:author="Abercrombie, Kerrie" w:date="2021-01-27T11:54:00Z"/>
                <w:rFonts w:cstheme="minorHAnsi"/>
                <w:szCs w:val="20"/>
              </w:rPr>
            </w:pPr>
            <w:ins w:id="602" w:author="Abercrombie, Kerrie" w:date="2021-01-27T11:55:00Z">
              <w:r w:rsidRPr="00A55C67">
                <w:rPr>
                  <w:rFonts w:cstheme="minorHAnsi"/>
                  <w:szCs w:val="20"/>
                </w:rPr>
                <w:t>NAUTICAL KNOWLEDGE</w:t>
              </w:r>
            </w:ins>
          </w:p>
        </w:tc>
        <w:tc>
          <w:tcPr>
            <w:tcW w:w="1590" w:type="dxa"/>
          </w:tcPr>
          <w:p w14:paraId="0DECD9D2" w14:textId="77777777" w:rsidR="00A55C67" w:rsidRPr="00A55C67" w:rsidRDefault="00A55C67" w:rsidP="00A55C67">
            <w:pPr>
              <w:pStyle w:val="Tabletext"/>
              <w:spacing w:before="0" w:after="0"/>
              <w:rPr>
                <w:ins w:id="603" w:author="Abercrombie, Kerrie" w:date="2021-01-27T11:54:00Z"/>
                <w:rFonts w:cstheme="minorHAnsi"/>
                <w:szCs w:val="20"/>
              </w:rPr>
            </w:pPr>
          </w:p>
        </w:tc>
        <w:tc>
          <w:tcPr>
            <w:tcW w:w="1527" w:type="dxa"/>
          </w:tcPr>
          <w:p w14:paraId="526CFDFE" w14:textId="77777777" w:rsidR="00A55C67" w:rsidRPr="00A55C67" w:rsidRDefault="00A55C67" w:rsidP="00A55C67">
            <w:pPr>
              <w:pStyle w:val="Tabletext"/>
              <w:spacing w:before="0" w:after="0"/>
              <w:rPr>
                <w:ins w:id="604" w:author="Abercrombie, Kerrie" w:date="2021-01-27T11:54:00Z"/>
                <w:rFonts w:cstheme="minorHAnsi"/>
                <w:szCs w:val="20"/>
              </w:rPr>
            </w:pPr>
          </w:p>
        </w:tc>
        <w:tc>
          <w:tcPr>
            <w:tcW w:w="4253" w:type="dxa"/>
          </w:tcPr>
          <w:p w14:paraId="25CC216D" w14:textId="77777777" w:rsidR="00A55C67" w:rsidRPr="00A55C67" w:rsidRDefault="00A55C67" w:rsidP="00A55C67">
            <w:pPr>
              <w:pStyle w:val="Tabletext"/>
              <w:spacing w:before="0" w:after="0"/>
              <w:ind w:left="0"/>
              <w:rPr>
                <w:ins w:id="605" w:author="Abercrombie, Kerrie" w:date="2021-01-27T11:55:00Z"/>
                <w:rFonts w:cstheme="minorHAnsi"/>
                <w:szCs w:val="20"/>
              </w:rPr>
            </w:pPr>
            <w:ins w:id="606" w:author="Abercrombie, Kerrie" w:date="2021-01-27T11:55:00Z">
              <w:r w:rsidRPr="00A55C67">
                <w:rPr>
                  <w:rFonts w:cstheme="minorHAnsi"/>
                  <w:szCs w:val="20"/>
                </w:rPr>
                <w:t>This module describes the essential elements of nautical knowledge that a VTS operator requires to understand and apply within the VTS area.  Key elements covered include:</w:t>
              </w:r>
            </w:ins>
          </w:p>
          <w:p w14:paraId="232B295E" w14:textId="03ED36B7" w:rsidR="00A55C67" w:rsidRPr="00A55C67" w:rsidRDefault="00A55C67" w:rsidP="00A55C67">
            <w:pPr>
              <w:pStyle w:val="Tabletext"/>
              <w:numPr>
                <w:ilvl w:val="0"/>
                <w:numId w:val="71"/>
              </w:numPr>
              <w:spacing w:before="0" w:after="0"/>
              <w:ind w:left="348" w:hanging="348"/>
              <w:rPr>
                <w:ins w:id="607" w:author="Abercrombie, Kerrie" w:date="2021-01-27T11:55:00Z"/>
                <w:rFonts w:cstheme="minorHAnsi"/>
                <w:szCs w:val="20"/>
              </w:rPr>
            </w:pPr>
            <w:ins w:id="608" w:author="Abercrombie, Kerrie" w:date="2021-01-27T11:55:00Z">
              <w:r w:rsidRPr="00A55C67">
                <w:rPr>
                  <w:rFonts w:cstheme="minorHAnsi"/>
                  <w:szCs w:val="20"/>
                </w:rPr>
                <w:t xml:space="preserve">collision regulations, </w:t>
              </w:r>
            </w:ins>
          </w:p>
          <w:p w14:paraId="49DEBBA9" w14:textId="2A58BFC5" w:rsidR="00A55C67" w:rsidRPr="00A55C67" w:rsidRDefault="00A55C67" w:rsidP="00A55C67">
            <w:pPr>
              <w:pStyle w:val="Tabletext"/>
              <w:numPr>
                <w:ilvl w:val="0"/>
                <w:numId w:val="71"/>
              </w:numPr>
              <w:spacing w:before="0" w:after="0"/>
              <w:ind w:left="348" w:hanging="348"/>
              <w:rPr>
                <w:ins w:id="609" w:author="Abercrombie, Kerrie" w:date="2021-01-27T11:55:00Z"/>
                <w:rFonts w:cstheme="minorHAnsi"/>
                <w:szCs w:val="20"/>
              </w:rPr>
            </w:pPr>
            <w:ins w:id="610" w:author="Abercrombie, Kerrie" w:date="2021-01-27T11:55:00Z">
              <w:r w:rsidRPr="00A55C67">
                <w:rPr>
                  <w:rFonts w:cstheme="minorHAnsi"/>
                  <w:szCs w:val="20"/>
                </w:rPr>
                <w:t xml:space="preserve">buoyage and electronic aids to navigation systems, </w:t>
              </w:r>
            </w:ins>
          </w:p>
          <w:p w14:paraId="00D22B4C" w14:textId="29C1C2B5" w:rsidR="00A55C67" w:rsidRPr="00A55C67" w:rsidRDefault="00A55C67" w:rsidP="00A55C67">
            <w:pPr>
              <w:pStyle w:val="Tabletext"/>
              <w:numPr>
                <w:ilvl w:val="0"/>
                <w:numId w:val="71"/>
              </w:numPr>
              <w:spacing w:before="0" w:after="0"/>
              <w:ind w:left="348" w:hanging="348"/>
              <w:rPr>
                <w:ins w:id="611" w:author="Abercrombie, Kerrie" w:date="2021-01-27T11:55:00Z"/>
                <w:rFonts w:cstheme="minorHAnsi"/>
                <w:szCs w:val="20"/>
              </w:rPr>
            </w:pPr>
            <w:ins w:id="612" w:author="Abercrombie, Kerrie" w:date="2021-01-27T11:55:00Z">
              <w:r w:rsidRPr="00A55C67">
                <w:rPr>
                  <w:rFonts w:cstheme="minorHAnsi"/>
                  <w:szCs w:val="20"/>
                </w:rPr>
                <w:t xml:space="preserve">ship stability and handling, </w:t>
              </w:r>
            </w:ins>
          </w:p>
          <w:p w14:paraId="19D3C17A" w14:textId="095760F0" w:rsidR="00A55C67" w:rsidRPr="00A55C67" w:rsidRDefault="00A55C67" w:rsidP="00A55C67">
            <w:pPr>
              <w:pStyle w:val="Tabletext"/>
              <w:numPr>
                <w:ilvl w:val="0"/>
                <w:numId w:val="71"/>
              </w:numPr>
              <w:spacing w:before="0" w:after="0"/>
              <w:ind w:left="348" w:hanging="348"/>
              <w:rPr>
                <w:ins w:id="613" w:author="Abercrombie, Kerrie" w:date="2021-01-27T11:55:00Z"/>
                <w:rFonts w:cstheme="minorHAnsi"/>
                <w:szCs w:val="20"/>
              </w:rPr>
            </w:pPr>
            <w:ins w:id="614" w:author="Abercrombie, Kerrie" w:date="2021-01-27T11:55:00Z">
              <w:r w:rsidRPr="00A55C67">
                <w:rPr>
                  <w:rFonts w:cstheme="minorHAnsi"/>
                  <w:szCs w:val="20"/>
                </w:rPr>
                <w:t>bridge operations and shipboard equipment,</w:t>
              </w:r>
            </w:ins>
          </w:p>
          <w:p w14:paraId="15C6E622" w14:textId="77777777" w:rsidR="00A55C67" w:rsidRPr="00A55C67" w:rsidRDefault="00A55C67" w:rsidP="00A55C67">
            <w:pPr>
              <w:pStyle w:val="Tabletext"/>
              <w:numPr>
                <w:ilvl w:val="0"/>
                <w:numId w:val="71"/>
              </w:numPr>
              <w:spacing w:before="0" w:after="0"/>
              <w:ind w:left="348" w:hanging="348"/>
              <w:rPr>
                <w:ins w:id="615" w:author="Abercrombie, Kerrie" w:date="2021-01-27T11:55:00Z"/>
                <w:rFonts w:cstheme="minorHAnsi"/>
                <w:szCs w:val="20"/>
              </w:rPr>
            </w:pPr>
            <w:ins w:id="616" w:author="Abercrombie, Kerrie" w:date="2021-01-27T11:55:00Z">
              <w:r w:rsidRPr="00A55C67">
                <w:rPr>
                  <w:rFonts w:cstheme="minorHAnsi"/>
                  <w:szCs w:val="20"/>
                </w:rPr>
                <w:t>chartwork, and</w:t>
              </w:r>
            </w:ins>
          </w:p>
          <w:p w14:paraId="3A58D5A9" w14:textId="4361B0C2" w:rsidR="00A55C67" w:rsidRPr="00A55C67" w:rsidRDefault="00A55C67" w:rsidP="00A55C67">
            <w:pPr>
              <w:pStyle w:val="Tabletext"/>
              <w:numPr>
                <w:ilvl w:val="0"/>
                <w:numId w:val="71"/>
              </w:numPr>
              <w:spacing w:before="0" w:after="0"/>
              <w:ind w:left="348" w:hanging="348"/>
              <w:rPr>
                <w:ins w:id="617" w:author="Abercrombie, Kerrie" w:date="2021-01-27T11:54:00Z"/>
                <w:rFonts w:cstheme="minorHAnsi"/>
                <w:szCs w:val="20"/>
              </w:rPr>
            </w:pPr>
            <w:ins w:id="618" w:author="Abercrombie, Kerrie" w:date="2021-01-27T11:55:00Z">
              <w:r w:rsidRPr="00A55C67">
                <w:rPr>
                  <w:rFonts w:cstheme="minorHAnsi"/>
                  <w:szCs w:val="20"/>
                </w:rPr>
                <w:t>the effect of tides and tidal streams.</w:t>
              </w:r>
            </w:ins>
          </w:p>
        </w:tc>
      </w:tr>
      <w:tr w:rsidR="00A55C67" w:rsidRPr="00A55C67" w14:paraId="5F4715FF" w14:textId="77777777" w:rsidTr="00A55C67">
        <w:trPr>
          <w:ins w:id="619" w:author="Abercrombie, Kerrie" w:date="2021-01-27T11:54:00Z"/>
        </w:trPr>
        <w:tc>
          <w:tcPr>
            <w:tcW w:w="2830" w:type="dxa"/>
          </w:tcPr>
          <w:p w14:paraId="520F4AED" w14:textId="06CD091B" w:rsidR="00A55C67" w:rsidRPr="00A55C67" w:rsidRDefault="00A55C67" w:rsidP="00A55C67">
            <w:pPr>
              <w:pStyle w:val="Tabletext"/>
              <w:spacing w:before="0" w:after="0"/>
              <w:ind w:left="0"/>
              <w:rPr>
                <w:ins w:id="620" w:author="Abercrombie, Kerrie" w:date="2021-01-27T11:54:00Z"/>
                <w:rFonts w:cstheme="minorHAnsi"/>
                <w:szCs w:val="20"/>
              </w:rPr>
            </w:pPr>
            <w:ins w:id="621" w:author="Abercrombie, Kerrie" w:date="2021-01-27T11:56:00Z">
              <w:r w:rsidRPr="00A55C67">
                <w:rPr>
                  <w:rFonts w:cstheme="minorHAnsi"/>
                  <w:szCs w:val="20"/>
                </w:rPr>
                <w:t>VTS EQUIPMENT</w:t>
              </w:r>
            </w:ins>
          </w:p>
        </w:tc>
        <w:tc>
          <w:tcPr>
            <w:tcW w:w="1590" w:type="dxa"/>
          </w:tcPr>
          <w:p w14:paraId="2FBA3812" w14:textId="77777777" w:rsidR="00A55C67" w:rsidRPr="00A55C67" w:rsidRDefault="00A55C67" w:rsidP="00A55C67">
            <w:pPr>
              <w:pStyle w:val="Tabletext"/>
              <w:spacing w:before="0" w:after="0"/>
              <w:rPr>
                <w:ins w:id="622" w:author="Abercrombie, Kerrie" w:date="2021-01-27T11:54:00Z"/>
                <w:rFonts w:cstheme="minorHAnsi"/>
                <w:szCs w:val="20"/>
              </w:rPr>
            </w:pPr>
          </w:p>
        </w:tc>
        <w:tc>
          <w:tcPr>
            <w:tcW w:w="1527" w:type="dxa"/>
          </w:tcPr>
          <w:p w14:paraId="1605D971" w14:textId="77777777" w:rsidR="00A55C67" w:rsidRPr="00A55C67" w:rsidRDefault="00A55C67" w:rsidP="00A55C67">
            <w:pPr>
              <w:pStyle w:val="Tabletext"/>
              <w:spacing w:before="0" w:after="0"/>
              <w:rPr>
                <w:ins w:id="623" w:author="Abercrombie, Kerrie" w:date="2021-01-27T11:54:00Z"/>
                <w:rFonts w:cstheme="minorHAnsi"/>
                <w:szCs w:val="20"/>
              </w:rPr>
            </w:pPr>
          </w:p>
        </w:tc>
        <w:tc>
          <w:tcPr>
            <w:tcW w:w="4253" w:type="dxa"/>
          </w:tcPr>
          <w:p w14:paraId="797381CA" w14:textId="5901EFF6" w:rsidR="00A55C67" w:rsidRPr="00A55C67" w:rsidRDefault="00A55C67" w:rsidP="00775F04">
            <w:pPr>
              <w:pStyle w:val="Tabletext"/>
              <w:spacing w:before="0" w:after="0"/>
              <w:ind w:left="0"/>
              <w:rPr>
                <w:ins w:id="624" w:author="Abercrombie, Kerrie" w:date="2021-01-27T11:54:00Z"/>
                <w:rFonts w:cstheme="minorHAnsi"/>
                <w:szCs w:val="20"/>
              </w:rPr>
            </w:pPr>
            <w:ins w:id="625" w:author="Abercrombie, Kerrie" w:date="2021-01-27T11:56:00Z">
              <w:r w:rsidRPr="00A55C67">
                <w:rPr>
                  <w:rFonts w:cstheme="minorHAnsi"/>
                  <w:szCs w:val="20"/>
                </w:rPr>
                <w:t xml:space="preserve">This module </w:t>
              </w:r>
            </w:ins>
            <w:ins w:id="626" w:author="Abercrombie, Kerrie" w:date="2021-01-27T12:06:00Z">
              <w:r w:rsidR="00775F04">
                <w:rPr>
                  <w:rFonts w:cstheme="minorHAnsi"/>
                  <w:szCs w:val="20"/>
                </w:rPr>
                <w:t>describes</w:t>
              </w:r>
            </w:ins>
            <w:ins w:id="627" w:author="Abercrombie, Kerrie" w:date="2021-01-27T11:56:00Z">
              <w:r w:rsidRPr="00A55C67">
                <w:rPr>
                  <w:rFonts w:cstheme="minorHAnsi"/>
                  <w:szCs w:val="20"/>
                </w:rPr>
                <w:t xml:space="preserve"> the basic theory and the limitations of key equipment currently used in VTS centres.</w:t>
              </w:r>
            </w:ins>
          </w:p>
        </w:tc>
      </w:tr>
      <w:tr w:rsidR="00A55C67" w:rsidRPr="00A55C67" w14:paraId="18952051" w14:textId="77777777" w:rsidTr="00A55C67">
        <w:trPr>
          <w:ins w:id="628" w:author="Abercrombie, Kerrie" w:date="2021-01-27T11:56:00Z"/>
        </w:trPr>
        <w:tc>
          <w:tcPr>
            <w:tcW w:w="2830" w:type="dxa"/>
          </w:tcPr>
          <w:p w14:paraId="5786F67F" w14:textId="12BA094A" w:rsidR="00A55C67" w:rsidRPr="00A55C67" w:rsidRDefault="00A55C67" w:rsidP="00A55C67">
            <w:pPr>
              <w:pStyle w:val="Tabletext"/>
              <w:spacing w:before="0" w:after="0"/>
              <w:ind w:left="0"/>
              <w:rPr>
                <w:ins w:id="629" w:author="Abercrombie, Kerrie" w:date="2021-01-27T11:56:00Z"/>
                <w:rFonts w:cstheme="minorHAnsi"/>
                <w:szCs w:val="20"/>
              </w:rPr>
            </w:pPr>
            <w:ins w:id="630" w:author="Abercrombie, Kerrie" w:date="2021-01-27T11:56:00Z">
              <w:r w:rsidRPr="00A55C67">
                <w:rPr>
                  <w:rFonts w:cstheme="minorHAnsi"/>
                  <w:szCs w:val="20"/>
                </w:rPr>
                <w:t>PERSONAL ATTRIBUTES</w:t>
              </w:r>
            </w:ins>
          </w:p>
        </w:tc>
        <w:tc>
          <w:tcPr>
            <w:tcW w:w="1590" w:type="dxa"/>
          </w:tcPr>
          <w:p w14:paraId="6FAB47C4" w14:textId="77777777" w:rsidR="00A55C67" w:rsidRPr="00A55C67" w:rsidRDefault="00A55C67" w:rsidP="00A55C67">
            <w:pPr>
              <w:pStyle w:val="Tabletext"/>
              <w:spacing w:before="0" w:after="0"/>
              <w:rPr>
                <w:ins w:id="631" w:author="Abercrombie, Kerrie" w:date="2021-01-27T11:56:00Z"/>
                <w:rFonts w:cstheme="minorHAnsi"/>
                <w:szCs w:val="20"/>
              </w:rPr>
            </w:pPr>
          </w:p>
        </w:tc>
        <w:tc>
          <w:tcPr>
            <w:tcW w:w="1527" w:type="dxa"/>
          </w:tcPr>
          <w:p w14:paraId="18ED1E0C" w14:textId="77777777" w:rsidR="00A55C67" w:rsidRPr="00A55C67" w:rsidRDefault="00A55C67" w:rsidP="00A55C67">
            <w:pPr>
              <w:pStyle w:val="Tabletext"/>
              <w:spacing w:before="0" w:after="0"/>
              <w:rPr>
                <w:ins w:id="632" w:author="Abercrombie, Kerrie" w:date="2021-01-27T11:56:00Z"/>
                <w:rFonts w:cstheme="minorHAnsi"/>
                <w:szCs w:val="20"/>
              </w:rPr>
            </w:pPr>
          </w:p>
        </w:tc>
        <w:tc>
          <w:tcPr>
            <w:tcW w:w="4253" w:type="dxa"/>
          </w:tcPr>
          <w:p w14:paraId="5BA65EF1" w14:textId="40E464BF" w:rsidR="00A55C67" w:rsidRPr="00A55C67" w:rsidRDefault="00A55C67" w:rsidP="00A55C67">
            <w:pPr>
              <w:pStyle w:val="Tabletext"/>
              <w:spacing w:before="0" w:after="0"/>
              <w:ind w:left="0"/>
              <w:rPr>
                <w:ins w:id="633" w:author="Abercrombie, Kerrie" w:date="2021-01-27T11:56:00Z"/>
                <w:rFonts w:cstheme="minorHAnsi"/>
                <w:szCs w:val="20"/>
              </w:rPr>
            </w:pPr>
            <w:ins w:id="634" w:author="Abercrombie, Kerrie" w:date="2021-01-27T11:57:00Z">
              <w:r w:rsidRPr="00A55C67">
                <w:rPr>
                  <w:rFonts w:cstheme="minorHAnsi"/>
                  <w:szCs w:val="20"/>
                </w:rPr>
                <w:t>This module focuses on the role of a VTS operator, in particular teamwork, the impact of stress and the importance to manage fatigue.</w:t>
              </w:r>
            </w:ins>
          </w:p>
        </w:tc>
      </w:tr>
    </w:tbl>
    <w:p w14:paraId="44DCC7CB" w14:textId="5320B369" w:rsidR="00252CA0" w:rsidRPr="00B871D4" w:rsidRDefault="00252CA0" w:rsidP="00252CA0">
      <w:pPr>
        <w:tabs>
          <w:tab w:val="left" w:pos="1134"/>
        </w:tabs>
        <w:spacing w:line="216" w:lineRule="atLeast"/>
        <w:ind w:left="1134" w:hanging="283"/>
        <w:rPr>
          <w:ins w:id="635" w:author="Kerrie Abercrombie" w:date="2021-01-15T14:51:00Z"/>
          <w:i/>
          <w:szCs w:val="22"/>
        </w:rPr>
      </w:pPr>
    </w:p>
    <w:p w14:paraId="48263E59" w14:textId="6541F5D0" w:rsidR="002B221C" w:rsidRDefault="002B221C" w:rsidP="002B221C">
      <w:pPr>
        <w:pStyle w:val="Heading1"/>
        <w:rPr>
          <w:ins w:id="636" w:author="Kerrie Abercrombie" w:date="2021-01-15T16:11:00Z"/>
          <w:caps w:val="0"/>
        </w:rPr>
      </w:pPr>
      <w:bookmarkStart w:id="637" w:name="_Toc40341881"/>
      <w:bookmarkStart w:id="638" w:name="_Toc62642246"/>
      <w:ins w:id="639" w:author="Kerrie Abercrombie" w:date="2021-01-15T14:59:00Z">
        <w:r>
          <w:rPr>
            <w:caps w:val="0"/>
          </w:rPr>
          <w:t>SPECIFIC COURSE RELATED TEACHING AIDS AND NOTES</w:t>
        </w:r>
      </w:ins>
      <w:bookmarkEnd w:id="637"/>
      <w:bookmarkEnd w:id="638"/>
    </w:p>
    <w:p w14:paraId="2E800BF3" w14:textId="348B8BCC" w:rsidR="00E9231B" w:rsidRDefault="00E9231B" w:rsidP="00E9231B">
      <w:pPr>
        <w:pStyle w:val="Heading1separatationline"/>
        <w:rPr>
          <w:ins w:id="640" w:author="Kerrie Abercrombie" w:date="2021-01-15T16:11:00Z"/>
        </w:rPr>
      </w:pPr>
    </w:p>
    <w:p w14:paraId="7CA88EF4" w14:textId="77777777" w:rsidR="002B221C" w:rsidRDefault="002B221C" w:rsidP="002B221C">
      <w:pPr>
        <w:pStyle w:val="Heading2"/>
        <w:rPr>
          <w:ins w:id="641" w:author="Kerrie Abercrombie" w:date="2021-01-15T14:59:00Z"/>
        </w:rPr>
      </w:pPr>
      <w:bookmarkStart w:id="642" w:name="_Toc40341882"/>
      <w:bookmarkStart w:id="643" w:name="_Toc62642247"/>
      <w:ins w:id="644" w:author="Kerrie Abercrombie" w:date="2021-01-15T14:59:00Z">
        <w:r>
          <w:t>General</w:t>
        </w:r>
        <w:bookmarkEnd w:id="642"/>
        <w:bookmarkEnd w:id="643"/>
      </w:ins>
    </w:p>
    <w:p w14:paraId="6981129C" w14:textId="77777777" w:rsidR="002B221C" w:rsidRPr="00B13F50" w:rsidRDefault="002B221C" w:rsidP="002B221C">
      <w:pPr>
        <w:pStyle w:val="Heading2separationline"/>
        <w:rPr>
          <w:ins w:id="645" w:author="Kerrie Abercrombie" w:date="2021-01-15T14:59:00Z"/>
          <w:lang w:eastAsia="de-DE"/>
        </w:rPr>
      </w:pPr>
    </w:p>
    <w:p w14:paraId="5F286898" w14:textId="144EFBEC" w:rsidR="000B183C" w:rsidRDefault="006F535D" w:rsidP="000B183C">
      <w:pPr>
        <w:pStyle w:val="BodyText"/>
        <w:rPr>
          <w:ins w:id="646" w:author="Abercrombie, Kerrie" w:date="2021-01-19T08:47:00Z"/>
        </w:rPr>
      </w:pPr>
      <w:ins w:id="647" w:author="Abercrombie, Kerrie" w:date="2021-01-22T16:23:00Z">
        <w:r>
          <w:t>T</w:t>
        </w:r>
      </w:ins>
      <w:ins w:id="648" w:author="Abercrombie, Kerrie" w:date="2021-01-19T05:38:00Z">
        <w:r w:rsidR="000B183C">
          <w:t xml:space="preserve">raining courses have </w:t>
        </w:r>
      </w:ins>
      <w:ins w:id="649" w:author="Abercrombie, Kerrie" w:date="2021-01-22T16:23:00Z">
        <w:r>
          <w:t xml:space="preserve">traditionally </w:t>
        </w:r>
      </w:ins>
      <w:ins w:id="650" w:author="Abercrombie, Kerrie" w:date="2021-01-19T05:38:00Z">
        <w:r w:rsidR="000B183C">
          <w:t>been classroom focussed however with technology advances there is an opportunity to adopt a more blended training approach by integrating online e-learning and remote learning activities.</w:t>
        </w:r>
        <w:r w:rsidR="000B183C" w:rsidRPr="00071CDC">
          <w:t xml:space="preserve"> </w:t>
        </w:r>
        <w:r w:rsidR="000B183C">
          <w:t>Where the course is classroom based</w:t>
        </w:r>
      </w:ins>
      <w:ins w:id="651" w:author="Abercrombie, Kerrie" w:date="2021-01-22T16:23:00Z">
        <w:r>
          <w:t>,</w:t>
        </w:r>
      </w:ins>
      <w:ins w:id="652" w:author="Abercrombie, Kerrie" w:date="2021-01-19T05:38:00Z">
        <w:r w:rsidR="000B183C">
          <w:t xml:space="preserve"> presentations should be delivered by computer assisted equipment.</w:t>
        </w:r>
      </w:ins>
    </w:p>
    <w:p w14:paraId="3F686D39" w14:textId="5D777359" w:rsidR="00872850" w:rsidRDefault="00872850" w:rsidP="00872850">
      <w:pPr>
        <w:pStyle w:val="BodyText"/>
        <w:spacing w:line="216" w:lineRule="atLeast"/>
        <w:rPr>
          <w:ins w:id="653" w:author="Abercrombie, Kerrie" w:date="2021-01-22T17:03:00Z"/>
        </w:rPr>
      </w:pPr>
      <w:ins w:id="654" w:author="Abercrombie, Kerrie" w:date="2021-01-19T08:47:00Z">
        <w:r>
          <w:t>T</w:t>
        </w:r>
        <w:r w:rsidRPr="0068785F">
          <w:t xml:space="preserve">eaching </w:t>
        </w:r>
      </w:ins>
      <w:commentRangeStart w:id="655"/>
      <w:ins w:id="656" w:author="Abercrombie, Kerrie" w:date="2021-01-19T09:33:00Z">
        <w:r w:rsidR="002B7043">
          <w:t>programmes</w:t>
        </w:r>
      </w:ins>
      <w:commentRangeEnd w:id="655"/>
      <w:ins w:id="657" w:author="Abercrombie, Kerrie" w:date="2021-01-20T08:53:00Z">
        <w:r w:rsidR="000578E4">
          <w:rPr>
            <w:rStyle w:val="CommentReference"/>
          </w:rPr>
          <w:commentReference w:id="655"/>
        </w:r>
      </w:ins>
      <w:ins w:id="658" w:author="Abercrombie, Kerrie" w:date="2021-01-19T09:33:00Z">
        <w:r w:rsidR="002B7043">
          <w:t xml:space="preserve"> </w:t>
        </w:r>
      </w:ins>
      <w:ins w:id="659" w:author="Abercrombie, Kerrie" w:date="2021-01-19T08:47:00Z">
        <w:r w:rsidRPr="0068785F">
          <w:t>should ensure that all of the listed subject</w:t>
        </w:r>
      </w:ins>
      <w:ins w:id="660" w:author="Abercrombie, Kerrie" w:date="2021-01-27T11:11:00Z">
        <w:r w:rsidR="00F43D4D">
          <w:t xml:space="preserve"> element</w:t>
        </w:r>
      </w:ins>
      <w:ins w:id="661" w:author="Abercrombie, Kerrie" w:date="2021-01-19T08:47:00Z">
        <w:r w:rsidRPr="0068785F">
          <w:t>s are covered</w:t>
        </w:r>
      </w:ins>
      <w:ins w:id="662" w:author="Abercrombie, Kerrie" w:date="2021-01-27T11:12:00Z">
        <w:r w:rsidR="00F43D4D">
          <w:t xml:space="preserve"> as a minimum and</w:t>
        </w:r>
      </w:ins>
      <w:ins w:id="663" w:author="Abercrombie, Kerrie" w:date="2021-01-19T08:47:00Z">
        <w:r w:rsidRPr="0068785F">
          <w:t xml:space="preserve"> that repetition is avoided.  </w:t>
        </w:r>
      </w:ins>
      <w:ins w:id="664" w:author="Abercrombie, Kerrie" w:date="2021-01-22T17:04:00Z">
        <w:r w:rsidR="000F0B82">
          <w:t>A</w:t>
        </w:r>
      </w:ins>
      <w:ins w:id="665" w:author="Abercrombie, Kerrie" w:date="2021-01-19T08:47:00Z">
        <w:r w:rsidRPr="0068785F">
          <w:t xml:space="preserve">dditional </w:t>
        </w:r>
        <w:r>
          <w:t xml:space="preserve">national </w:t>
        </w:r>
        <w:r w:rsidRPr="0068785F">
          <w:t xml:space="preserve">requirements set by the </w:t>
        </w:r>
      </w:ins>
      <w:ins w:id="666" w:author="Abercrombie, Kerrie" w:date="2021-01-19T08:53:00Z">
        <w:r>
          <w:t>c</w:t>
        </w:r>
      </w:ins>
      <w:ins w:id="667" w:author="Abercrombie, Kerrie" w:date="2021-01-19T08:47:00Z">
        <w:r w:rsidRPr="0068785F">
          <w:t xml:space="preserve">ompetent </w:t>
        </w:r>
      </w:ins>
      <w:ins w:id="668" w:author="Abercrombie, Kerrie" w:date="2021-01-19T09:21:00Z">
        <w:r w:rsidR="001C1D1E">
          <w:t>a</w:t>
        </w:r>
      </w:ins>
      <w:ins w:id="669" w:author="Abercrombie, Kerrie" w:date="2021-01-19T08:47:00Z">
        <w:r w:rsidRPr="0068785F">
          <w:t>uthority</w:t>
        </w:r>
        <w:r>
          <w:t xml:space="preserve">, or requested by VTS </w:t>
        </w:r>
        <w:r>
          <w:lastRenderedPageBreak/>
          <w:t xml:space="preserve">authorities </w:t>
        </w:r>
      </w:ins>
      <w:ins w:id="670" w:author="Abercrombie, Kerrie" w:date="2021-01-22T17:04:00Z">
        <w:r w:rsidR="000F0B82">
          <w:t xml:space="preserve">may be </w:t>
        </w:r>
      </w:ins>
      <w:ins w:id="671" w:author="Abercrombie, Kerrie" w:date="2021-01-19T08:47:00Z">
        <w:r>
          <w:t>introduced</w:t>
        </w:r>
      </w:ins>
      <w:ins w:id="672" w:author="Abercrombie, Kerrie" w:date="2021-01-22T17:06:00Z">
        <w:r w:rsidR="00060301">
          <w:t>.  S</w:t>
        </w:r>
      </w:ins>
      <w:ins w:id="673" w:author="Abercrombie, Kerrie" w:date="2021-01-22T17:04:00Z">
        <w:r w:rsidR="000F0B82">
          <w:t xml:space="preserve">imilarly instructors may identify other subject elements such as </w:t>
        </w:r>
      </w:ins>
      <w:ins w:id="674" w:author="Abercrombie, Kerrie" w:date="2021-01-22T17:05:00Z">
        <w:r w:rsidR="000F0B82" w:rsidRPr="0068785F">
          <w:t>new developments</w:t>
        </w:r>
        <w:r w:rsidR="000F0B82">
          <w:t xml:space="preserve"> </w:t>
        </w:r>
      </w:ins>
      <w:ins w:id="675" w:author="Abercrombie, Kerrie" w:date="2021-01-22T17:06:00Z">
        <w:r w:rsidR="00060301">
          <w:t xml:space="preserve">or techniques </w:t>
        </w:r>
      </w:ins>
      <w:ins w:id="676" w:author="Abercrombie, Kerrie" w:date="2021-01-22T17:05:00Z">
        <w:r w:rsidR="000F0B82">
          <w:t xml:space="preserve">which are appropriate for inclusion in the course </w:t>
        </w:r>
        <w:r w:rsidR="000F0B82" w:rsidRPr="0068785F">
          <w:t>syllabus</w:t>
        </w:r>
      </w:ins>
      <w:ins w:id="677" w:author="Abercrombie, Kerrie" w:date="2021-01-19T08:47:00Z">
        <w:r>
          <w:t>.</w:t>
        </w:r>
      </w:ins>
    </w:p>
    <w:p w14:paraId="12AB6EB5" w14:textId="44FE5EFF" w:rsidR="001E181A" w:rsidRDefault="001E181A" w:rsidP="002B221C">
      <w:pPr>
        <w:pStyle w:val="BodyText"/>
        <w:rPr>
          <w:ins w:id="678" w:author="Abercrombie, Kerrie" w:date="2021-01-25T08:37:00Z"/>
        </w:rPr>
      </w:pPr>
      <w:ins w:id="679" w:author="Abercrombie, Kerrie" w:date="2021-01-25T08:37:00Z">
        <w:r w:rsidRPr="007153A4">
          <w:t>All instructors and assessors should be appropriately qualified for the types and levels of training or assessment required for the model course.</w:t>
        </w:r>
      </w:ins>
      <w:ins w:id="680" w:author="Abercrombie, Kerrie" w:date="2021-01-25T08:38:00Z">
        <w:r>
          <w:t xml:space="preserve"> </w:t>
        </w:r>
        <w:r w:rsidRPr="001E181A">
          <w:t xml:space="preserve">If this cannot be achieved, then the </w:t>
        </w:r>
        <w:r>
          <w:t xml:space="preserve">appropriate expert should cover these subject elements. </w:t>
        </w:r>
        <w:r w:rsidRPr="001E181A">
          <w:t xml:space="preserve">Every instructor should have access to simulation equipment.  </w:t>
        </w:r>
        <w:commentRangeStart w:id="681"/>
        <w:r w:rsidRPr="009F1EDA">
          <w:rPr>
            <w:strike/>
          </w:rPr>
          <w:t xml:space="preserve">In addition, if possible, arrangements should be made for </w:t>
        </w:r>
      </w:ins>
      <w:ins w:id="682" w:author="Abercrombie, Kerrie" w:date="2021-01-25T08:39:00Z">
        <w:r w:rsidRPr="009F1EDA">
          <w:rPr>
            <w:strike/>
          </w:rPr>
          <w:t>students</w:t>
        </w:r>
      </w:ins>
      <w:ins w:id="683" w:author="Abercrombie, Kerrie" w:date="2021-01-25T08:38:00Z">
        <w:r w:rsidRPr="009F1EDA">
          <w:rPr>
            <w:strike/>
          </w:rPr>
          <w:t xml:space="preserve"> to visit operational VTS centres</w:t>
        </w:r>
        <w:r w:rsidRPr="001E181A">
          <w:t>.</w:t>
        </w:r>
      </w:ins>
      <w:commentRangeEnd w:id="681"/>
      <w:ins w:id="684" w:author="Abercrombie, Kerrie" w:date="2021-01-25T08:40:00Z">
        <w:r>
          <w:rPr>
            <w:rStyle w:val="CommentReference"/>
          </w:rPr>
          <w:commentReference w:id="681"/>
        </w:r>
      </w:ins>
    </w:p>
    <w:p w14:paraId="460F17B1" w14:textId="133D9389" w:rsidR="002B221C" w:rsidRDefault="000B183C" w:rsidP="002B221C">
      <w:pPr>
        <w:pStyle w:val="BodyText"/>
      </w:pPr>
      <w:ins w:id="685" w:author="Abercrombie, Kerrie" w:date="2021-01-19T05:38:00Z">
        <w:r>
          <w:t xml:space="preserve">The training organization is to determine the student/staff ratio and number of students enrolled on the course.  The class/group size should allow the instructor(s) to give adequate individual attention to course participants as required.   For example, where </w:t>
        </w:r>
        <w:r w:rsidRPr="00DE284E">
          <w:t xml:space="preserve">simulator </w:t>
        </w:r>
        <w:r>
          <w:t>equipment is used,</w:t>
        </w:r>
        <w:r w:rsidRPr="001B46FA">
          <w:t xml:space="preserve"> it is recommended that no more t</w:t>
        </w:r>
        <w:r w:rsidRPr="00DE284E">
          <w:t xml:space="preserve">han two students </w:t>
        </w:r>
        <w:r>
          <w:t>are</w:t>
        </w:r>
        <w:r w:rsidRPr="00DE284E">
          <w:t xml:space="preserve"> trained simultaneously on any individual piece of equipment.</w:t>
        </w:r>
      </w:ins>
    </w:p>
    <w:tbl>
      <w:tblPr>
        <w:tblStyle w:val="TableGrid"/>
        <w:tblW w:w="0" w:type="auto"/>
        <w:tblLook w:val="04A0" w:firstRow="1" w:lastRow="0" w:firstColumn="1" w:lastColumn="0" w:noHBand="0" w:noVBand="1"/>
      </w:tblPr>
      <w:tblGrid>
        <w:gridCol w:w="10195"/>
      </w:tblGrid>
      <w:tr w:rsidR="002B221C" w14:paraId="1E01566F" w14:textId="77777777" w:rsidTr="004D6B64">
        <w:trPr>
          <w:ins w:id="686" w:author="Kerrie Abercrombie" w:date="2021-01-15T14:59:00Z"/>
        </w:trPr>
        <w:tc>
          <w:tcPr>
            <w:tcW w:w="10195" w:type="dxa"/>
            <w:shd w:val="clear" w:color="auto" w:fill="C6EDFF" w:themeFill="accent2" w:themeFillTint="33"/>
          </w:tcPr>
          <w:p w14:paraId="4C0CB179" w14:textId="7D7958B3" w:rsidR="002B221C" w:rsidRDefault="00F46996" w:rsidP="003C516C">
            <w:pPr>
              <w:pStyle w:val="BodyText"/>
              <w:rPr>
                <w:ins w:id="687" w:author="Kerrie Abercrombie" w:date="2021-01-15T14:59:00Z"/>
              </w:rPr>
            </w:pPr>
            <w:ins w:id="688" w:author="Abercrombie, Kerrie" w:date="2021-01-22T16:28:00Z">
              <w:r w:rsidRPr="00F46996">
                <w:rPr>
                  <w:b/>
                  <w:i/>
                </w:rPr>
                <w:t>IALA Guideline 1027 – Simulation in VTS training</w:t>
              </w:r>
              <w:r w:rsidRPr="00F46996">
                <w:t xml:space="preserve"> contains information about the design and implementation of VTS exercises using a simulator.</w:t>
              </w:r>
            </w:ins>
          </w:p>
        </w:tc>
      </w:tr>
    </w:tbl>
    <w:p w14:paraId="33C0FE7A" w14:textId="46EB7434" w:rsidR="001E181A" w:rsidRDefault="001E181A" w:rsidP="002B221C">
      <w:pPr>
        <w:pStyle w:val="BodyText"/>
        <w:rPr>
          <w:ins w:id="689" w:author="Kerrie Abercrombie" w:date="2021-01-15T14:59:00Z"/>
        </w:rPr>
      </w:pPr>
    </w:p>
    <w:p w14:paraId="09D89926" w14:textId="07559F43" w:rsidR="002B221C" w:rsidRDefault="002B221C" w:rsidP="002B221C">
      <w:pPr>
        <w:pStyle w:val="Heading2"/>
        <w:rPr>
          <w:ins w:id="690" w:author="Kerrie Abercrombie" w:date="2021-01-15T14:59:00Z"/>
        </w:rPr>
      </w:pPr>
      <w:bookmarkStart w:id="691" w:name="_Toc40341883"/>
      <w:bookmarkStart w:id="692" w:name="_Toc62642248"/>
      <w:ins w:id="693" w:author="Kerrie Abercrombie" w:date="2021-01-15T14:59:00Z">
        <w:r>
          <w:t xml:space="preserve">Developing the </w:t>
        </w:r>
        <w:del w:id="694" w:author="Abercrombie, Kerrie" w:date="2021-01-19T06:41:00Z">
          <w:r w:rsidDel="00D55900">
            <w:delText xml:space="preserve">Course </w:delText>
          </w:r>
        </w:del>
        <w:r>
          <w:t>Curriculum</w:t>
        </w:r>
        <w:bookmarkEnd w:id="691"/>
        <w:bookmarkEnd w:id="692"/>
      </w:ins>
    </w:p>
    <w:p w14:paraId="55780C7D" w14:textId="77777777" w:rsidR="002B221C" w:rsidRDefault="002B221C" w:rsidP="002B221C">
      <w:pPr>
        <w:pStyle w:val="Heading2separationline"/>
        <w:rPr>
          <w:ins w:id="695" w:author="Kerrie Abercrombie" w:date="2021-01-15T14:59:00Z"/>
          <w:lang w:eastAsia="de-DE"/>
        </w:rPr>
      </w:pPr>
    </w:p>
    <w:p w14:paraId="51AD9962" w14:textId="4D8F48ED" w:rsidR="00A9127F" w:rsidRDefault="00A9127F" w:rsidP="00A9127F">
      <w:pPr>
        <w:pStyle w:val="BodyText"/>
        <w:rPr>
          <w:ins w:id="696" w:author="Abercrombie, Kerrie" w:date="2021-01-19T07:18:00Z"/>
        </w:rPr>
      </w:pPr>
      <w:ins w:id="697" w:author="Abercrombie, Kerrie" w:date="2021-01-19T05:53:00Z">
        <w:r>
          <w:rPr>
            <w:lang w:eastAsia="de-DE"/>
          </w:rPr>
          <w:t xml:space="preserve">The modular presentation enables the instructor to adjust the course content to suit the student intake and provide any revisions of the subject objectives as required.  For example, </w:t>
        </w:r>
        <w:r w:rsidRPr="006C44CF">
          <w:t xml:space="preserve">differences between the level of skills and competencies of </w:t>
        </w:r>
      </w:ins>
      <w:ins w:id="698" w:author="Abercrombie, Kerrie" w:date="2021-01-22T16:29:00Z">
        <w:r w:rsidR="00F46996">
          <w:t>students</w:t>
        </w:r>
      </w:ins>
      <w:ins w:id="699" w:author="Abercrombie, Kerrie" w:date="2021-01-19T05:53:00Z">
        <w:r w:rsidRPr="006C44CF">
          <w:t xml:space="preserve"> </w:t>
        </w:r>
        <w:r>
          <w:t xml:space="preserve">may be compensated by removing subjects, </w:t>
        </w:r>
        <w:r w:rsidRPr="006C44CF">
          <w:t>or reduce the emphasis on, items dealing with knowledge o</w:t>
        </w:r>
        <w:r w:rsidR="00F46996">
          <w:t>r skills already attained</w:t>
        </w:r>
        <w:r w:rsidRPr="006C44CF">
          <w:t>.</w:t>
        </w:r>
        <w:r>
          <w:t xml:space="preserve"> </w:t>
        </w:r>
      </w:ins>
    </w:p>
    <w:p w14:paraId="3FE63580" w14:textId="01DEC14E" w:rsidR="00992B7F" w:rsidRDefault="00C35CDE" w:rsidP="00C35CDE">
      <w:pPr>
        <w:pStyle w:val="BodyText"/>
        <w:rPr>
          <w:ins w:id="700" w:author="Abercrombie, Kerrie" w:date="2021-01-22T16:37:00Z"/>
          <w:lang w:eastAsia="de-DE"/>
        </w:rPr>
      </w:pPr>
      <w:ins w:id="701" w:author="Abercrombie, Kerrie" w:date="2021-01-19T07:18:00Z">
        <w:r>
          <w:rPr>
            <w:lang w:eastAsia="de-DE"/>
          </w:rPr>
          <w:t xml:space="preserve">When developing </w:t>
        </w:r>
        <w:r w:rsidRPr="00EB7129">
          <w:rPr>
            <w:lang w:eastAsia="de-DE"/>
          </w:rPr>
          <w:t>lesson plan</w:t>
        </w:r>
        <w:r>
          <w:rPr>
            <w:lang w:eastAsia="de-DE"/>
          </w:rPr>
          <w:t>s, t</w:t>
        </w:r>
        <w:r w:rsidRPr="00EB7129">
          <w:rPr>
            <w:lang w:eastAsia="de-DE"/>
          </w:rPr>
          <w:t xml:space="preserve">he instructor </w:t>
        </w:r>
      </w:ins>
      <w:ins w:id="702" w:author="Abercrombie, Kerrie" w:date="2021-01-22T16:37:00Z">
        <w:r w:rsidR="00992B7F">
          <w:rPr>
            <w:lang w:eastAsia="de-DE"/>
          </w:rPr>
          <w:t xml:space="preserve">is free to use any teaching method or combination of methods that will ensure </w:t>
        </w:r>
      </w:ins>
      <w:ins w:id="703" w:author="Abercrombie, Kerrie" w:date="2021-01-22T16:38:00Z">
        <w:r w:rsidR="00992B7F">
          <w:rPr>
            <w:lang w:eastAsia="de-DE"/>
          </w:rPr>
          <w:t>students</w:t>
        </w:r>
      </w:ins>
      <w:ins w:id="704" w:author="Abercrombie, Kerrie" w:date="2021-01-22T16:37:00Z">
        <w:r w:rsidR="00992B7F">
          <w:rPr>
            <w:lang w:eastAsia="de-DE"/>
          </w:rPr>
          <w:t xml:space="preserve"> can </w:t>
        </w:r>
      </w:ins>
      <w:ins w:id="705" w:author="Abercrombie, Kerrie" w:date="2021-01-22T16:39:00Z">
        <w:r w:rsidR="00992B7F" w:rsidRPr="00EB7129">
          <w:rPr>
            <w:lang w:eastAsia="de-DE"/>
          </w:rPr>
          <w:t xml:space="preserve">achieve </w:t>
        </w:r>
        <w:r w:rsidR="00992B7F">
          <w:rPr>
            <w:lang w:eastAsia="de-DE"/>
          </w:rPr>
          <w:t xml:space="preserve">the required </w:t>
        </w:r>
        <w:r w:rsidR="00992B7F" w:rsidRPr="00EB7129">
          <w:rPr>
            <w:lang w:eastAsia="de-DE"/>
          </w:rPr>
          <w:t>each learning objective</w:t>
        </w:r>
        <w:r w:rsidR="00992B7F">
          <w:rPr>
            <w:lang w:eastAsia="de-DE"/>
          </w:rPr>
          <w:t xml:space="preserve">s. </w:t>
        </w:r>
      </w:ins>
    </w:p>
    <w:p w14:paraId="0EC6E70B" w14:textId="780675CB" w:rsidR="00992B7F" w:rsidRDefault="00992B7F" w:rsidP="00992B7F">
      <w:pPr>
        <w:pStyle w:val="BodyText"/>
        <w:rPr>
          <w:ins w:id="706" w:author="Abercrombie, Kerrie" w:date="2021-01-22T16:41:00Z"/>
          <w:lang w:eastAsia="de-DE"/>
        </w:rPr>
      </w:pPr>
      <w:ins w:id="707" w:author="Abercrombie, Kerrie" w:date="2021-01-22T16:39:00Z">
        <w:r>
          <w:rPr>
            <w:lang w:eastAsia="de-DE"/>
          </w:rPr>
          <w:t xml:space="preserve">The </w:t>
        </w:r>
      </w:ins>
      <w:ins w:id="708" w:author="Abercrombie, Kerrie" w:date="2021-01-22T16:41:00Z">
        <w:r>
          <w:rPr>
            <w:lang w:eastAsia="de-DE"/>
          </w:rPr>
          <w:t xml:space="preserve">course should be developed based on the detailed syllabus and references/teaching material suggested.  </w:t>
        </w:r>
        <w:r w:rsidRPr="00E45F19">
          <w:rPr>
            <w:lang w:eastAsia="de-DE"/>
          </w:rPr>
          <w:t>The subjects shown in the detailed syllabus are not listed in order of priority</w:t>
        </w:r>
        <w:r>
          <w:rPr>
            <w:lang w:eastAsia="de-DE"/>
          </w:rPr>
          <w:t xml:space="preserve"> and i</w:t>
        </w:r>
        <w:r w:rsidRPr="00E45F19">
          <w:rPr>
            <w:lang w:eastAsia="de-DE"/>
          </w:rPr>
          <w:t xml:space="preserve">nstructors should treat them in the order, which they </w:t>
        </w:r>
        <w:commentRangeStart w:id="709"/>
        <w:r w:rsidRPr="00E45F19">
          <w:rPr>
            <w:lang w:eastAsia="de-DE"/>
          </w:rPr>
          <w:t xml:space="preserve">consider </w:t>
        </w:r>
      </w:ins>
      <w:ins w:id="710" w:author="Abercrombie, Kerrie" w:date="2021-01-22T16:45:00Z">
        <w:r>
          <w:rPr>
            <w:lang w:eastAsia="de-DE"/>
          </w:rPr>
          <w:t xml:space="preserve">most </w:t>
        </w:r>
      </w:ins>
      <w:ins w:id="711" w:author="Abercrombie, Kerrie" w:date="2021-01-22T16:42:00Z">
        <w:r>
          <w:rPr>
            <w:lang w:eastAsia="de-DE"/>
          </w:rPr>
          <w:t xml:space="preserve">appropriate to build knowledge </w:t>
        </w:r>
      </w:ins>
      <w:ins w:id="712" w:author="Abercrombie, Kerrie" w:date="2021-01-22T16:41:00Z">
        <w:r w:rsidRPr="00E45F19">
          <w:rPr>
            <w:lang w:eastAsia="de-DE"/>
          </w:rPr>
          <w:t xml:space="preserve">for their </w:t>
        </w:r>
        <w:r>
          <w:rPr>
            <w:lang w:eastAsia="de-DE"/>
          </w:rPr>
          <w:t>students</w:t>
        </w:r>
        <w:commentRangeEnd w:id="709"/>
        <w:r>
          <w:rPr>
            <w:rStyle w:val="CommentReference"/>
          </w:rPr>
          <w:commentReference w:id="709"/>
        </w:r>
        <w:r w:rsidRPr="00E45F19">
          <w:rPr>
            <w:lang w:eastAsia="de-DE"/>
          </w:rPr>
          <w:t>.</w:t>
        </w:r>
      </w:ins>
    </w:p>
    <w:p w14:paraId="6D2642B6" w14:textId="4A1462C6" w:rsidR="00E01ABE" w:rsidRPr="007D674E" w:rsidRDefault="00E01ABE" w:rsidP="00E01ABE">
      <w:pPr>
        <w:pStyle w:val="BodyText"/>
        <w:spacing w:line="216" w:lineRule="atLeast"/>
        <w:rPr>
          <w:ins w:id="713" w:author="Abercrombie, Kerrie" w:date="2021-01-22T16:46:00Z"/>
        </w:rPr>
      </w:pPr>
      <w:ins w:id="714" w:author="Abercrombie, Kerrie" w:date="2021-01-22T16:46:00Z">
        <w:r>
          <w:rPr>
            <w:lang w:eastAsia="de-DE"/>
          </w:rPr>
          <w:t xml:space="preserve">The </w:t>
        </w:r>
        <w:r>
          <w:t>d</w:t>
        </w:r>
        <w:r w:rsidRPr="007D674E">
          <w:t xml:space="preserve">etailed </w:t>
        </w:r>
        <w:r>
          <w:t>t</w:t>
        </w:r>
        <w:r w:rsidRPr="007D674E">
          <w:t xml:space="preserve">eaching </w:t>
        </w:r>
        <w:r>
          <w:t>s</w:t>
        </w:r>
        <w:r w:rsidRPr="007D674E">
          <w:t>yllabus</w:t>
        </w:r>
        <w:r>
          <w:t xml:space="preserve"> has been </w:t>
        </w:r>
        <w:r w:rsidRPr="007D674E">
          <w:t xml:space="preserve">written in </w:t>
        </w:r>
        <w:r>
          <w:t xml:space="preserve">a </w:t>
        </w:r>
        <w:r w:rsidRPr="007D674E">
          <w:t xml:space="preserve">learning-objective format </w:t>
        </w:r>
        <w:r>
          <w:t>where</w:t>
        </w:r>
        <w:r w:rsidRPr="007D674E">
          <w:t xml:space="preserve"> the </w:t>
        </w:r>
        <w:r>
          <w:t xml:space="preserve">session </w:t>
        </w:r>
        <w:r w:rsidRPr="007D674E">
          <w:t xml:space="preserve">objective describes what the </w:t>
        </w:r>
        <w:r>
          <w:t>student</w:t>
        </w:r>
        <w:r w:rsidRPr="007D674E">
          <w:t xml:space="preserve"> must do to demonstrate that knowledge has been transferred.  All </w:t>
        </w:r>
        <w:r>
          <w:t xml:space="preserve">session </w:t>
        </w:r>
        <w:r w:rsidRPr="007D674E">
          <w:t xml:space="preserve">objectives </w:t>
        </w:r>
        <w:r>
          <w:t xml:space="preserve">should be </w:t>
        </w:r>
        <w:r w:rsidRPr="007D674E">
          <w:t>prefixed by the words:</w:t>
        </w:r>
      </w:ins>
    </w:p>
    <w:p w14:paraId="2DB616D0" w14:textId="6FDA293D" w:rsidR="00E01ABE" w:rsidRDefault="00E01ABE" w:rsidP="00E01ABE">
      <w:pPr>
        <w:pStyle w:val="BodyText"/>
        <w:ind w:left="284"/>
        <w:rPr>
          <w:ins w:id="715" w:author="Abercrombie, Kerrie" w:date="2021-01-22T16:46:00Z"/>
          <w:lang w:eastAsia="de-DE"/>
        </w:rPr>
      </w:pPr>
      <w:ins w:id="716" w:author="Abercrombie, Kerrie" w:date="2021-01-22T16:46:00Z">
        <w:r w:rsidRPr="007D674E">
          <w:rPr>
            <w:bCs/>
            <w:i/>
            <w:iCs/>
          </w:rPr>
          <w:t>the expected learning outcome is that the trainee has acquired the recommended levels of competence in</w:t>
        </w:r>
        <w:r>
          <w:rPr>
            <w:bCs/>
            <w:i/>
            <w:iCs/>
          </w:rPr>
          <w:t xml:space="preserve"> </w:t>
        </w:r>
        <w:r w:rsidRPr="007D674E">
          <w:rPr>
            <w:bCs/>
            <w:i/>
            <w:iCs/>
          </w:rPr>
          <w:t>….</w:t>
        </w:r>
      </w:ins>
    </w:p>
    <w:p w14:paraId="6C51D681" w14:textId="73931F87" w:rsidR="00C35CDE" w:rsidRDefault="009F1EDA" w:rsidP="00992B7F">
      <w:pPr>
        <w:pStyle w:val="BodyText"/>
        <w:rPr>
          <w:ins w:id="717" w:author="Abercrombie, Kerrie" w:date="2021-01-19T07:18:00Z"/>
          <w:lang w:eastAsia="de-DE"/>
        </w:rPr>
      </w:pPr>
      <w:ins w:id="718" w:author="Abercrombie, Kerrie" w:date="2021-02-02T06:22:00Z">
        <w:r>
          <w:rPr>
            <w:lang w:eastAsia="de-DE"/>
          </w:rPr>
          <w:t>Depending on the student intake, the r</w:t>
        </w:r>
      </w:ins>
      <w:ins w:id="719" w:author="Abercrombie, Kerrie" w:date="2021-01-22T16:43:00Z">
        <w:r w:rsidR="00992B7F">
          <w:rPr>
            <w:lang w:eastAsia="de-DE"/>
          </w:rPr>
          <w:t xml:space="preserve">ecommended hours may need to be adjusted </w:t>
        </w:r>
      </w:ins>
      <w:ins w:id="720" w:author="Abercrombie, Kerrie" w:date="2021-01-22T16:44:00Z">
        <w:r w:rsidR="00992B7F" w:rsidRPr="0068785F">
          <w:t xml:space="preserve">as </w:t>
        </w:r>
      </w:ins>
      <w:ins w:id="721" w:author="Abercrombie, Kerrie" w:date="2021-02-02T06:22:00Z">
        <w:r w:rsidR="00503646">
          <w:t>neccessary</w:t>
        </w:r>
      </w:ins>
      <w:ins w:id="722" w:author="Abercrombie, Kerrie" w:date="2021-01-22T16:44:00Z">
        <w:r w:rsidR="00992B7F">
          <w:t xml:space="preserve">. </w:t>
        </w:r>
      </w:ins>
      <w:ins w:id="723" w:author="Abercrombie, Kerrie" w:date="2021-01-19T07:18:00Z">
        <w:r w:rsidR="00C35CDE">
          <w:t>F</w:t>
        </w:r>
      </w:ins>
      <w:ins w:id="724" w:author="Abercrombie, Kerrie" w:date="2021-01-22T16:44:00Z">
        <w:r w:rsidR="00992B7F">
          <w:t>or example</w:t>
        </w:r>
      </w:ins>
      <w:ins w:id="725" w:author="Abercrombie, Kerrie" w:date="2021-01-19T07:18:00Z">
        <w:r w:rsidR="00C35CDE">
          <w:t xml:space="preserve">, it </w:t>
        </w:r>
        <w:r w:rsidR="00C35CDE" w:rsidRPr="0068785F">
          <w:t xml:space="preserve">is normal for different </w:t>
        </w:r>
      </w:ins>
      <w:ins w:id="726" w:author="Abercrombie, Kerrie" w:date="2021-01-27T11:14:00Z">
        <w:r w:rsidR="00F43D4D">
          <w:t>students</w:t>
        </w:r>
      </w:ins>
      <w:ins w:id="727" w:author="Abercrombie, Kerrie" w:date="2021-01-19T07:18:00Z">
        <w:r w:rsidR="00C35CDE" w:rsidRPr="0068785F">
          <w:t xml:space="preserve"> to require different lengths of time to cover the same </w:t>
        </w:r>
      </w:ins>
      <w:ins w:id="728" w:author="Abercrombie, Kerrie" w:date="2021-01-22T16:45:00Z">
        <w:r w:rsidR="00E01ABE">
          <w:t>content</w:t>
        </w:r>
      </w:ins>
      <w:ins w:id="729" w:author="Abercrombie, Kerrie" w:date="2021-01-27T11:14:00Z">
        <w:r w:rsidR="00F43D4D">
          <w:t>,</w:t>
        </w:r>
      </w:ins>
      <w:ins w:id="730" w:author="Abercrombie, Kerrie" w:date="2021-01-19T07:18:00Z">
        <w:r w:rsidR="00C35CDE">
          <w:t xml:space="preserve"> and </w:t>
        </w:r>
        <w:r w:rsidR="00C35CDE" w:rsidRPr="0068785F">
          <w:t xml:space="preserve">minor adjustments </w:t>
        </w:r>
      </w:ins>
      <w:ins w:id="731" w:author="Abercrombie, Kerrie" w:date="2021-01-27T11:14:00Z">
        <w:r w:rsidR="00F43D4D">
          <w:t>may</w:t>
        </w:r>
        <w:r w:rsidR="00F43D4D" w:rsidRPr="0068785F">
          <w:t xml:space="preserve"> be needed</w:t>
        </w:r>
        <w:r w:rsidR="00F43D4D">
          <w:t xml:space="preserve"> </w:t>
        </w:r>
      </w:ins>
      <w:ins w:id="732" w:author="Abercrombie, Kerrie" w:date="2021-01-22T16:31:00Z">
        <w:r w:rsidR="00F46996">
          <w:t xml:space="preserve">to the course </w:t>
        </w:r>
        <w:r w:rsidR="00F46996" w:rsidRPr="0068785F">
          <w:t>timetable</w:t>
        </w:r>
      </w:ins>
      <w:ins w:id="733" w:author="Abercrombie, Kerrie" w:date="2021-01-19T07:18:00Z">
        <w:r w:rsidR="00C35CDE">
          <w:t xml:space="preserve">. </w:t>
        </w:r>
      </w:ins>
    </w:p>
    <w:p w14:paraId="63061FE1" w14:textId="4D1BFF0C" w:rsidR="00A9127F" w:rsidRDefault="00E01ABE" w:rsidP="00A9127F">
      <w:pPr>
        <w:pStyle w:val="BodyText"/>
        <w:rPr>
          <w:ins w:id="734" w:author="Abercrombie, Kerrie" w:date="2021-01-19T05:55:00Z"/>
          <w:lang w:eastAsia="de-DE"/>
        </w:rPr>
      </w:pPr>
      <w:ins w:id="735" w:author="Abercrombie, Kerrie" w:date="2021-01-22T16:46:00Z">
        <w:r>
          <w:rPr>
            <w:lang w:eastAsia="de-DE"/>
          </w:rPr>
          <w:t xml:space="preserve">An overall teaching programme /timetable should be prepared outlining when subject areas will be covered, practical exercises, assessments etc. </w:t>
        </w:r>
      </w:ins>
    </w:p>
    <w:tbl>
      <w:tblPr>
        <w:tblStyle w:val="TableGrid"/>
        <w:tblW w:w="0" w:type="auto"/>
        <w:tblLook w:val="04A0" w:firstRow="1" w:lastRow="0" w:firstColumn="1" w:lastColumn="0" w:noHBand="0" w:noVBand="1"/>
      </w:tblPr>
      <w:tblGrid>
        <w:gridCol w:w="10195"/>
      </w:tblGrid>
      <w:tr w:rsidR="00A9127F" w14:paraId="7CDF10E9" w14:textId="77777777" w:rsidTr="00A9127F">
        <w:trPr>
          <w:ins w:id="736" w:author="Abercrombie, Kerrie" w:date="2021-01-19T05:55:00Z"/>
        </w:trPr>
        <w:tc>
          <w:tcPr>
            <w:tcW w:w="10195" w:type="dxa"/>
          </w:tcPr>
          <w:p w14:paraId="4FA80BF2" w14:textId="468D3E39" w:rsidR="00A9127F" w:rsidRDefault="00A9127F" w:rsidP="00E01ABE">
            <w:pPr>
              <w:pStyle w:val="BodyText"/>
              <w:rPr>
                <w:ins w:id="737" w:author="Abercrombie, Kerrie" w:date="2021-01-19T05:55:00Z"/>
                <w:lang w:eastAsia="de-DE"/>
              </w:rPr>
            </w:pPr>
            <w:ins w:id="738" w:author="Abercrombie, Kerrie" w:date="2021-01-19T05:55:00Z">
              <w:r>
                <w:rPr>
                  <w:lang w:eastAsia="de-DE"/>
                </w:rPr>
                <w:t xml:space="preserve">? </w:t>
              </w:r>
            </w:ins>
            <w:ins w:id="739" w:author="Abercrombie, Kerrie" w:date="2021-01-19T06:07:00Z">
              <w:r w:rsidR="00E766B4">
                <w:rPr>
                  <w:lang w:eastAsia="de-DE"/>
                </w:rPr>
                <w:t xml:space="preserve">do </w:t>
              </w:r>
            </w:ins>
            <w:ins w:id="740" w:author="Abercrombie, Kerrie" w:date="2021-01-22T16:49:00Z">
              <w:r w:rsidR="00E01ABE">
                <w:rPr>
                  <w:lang w:eastAsia="de-DE"/>
                </w:rPr>
                <w:t xml:space="preserve">we need a </w:t>
              </w:r>
            </w:ins>
            <w:ins w:id="741" w:author="Abercrombie, Kerrie" w:date="2021-01-19T06:08:00Z">
              <w:r w:rsidR="00F75A4F">
                <w:rPr>
                  <w:lang w:eastAsia="de-DE"/>
                </w:rPr>
                <w:t>blue box</w:t>
              </w:r>
            </w:ins>
            <w:ins w:id="742" w:author="Abercrombie, Kerrie" w:date="2021-01-19T06:07:00Z">
              <w:r w:rsidR="00E766B4">
                <w:rPr>
                  <w:lang w:eastAsia="de-DE"/>
                </w:rPr>
                <w:t xml:space="preserve"> </w:t>
              </w:r>
            </w:ins>
            <w:ins w:id="743" w:author="Abercrombie, Kerrie" w:date="2021-01-22T16:49:00Z">
              <w:r w:rsidR="00E01ABE">
                <w:rPr>
                  <w:lang w:eastAsia="de-DE"/>
                </w:rPr>
                <w:t xml:space="preserve">to </w:t>
              </w:r>
            </w:ins>
            <w:ins w:id="744" w:author="Abercrombie, Kerrie" w:date="2021-01-19T06:07:00Z">
              <w:r w:rsidR="00E766B4">
                <w:rPr>
                  <w:lang w:eastAsia="de-DE"/>
                </w:rPr>
                <w:t xml:space="preserve">cross reference and tell the reader to go look at </w:t>
              </w:r>
            </w:ins>
            <w:ins w:id="745" w:author="Abercrombie, Kerrie" w:date="2021-01-19T05:55:00Z">
              <w:r>
                <w:rPr>
                  <w:lang w:eastAsia="de-DE"/>
                </w:rPr>
                <w:t>guidance on how to develop lesson plans</w:t>
              </w:r>
            </w:ins>
            <w:ins w:id="746" w:author="Abercrombie, Kerrie" w:date="2021-01-19T06:08:00Z">
              <w:r w:rsidR="00F75A4F">
                <w:rPr>
                  <w:lang w:eastAsia="de-DE"/>
                </w:rPr>
                <w:t xml:space="preserve"> etc in G1103</w:t>
              </w:r>
            </w:ins>
          </w:p>
        </w:tc>
      </w:tr>
    </w:tbl>
    <w:p w14:paraId="5927DB7F" w14:textId="7BFA1C28" w:rsidR="00A9127F" w:rsidRDefault="00A9127F" w:rsidP="00A9127F">
      <w:pPr>
        <w:pStyle w:val="BodyText"/>
        <w:rPr>
          <w:ins w:id="747" w:author="Abercrombie, Kerrie" w:date="2021-01-20T08:54:00Z"/>
          <w:lang w:eastAsia="de-DE"/>
        </w:rPr>
      </w:pPr>
    </w:p>
    <w:p w14:paraId="373D0BED" w14:textId="77777777" w:rsidR="002B221C" w:rsidRDefault="002B221C" w:rsidP="002B221C">
      <w:pPr>
        <w:pStyle w:val="Heading2"/>
        <w:rPr>
          <w:ins w:id="748" w:author="Kerrie Abercrombie" w:date="2021-01-15T14:59:00Z"/>
        </w:rPr>
      </w:pPr>
      <w:bookmarkStart w:id="749" w:name="_Toc40341884"/>
      <w:bookmarkStart w:id="750" w:name="_Toc62642249"/>
      <w:ins w:id="751" w:author="Kerrie Abercrombie" w:date="2021-01-15T14:59:00Z">
        <w:r>
          <w:t>Competence Charts</w:t>
        </w:r>
        <w:bookmarkEnd w:id="749"/>
        <w:bookmarkEnd w:id="750"/>
      </w:ins>
    </w:p>
    <w:p w14:paraId="3BFF5ECF" w14:textId="77777777" w:rsidR="002B221C" w:rsidRDefault="002B221C" w:rsidP="002B221C">
      <w:pPr>
        <w:pStyle w:val="Heading2separationline"/>
        <w:rPr>
          <w:ins w:id="752" w:author="Kerrie Abercrombie" w:date="2021-01-15T14:59:00Z"/>
          <w:lang w:eastAsia="de-DE"/>
        </w:rPr>
      </w:pPr>
    </w:p>
    <w:p w14:paraId="708564AF" w14:textId="7D1B5B8F" w:rsidR="00E01ABE" w:rsidRDefault="00E01ABE" w:rsidP="00E01ABE">
      <w:pPr>
        <w:pStyle w:val="BodyText"/>
        <w:rPr>
          <w:ins w:id="753" w:author="Abercrombie, Kerrie" w:date="2021-01-22T16:47:00Z"/>
        </w:rPr>
      </w:pPr>
      <w:ins w:id="754" w:author="Abercrombie, Kerrie" w:date="2021-01-22T16:50:00Z">
        <w:r>
          <w:t>C</w:t>
        </w:r>
      </w:ins>
      <w:ins w:id="755" w:author="Abercrombie, Kerrie" w:date="2021-01-22T16:47:00Z">
        <w:r>
          <w:t>ompetence levels</w:t>
        </w:r>
        <w:r w:rsidRPr="0068785F">
          <w:t xml:space="preserve"> have been phrased to indicate what the </w:t>
        </w:r>
      </w:ins>
      <w:ins w:id="756" w:author="Abercrombie, Kerrie" w:date="2021-01-22T16:50:00Z">
        <w:r>
          <w:t xml:space="preserve">student </w:t>
        </w:r>
      </w:ins>
      <w:ins w:id="757" w:author="Abercrombie, Kerrie" w:date="2021-01-22T16:47:00Z">
        <w:r w:rsidRPr="0068785F">
          <w:t>should be capable of doing</w:t>
        </w:r>
        <w:r>
          <w:t xml:space="preserve"> as a </w:t>
        </w:r>
        <w:r w:rsidRPr="0068785F">
          <w:t>means of demonstrating that the intended level of knowledge or skill has been attained.</w:t>
        </w:r>
        <w:r>
          <w:t xml:space="preserve">  T</w:t>
        </w:r>
        <w:r w:rsidRPr="0068785F">
          <w:t xml:space="preserve">he VTS Operator competence chart </w:t>
        </w:r>
        <w:r>
          <w:t xml:space="preserve">in </w:t>
        </w:r>
        <w:commentRangeStart w:id="758"/>
        <w:r w:rsidRPr="00775F04">
          <w:rPr>
            <w:highlight w:val="yellow"/>
          </w:rPr>
          <w:fldChar w:fldCharType="begin"/>
        </w:r>
        <w:r w:rsidRPr="00775F04">
          <w:rPr>
            <w:highlight w:val="yellow"/>
          </w:rPr>
          <w:instrText xml:space="preserve"> REF _Ref245119885 \r \h </w:instrText>
        </w:r>
      </w:ins>
      <w:r w:rsidR="00775F04">
        <w:rPr>
          <w:highlight w:val="yellow"/>
        </w:rPr>
        <w:instrText xml:space="preserve"> \* MERGEFORMAT </w:instrText>
      </w:r>
      <w:r w:rsidRPr="00775F04">
        <w:rPr>
          <w:highlight w:val="yellow"/>
        </w:rPr>
      </w:r>
      <w:ins w:id="759" w:author="Abercrombie, Kerrie" w:date="2021-01-22T16:47:00Z">
        <w:r w:rsidRPr="00775F04">
          <w:rPr>
            <w:highlight w:val="yellow"/>
          </w:rPr>
          <w:fldChar w:fldCharType="separate"/>
        </w:r>
      </w:ins>
      <w:ins w:id="760" w:author="Abercrombie, Kerrie" w:date="2021-02-01T13:25:00Z">
        <w:r w:rsidR="005C52EA">
          <w:rPr>
            <w:highlight w:val="yellow"/>
          </w:rPr>
          <w:t>ANNEX 2</w:t>
        </w:r>
      </w:ins>
      <w:del w:id="761" w:author="Abercrombie, Kerrie" w:date="2021-02-01T13:25:00Z">
        <w:r w:rsidR="00987EE8" w:rsidRPr="00775F04" w:rsidDel="005C52EA">
          <w:rPr>
            <w:highlight w:val="yellow"/>
          </w:rPr>
          <w:delText>ANNEX 1</w:delText>
        </w:r>
      </w:del>
      <w:ins w:id="762" w:author="Abercrombie, Kerrie" w:date="2021-01-22T16:47:00Z">
        <w:r w:rsidRPr="00775F04">
          <w:rPr>
            <w:highlight w:val="yellow"/>
          </w:rPr>
          <w:fldChar w:fldCharType="end"/>
        </w:r>
        <w:commentRangeEnd w:id="758"/>
        <w:r>
          <w:rPr>
            <w:rStyle w:val="CommentReference"/>
          </w:rPr>
          <w:commentReference w:id="758"/>
        </w:r>
        <w:r>
          <w:t xml:space="preserve"> lists the subject modules and how competence can be demonstrated. </w:t>
        </w:r>
      </w:ins>
    </w:p>
    <w:p w14:paraId="4874798C" w14:textId="5BBB0C73" w:rsidR="00E01ABE" w:rsidRDefault="00E01ABE" w:rsidP="00E01ABE">
      <w:pPr>
        <w:pStyle w:val="BodyText"/>
        <w:rPr>
          <w:ins w:id="763" w:author="Abercrombie, Kerrie" w:date="2021-01-22T16:47:00Z"/>
          <w:lang w:eastAsia="de-DE"/>
        </w:rPr>
      </w:pPr>
      <w:ins w:id="764" w:author="Abercrombie, Kerrie" w:date="2021-01-22T16:47:00Z">
        <w:r>
          <w:rPr>
            <w:lang w:eastAsia="de-DE"/>
          </w:rPr>
          <w:t xml:space="preserve">To assist in the development of lesson plans, five levels of competence are used in the VTS model courses.  Levels 1 to 4 are used in the VTS Operator model course.  See </w:t>
        </w:r>
        <w:r w:rsidRPr="00CA00F6">
          <w:rPr>
            <w:highlight w:val="yellow"/>
            <w:lang w:eastAsia="de-DE"/>
          </w:rPr>
          <w:t xml:space="preserve">Table </w:t>
        </w:r>
      </w:ins>
      <w:ins w:id="765" w:author="Abercrombie, Kerrie" w:date="2021-01-22T16:51:00Z">
        <w:r>
          <w:rPr>
            <w:lang w:eastAsia="de-DE"/>
          </w:rPr>
          <w:t>2 below</w:t>
        </w:r>
      </w:ins>
      <w:ins w:id="766" w:author="Abercrombie, Kerrie" w:date="2021-01-22T16:47:00Z">
        <w:r>
          <w:rPr>
            <w:lang w:eastAsia="de-DE"/>
          </w:rPr>
          <w:t>.</w:t>
        </w:r>
      </w:ins>
    </w:p>
    <w:p w14:paraId="3767BFF5" w14:textId="3A0F2688" w:rsidR="00E01ABE" w:rsidRDefault="00E01ABE" w:rsidP="00E01ABE">
      <w:pPr>
        <w:pStyle w:val="BodyText"/>
        <w:rPr>
          <w:ins w:id="767" w:author="Abercrombie, Kerrie" w:date="2021-01-22T16:47:00Z"/>
          <w:lang w:eastAsia="de-DE"/>
        </w:rPr>
      </w:pPr>
      <w:ins w:id="768" w:author="Abercrombie, Kerrie" w:date="2021-01-22T16:47:00Z">
        <w:r>
          <w:rPr>
            <w:lang w:eastAsia="de-DE"/>
          </w:rPr>
          <w:lastRenderedPageBreak/>
          <w:t xml:space="preserve">Each level of competence is defined in terms of the learning outcome, the instructional objectives and the required skills.  </w:t>
        </w:r>
        <w:r w:rsidRPr="00C16900">
          <w:rPr>
            <w:lang w:eastAsia="de-DE"/>
          </w:rPr>
          <w:t xml:space="preserve">The recommended level of competence for each subject is indicated in </w:t>
        </w:r>
      </w:ins>
      <w:ins w:id="769" w:author="Abercrombie, Kerrie" w:date="2021-01-22T16:51:00Z">
        <w:r>
          <w:rPr>
            <w:lang w:eastAsia="de-DE"/>
          </w:rPr>
          <w:t xml:space="preserve">the </w:t>
        </w:r>
        <w:r>
          <w:t>d</w:t>
        </w:r>
        <w:r w:rsidRPr="007D674E">
          <w:t xml:space="preserve">etailed </w:t>
        </w:r>
        <w:r>
          <w:t>t</w:t>
        </w:r>
        <w:r w:rsidRPr="007D674E">
          <w:t xml:space="preserve">eaching </w:t>
        </w:r>
        <w:r>
          <w:t>s</w:t>
        </w:r>
        <w:r w:rsidRPr="007D674E">
          <w:t>yllabus</w:t>
        </w:r>
        <w:r>
          <w:t xml:space="preserve"> </w:t>
        </w:r>
      </w:ins>
      <w:ins w:id="770" w:author="Abercrombie, Kerrie" w:date="2021-01-22T16:52:00Z">
        <w:r>
          <w:t>of</w:t>
        </w:r>
      </w:ins>
      <w:ins w:id="771" w:author="Abercrombie, Kerrie" w:date="2021-01-22T16:47:00Z">
        <w:r w:rsidRPr="00C16900">
          <w:rPr>
            <w:lang w:eastAsia="de-DE"/>
          </w:rPr>
          <w:t xml:space="preserve"> each module.</w:t>
        </w:r>
      </w:ins>
    </w:p>
    <w:p w14:paraId="08A151DE" w14:textId="63E59AAC" w:rsidR="00E01ABE" w:rsidRDefault="00E01ABE" w:rsidP="00E01ABE">
      <w:pPr>
        <w:pStyle w:val="BodyText"/>
        <w:rPr>
          <w:ins w:id="772" w:author="Abercrombie, Kerrie" w:date="2021-01-22T16:47:00Z"/>
        </w:rPr>
      </w:pPr>
      <w:ins w:id="773" w:author="Abercrombie, Kerrie" w:date="2021-01-22T16:47:00Z">
        <w:r>
          <w:t>When determining competence,</w:t>
        </w:r>
        <w:r w:rsidRPr="00E77022">
          <w:t xml:space="preserve"> </w:t>
        </w:r>
        <w:r>
          <w:t xml:space="preserve">the </w:t>
        </w:r>
        <w:r w:rsidRPr="006C44CF">
          <w:t xml:space="preserve">assessor </w:t>
        </w:r>
        <w:r>
          <w:t>should</w:t>
        </w:r>
        <w:r w:rsidRPr="006C44CF">
          <w:t xml:space="preserve"> judge whether </w:t>
        </w:r>
      </w:ins>
      <w:ins w:id="774" w:author="Abercrombie, Kerrie" w:date="2021-01-22T16:52:00Z">
        <w:r>
          <w:t>the student</w:t>
        </w:r>
      </w:ins>
      <w:ins w:id="775" w:author="Abercrombie, Kerrie" w:date="2021-01-22T16:47:00Z">
        <w:r w:rsidRPr="006C44CF">
          <w:t xml:space="preserve"> is competent to perform the related tasks, duties and responsibilities</w:t>
        </w:r>
        <w:r>
          <w:t xml:space="preserve"> using the </w:t>
        </w:r>
        <w:r w:rsidRPr="006C44CF">
          <w:t xml:space="preserve">evaluation criteria contained in </w:t>
        </w:r>
        <w:commentRangeStart w:id="776"/>
        <w:r w:rsidRPr="00E01ABE">
          <w:rPr>
            <w:highlight w:val="yellow"/>
          </w:rPr>
          <w:t>column 4</w:t>
        </w:r>
        <w:r w:rsidRPr="006C44CF">
          <w:t xml:space="preserve"> of the VTS Operator competence chart (see</w:t>
        </w:r>
        <w:r>
          <w:t xml:space="preserve"> </w:t>
        </w:r>
        <w:r>
          <w:fldChar w:fldCharType="begin"/>
        </w:r>
        <w:r>
          <w:instrText xml:space="preserve"> REF _Ref245119885 \r \h </w:instrText>
        </w:r>
      </w:ins>
      <w:ins w:id="777" w:author="Abercrombie, Kerrie" w:date="2021-01-22T16:47:00Z">
        <w:r>
          <w:fldChar w:fldCharType="separate"/>
        </w:r>
      </w:ins>
      <w:ins w:id="778" w:author="Abercrombie, Kerrie" w:date="2021-02-01T13:25:00Z">
        <w:r w:rsidR="005C52EA">
          <w:t>ANNEX 2</w:t>
        </w:r>
      </w:ins>
      <w:del w:id="779" w:author="Abercrombie, Kerrie" w:date="2021-02-01T13:25:00Z">
        <w:r w:rsidR="00987EE8" w:rsidDel="005C52EA">
          <w:delText>ANNEX 1</w:delText>
        </w:r>
      </w:del>
      <w:ins w:id="780" w:author="Abercrombie, Kerrie" w:date="2021-01-22T16:47:00Z">
        <w:r>
          <w:fldChar w:fldCharType="end"/>
        </w:r>
        <w:r w:rsidRPr="006C44CF">
          <w:t>)</w:t>
        </w:r>
        <w:commentRangeEnd w:id="776"/>
        <w:r>
          <w:rPr>
            <w:rStyle w:val="CommentReference"/>
          </w:rPr>
          <w:commentReference w:id="776"/>
        </w:r>
        <w:r>
          <w:t>.</w:t>
        </w:r>
      </w:ins>
    </w:p>
    <w:p w14:paraId="10FCDF8C" w14:textId="77777777" w:rsidR="002B221C" w:rsidRDefault="002B221C" w:rsidP="002B221C">
      <w:pPr>
        <w:pStyle w:val="Tablecaption"/>
        <w:rPr>
          <w:ins w:id="781" w:author="Kerrie Abercrombie" w:date="2021-01-15T14:59:00Z"/>
        </w:rPr>
      </w:pPr>
      <w:ins w:id="782" w:author="Kerrie Abercrombie" w:date="2021-01-15T14:59:00Z">
        <w:r>
          <w:t>Levels of Competence</w:t>
        </w:r>
      </w:ins>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1"/>
        <w:gridCol w:w="3746"/>
        <w:gridCol w:w="3490"/>
      </w:tblGrid>
      <w:tr w:rsidR="002B221C" w:rsidRPr="00C50983" w14:paraId="701BEA6D" w14:textId="77777777" w:rsidTr="004D6B64">
        <w:trPr>
          <w:jc w:val="center"/>
          <w:ins w:id="783" w:author="Kerrie Abercrombie" w:date="2021-01-15T14:59:00Z"/>
        </w:trPr>
        <w:tc>
          <w:tcPr>
            <w:tcW w:w="2301" w:type="dxa"/>
            <w:tcBorders>
              <w:bottom w:val="single" w:sz="8" w:space="0" w:color="auto"/>
            </w:tcBorders>
          </w:tcPr>
          <w:p w14:paraId="5018C02C" w14:textId="77777777" w:rsidR="002B221C" w:rsidRPr="00C50983" w:rsidRDefault="002B221C" w:rsidP="004D6B64">
            <w:pPr>
              <w:pStyle w:val="Tableheading"/>
              <w:jc w:val="left"/>
              <w:rPr>
                <w:ins w:id="784" w:author="Kerrie Abercrombie" w:date="2021-01-15T14:59:00Z"/>
              </w:rPr>
            </w:pPr>
            <w:ins w:id="785" w:author="Kerrie Abercrombie" w:date="2021-01-15T14:59:00Z">
              <w:r w:rsidRPr="00C50983">
                <w:t>Level</w:t>
              </w:r>
            </w:ins>
          </w:p>
        </w:tc>
        <w:tc>
          <w:tcPr>
            <w:tcW w:w="3746" w:type="dxa"/>
            <w:tcBorders>
              <w:bottom w:val="single" w:sz="8" w:space="0" w:color="auto"/>
            </w:tcBorders>
          </w:tcPr>
          <w:p w14:paraId="6091284E" w14:textId="77777777" w:rsidR="002B221C" w:rsidRPr="00C50983" w:rsidRDefault="002B221C" w:rsidP="004D6B64">
            <w:pPr>
              <w:pStyle w:val="Tableheading"/>
              <w:jc w:val="left"/>
              <w:rPr>
                <w:ins w:id="786" w:author="Kerrie Abercrombie" w:date="2021-01-15T14:59:00Z"/>
              </w:rPr>
            </w:pPr>
            <w:ins w:id="787" w:author="Kerrie Abercrombie" w:date="2021-01-15T14:59:00Z">
              <w:r w:rsidRPr="00C50983">
                <w:t>Knowledge and/or Attitude</w:t>
              </w:r>
            </w:ins>
          </w:p>
        </w:tc>
        <w:tc>
          <w:tcPr>
            <w:tcW w:w="3490" w:type="dxa"/>
            <w:tcBorders>
              <w:bottom w:val="single" w:sz="8" w:space="0" w:color="auto"/>
            </w:tcBorders>
          </w:tcPr>
          <w:p w14:paraId="3BC42DC0" w14:textId="77777777" w:rsidR="002B221C" w:rsidRPr="00C50983" w:rsidRDefault="002B221C" w:rsidP="004D6B64">
            <w:pPr>
              <w:pStyle w:val="Tableheading"/>
              <w:jc w:val="left"/>
              <w:rPr>
                <w:ins w:id="788" w:author="Kerrie Abercrombie" w:date="2021-01-15T14:59:00Z"/>
              </w:rPr>
            </w:pPr>
            <w:ins w:id="789" w:author="Kerrie Abercrombie" w:date="2021-01-15T14:59:00Z">
              <w:r w:rsidRPr="00C50983">
                <w:t>Skill</w:t>
              </w:r>
            </w:ins>
          </w:p>
        </w:tc>
      </w:tr>
      <w:tr w:rsidR="002B221C" w:rsidRPr="00C50983" w14:paraId="0CE97A8D" w14:textId="77777777" w:rsidTr="004D6B64">
        <w:trPr>
          <w:jc w:val="center"/>
          <w:ins w:id="790" w:author="Kerrie Abercrombie" w:date="2021-01-15T14:59:00Z"/>
        </w:trPr>
        <w:tc>
          <w:tcPr>
            <w:tcW w:w="2301" w:type="dxa"/>
            <w:tcBorders>
              <w:top w:val="single" w:sz="8" w:space="0" w:color="auto"/>
            </w:tcBorders>
          </w:tcPr>
          <w:p w14:paraId="79FD42F7" w14:textId="77777777" w:rsidR="002B221C" w:rsidRPr="007D674E" w:rsidRDefault="002B221C" w:rsidP="004D6B64">
            <w:pPr>
              <w:pStyle w:val="Tabletext"/>
              <w:rPr>
                <w:ins w:id="791" w:author="Kerrie Abercrombie" w:date="2021-01-15T14:59:00Z"/>
                <w:b/>
              </w:rPr>
            </w:pPr>
            <w:ins w:id="792" w:author="Kerrie Abercrombie" w:date="2021-01-15T14:59:00Z">
              <w:r w:rsidRPr="007D674E">
                <w:rPr>
                  <w:b/>
                </w:rPr>
                <w:t>Level 1</w:t>
              </w:r>
            </w:ins>
          </w:p>
          <w:p w14:paraId="03FF092D" w14:textId="77777777" w:rsidR="002B221C" w:rsidRPr="00C50983" w:rsidRDefault="002B221C" w:rsidP="004D6B64">
            <w:pPr>
              <w:pStyle w:val="Tabletext"/>
              <w:rPr>
                <w:ins w:id="793" w:author="Kerrie Abercrombie" w:date="2021-01-15T14:59:00Z"/>
              </w:rPr>
            </w:pPr>
            <w:ins w:id="794" w:author="Kerrie Abercrombie" w:date="2021-01-15T14:59:00Z">
              <w:r w:rsidRPr="00C50983">
                <w:t>Work of a routine and predictable nature generally requiring supervision</w:t>
              </w:r>
            </w:ins>
          </w:p>
        </w:tc>
        <w:tc>
          <w:tcPr>
            <w:tcW w:w="3746" w:type="dxa"/>
            <w:tcBorders>
              <w:top w:val="single" w:sz="8" w:space="0" w:color="auto"/>
            </w:tcBorders>
          </w:tcPr>
          <w:p w14:paraId="6A0FB82B" w14:textId="77777777" w:rsidR="002B221C" w:rsidRPr="007D674E" w:rsidRDefault="002B221C" w:rsidP="004D6B64">
            <w:pPr>
              <w:pStyle w:val="Tabletext"/>
              <w:rPr>
                <w:ins w:id="795" w:author="Kerrie Abercrombie" w:date="2021-01-15T14:59:00Z"/>
                <w:b/>
              </w:rPr>
            </w:pPr>
            <w:ins w:id="796" w:author="Kerrie Abercrombie" w:date="2021-01-15T14:59:00Z">
              <w:r w:rsidRPr="007D674E">
                <w:rPr>
                  <w:b/>
                </w:rPr>
                <w:t>Comprehension</w:t>
              </w:r>
            </w:ins>
          </w:p>
          <w:p w14:paraId="78194BFE" w14:textId="77777777" w:rsidR="002B221C" w:rsidRPr="00C50983" w:rsidRDefault="002B221C" w:rsidP="004D6B64">
            <w:pPr>
              <w:pStyle w:val="Tabletext"/>
              <w:rPr>
                <w:ins w:id="797" w:author="Kerrie Abercrombie" w:date="2021-01-15T14:59:00Z"/>
              </w:rPr>
            </w:pPr>
            <w:ins w:id="798" w:author="Kerrie Abercrombie" w:date="2021-01-15T14:59:00Z">
              <w:r w:rsidRPr="00C50983">
                <w:t>Understands facts and principles; interprets verbal/written material; interprets charts, graphs and illustrations; estimates future consequences implied in data; justifies methods and procedures</w:t>
              </w:r>
            </w:ins>
          </w:p>
        </w:tc>
        <w:tc>
          <w:tcPr>
            <w:tcW w:w="3490" w:type="dxa"/>
            <w:tcBorders>
              <w:top w:val="single" w:sz="8" w:space="0" w:color="auto"/>
            </w:tcBorders>
          </w:tcPr>
          <w:p w14:paraId="7D855192" w14:textId="77777777" w:rsidR="002B221C" w:rsidRPr="007D674E" w:rsidRDefault="002B221C" w:rsidP="004D6B64">
            <w:pPr>
              <w:pStyle w:val="Tabletext"/>
              <w:rPr>
                <w:ins w:id="799" w:author="Kerrie Abercrombie" w:date="2021-01-15T14:59:00Z"/>
                <w:b/>
              </w:rPr>
            </w:pPr>
            <w:ins w:id="800" w:author="Kerrie Abercrombie" w:date="2021-01-15T14:59:00Z">
              <w:r w:rsidRPr="007D674E">
                <w:rPr>
                  <w:b/>
                </w:rPr>
                <w:t>Guided response</w:t>
              </w:r>
            </w:ins>
          </w:p>
          <w:p w14:paraId="7E974971" w14:textId="77777777" w:rsidR="002B221C" w:rsidRPr="00C50983" w:rsidRDefault="002B221C" w:rsidP="004D6B64">
            <w:pPr>
              <w:pStyle w:val="Tabletext"/>
              <w:rPr>
                <w:ins w:id="801" w:author="Kerrie Abercrombie" w:date="2021-01-15T14:59:00Z"/>
              </w:rPr>
            </w:pPr>
            <w:ins w:id="802" w:author="Kerrie Abercrombie" w:date="2021-01-15T14:59:00Z">
              <w:r w:rsidRPr="00C50983">
                <w:t>The early stages in learning a complex skill and includes imitation by repeating a demonstrated action using a multi-response approach (trial and error method) to identify an appropriate response</w:t>
              </w:r>
            </w:ins>
          </w:p>
        </w:tc>
      </w:tr>
      <w:tr w:rsidR="002B221C" w:rsidRPr="00C50983" w14:paraId="26F1F22C" w14:textId="77777777" w:rsidTr="004D6B64">
        <w:trPr>
          <w:jc w:val="center"/>
          <w:ins w:id="803" w:author="Kerrie Abercrombie" w:date="2021-01-15T14:59:00Z"/>
        </w:trPr>
        <w:tc>
          <w:tcPr>
            <w:tcW w:w="2301" w:type="dxa"/>
          </w:tcPr>
          <w:p w14:paraId="740F287E" w14:textId="77777777" w:rsidR="002B221C" w:rsidRPr="007D674E" w:rsidRDefault="002B221C" w:rsidP="004D6B64">
            <w:pPr>
              <w:pStyle w:val="Tabletext"/>
              <w:rPr>
                <w:ins w:id="804" w:author="Kerrie Abercrombie" w:date="2021-01-15T14:59:00Z"/>
                <w:b/>
              </w:rPr>
            </w:pPr>
            <w:ins w:id="805" w:author="Kerrie Abercrombie" w:date="2021-01-15T14:59:00Z">
              <w:r w:rsidRPr="007D674E">
                <w:rPr>
                  <w:b/>
                </w:rPr>
                <w:t>Level 2</w:t>
              </w:r>
            </w:ins>
          </w:p>
          <w:p w14:paraId="04916F99" w14:textId="77777777" w:rsidR="002B221C" w:rsidRPr="00C50983" w:rsidRDefault="002B221C" w:rsidP="004D6B64">
            <w:pPr>
              <w:pStyle w:val="Tabletext"/>
              <w:rPr>
                <w:ins w:id="806" w:author="Kerrie Abercrombie" w:date="2021-01-15T14:59:00Z"/>
              </w:rPr>
            </w:pPr>
            <w:ins w:id="807" w:author="Kerrie Abercrombie" w:date="2021-01-15T14:59:00Z">
              <w:r w:rsidRPr="00C50983">
                <w:t>More demanding range of work involving greater individual responsibility.  Some complex/non-routine activities</w:t>
              </w:r>
            </w:ins>
          </w:p>
        </w:tc>
        <w:tc>
          <w:tcPr>
            <w:tcW w:w="3746" w:type="dxa"/>
          </w:tcPr>
          <w:p w14:paraId="5A7303F1" w14:textId="77777777" w:rsidR="002B221C" w:rsidRPr="007D674E" w:rsidRDefault="002B221C" w:rsidP="004D6B64">
            <w:pPr>
              <w:pStyle w:val="Tabletext"/>
              <w:rPr>
                <w:ins w:id="808" w:author="Kerrie Abercrombie" w:date="2021-01-15T14:59:00Z"/>
                <w:b/>
              </w:rPr>
            </w:pPr>
            <w:ins w:id="809" w:author="Kerrie Abercrombie" w:date="2021-01-15T14:59:00Z">
              <w:r w:rsidRPr="007D674E">
                <w:rPr>
                  <w:b/>
                </w:rPr>
                <w:t>Application</w:t>
              </w:r>
            </w:ins>
          </w:p>
          <w:p w14:paraId="096B19B5" w14:textId="77777777" w:rsidR="002B221C" w:rsidRPr="00C50983" w:rsidRDefault="002B221C" w:rsidP="004D6B64">
            <w:pPr>
              <w:pStyle w:val="Tabletext"/>
              <w:rPr>
                <w:ins w:id="810" w:author="Kerrie Abercrombie" w:date="2021-01-15T14:59:00Z"/>
              </w:rPr>
            </w:pPr>
            <w:ins w:id="811" w:author="Kerrie Abercrombie" w:date="2021-01-15T14:59:00Z">
              <w:r w:rsidRPr="00C50983">
                <w:t>Applies concepts and principles to new situations; applies laws and theories to practical situations; demonstrates correct usage of methods or procedures</w:t>
              </w:r>
            </w:ins>
          </w:p>
        </w:tc>
        <w:tc>
          <w:tcPr>
            <w:tcW w:w="3490" w:type="dxa"/>
          </w:tcPr>
          <w:p w14:paraId="6CC5F078" w14:textId="77777777" w:rsidR="002B221C" w:rsidRPr="007D674E" w:rsidRDefault="002B221C" w:rsidP="004D6B64">
            <w:pPr>
              <w:pStyle w:val="Tabletext"/>
              <w:rPr>
                <w:ins w:id="812" w:author="Kerrie Abercrombie" w:date="2021-01-15T14:59:00Z"/>
                <w:b/>
              </w:rPr>
            </w:pPr>
            <w:ins w:id="813" w:author="Kerrie Abercrombie" w:date="2021-01-15T14:59:00Z">
              <w:r w:rsidRPr="007D674E">
                <w:rPr>
                  <w:b/>
                </w:rPr>
                <w:t>Autonomous response</w:t>
              </w:r>
            </w:ins>
          </w:p>
          <w:p w14:paraId="00A722E2" w14:textId="77777777" w:rsidR="002B221C" w:rsidRPr="00C50983" w:rsidRDefault="002B221C" w:rsidP="004D6B64">
            <w:pPr>
              <w:pStyle w:val="Tabletext"/>
              <w:rPr>
                <w:ins w:id="814" w:author="Kerrie Abercrombie" w:date="2021-01-15T14:59:00Z"/>
              </w:rPr>
            </w:pPr>
            <w:ins w:id="815" w:author="Kerrie Abercrombie" w:date="2021-01-15T14:59:00Z">
              <w:r w:rsidRPr="00C50983">
                <w:t>The learned responses have become habitual and the movement is performed with confidence and proficiency</w:t>
              </w:r>
            </w:ins>
          </w:p>
        </w:tc>
      </w:tr>
      <w:tr w:rsidR="002B221C" w:rsidRPr="00C50983" w14:paraId="1F52F0DE" w14:textId="77777777" w:rsidTr="004D6B64">
        <w:trPr>
          <w:trHeight w:val="355"/>
          <w:jc w:val="center"/>
          <w:ins w:id="816" w:author="Kerrie Abercrombie" w:date="2021-01-15T14:59:00Z"/>
        </w:trPr>
        <w:tc>
          <w:tcPr>
            <w:tcW w:w="2301" w:type="dxa"/>
          </w:tcPr>
          <w:p w14:paraId="2AE4530F" w14:textId="77777777" w:rsidR="002B221C" w:rsidRPr="007D674E" w:rsidRDefault="002B221C" w:rsidP="004D6B64">
            <w:pPr>
              <w:pStyle w:val="Tabletext"/>
              <w:rPr>
                <w:ins w:id="817" w:author="Kerrie Abercrombie" w:date="2021-01-15T14:59:00Z"/>
                <w:b/>
              </w:rPr>
            </w:pPr>
            <w:ins w:id="818" w:author="Kerrie Abercrombie" w:date="2021-01-15T14:59:00Z">
              <w:r w:rsidRPr="007D674E">
                <w:rPr>
                  <w:b/>
                </w:rPr>
                <w:t>Level 3</w:t>
              </w:r>
            </w:ins>
          </w:p>
          <w:p w14:paraId="145339F6" w14:textId="77777777" w:rsidR="002B221C" w:rsidRPr="00C50983" w:rsidRDefault="002B221C" w:rsidP="004D6B64">
            <w:pPr>
              <w:pStyle w:val="Tabletext"/>
              <w:rPr>
                <w:ins w:id="819" w:author="Kerrie Abercrombie" w:date="2021-01-15T14:59:00Z"/>
              </w:rPr>
            </w:pPr>
            <w:ins w:id="820" w:author="Kerrie Abercrombie" w:date="2021-01-15T14:59:00Z">
              <w:r w:rsidRPr="00C50983">
                <w:t>Skilled work involving a broad range of work activities.  Mostly complex and non-routine</w:t>
              </w:r>
            </w:ins>
          </w:p>
        </w:tc>
        <w:tc>
          <w:tcPr>
            <w:tcW w:w="3746" w:type="dxa"/>
          </w:tcPr>
          <w:p w14:paraId="57E3437B" w14:textId="77777777" w:rsidR="002B221C" w:rsidRPr="007D674E" w:rsidRDefault="002B221C" w:rsidP="004D6B64">
            <w:pPr>
              <w:pStyle w:val="Tabletext"/>
              <w:rPr>
                <w:ins w:id="821" w:author="Kerrie Abercrombie" w:date="2021-01-15T14:59:00Z"/>
                <w:b/>
              </w:rPr>
            </w:pPr>
            <w:ins w:id="822" w:author="Kerrie Abercrombie" w:date="2021-01-15T14:59:00Z">
              <w:r w:rsidRPr="007D674E">
                <w:rPr>
                  <w:b/>
                </w:rPr>
                <w:t>Analysis</w:t>
              </w:r>
            </w:ins>
          </w:p>
          <w:p w14:paraId="44A0B537" w14:textId="77777777" w:rsidR="002B221C" w:rsidRPr="00C50983" w:rsidRDefault="002B221C" w:rsidP="004D6B64">
            <w:pPr>
              <w:pStyle w:val="Tabletext"/>
              <w:rPr>
                <w:ins w:id="823" w:author="Kerrie Abercrombie" w:date="2021-01-15T14:59:00Z"/>
              </w:rPr>
            </w:pPr>
            <w:ins w:id="824" w:author="Kerrie Abercrombie" w:date="2021-01-15T14:59:00Z">
              <w:r w:rsidRPr="00C50983">
                <w:t>Recognises un-stated assumptions; recognises logical inconsistencies in reasoning; distinguishes between facts and inferences; evaluates the relevancy of data; analyses the organisational structure of work</w:t>
              </w:r>
            </w:ins>
          </w:p>
        </w:tc>
        <w:tc>
          <w:tcPr>
            <w:tcW w:w="3490" w:type="dxa"/>
          </w:tcPr>
          <w:p w14:paraId="6454D3F2" w14:textId="77777777" w:rsidR="002B221C" w:rsidRPr="007D674E" w:rsidRDefault="002B221C" w:rsidP="004D6B64">
            <w:pPr>
              <w:pStyle w:val="Tabletext"/>
              <w:rPr>
                <w:ins w:id="825" w:author="Kerrie Abercrombie" w:date="2021-01-15T14:59:00Z"/>
                <w:b/>
              </w:rPr>
            </w:pPr>
            <w:ins w:id="826" w:author="Kerrie Abercrombie" w:date="2021-01-15T14:59:00Z">
              <w:r w:rsidRPr="007D674E">
                <w:rPr>
                  <w:b/>
                </w:rPr>
                <w:t>Complex observable response</w:t>
              </w:r>
            </w:ins>
          </w:p>
          <w:p w14:paraId="2553EA5E" w14:textId="77777777" w:rsidR="002B221C" w:rsidRPr="00C50983" w:rsidRDefault="002B221C" w:rsidP="004D6B64">
            <w:pPr>
              <w:pStyle w:val="Tabletext"/>
              <w:rPr>
                <w:ins w:id="827" w:author="Kerrie Abercrombie" w:date="2021-01-15T14:59:00Z"/>
              </w:rPr>
            </w:pPr>
            <w:ins w:id="828" w:author="Kerrie Abercrombie" w:date="2021-01-15T14:59:00Z">
              <w:r w:rsidRPr="00C50983">
                <w:t>The skilful performance of acts that involve complex movement patterns.  Proficiency is demonstrated by quick, smooth, accurate performance. The accomplishment of acts at this level includes a highly co-ordinated automatic performance</w:t>
              </w:r>
            </w:ins>
          </w:p>
        </w:tc>
      </w:tr>
      <w:tr w:rsidR="002B221C" w:rsidRPr="00C50983" w14:paraId="21FFF851" w14:textId="77777777" w:rsidTr="004D6B64">
        <w:trPr>
          <w:trHeight w:val="355"/>
          <w:jc w:val="center"/>
          <w:ins w:id="829" w:author="Kerrie Abercrombie" w:date="2021-01-15T14:59:00Z"/>
        </w:trPr>
        <w:tc>
          <w:tcPr>
            <w:tcW w:w="2301" w:type="dxa"/>
          </w:tcPr>
          <w:p w14:paraId="4BEF2A85" w14:textId="77777777" w:rsidR="002B221C" w:rsidRPr="007D674E" w:rsidRDefault="002B221C" w:rsidP="004D6B64">
            <w:pPr>
              <w:pStyle w:val="Tabletext"/>
              <w:rPr>
                <w:ins w:id="830" w:author="Kerrie Abercrombie" w:date="2021-01-15T14:59:00Z"/>
                <w:b/>
              </w:rPr>
            </w:pPr>
            <w:ins w:id="831" w:author="Kerrie Abercrombie" w:date="2021-01-15T14:59:00Z">
              <w:r w:rsidRPr="007D674E">
                <w:rPr>
                  <w:b/>
                </w:rPr>
                <w:t>Level 4</w:t>
              </w:r>
            </w:ins>
          </w:p>
          <w:p w14:paraId="313F2129" w14:textId="77777777" w:rsidR="002B221C" w:rsidRPr="00C50983" w:rsidRDefault="002B221C" w:rsidP="004D6B64">
            <w:pPr>
              <w:pStyle w:val="Tabletext"/>
              <w:rPr>
                <w:ins w:id="832" w:author="Kerrie Abercrombie" w:date="2021-01-15T14:59:00Z"/>
              </w:rPr>
            </w:pPr>
            <w:ins w:id="833" w:author="Kerrie Abercrombie" w:date="2021-01-15T14:59:00Z">
              <w:r w:rsidRPr="00C50983">
                <w:t>Work that is often complex, technical and professional with a substantial degree of personal responsibility and autonomy</w:t>
              </w:r>
            </w:ins>
          </w:p>
        </w:tc>
        <w:tc>
          <w:tcPr>
            <w:tcW w:w="3746" w:type="dxa"/>
          </w:tcPr>
          <w:p w14:paraId="5DE7EA80" w14:textId="77777777" w:rsidR="002B221C" w:rsidRPr="007D674E" w:rsidRDefault="002B221C" w:rsidP="004D6B64">
            <w:pPr>
              <w:pStyle w:val="Tabletext"/>
              <w:rPr>
                <w:ins w:id="834" w:author="Kerrie Abercrombie" w:date="2021-01-15T14:59:00Z"/>
                <w:b/>
              </w:rPr>
            </w:pPr>
            <w:ins w:id="835" w:author="Kerrie Abercrombie" w:date="2021-01-15T14:59:00Z">
              <w:r w:rsidRPr="007D674E">
                <w:rPr>
                  <w:b/>
                </w:rPr>
                <w:t>Synthesis</w:t>
              </w:r>
            </w:ins>
          </w:p>
          <w:p w14:paraId="251C0AB7" w14:textId="77777777" w:rsidR="002B221C" w:rsidRPr="00C50983" w:rsidRDefault="002B221C" w:rsidP="004D6B64">
            <w:pPr>
              <w:pStyle w:val="Tabletext"/>
              <w:rPr>
                <w:ins w:id="836" w:author="Kerrie Abercrombie" w:date="2021-01-15T14:59:00Z"/>
              </w:rPr>
            </w:pPr>
            <w:ins w:id="837" w:author="Kerrie Abercrombie" w:date="2021-01-15T14:59:00Z">
              <w:r w:rsidRPr="00C50983">
                <w:t>Integrates learning from different areas into a plan for solving a problem; formulates a new scheme for classifying objects or events</w:t>
              </w:r>
            </w:ins>
          </w:p>
        </w:tc>
        <w:tc>
          <w:tcPr>
            <w:tcW w:w="3490" w:type="dxa"/>
          </w:tcPr>
          <w:p w14:paraId="3FD3DCA2" w14:textId="77777777" w:rsidR="002B221C" w:rsidRPr="007D674E" w:rsidRDefault="002B221C" w:rsidP="004D6B64">
            <w:pPr>
              <w:pStyle w:val="Tabletext"/>
              <w:rPr>
                <w:ins w:id="838" w:author="Kerrie Abercrombie" w:date="2021-01-15T14:59:00Z"/>
                <w:b/>
              </w:rPr>
            </w:pPr>
            <w:ins w:id="839" w:author="Kerrie Abercrombie" w:date="2021-01-15T14:59:00Z">
              <w:r w:rsidRPr="007D674E">
                <w:rPr>
                  <w:b/>
                </w:rPr>
                <w:t>Adaptation</w:t>
              </w:r>
            </w:ins>
          </w:p>
          <w:p w14:paraId="3DC3F7A3" w14:textId="77777777" w:rsidR="002B221C" w:rsidRPr="00C50983" w:rsidRDefault="002B221C" w:rsidP="004D6B64">
            <w:pPr>
              <w:pStyle w:val="Tabletext"/>
              <w:rPr>
                <w:ins w:id="840" w:author="Kerrie Abercrombie" w:date="2021-01-15T14:59:00Z"/>
              </w:rPr>
            </w:pPr>
            <w:ins w:id="841" w:author="Kerrie Abercrombie" w:date="2021-01-15T14:59:00Z">
              <w:r w:rsidRPr="00C50983">
                <w:t>Skills are so well developed that individuals can adapt rapidly to special requirements or problem situations</w:t>
              </w:r>
            </w:ins>
          </w:p>
        </w:tc>
      </w:tr>
      <w:tr w:rsidR="002B221C" w:rsidRPr="00C50983" w14:paraId="523DB1EB" w14:textId="77777777" w:rsidTr="004D6B64">
        <w:trPr>
          <w:trHeight w:val="1979"/>
          <w:jc w:val="center"/>
          <w:ins w:id="842" w:author="Kerrie Abercrombie" w:date="2021-01-15T14:59:00Z"/>
        </w:trPr>
        <w:tc>
          <w:tcPr>
            <w:tcW w:w="2301" w:type="dxa"/>
          </w:tcPr>
          <w:p w14:paraId="73E5F591" w14:textId="77777777" w:rsidR="002B221C" w:rsidRPr="007D674E" w:rsidRDefault="002B221C" w:rsidP="004D6B64">
            <w:pPr>
              <w:pStyle w:val="Tabletext"/>
              <w:rPr>
                <w:ins w:id="843" w:author="Kerrie Abercrombie" w:date="2021-01-15T14:59:00Z"/>
                <w:b/>
              </w:rPr>
            </w:pPr>
            <w:ins w:id="844" w:author="Kerrie Abercrombie" w:date="2021-01-15T14:59:00Z">
              <w:r w:rsidRPr="007D674E">
                <w:rPr>
                  <w:b/>
                </w:rPr>
                <w:t>Level 5</w:t>
              </w:r>
            </w:ins>
          </w:p>
          <w:p w14:paraId="580ABA14" w14:textId="77777777" w:rsidR="002B221C" w:rsidRPr="00C50983" w:rsidRDefault="002B221C" w:rsidP="004D6B64">
            <w:pPr>
              <w:pStyle w:val="Tabletext"/>
              <w:rPr>
                <w:ins w:id="845" w:author="Kerrie Abercrombie" w:date="2021-01-15T14:59:00Z"/>
              </w:rPr>
            </w:pPr>
            <w:ins w:id="846" w:author="Kerrie Abercrombie" w:date="2021-01-15T14:59:00Z">
              <w:r w:rsidRPr="00C50983">
                <w:t>Complex techniques across wide and often unpredicted variety of contexts.  Professional/senior managerial work</w:t>
              </w:r>
            </w:ins>
          </w:p>
        </w:tc>
        <w:tc>
          <w:tcPr>
            <w:tcW w:w="3746" w:type="dxa"/>
          </w:tcPr>
          <w:p w14:paraId="2E917B97" w14:textId="77777777" w:rsidR="002B221C" w:rsidRPr="007D674E" w:rsidRDefault="002B221C" w:rsidP="004D6B64">
            <w:pPr>
              <w:pStyle w:val="Tabletext"/>
              <w:rPr>
                <w:ins w:id="847" w:author="Kerrie Abercrombie" w:date="2021-01-15T14:59:00Z"/>
                <w:b/>
              </w:rPr>
            </w:pPr>
            <w:ins w:id="848" w:author="Kerrie Abercrombie" w:date="2021-01-15T14:59:00Z">
              <w:r w:rsidRPr="007D674E">
                <w:rPr>
                  <w:b/>
                </w:rPr>
                <w:t>Evaluation</w:t>
              </w:r>
            </w:ins>
          </w:p>
          <w:p w14:paraId="1E3F2008" w14:textId="77777777" w:rsidR="002B221C" w:rsidRPr="00C50983" w:rsidRDefault="002B221C" w:rsidP="004D6B64">
            <w:pPr>
              <w:pStyle w:val="Tabletext"/>
              <w:rPr>
                <w:ins w:id="849" w:author="Kerrie Abercrombie" w:date="2021-01-15T14:59:00Z"/>
              </w:rPr>
            </w:pPr>
            <w:ins w:id="850" w:author="Kerrie Abercrombie" w:date="2021-01-15T14:59:00Z">
              <w:r w:rsidRPr="00C50983">
                <w:t>Judges the adequacy with which conclusions are supported by data; judges the value of a work by use of internal criteria; judges the value of a work by use of external standards of excellence</w:t>
              </w:r>
            </w:ins>
          </w:p>
        </w:tc>
        <w:tc>
          <w:tcPr>
            <w:tcW w:w="3490" w:type="dxa"/>
          </w:tcPr>
          <w:p w14:paraId="76BC9404" w14:textId="77777777" w:rsidR="002B221C" w:rsidRPr="007D674E" w:rsidRDefault="002B221C" w:rsidP="004D6B64">
            <w:pPr>
              <w:pStyle w:val="Tabletext"/>
              <w:rPr>
                <w:ins w:id="851" w:author="Kerrie Abercrombie" w:date="2021-01-15T14:59:00Z"/>
                <w:b/>
              </w:rPr>
            </w:pPr>
            <w:ins w:id="852" w:author="Kerrie Abercrombie" w:date="2021-01-15T14:59:00Z">
              <w:r w:rsidRPr="007D674E">
                <w:rPr>
                  <w:b/>
                </w:rPr>
                <w:t>Creation</w:t>
              </w:r>
            </w:ins>
          </w:p>
          <w:p w14:paraId="3B8757BD" w14:textId="77777777" w:rsidR="002B221C" w:rsidRPr="00C50983" w:rsidRDefault="002B221C" w:rsidP="004D6B64">
            <w:pPr>
              <w:pStyle w:val="Tabletext"/>
              <w:rPr>
                <w:ins w:id="853" w:author="Kerrie Abercrombie" w:date="2021-01-15T14:59:00Z"/>
              </w:rPr>
            </w:pPr>
            <w:ins w:id="854" w:author="Kerrie Abercrombie" w:date="2021-01-15T14:59:00Z">
              <w:r w:rsidRPr="00C50983">
                <w:t>The creation of new practices or procedures to fit a particular situation or specific problem and emphasizes creativity based upon highly developed skills</w:t>
              </w:r>
            </w:ins>
          </w:p>
        </w:tc>
      </w:tr>
    </w:tbl>
    <w:p w14:paraId="23DF706B" w14:textId="6A043A8E" w:rsidR="002B221C" w:rsidRDefault="002B221C" w:rsidP="002B221C">
      <w:pPr>
        <w:pStyle w:val="BodyText"/>
        <w:rPr>
          <w:ins w:id="855" w:author="Abercrombie, Kerrie" w:date="2021-01-22T16:53:00Z"/>
          <w:lang w:eastAsia="de-DE"/>
        </w:rPr>
      </w:pPr>
    </w:p>
    <w:p w14:paraId="3F474901" w14:textId="408ACC8D" w:rsidR="00E01ABE" w:rsidRDefault="00E01ABE" w:rsidP="002B221C">
      <w:pPr>
        <w:pStyle w:val="BodyText"/>
        <w:rPr>
          <w:ins w:id="856" w:author="Abercrombie, Kerrie" w:date="2021-01-22T16:53:00Z"/>
          <w:lang w:eastAsia="de-DE"/>
        </w:rPr>
      </w:pPr>
    </w:p>
    <w:p w14:paraId="27D618B6" w14:textId="0C97C73E" w:rsidR="00E01ABE" w:rsidRDefault="00E01ABE" w:rsidP="002B221C">
      <w:pPr>
        <w:pStyle w:val="BodyText"/>
        <w:rPr>
          <w:ins w:id="857" w:author="Abercrombie, Kerrie" w:date="2021-01-22T16:53:00Z"/>
          <w:lang w:eastAsia="de-DE"/>
        </w:rPr>
      </w:pPr>
    </w:p>
    <w:p w14:paraId="35C35A3C" w14:textId="77777777" w:rsidR="00E01ABE" w:rsidRDefault="00E01ABE" w:rsidP="002B221C">
      <w:pPr>
        <w:pStyle w:val="BodyText"/>
        <w:rPr>
          <w:ins w:id="858" w:author="Kerrie Abercrombie" w:date="2021-01-15T14:59:00Z"/>
          <w:lang w:eastAsia="de-DE"/>
        </w:rPr>
      </w:pPr>
    </w:p>
    <w:p w14:paraId="4DE88FDD" w14:textId="77777777" w:rsidR="002B221C" w:rsidRDefault="002B221C" w:rsidP="002B221C">
      <w:pPr>
        <w:pStyle w:val="Heading2"/>
        <w:rPr>
          <w:ins w:id="859" w:author="Kerrie Abercrombie" w:date="2021-01-15T14:59:00Z"/>
        </w:rPr>
      </w:pPr>
      <w:bookmarkStart w:id="860" w:name="_Toc40341885"/>
      <w:bookmarkStart w:id="861" w:name="_Toc62642250"/>
      <w:ins w:id="862" w:author="Kerrie Abercrombie" w:date="2021-01-15T14:59:00Z">
        <w:r>
          <w:t xml:space="preserve">Teaching aids and </w:t>
        </w:r>
        <w:commentRangeStart w:id="863"/>
        <w:r>
          <w:t>reference</w:t>
        </w:r>
        <w:commentRangeEnd w:id="863"/>
        <w:r>
          <w:rPr>
            <w:rStyle w:val="CommentReference"/>
            <w:rFonts w:asciiTheme="minorHAnsi" w:eastAsiaTheme="minorHAnsi" w:hAnsiTheme="minorHAnsi" w:cs="Times New Roman"/>
            <w:b w:val="0"/>
            <w:bCs w:val="0"/>
            <w:color w:val="auto"/>
            <w:lang w:eastAsia="en-GB"/>
          </w:rPr>
          <w:commentReference w:id="863"/>
        </w:r>
        <w:r>
          <w:t>s</w:t>
        </w:r>
        <w:bookmarkEnd w:id="860"/>
        <w:bookmarkEnd w:id="861"/>
      </w:ins>
    </w:p>
    <w:p w14:paraId="6DE3E6B3" w14:textId="77777777" w:rsidR="002B221C" w:rsidRDefault="002B221C" w:rsidP="002B221C">
      <w:pPr>
        <w:pStyle w:val="Heading2separationline"/>
        <w:rPr>
          <w:ins w:id="864" w:author="Kerrie Abercrombie" w:date="2021-01-15T14:59:00Z"/>
          <w:lang w:eastAsia="de-DE"/>
        </w:rPr>
      </w:pPr>
    </w:p>
    <w:p w14:paraId="682DF72C" w14:textId="4CBDE7FC" w:rsidR="00E01ABE" w:rsidRDefault="00204323" w:rsidP="00E01ABE">
      <w:pPr>
        <w:pStyle w:val="BodyText"/>
        <w:rPr>
          <w:ins w:id="865" w:author="Abercrombie, Kerrie" w:date="2021-01-22T16:54:00Z"/>
        </w:rPr>
      </w:pPr>
      <w:ins w:id="866" w:author="Abercrombie, Kerrie" w:date="2021-01-27T11:19:00Z">
        <w:r>
          <w:t xml:space="preserve">To assist instructors when </w:t>
        </w:r>
        <w:r w:rsidRPr="00C02961">
          <w:t>prepar</w:t>
        </w:r>
        <w:r>
          <w:t>ing the course r</w:t>
        </w:r>
      </w:ins>
      <w:ins w:id="867" w:author="Abercrombie, Kerrie" w:date="2021-01-22T16:56:00Z">
        <w:r w:rsidR="000F0B82">
          <w:t xml:space="preserve">elevant </w:t>
        </w:r>
      </w:ins>
      <w:ins w:id="868" w:author="Abercrombie, Kerrie" w:date="2021-01-22T16:54:00Z">
        <w:r w:rsidR="00E01ABE" w:rsidRPr="00C02961">
          <w:t>references</w:t>
        </w:r>
      </w:ins>
      <w:ins w:id="869" w:author="Abercrombie, Kerrie" w:date="2021-01-22T16:56:00Z">
        <w:r w:rsidR="000F0B82">
          <w:t>,</w:t>
        </w:r>
      </w:ins>
      <w:ins w:id="870" w:author="Abercrombie, Kerrie" w:date="2021-01-22T16:54:00Z">
        <w:r w:rsidR="00E01ABE" w:rsidRPr="00C02961">
          <w:t xml:space="preserve"> </w:t>
        </w:r>
      </w:ins>
      <w:ins w:id="871" w:author="Abercrombie, Kerrie" w:date="2021-01-22T16:56:00Z">
        <w:r w:rsidR="000F0B82">
          <w:t xml:space="preserve">recommended </w:t>
        </w:r>
      </w:ins>
      <w:ins w:id="872" w:author="Abercrombie, Kerrie" w:date="2021-01-22T16:54:00Z">
        <w:r w:rsidR="00E01ABE" w:rsidRPr="00C02961">
          <w:t>teaching aids</w:t>
        </w:r>
      </w:ins>
      <w:ins w:id="873" w:author="Abercrombie, Kerrie" w:date="2021-01-22T16:56:00Z">
        <w:r w:rsidR="000F0B82">
          <w:t xml:space="preserve"> and </w:t>
        </w:r>
      </w:ins>
      <w:ins w:id="874" w:author="Abercrombie, Kerrie" w:date="2021-01-27T11:18:00Z">
        <w:r>
          <w:t xml:space="preserve">suggested </w:t>
        </w:r>
      </w:ins>
      <w:ins w:id="875" w:author="Abercrombie, Kerrie" w:date="2021-01-22T16:56:00Z">
        <w:r w:rsidR="000F0B82">
          <w:t xml:space="preserve">exercises </w:t>
        </w:r>
      </w:ins>
      <w:ins w:id="876" w:author="Abercrombie, Kerrie" w:date="2021-01-27T11:18:00Z">
        <w:r w:rsidR="00F43D4D">
          <w:t>have been identified in each course module</w:t>
        </w:r>
      </w:ins>
      <w:ins w:id="877" w:author="Abercrombie, Kerrie" w:date="2021-01-22T16:54:00Z">
        <w:r w:rsidR="00E01ABE">
          <w:t>.</w:t>
        </w:r>
      </w:ins>
    </w:p>
    <w:p w14:paraId="19D70584" w14:textId="34242751" w:rsidR="002C1055" w:rsidDel="00775F04" w:rsidRDefault="002C1055" w:rsidP="00775F04">
      <w:pPr>
        <w:pStyle w:val="BodyText"/>
        <w:rPr>
          <w:del w:id="878" w:author="Abercrombie, Kerrie" w:date="2021-01-19T06:59:00Z"/>
        </w:rPr>
      </w:pPr>
      <w:ins w:id="879" w:author="Abercrombie, Kerrie" w:date="2021-01-19T06:56:00Z">
        <w:r>
          <w:rPr>
            <w:u w:val="single"/>
          </w:rPr>
          <w:t>T</w:t>
        </w:r>
        <w:r>
          <w:t>he training materials</w:t>
        </w:r>
      </w:ins>
      <w:ins w:id="880" w:author="Abercrombie, Kerrie" w:date="2021-01-19T06:57:00Z">
        <w:r>
          <w:t xml:space="preserve"> prepared</w:t>
        </w:r>
      </w:ins>
      <w:ins w:id="881" w:author="Abercrombie, Kerrie" w:date="2021-01-19T06:56:00Z">
        <w:r>
          <w:t xml:space="preserve"> (eg course notes, course presentations and reference documents etc) should be of a suitable quality and substance to enable the student to complete the course. </w:t>
        </w:r>
        <w:r w:rsidRPr="00F252BC">
          <w:t xml:space="preserve">Where e-learning, distance or blended delivery is proposed, </w:t>
        </w:r>
        <w:r>
          <w:t>training organization</w:t>
        </w:r>
        <w:r w:rsidRPr="00F252BC">
          <w:t xml:space="preserve">s </w:t>
        </w:r>
        <w:r>
          <w:t>should consider the necessary adjustments that may be required</w:t>
        </w:r>
      </w:ins>
      <w:ins w:id="882" w:author="Abercrombie, Kerrie" w:date="2021-01-19T08:35:00Z">
        <w:r w:rsidR="00447355">
          <w:t xml:space="preserve">. </w:t>
        </w:r>
      </w:ins>
    </w:p>
    <w:p w14:paraId="6A05136F" w14:textId="77777777" w:rsidR="00775F04" w:rsidRPr="00775F04" w:rsidRDefault="00775F04" w:rsidP="00775F04">
      <w:pPr>
        <w:pStyle w:val="BodyText"/>
        <w:rPr>
          <w:ins w:id="883" w:author="Abercrombie, Kerrie" w:date="2021-01-27T12:03:00Z"/>
          <w:lang w:eastAsia="de-DE"/>
        </w:rPr>
      </w:pPr>
    </w:p>
    <w:p w14:paraId="66978CA0" w14:textId="58072141" w:rsidR="002B221C" w:rsidRDefault="002B221C" w:rsidP="002B221C">
      <w:pPr>
        <w:pStyle w:val="Heading2"/>
        <w:keepNext w:val="0"/>
        <w:keepLines w:val="0"/>
        <w:spacing w:before="120"/>
        <w:ind w:left="576" w:right="0" w:hanging="576"/>
        <w:rPr>
          <w:ins w:id="884" w:author="Abercrombie, Kerrie" w:date="2021-01-19T07:24:00Z"/>
        </w:rPr>
      </w:pPr>
      <w:bookmarkStart w:id="885" w:name="_Toc40341886"/>
      <w:bookmarkStart w:id="886" w:name="_Toc62642251"/>
      <w:ins w:id="887" w:author="Kerrie Abercrombie" w:date="2021-01-15T14:59:00Z">
        <w:r>
          <w:t xml:space="preserve">Course </w:t>
        </w:r>
      </w:ins>
      <w:ins w:id="888" w:author="Abercrombie, Kerrie" w:date="2021-01-22T16:59:00Z">
        <w:r w:rsidR="000F0B82">
          <w:t xml:space="preserve">currency and </w:t>
        </w:r>
      </w:ins>
      <w:ins w:id="889" w:author="Kerrie Abercrombie" w:date="2021-01-15T14:59:00Z">
        <w:r>
          <w:t>evaluation</w:t>
        </w:r>
      </w:ins>
      <w:bookmarkEnd w:id="885"/>
      <w:bookmarkEnd w:id="886"/>
    </w:p>
    <w:p w14:paraId="0089B869" w14:textId="67CE91A8" w:rsidR="00044D14" w:rsidRDefault="00044D14" w:rsidP="00044D14">
      <w:pPr>
        <w:pStyle w:val="Heading2separationline"/>
        <w:rPr>
          <w:ins w:id="890" w:author="Abercrombie, Kerrie" w:date="2021-01-19T07:24:00Z"/>
          <w:lang w:eastAsia="de-DE"/>
        </w:rPr>
      </w:pPr>
    </w:p>
    <w:p w14:paraId="6D44A3D4" w14:textId="6CF698CA" w:rsidR="000F0B82" w:rsidRDefault="000F0B82" w:rsidP="000F0B82">
      <w:pPr>
        <w:pStyle w:val="BodyText"/>
        <w:rPr>
          <w:ins w:id="891" w:author="Abercrombie, Kerrie" w:date="2021-01-22T16:59:00Z"/>
        </w:rPr>
      </w:pPr>
      <w:ins w:id="892" w:author="Abercrombie, Kerrie" w:date="2021-01-22T16:59:00Z">
        <w:r>
          <w:rPr>
            <w:lang w:eastAsia="de-DE"/>
          </w:rPr>
          <w:t xml:space="preserve">The course content should be reviewed for currency </w:t>
        </w:r>
      </w:ins>
      <w:ins w:id="893" w:author="Abercrombie, Kerrie" w:date="2021-01-22T17:00:00Z">
        <w:r>
          <w:rPr>
            <w:lang w:eastAsia="de-DE"/>
          </w:rPr>
          <w:t xml:space="preserve">before the </w:t>
        </w:r>
      </w:ins>
      <w:ins w:id="894" w:author="Abercrombie, Kerrie" w:date="2021-01-22T16:59:00Z">
        <w:r>
          <w:rPr>
            <w:lang w:eastAsia="de-DE"/>
          </w:rPr>
          <w:t>course</w:t>
        </w:r>
      </w:ins>
      <w:ins w:id="895" w:author="Abercrombie, Kerrie" w:date="2021-01-22T17:00:00Z">
        <w:r>
          <w:rPr>
            <w:lang w:eastAsia="de-DE"/>
          </w:rPr>
          <w:t xml:space="preserve"> commences</w:t>
        </w:r>
      </w:ins>
      <w:ins w:id="896" w:author="Abercrombie, Kerrie" w:date="2021-01-22T16:59:00Z">
        <w:r>
          <w:rPr>
            <w:lang w:eastAsia="de-DE"/>
          </w:rPr>
          <w:t xml:space="preserve"> to ensure that any </w:t>
        </w:r>
      </w:ins>
      <w:ins w:id="897" w:author="Abercrombie, Kerrie" w:date="2021-01-27T11:19:00Z">
        <w:r w:rsidR="00204323">
          <w:rPr>
            <w:lang w:eastAsia="de-DE"/>
          </w:rPr>
          <w:t xml:space="preserve">recent </w:t>
        </w:r>
      </w:ins>
      <w:ins w:id="898" w:author="Abercrombie, Kerrie" w:date="2021-01-22T16:59:00Z">
        <w:r>
          <w:rPr>
            <w:lang w:eastAsia="de-DE"/>
          </w:rPr>
          <w:t xml:space="preserve">changes to regulations, international guidance and new developments/techniques are reflected in the course. </w:t>
        </w:r>
      </w:ins>
    </w:p>
    <w:p w14:paraId="5A0EE1A0" w14:textId="0318181E" w:rsidR="000F0B82" w:rsidRDefault="000F0B82" w:rsidP="000F0B82">
      <w:pPr>
        <w:pStyle w:val="BodyText"/>
        <w:rPr>
          <w:ins w:id="899" w:author="Abercrombie, Kerrie" w:date="2021-01-22T16:58:00Z"/>
          <w:lang w:eastAsia="de-DE"/>
        </w:rPr>
      </w:pPr>
      <w:ins w:id="900" w:author="Abercrombie, Kerrie" w:date="2021-01-22T17:01:00Z">
        <w:r>
          <w:rPr>
            <w:lang w:eastAsia="de-DE"/>
          </w:rPr>
          <w:t>On</w:t>
        </w:r>
      </w:ins>
      <w:ins w:id="901" w:author="Abercrombie, Kerrie" w:date="2021-01-19T08:36:00Z">
        <w:r w:rsidR="00447355" w:rsidRPr="00447355">
          <w:rPr>
            <w:lang w:eastAsia="de-DE"/>
          </w:rPr>
          <w:t xml:space="preserve"> conclusion of the course</w:t>
        </w:r>
      </w:ins>
      <w:ins w:id="902" w:author="Abercrombie, Kerrie" w:date="2021-01-22T16:58:00Z">
        <w:r>
          <w:rPr>
            <w:lang w:eastAsia="de-DE"/>
          </w:rPr>
          <w:t>, a</w:t>
        </w:r>
      </w:ins>
      <w:ins w:id="903" w:author="Abercrombie, Kerrie" w:date="2021-01-22T17:02:00Z">
        <w:r>
          <w:rPr>
            <w:lang w:eastAsia="de-DE"/>
          </w:rPr>
          <w:t xml:space="preserve"> review </w:t>
        </w:r>
      </w:ins>
      <w:ins w:id="904" w:author="Abercrombie, Kerrie" w:date="2021-01-22T17:01:00Z">
        <w:r>
          <w:rPr>
            <w:lang w:eastAsia="de-DE"/>
          </w:rPr>
          <w:t>should be undertaken based on course feedback</w:t>
        </w:r>
      </w:ins>
      <w:ins w:id="905" w:author="Abercrombie, Kerrie" w:date="2021-01-22T17:02:00Z">
        <w:r>
          <w:rPr>
            <w:lang w:eastAsia="de-DE"/>
          </w:rPr>
          <w:t xml:space="preserve"> and observations during course delivery </w:t>
        </w:r>
      </w:ins>
      <w:ins w:id="906" w:author="Abercrombie, Kerrie" w:date="2021-01-19T08:36:00Z">
        <w:r w:rsidR="00447355" w:rsidRPr="00447355">
          <w:rPr>
            <w:lang w:eastAsia="de-DE"/>
          </w:rPr>
          <w:t xml:space="preserve">to </w:t>
        </w:r>
      </w:ins>
      <w:ins w:id="907" w:author="Abercrombie, Kerrie" w:date="2021-01-22T16:58:00Z">
        <w:r>
          <w:rPr>
            <w:lang w:eastAsia="de-DE"/>
          </w:rPr>
          <w:t xml:space="preserve">identify </w:t>
        </w:r>
      </w:ins>
      <w:ins w:id="908" w:author="Abercrombie, Kerrie" w:date="2021-01-27T11:20:00Z">
        <w:r w:rsidR="00204323">
          <w:rPr>
            <w:lang w:eastAsia="de-DE"/>
          </w:rPr>
          <w:t>ongoing</w:t>
        </w:r>
      </w:ins>
      <w:ins w:id="909" w:author="Abercrombie, Kerrie" w:date="2021-01-22T16:58:00Z">
        <w:r>
          <w:rPr>
            <w:lang w:eastAsia="de-DE"/>
          </w:rPr>
          <w:t xml:space="preserve"> improvements a</w:t>
        </w:r>
      </w:ins>
      <w:ins w:id="910" w:author="Abercrombie, Kerrie" w:date="2021-01-22T16:59:00Z">
        <w:r>
          <w:rPr>
            <w:lang w:eastAsia="de-DE"/>
          </w:rPr>
          <w:t xml:space="preserve">nd </w:t>
        </w:r>
      </w:ins>
      <w:ins w:id="911" w:author="Abercrombie, Kerrie" w:date="2021-01-22T17:02:00Z">
        <w:r>
          <w:rPr>
            <w:lang w:eastAsia="de-DE"/>
          </w:rPr>
          <w:t xml:space="preserve">training </w:t>
        </w:r>
      </w:ins>
      <w:ins w:id="912" w:author="Abercrombie, Kerrie" w:date="2021-01-22T16:59:00Z">
        <w:r>
          <w:rPr>
            <w:lang w:eastAsia="de-DE"/>
          </w:rPr>
          <w:t>materials that may need updating</w:t>
        </w:r>
      </w:ins>
      <w:ins w:id="913" w:author="Abercrombie, Kerrie" w:date="2021-01-22T17:02:00Z">
        <w:r>
          <w:rPr>
            <w:lang w:eastAsia="de-DE"/>
          </w:rPr>
          <w:t xml:space="preserve">. </w:t>
        </w:r>
      </w:ins>
      <w:ins w:id="914" w:author="Abercrombie, Kerrie" w:date="2021-01-22T16:59:00Z">
        <w:r>
          <w:rPr>
            <w:lang w:eastAsia="de-DE"/>
          </w:rPr>
          <w:t xml:space="preserve"> </w:t>
        </w:r>
      </w:ins>
    </w:p>
    <w:p w14:paraId="43CAB02D" w14:textId="2A2BC3DD" w:rsidR="002B221C" w:rsidRDefault="000B1C18" w:rsidP="002B221C">
      <w:pPr>
        <w:pStyle w:val="Heading1"/>
        <w:rPr>
          <w:ins w:id="915" w:author="Kerrie Abercrombie" w:date="2021-01-15T14:59:00Z"/>
        </w:rPr>
      </w:pPr>
      <w:bookmarkStart w:id="916" w:name="_Toc62642252"/>
      <w:ins w:id="917" w:author="Abercrombie, Kerrie" w:date="2021-01-22T17:06:00Z">
        <w:r>
          <w:rPr>
            <w:caps w:val="0"/>
          </w:rPr>
          <w:t>PRE-COURSE READING MATERIAL</w:t>
        </w:r>
      </w:ins>
      <w:bookmarkEnd w:id="916"/>
    </w:p>
    <w:p w14:paraId="51D57D65" w14:textId="77777777" w:rsidR="002B221C" w:rsidRPr="008D34CD" w:rsidRDefault="002B221C" w:rsidP="002B221C">
      <w:pPr>
        <w:pStyle w:val="Heading1separatationline"/>
        <w:rPr>
          <w:ins w:id="918" w:author="Kerrie Abercrombie" w:date="2021-01-15T14:59:00Z"/>
        </w:rPr>
      </w:pPr>
    </w:p>
    <w:p w14:paraId="48A47E46" w14:textId="63FBBEE0" w:rsidR="00060301" w:rsidRDefault="00344354" w:rsidP="00344354">
      <w:pPr>
        <w:pStyle w:val="BodyText"/>
        <w:rPr>
          <w:ins w:id="919" w:author="Abercrombie, Kerrie" w:date="2021-01-22T17:08:00Z"/>
        </w:rPr>
      </w:pPr>
      <w:ins w:id="920" w:author="Abercrombie, Kerrie" w:date="2021-01-20T10:11:00Z">
        <w:r>
          <w:t>S</w:t>
        </w:r>
      </w:ins>
      <w:ins w:id="921" w:author="Abercrombie, Kerrie" w:date="2021-01-27T11:22:00Z">
        <w:r w:rsidR="00204323">
          <w:t>ome key</w:t>
        </w:r>
      </w:ins>
      <w:ins w:id="922" w:author="Abercrombie, Kerrie" w:date="2021-01-20T10:11:00Z">
        <w:r>
          <w:t xml:space="preserve"> reference documents have been identified </w:t>
        </w:r>
      </w:ins>
      <w:ins w:id="923" w:author="Abercrombie, Kerrie" w:date="2021-01-22T17:08:00Z">
        <w:r w:rsidR="00060301">
          <w:t xml:space="preserve">in each module as </w:t>
        </w:r>
      </w:ins>
      <w:ins w:id="924" w:author="Abercrombie, Kerrie" w:date="2021-01-22T17:07:00Z">
        <w:r w:rsidR="00060301">
          <w:t xml:space="preserve">suggested </w:t>
        </w:r>
      </w:ins>
      <w:ins w:id="925" w:author="Abercrombie, Kerrie" w:date="2021-01-22T17:08:00Z">
        <w:r w:rsidR="00060301">
          <w:t xml:space="preserve">materials </w:t>
        </w:r>
      </w:ins>
      <w:ins w:id="926" w:author="Abercrombie, Kerrie" w:date="2021-01-22T17:07:00Z">
        <w:r w:rsidR="00060301">
          <w:t>that the student</w:t>
        </w:r>
      </w:ins>
      <w:ins w:id="927" w:author="Abercrombie, Kerrie" w:date="2021-01-20T10:11:00Z">
        <w:r>
          <w:t xml:space="preserve"> </w:t>
        </w:r>
      </w:ins>
      <w:ins w:id="928" w:author="Abercrombie, Kerrie" w:date="2021-01-27T11:23:00Z">
        <w:r w:rsidR="00204323">
          <w:t xml:space="preserve">should </w:t>
        </w:r>
      </w:ins>
      <w:ins w:id="929" w:author="Abercrombie, Kerrie" w:date="2021-01-20T10:11:00Z">
        <w:r>
          <w:t xml:space="preserve">read </w:t>
        </w:r>
      </w:ins>
      <w:ins w:id="930" w:author="Abercrombie, Kerrie" w:date="2021-01-22T17:08:00Z">
        <w:r w:rsidR="00060301">
          <w:t xml:space="preserve">prior to attending the course.  </w:t>
        </w:r>
      </w:ins>
      <w:ins w:id="931" w:author="Abercrombie, Kerrie" w:date="2021-01-27T11:23:00Z">
        <w:r w:rsidR="00204323">
          <w:t>The instructor should review and adjust as necessary.</w:t>
        </w:r>
      </w:ins>
    </w:p>
    <w:p w14:paraId="403C5A4E" w14:textId="77777777" w:rsidR="002B221C" w:rsidRDefault="002B221C" w:rsidP="002B221C">
      <w:pPr>
        <w:pStyle w:val="Heading1"/>
        <w:rPr>
          <w:ins w:id="932" w:author="Kerrie Abercrombie" w:date="2021-01-15T14:59:00Z"/>
        </w:rPr>
      </w:pPr>
      <w:bookmarkStart w:id="933" w:name="_Toc40341888"/>
      <w:bookmarkStart w:id="934" w:name="_Toc62642253"/>
      <w:ins w:id="935" w:author="Kerrie Abercrombie" w:date="2021-01-15T14:59:00Z">
        <w:r>
          <w:t>ASSESSMENT</w:t>
        </w:r>
        <w:bookmarkEnd w:id="933"/>
        <w:bookmarkEnd w:id="934"/>
      </w:ins>
    </w:p>
    <w:p w14:paraId="66614756" w14:textId="77777777" w:rsidR="002B221C" w:rsidRDefault="002B221C" w:rsidP="002B221C">
      <w:pPr>
        <w:pStyle w:val="Heading1separatationline"/>
        <w:rPr>
          <w:ins w:id="936" w:author="Kerrie Abercrombie" w:date="2021-01-15T14:59:00Z"/>
        </w:rPr>
      </w:pPr>
    </w:p>
    <w:p w14:paraId="3CFAA8C0" w14:textId="44D3AA00" w:rsidR="002B221C" w:rsidRDefault="00344354" w:rsidP="002B221C">
      <w:pPr>
        <w:pStyle w:val="BodyText"/>
        <w:rPr>
          <w:ins w:id="937" w:author="Abercrombie, Kerrie" w:date="2021-01-20T09:59:00Z"/>
        </w:rPr>
      </w:pPr>
      <w:ins w:id="938" w:author="Abercrombie, Kerrie" w:date="2021-01-20T10:10:00Z">
        <w:r>
          <w:t>Student</w:t>
        </w:r>
      </w:ins>
      <w:ins w:id="939" w:author="Abercrombie, Kerrie" w:date="2021-01-27T11:24:00Z">
        <w:r w:rsidR="00204323">
          <w:t xml:space="preserve"> progress</w:t>
        </w:r>
      </w:ins>
      <w:ins w:id="940" w:author="Abercrombie, Kerrie" w:date="2021-01-20T10:10:00Z">
        <w:r>
          <w:t xml:space="preserve"> should be continually assessed and regular reviews undertaken.  Any</w:t>
        </w:r>
      </w:ins>
      <w:ins w:id="941" w:author="Abercrombie, Kerrie" w:date="2021-01-27T11:24:00Z">
        <w:r w:rsidR="00204323">
          <w:t xml:space="preserve"> apparent</w:t>
        </w:r>
      </w:ins>
      <w:ins w:id="942" w:author="Abercrombie, Kerrie" w:date="2021-01-20T10:10:00Z">
        <w:r>
          <w:t xml:space="preserve"> problems should be addressed to ensure the student attains the required levels of competence. </w:t>
        </w:r>
      </w:ins>
      <w:ins w:id="943" w:author="Abercrombie, Kerrie" w:date="2021-01-27T11:29:00Z">
        <w:r w:rsidR="00D9607A" w:rsidRPr="0068785F">
          <w:t xml:space="preserve">Modifications of the teaching scheme should be made where necessary to ensure that </w:t>
        </w:r>
        <w:r w:rsidR="00D9607A">
          <w:t>students met the course</w:t>
        </w:r>
        <w:r w:rsidR="00D9607A" w:rsidRPr="0068785F">
          <w:t xml:space="preserve"> objectives.  If necessary, extra tuition should be arranged to enable weaker </w:t>
        </w:r>
        <w:r w:rsidR="00D9607A">
          <w:t>participant</w:t>
        </w:r>
        <w:r w:rsidR="00D9607A" w:rsidRPr="0068785F">
          <w:t>s to reach the required standard.</w:t>
        </w:r>
      </w:ins>
    </w:p>
    <w:p w14:paraId="21C151D7" w14:textId="7AF0839F" w:rsidR="00344354" w:rsidRDefault="001E181A" w:rsidP="00344354">
      <w:pPr>
        <w:pStyle w:val="BodyText"/>
        <w:rPr>
          <w:ins w:id="944" w:author="Abercrombie, Kerrie" w:date="2021-01-20T10:10:00Z"/>
        </w:rPr>
      </w:pPr>
      <w:ins w:id="945" w:author="Abercrombie, Kerrie" w:date="2021-01-25T08:44:00Z">
        <w:r>
          <w:t xml:space="preserve">The training organisation needs to determine </w:t>
        </w:r>
        <w:commentRangeStart w:id="946"/>
        <w:r>
          <w:t>if a final examination is required</w:t>
        </w:r>
        <w:commentRangeEnd w:id="946"/>
        <w:r>
          <w:rPr>
            <w:rStyle w:val="CommentReference"/>
          </w:rPr>
          <w:commentReference w:id="946"/>
        </w:r>
        <w:r>
          <w:t xml:space="preserve">, alternatively ongoing course assessments may be used </w:t>
        </w:r>
        <w:r w:rsidRPr="001F32D5">
          <w:t xml:space="preserve">for the purposes of </w:t>
        </w:r>
        <w:r>
          <w:t>issuing a course</w:t>
        </w:r>
        <w:r w:rsidRPr="001F32D5">
          <w:t xml:space="preserve"> certificat</w:t>
        </w:r>
        <w:r>
          <w:t>e</w:t>
        </w:r>
        <w:r w:rsidRPr="001F32D5">
          <w:t xml:space="preserve">.   </w:t>
        </w:r>
      </w:ins>
      <w:ins w:id="947" w:author="Abercrombie, Kerrie" w:date="2021-01-20T10:10:00Z">
        <w:r w:rsidR="00344354">
          <w:t>Assessments may take the form of written and/or practical assessment</w:t>
        </w:r>
      </w:ins>
      <w:ins w:id="948" w:author="Abercrombie, Kerrie" w:date="2021-01-27T11:25:00Z">
        <w:r w:rsidR="00204323">
          <w:t>s</w:t>
        </w:r>
      </w:ins>
      <w:ins w:id="949" w:author="Abercrombie, Kerrie" w:date="2021-01-20T10:10:00Z">
        <w:r w:rsidR="00344354">
          <w:t xml:space="preserve"> which may be conducted through simulation.  </w:t>
        </w:r>
      </w:ins>
    </w:p>
    <w:p w14:paraId="106D71FC" w14:textId="49D3243E" w:rsidR="00344354" w:rsidRDefault="00344354" w:rsidP="00344354">
      <w:pPr>
        <w:pStyle w:val="BodyText"/>
        <w:rPr>
          <w:ins w:id="950" w:author="Abercrombie, Kerrie" w:date="2021-01-20T10:10:00Z"/>
        </w:rPr>
      </w:pPr>
      <w:ins w:id="951" w:author="Abercrombie, Kerrie" w:date="2021-01-20T10:10:00Z">
        <w:r>
          <w:t xml:space="preserve">All tasks completed should be recorded by the </w:t>
        </w:r>
      </w:ins>
      <w:ins w:id="952" w:author="Abercrombie, Kerrie" w:date="2021-01-27T11:30:00Z">
        <w:r w:rsidR="00D9607A">
          <w:t>i</w:t>
        </w:r>
      </w:ins>
      <w:ins w:id="953" w:author="Abercrombie, Kerrie" w:date="2021-01-20T10:10:00Z">
        <w:r>
          <w:t>nstructor</w:t>
        </w:r>
      </w:ins>
      <w:ins w:id="954" w:author="Abercrombie, Kerrie" w:date="2021-01-25T08:44:00Z">
        <w:r w:rsidR="004B6273">
          <w:t>/assessor</w:t>
        </w:r>
      </w:ins>
      <w:ins w:id="955" w:author="Abercrombie, Kerrie" w:date="2021-01-20T10:10:00Z">
        <w:r>
          <w:t xml:space="preserve">, together with any comments which would provide feedback to the student. </w:t>
        </w:r>
      </w:ins>
      <w:ins w:id="956" w:author="Abercrombie, Kerrie" w:date="2021-01-27T11:30:00Z">
        <w:r w:rsidR="00D9607A">
          <w:t xml:space="preserve"> </w:t>
        </w:r>
      </w:ins>
      <w:ins w:id="957" w:author="Abercrombie, Kerrie" w:date="2021-01-20T10:10:00Z">
        <w:r>
          <w:t>Records of assessments are to be maintained.</w:t>
        </w:r>
      </w:ins>
    </w:p>
    <w:p w14:paraId="79109769" w14:textId="7F0384E4" w:rsidR="00344354" w:rsidRDefault="00344354" w:rsidP="00344354">
      <w:pPr>
        <w:pStyle w:val="BodyText"/>
        <w:rPr>
          <w:ins w:id="958" w:author="Abercrombie, Kerrie" w:date="2021-01-20T10:10:00Z"/>
        </w:rPr>
      </w:pPr>
      <w:ins w:id="959" w:author="Abercrombie, Kerrie" w:date="2021-01-20T10:10:00Z">
        <w:r w:rsidRPr="00FE36CA">
          <w:t>Assessments should use the following five levels to indicate th</w:t>
        </w:r>
      </w:ins>
      <w:ins w:id="960" w:author="Abercrombie, Kerrie" w:date="2021-01-27T11:31:00Z">
        <w:r w:rsidR="00D9607A">
          <w:t>at</w:t>
        </w:r>
      </w:ins>
      <w:ins w:id="961" w:author="Abercrombie, Kerrie" w:date="2021-01-20T10:10:00Z">
        <w:r w:rsidRPr="00FE36CA">
          <w:t xml:space="preserve"> progressive learning </w:t>
        </w:r>
      </w:ins>
      <w:ins w:id="962" w:author="Abercrombie, Kerrie" w:date="2021-01-27T11:31:00Z">
        <w:r w:rsidR="00D9607A">
          <w:t xml:space="preserve">has been </w:t>
        </w:r>
      </w:ins>
      <w:ins w:id="963" w:author="Abercrombie, Kerrie" w:date="2021-01-20T10:10:00Z">
        <w:r w:rsidRPr="00FE36CA">
          <w:t>attained.  It is recommended that, for the VTS Operator, level</w:t>
        </w:r>
      </w:ins>
      <w:ins w:id="964" w:author="Abercrombie, Kerrie" w:date="2021-01-27T11:32:00Z">
        <w:r w:rsidR="00D9607A">
          <w:t>’s</w:t>
        </w:r>
      </w:ins>
      <w:ins w:id="965" w:author="Abercrombie, Kerrie" w:date="2021-01-20T10:10:00Z">
        <w:r w:rsidRPr="00FE36CA">
          <w:t xml:space="preserve"> one to four </w:t>
        </w:r>
      </w:ins>
      <w:ins w:id="966" w:author="Abercrombie, Kerrie" w:date="2021-01-27T11:32:00Z">
        <w:r w:rsidR="00D9607A">
          <w:t>is c</w:t>
        </w:r>
      </w:ins>
      <w:ins w:id="967" w:author="Abercrombie, Kerrie" w:date="2021-01-20T10:10:00Z">
        <w:r w:rsidRPr="00FE36CA">
          <w:t>onsidered satisfactory.</w:t>
        </w:r>
      </w:ins>
    </w:p>
    <w:p w14:paraId="0C8D9387" w14:textId="77777777" w:rsidR="00344354" w:rsidRDefault="00344354" w:rsidP="00344354">
      <w:pPr>
        <w:pStyle w:val="Tablecaption"/>
        <w:rPr>
          <w:ins w:id="968" w:author="Abercrombie, Kerrie" w:date="2021-01-20T10:10:00Z"/>
        </w:rPr>
      </w:pPr>
      <w:ins w:id="969" w:author="Abercrombie, Kerrie" w:date="2021-01-20T10:10:00Z">
        <w:r>
          <w:t>Assessment Levels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796"/>
      </w:tblGrid>
      <w:tr w:rsidR="00344354" w:rsidRPr="00FE36CA" w14:paraId="7555BDFF" w14:textId="77777777" w:rsidTr="003D7834">
        <w:trPr>
          <w:jc w:val="center"/>
          <w:ins w:id="970" w:author="Abercrombie, Kerrie" w:date="2021-01-20T10:10:00Z"/>
        </w:trPr>
        <w:tc>
          <w:tcPr>
            <w:tcW w:w="1384" w:type="dxa"/>
            <w:tcBorders>
              <w:bottom w:val="single" w:sz="8" w:space="0" w:color="auto"/>
            </w:tcBorders>
            <w:vAlign w:val="center"/>
          </w:tcPr>
          <w:p w14:paraId="2E61699A" w14:textId="77777777" w:rsidR="00344354" w:rsidRPr="00FE36CA" w:rsidRDefault="00344354" w:rsidP="003D7834">
            <w:pPr>
              <w:pStyle w:val="Tableheading"/>
              <w:rPr>
                <w:ins w:id="971" w:author="Abercrombie, Kerrie" w:date="2021-01-20T10:10:00Z"/>
              </w:rPr>
            </w:pPr>
            <w:ins w:id="972" w:author="Abercrombie, Kerrie" w:date="2021-01-20T10:10:00Z">
              <w:r>
                <w:t>Level</w:t>
              </w:r>
            </w:ins>
          </w:p>
        </w:tc>
        <w:tc>
          <w:tcPr>
            <w:tcW w:w="7796" w:type="dxa"/>
            <w:tcBorders>
              <w:bottom w:val="single" w:sz="8" w:space="0" w:color="auto"/>
            </w:tcBorders>
            <w:vAlign w:val="center"/>
          </w:tcPr>
          <w:p w14:paraId="6A1CFE54" w14:textId="77777777" w:rsidR="00344354" w:rsidRPr="00FE36CA" w:rsidRDefault="00344354" w:rsidP="003D7834">
            <w:pPr>
              <w:pStyle w:val="Tableheading"/>
              <w:rPr>
                <w:ins w:id="973" w:author="Abercrombie, Kerrie" w:date="2021-01-20T10:10:00Z"/>
              </w:rPr>
            </w:pPr>
            <w:ins w:id="974" w:author="Abercrombie, Kerrie" w:date="2021-01-20T10:10:00Z">
              <w:r w:rsidRPr="00FE36CA">
                <w:t>D</w:t>
              </w:r>
              <w:r>
                <w:t>escription</w:t>
              </w:r>
            </w:ins>
          </w:p>
        </w:tc>
      </w:tr>
      <w:tr w:rsidR="00344354" w:rsidRPr="00FE36CA" w14:paraId="78B9D822" w14:textId="77777777" w:rsidTr="003D7834">
        <w:trPr>
          <w:jc w:val="center"/>
          <w:ins w:id="975" w:author="Abercrombie, Kerrie" w:date="2021-01-20T10:10:00Z"/>
        </w:trPr>
        <w:tc>
          <w:tcPr>
            <w:tcW w:w="1384" w:type="dxa"/>
            <w:tcBorders>
              <w:top w:val="single" w:sz="8" w:space="0" w:color="auto"/>
            </w:tcBorders>
          </w:tcPr>
          <w:p w14:paraId="7566C589" w14:textId="77777777" w:rsidR="00344354" w:rsidRPr="00FE36CA" w:rsidRDefault="00344354" w:rsidP="003D7834">
            <w:pPr>
              <w:pStyle w:val="Tabletext"/>
              <w:rPr>
                <w:ins w:id="976" w:author="Abercrombie, Kerrie" w:date="2021-01-20T10:10:00Z"/>
              </w:rPr>
            </w:pPr>
            <w:ins w:id="977" w:author="Abercrombie, Kerrie" w:date="2021-01-20T10:10:00Z">
              <w:r w:rsidRPr="00FE36CA">
                <w:t>LEVEL 1</w:t>
              </w:r>
            </w:ins>
          </w:p>
        </w:tc>
        <w:tc>
          <w:tcPr>
            <w:tcW w:w="7796" w:type="dxa"/>
            <w:tcBorders>
              <w:top w:val="single" w:sz="8" w:space="0" w:color="auto"/>
            </w:tcBorders>
          </w:tcPr>
          <w:p w14:paraId="02B51A2D" w14:textId="77777777" w:rsidR="00344354" w:rsidRPr="00FE36CA" w:rsidRDefault="00344354" w:rsidP="003D7834">
            <w:pPr>
              <w:pStyle w:val="Tabletext"/>
              <w:rPr>
                <w:ins w:id="978" w:author="Abercrombie, Kerrie" w:date="2021-01-20T10:10:00Z"/>
              </w:rPr>
            </w:pPr>
            <w:ins w:id="979" w:author="Abercrombie, Kerrie" w:date="2021-01-20T10:10:00Z">
              <w:r w:rsidRPr="00FE36CA">
                <w:t xml:space="preserve">The </w:t>
              </w:r>
              <w:r>
                <w:t>participant</w:t>
              </w:r>
              <w:r w:rsidRPr="00FE36CA">
                <w:t xml:space="preserve"> demonstrates a willingness to learn.</w:t>
              </w:r>
            </w:ins>
          </w:p>
        </w:tc>
      </w:tr>
      <w:tr w:rsidR="00344354" w:rsidRPr="00FE36CA" w14:paraId="17A8FF43" w14:textId="77777777" w:rsidTr="003D7834">
        <w:trPr>
          <w:jc w:val="center"/>
          <w:ins w:id="980" w:author="Abercrombie, Kerrie" w:date="2021-01-20T10:10:00Z"/>
        </w:trPr>
        <w:tc>
          <w:tcPr>
            <w:tcW w:w="1384" w:type="dxa"/>
          </w:tcPr>
          <w:p w14:paraId="0CA57B81" w14:textId="77777777" w:rsidR="00344354" w:rsidRPr="00FE36CA" w:rsidRDefault="00344354" w:rsidP="003D7834">
            <w:pPr>
              <w:pStyle w:val="Tabletext"/>
              <w:rPr>
                <w:ins w:id="981" w:author="Abercrombie, Kerrie" w:date="2021-01-20T10:10:00Z"/>
              </w:rPr>
            </w:pPr>
            <w:ins w:id="982" w:author="Abercrombie, Kerrie" w:date="2021-01-20T10:10:00Z">
              <w:r w:rsidRPr="00FE36CA">
                <w:t>LEVEL 2</w:t>
              </w:r>
            </w:ins>
          </w:p>
        </w:tc>
        <w:tc>
          <w:tcPr>
            <w:tcW w:w="7796" w:type="dxa"/>
          </w:tcPr>
          <w:p w14:paraId="437FC4AD" w14:textId="77777777" w:rsidR="00344354" w:rsidRPr="00FE36CA" w:rsidRDefault="00344354" w:rsidP="003D7834">
            <w:pPr>
              <w:pStyle w:val="Tabletext"/>
              <w:rPr>
                <w:ins w:id="983" w:author="Abercrombie, Kerrie" w:date="2021-01-20T10:10:00Z"/>
              </w:rPr>
            </w:pPr>
            <w:ins w:id="984" w:author="Abercrombie, Kerrie" w:date="2021-01-20T10:10:00Z">
              <w:r w:rsidRPr="00FE36CA">
                <w:t xml:space="preserve">The </w:t>
              </w:r>
              <w:r>
                <w:t>participant</w:t>
              </w:r>
              <w:r w:rsidRPr="00FE36CA">
                <w:t xml:space="preserve"> demonstrates active participation in the learning process.</w:t>
              </w:r>
            </w:ins>
          </w:p>
        </w:tc>
      </w:tr>
      <w:tr w:rsidR="00344354" w:rsidRPr="00FE36CA" w14:paraId="7892BD67" w14:textId="77777777" w:rsidTr="003D7834">
        <w:trPr>
          <w:jc w:val="center"/>
          <w:ins w:id="985" w:author="Abercrombie, Kerrie" w:date="2021-01-20T10:10:00Z"/>
        </w:trPr>
        <w:tc>
          <w:tcPr>
            <w:tcW w:w="1384" w:type="dxa"/>
          </w:tcPr>
          <w:p w14:paraId="49555BB8" w14:textId="77777777" w:rsidR="00344354" w:rsidRPr="00FE36CA" w:rsidRDefault="00344354" w:rsidP="003D7834">
            <w:pPr>
              <w:pStyle w:val="Tabletext"/>
              <w:rPr>
                <w:ins w:id="986" w:author="Abercrombie, Kerrie" w:date="2021-01-20T10:10:00Z"/>
              </w:rPr>
            </w:pPr>
            <w:ins w:id="987" w:author="Abercrombie, Kerrie" w:date="2021-01-20T10:10:00Z">
              <w:r w:rsidRPr="00FE36CA">
                <w:t>LEVEL 3</w:t>
              </w:r>
            </w:ins>
          </w:p>
        </w:tc>
        <w:tc>
          <w:tcPr>
            <w:tcW w:w="7796" w:type="dxa"/>
          </w:tcPr>
          <w:p w14:paraId="6AAC8C64" w14:textId="77777777" w:rsidR="00344354" w:rsidRPr="00FE36CA" w:rsidRDefault="00344354" w:rsidP="003D7834">
            <w:pPr>
              <w:pStyle w:val="Tabletext"/>
              <w:rPr>
                <w:ins w:id="988" w:author="Abercrombie, Kerrie" w:date="2021-01-20T10:10:00Z"/>
              </w:rPr>
            </w:pPr>
            <w:ins w:id="989" w:author="Abercrombie, Kerrie" w:date="2021-01-20T10:10:00Z">
              <w:r w:rsidRPr="00FE36CA">
                <w:t xml:space="preserve">The training positively influences the </w:t>
              </w:r>
              <w:r>
                <w:t>participant</w:t>
              </w:r>
              <w:r w:rsidRPr="00FE36CA">
                <w:t>’s behaviour and attitude, and there is a measurable increase in knowledge and skills.</w:t>
              </w:r>
            </w:ins>
          </w:p>
        </w:tc>
      </w:tr>
      <w:tr w:rsidR="00344354" w:rsidRPr="00FE36CA" w14:paraId="18644CDC" w14:textId="77777777" w:rsidTr="003D7834">
        <w:trPr>
          <w:jc w:val="center"/>
          <w:ins w:id="990" w:author="Abercrombie, Kerrie" w:date="2021-01-20T10:10:00Z"/>
        </w:trPr>
        <w:tc>
          <w:tcPr>
            <w:tcW w:w="1384" w:type="dxa"/>
          </w:tcPr>
          <w:p w14:paraId="307919E5" w14:textId="77777777" w:rsidR="00344354" w:rsidRPr="00FE36CA" w:rsidRDefault="00344354" w:rsidP="003D7834">
            <w:pPr>
              <w:pStyle w:val="Tabletext"/>
              <w:rPr>
                <w:ins w:id="991" w:author="Abercrombie, Kerrie" w:date="2021-01-20T10:10:00Z"/>
              </w:rPr>
            </w:pPr>
            <w:ins w:id="992" w:author="Abercrombie, Kerrie" w:date="2021-01-20T10:10:00Z">
              <w:r w:rsidRPr="00FE36CA">
                <w:t>LEVEL 4</w:t>
              </w:r>
            </w:ins>
          </w:p>
        </w:tc>
        <w:tc>
          <w:tcPr>
            <w:tcW w:w="7796" w:type="dxa"/>
          </w:tcPr>
          <w:p w14:paraId="30E33B3C" w14:textId="77777777" w:rsidR="00344354" w:rsidRPr="00FE36CA" w:rsidRDefault="00344354" w:rsidP="003D7834">
            <w:pPr>
              <w:pStyle w:val="Tabletext"/>
              <w:rPr>
                <w:ins w:id="993" w:author="Abercrombie, Kerrie" w:date="2021-01-20T10:10:00Z"/>
              </w:rPr>
            </w:pPr>
            <w:ins w:id="994" w:author="Abercrombie, Kerrie" w:date="2021-01-20T10:10:00Z">
              <w:r w:rsidRPr="00FE36CA">
                <w:t xml:space="preserve">The </w:t>
              </w:r>
              <w:r>
                <w:t>participant</w:t>
              </w:r>
              <w:r w:rsidRPr="00FE36CA">
                <w:t xml:space="preserve"> demonstrates the ability to adapt existing knowledge, skills and attitude when dealing with new and unplanned situations.</w:t>
              </w:r>
            </w:ins>
          </w:p>
        </w:tc>
      </w:tr>
      <w:tr w:rsidR="00344354" w:rsidRPr="00FE36CA" w14:paraId="76A36265" w14:textId="77777777" w:rsidTr="003D7834">
        <w:trPr>
          <w:jc w:val="center"/>
          <w:ins w:id="995" w:author="Abercrombie, Kerrie" w:date="2021-01-20T10:10:00Z"/>
        </w:trPr>
        <w:tc>
          <w:tcPr>
            <w:tcW w:w="1384" w:type="dxa"/>
          </w:tcPr>
          <w:p w14:paraId="5AE54227" w14:textId="77777777" w:rsidR="00344354" w:rsidRPr="00FE36CA" w:rsidRDefault="00344354" w:rsidP="003D7834">
            <w:pPr>
              <w:pStyle w:val="Tabletext"/>
              <w:rPr>
                <w:ins w:id="996" w:author="Abercrombie, Kerrie" w:date="2021-01-20T10:10:00Z"/>
              </w:rPr>
            </w:pPr>
            <w:ins w:id="997" w:author="Abercrombie, Kerrie" w:date="2021-01-20T10:10:00Z">
              <w:r w:rsidRPr="00FE36CA">
                <w:t>LEVEL 5</w:t>
              </w:r>
            </w:ins>
          </w:p>
        </w:tc>
        <w:tc>
          <w:tcPr>
            <w:tcW w:w="7796" w:type="dxa"/>
          </w:tcPr>
          <w:p w14:paraId="2827AEC8" w14:textId="77777777" w:rsidR="00344354" w:rsidRPr="00FE36CA" w:rsidRDefault="00344354" w:rsidP="003D7834">
            <w:pPr>
              <w:pStyle w:val="Tabletext"/>
              <w:rPr>
                <w:ins w:id="998" w:author="Abercrombie, Kerrie" w:date="2021-01-20T10:10:00Z"/>
              </w:rPr>
            </w:pPr>
            <w:ins w:id="999" w:author="Abercrombie, Kerrie" w:date="2021-01-20T10:10:00Z">
              <w:r w:rsidRPr="00FE36CA">
                <w:t xml:space="preserve">The </w:t>
              </w:r>
              <w:r>
                <w:t>participant</w:t>
              </w:r>
              <w:r w:rsidRPr="00FE36CA">
                <w:t xml:space="preserve"> demonstrates a permanent positive change in knowledge, skills and attitude and is ready to positively influence others.</w:t>
              </w:r>
            </w:ins>
          </w:p>
          <w:p w14:paraId="1568F59E" w14:textId="77777777" w:rsidR="00344354" w:rsidRPr="00FE36CA" w:rsidRDefault="00344354" w:rsidP="003D7834">
            <w:pPr>
              <w:pStyle w:val="Tabletext"/>
              <w:rPr>
                <w:ins w:id="1000" w:author="Abercrombie, Kerrie" w:date="2021-01-20T10:10:00Z"/>
              </w:rPr>
            </w:pPr>
            <w:ins w:id="1001" w:author="Abercrombie, Kerrie" w:date="2021-01-20T10:10:00Z">
              <w:r w:rsidRPr="00FE36CA">
                <w:t xml:space="preserve">The </w:t>
              </w:r>
              <w:r>
                <w:t>participant</w:t>
              </w:r>
              <w:r w:rsidRPr="00FE36CA">
                <w:t xml:space="preserve"> may exhibit some positive changes in co-related behaviours.</w:t>
              </w:r>
            </w:ins>
          </w:p>
        </w:tc>
      </w:tr>
    </w:tbl>
    <w:p w14:paraId="5DF13D7D" w14:textId="77777777" w:rsidR="002B221C" w:rsidRDefault="002B221C" w:rsidP="002B221C">
      <w:pPr>
        <w:rPr>
          <w:ins w:id="1002" w:author="Kerrie Abercrombie" w:date="2021-01-15T14:59:00Z"/>
        </w:rPr>
      </w:pPr>
    </w:p>
    <w:p w14:paraId="1773CFF4" w14:textId="77777777" w:rsidR="002B221C" w:rsidRDefault="002B221C" w:rsidP="002B221C">
      <w:pPr>
        <w:pStyle w:val="Heading1"/>
      </w:pPr>
      <w:bookmarkStart w:id="1003" w:name="_Toc40341889"/>
      <w:bookmarkStart w:id="1004" w:name="_Toc62642254"/>
      <w:r>
        <w:t>CERTIFICATION</w:t>
      </w:r>
      <w:bookmarkEnd w:id="1003"/>
      <w:bookmarkEnd w:id="1004"/>
    </w:p>
    <w:p w14:paraId="50FD77CA" w14:textId="77777777" w:rsidR="002B221C" w:rsidRPr="009D7803" w:rsidRDefault="002B221C" w:rsidP="002B221C">
      <w:pPr>
        <w:pStyle w:val="Heading1separatationline"/>
      </w:pPr>
    </w:p>
    <w:p w14:paraId="64492791" w14:textId="20848AB2" w:rsidR="00060301" w:rsidRDefault="00060301" w:rsidP="00060301">
      <w:pPr>
        <w:pStyle w:val="BodyText"/>
        <w:rPr>
          <w:ins w:id="1005" w:author="Abercrombie, Kerrie" w:date="2021-01-22T17:09:00Z"/>
        </w:rPr>
      </w:pPr>
      <w:ins w:id="1006" w:author="Abercrombie, Kerrie" w:date="2021-01-22T17:09:00Z">
        <w:r>
          <w:t xml:space="preserve">A course certificate should be issued by the </w:t>
        </w:r>
      </w:ins>
      <w:ins w:id="1007" w:author="Abercrombie, Kerrie" w:date="2021-02-02T06:27:00Z">
        <w:r w:rsidR="0041127A">
          <w:t>t</w:t>
        </w:r>
      </w:ins>
      <w:ins w:id="1008" w:author="Abercrombie, Kerrie" w:date="2021-01-22T17:09:00Z">
        <w:r>
          <w:t xml:space="preserve">raining </w:t>
        </w:r>
      </w:ins>
      <w:ins w:id="1009" w:author="Abercrombie, Kerrie" w:date="2021-02-02T06:27:00Z">
        <w:r w:rsidR="0041127A">
          <w:t>o</w:t>
        </w:r>
      </w:ins>
      <w:ins w:id="1010" w:author="Abercrombie, Kerrie" w:date="2021-01-22T17:09:00Z">
        <w:r>
          <w:t>rganisation where a candidate:</w:t>
        </w:r>
      </w:ins>
    </w:p>
    <w:p w14:paraId="657FC07D" w14:textId="2C8E0F8B" w:rsidR="00060301" w:rsidRDefault="00060301" w:rsidP="00060301">
      <w:pPr>
        <w:pStyle w:val="Bullet1"/>
        <w:rPr>
          <w:ins w:id="1011" w:author="Abercrombie, Kerrie" w:date="2021-01-22T17:09:00Z"/>
        </w:rPr>
      </w:pPr>
      <w:ins w:id="1012" w:author="Abercrombie, Kerrie" w:date="2021-01-22T17:09:00Z">
        <w:r>
          <w:t>has achieved the International English Language Testing System (IELTS) level 5, or its equivalent,</w:t>
        </w:r>
      </w:ins>
    </w:p>
    <w:p w14:paraId="71085AF1" w14:textId="349D9879" w:rsidR="00060301" w:rsidRDefault="00060301" w:rsidP="00060301">
      <w:pPr>
        <w:pStyle w:val="Bullet1"/>
        <w:rPr>
          <w:ins w:id="1013" w:author="Abercrombie, Kerrie" w:date="2021-01-22T17:09:00Z"/>
        </w:rPr>
      </w:pPr>
      <w:ins w:id="1014" w:author="Abercrombie, Kerrie" w:date="2021-01-22T17:09:00Z">
        <w:r>
          <w:t xml:space="preserve">demonstrates they have the theoretical and practical knowledge, and </w:t>
        </w:r>
      </w:ins>
    </w:p>
    <w:p w14:paraId="64B93196" w14:textId="142553DF" w:rsidR="00060301" w:rsidRDefault="00060301" w:rsidP="00060301">
      <w:pPr>
        <w:pStyle w:val="Bullet1"/>
        <w:rPr>
          <w:ins w:id="1015" w:author="Abercrombie, Kerrie" w:date="2021-01-22T17:08:00Z"/>
        </w:rPr>
      </w:pPr>
      <w:ins w:id="1016" w:author="Abercrombie, Kerrie" w:date="2021-01-22T17:09:00Z">
        <w:r>
          <w:t xml:space="preserve">has passed the </w:t>
        </w:r>
        <w:commentRangeStart w:id="1017"/>
        <w:r>
          <w:t xml:space="preserve">appropriate assessments </w:t>
        </w:r>
      </w:ins>
      <w:commentRangeEnd w:id="1017"/>
      <w:ins w:id="1018" w:author="Abercrombie, Kerrie" w:date="2021-02-02T06:27:00Z">
        <w:r w:rsidR="0041127A">
          <w:rPr>
            <w:rStyle w:val="CommentReference"/>
            <w:color w:val="auto"/>
          </w:rPr>
          <w:commentReference w:id="1017"/>
        </w:r>
      </w:ins>
      <w:ins w:id="1019" w:author="Abercrombie, Kerrie" w:date="2021-01-22T17:09:00Z">
        <w:r>
          <w:t>as outlined in this model course.</w:t>
        </w:r>
      </w:ins>
    </w:p>
    <w:p w14:paraId="38973283" w14:textId="3F15878B" w:rsidR="002B221C" w:rsidRDefault="002B221C" w:rsidP="00060301">
      <w:pPr>
        <w:pStyle w:val="BodyText"/>
        <w:rPr>
          <w:ins w:id="1020" w:author="Abercrombie, Kerrie" w:date="2021-01-22T17:09:00Z"/>
        </w:rPr>
      </w:pPr>
    </w:p>
    <w:p w14:paraId="6B395FD7" w14:textId="77777777" w:rsidR="00060301" w:rsidRPr="00093294" w:rsidRDefault="00060301" w:rsidP="00060301">
      <w:pPr>
        <w:pStyle w:val="BodyText"/>
      </w:pPr>
    </w:p>
    <w:p w14:paraId="6D5C1C85" w14:textId="761149CD" w:rsidR="00252CA0" w:rsidRDefault="00252CA0" w:rsidP="001E4C8E">
      <w:pPr>
        <w:pStyle w:val="BodyText"/>
      </w:pPr>
    </w:p>
    <w:p w14:paraId="5DA7D739" w14:textId="77777777" w:rsidR="00506944" w:rsidRDefault="00506944" w:rsidP="00C47B4B">
      <w:pPr>
        <w:pStyle w:val="Part"/>
        <w:rPr>
          <w:ins w:id="1021" w:author="Abercrombie, Kerrie" w:date="2021-01-21T13:45:00Z"/>
          <w:caps w:val="0"/>
        </w:rPr>
        <w:sectPr w:rsidR="00506944" w:rsidSect="00292085">
          <w:headerReference w:type="even" r:id="rId23"/>
          <w:headerReference w:type="default" r:id="rId24"/>
          <w:footerReference w:type="default" r:id="rId25"/>
          <w:headerReference w:type="first" r:id="rId26"/>
          <w:pgSz w:w="11906" w:h="16838" w:code="9"/>
          <w:pgMar w:top="1134" w:right="794" w:bottom="1134" w:left="907" w:header="851" w:footer="851" w:gutter="0"/>
          <w:cols w:space="708"/>
          <w:docGrid w:linePitch="360"/>
        </w:sectPr>
      </w:pPr>
    </w:p>
    <w:p w14:paraId="2902997C" w14:textId="7C205171" w:rsidR="00C47B4B" w:rsidRDefault="00C47B4B" w:rsidP="00C47B4B">
      <w:pPr>
        <w:pStyle w:val="Part"/>
        <w:rPr>
          <w:ins w:id="1022" w:author="Abercrombie, Kerrie" w:date="2021-01-21T12:04:00Z"/>
          <w:caps w:val="0"/>
        </w:rPr>
      </w:pPr>
      <w:bookmarkStart w:id="1023" w:name="_Toc62642255"/>
      <w:ins w:id="1024" w:author="Abercrombie, Kerrie" w:date="2021-01-20T10:16:00Z">
        <w:r w:rsidRPr="00093294">
          <w:rPr>
            <w:caps w:val="0"/>
          </w:rPr>
          <w:t xml:space="preserve">COURSE </w:t>
        </w:r>
      </w:ins>
      <w:ins w:id="1025" w:author="Abercrombie, Kerrie" w:date="2021-02-02T06:29:00Z">
        <w:r w:rsidR="0041127A">
          <w:rPr>
            <w:caps w:val="0"/>
          </w:rPr>
          <w:t>MODULES</w:t>
        </w:r>
      </w:ins>
      <w:bookmarkEnd w:id="1023"/>
    </w:p>
    <w:p w14:paraId="019DC4DB" w14:textId="46247873" w:rsidR="00C47B4B" w:rsidRDefault="00C47B4B" w:rsidP="00C47B4B">
      <w:pPr>
        <w:pStyle w:val="Module"/>
        <w:ind w:left="1843" w:hanging="1843"/>
        <w:rPr>
          <w:ins w:id="1026" w:author="Abercrombie, Kerrie" w:date="2021-01-20T10:17:00Z"/>
        </w:rPr>
      </w:pPr>
      <w:bookmarkStart w:id="1027" w:name="_Toc40341920"/>
      <w:bookmarkStart w:id="1028" w:name="_Toc62642256"/>
      <w:ins w:id="1029" w:author="Abercrombie, Kerrie" w:date="2021-01-20T10:17:00Z">
        <w:r>
          <w:t xml:space="preserve">MODULE 1 - </w:t>
        </w:r>
      </w:ins>
      <w:ins w:id="1030" w:author="Abercrombie, Kerrie" w:date="2021-01-20T10:16:00Z">
        <w:r>
          <w:t>REGULATORY AND LEGAL FRAMEWORK</w:t>
        </w:r>
      </w:ins>
      <w:bookmarkEnd w:id="1027"/>
      <w:bookmarkEnd w:id="1028"/>
    </w:p>
    <w:p w14:paraId="299F168D" w14:textId="7BE623D6" w:rsidR="00C47B4B" w:rsidRDefault="000B1C18" w:rsidP="008A2B31">
      <w:pPr>
        <w:pStyle w:val="Heading1"/>
        <w:numPr>
          <w:ilvl w:val="0"/>
          <w:numId w:val="57"/>
        </w:numPr>
        <w:rPr>
          <w:ins w:id="1031" w:author="Abercrombie, Kerrie" w:date="2021-01-20T10:18:00Z"/>
        </w:rPr>
      </w:pPr>
      <w:bookmarkStart w:id="1032" w:name="_Toc40341921"/>
      <w:bookmarkStart w:id="1033" w:name="_Toc62642257"/>
      <w:ins w:id="1034" w:author="Abercrombie, Kerrie" w:date="2021-01-20T10:18:00Z">
        <w:r>
          <w:rPr>
            <w:caps w:val="0"/>
          </w:rPr>
          <w:t>SCOPE</w:t>
        </w:r>
        <w:bookmarkEnd w:id="1032"/>
        <w:bookmarkEnd w:id="1033"/>
      </w:ins>
    </w:p>
    <w:p w14:paraId="5730DEE9" w14:textId="77777777" w:rsidR="00C47B4B" w:rsidRDefault="00C47B4B" w:rsidP="00C47B4B">
      <w:pPr>
        <w:pStyle w:val="Heading1separatationline"/>
        <w:rPr>
          <w:ins w:id="1035" w:author="Abercrombie, Kerrie" w:date="2021-01-20T10:18:00Z"/>
        </w:rPr>
      </w:pPr>
    </w:p>
    <w:p w14:paraId="08E4799F" w14:textId="77777777" w:rsidR="00C47B4B" w:rsidRDefault="00C47B4B" w:rsidP="00C47B4B">
      <w:pPr>
        <w:pStyle w:val="BodyText"/>
        <w:rPr>
          <w:ins w:id="1036" w:author="Abercrombie, Kerrie" w:date="2021-01-20T10:18:00Z"/>
        </w:rPr>
      </w:pPr>
      <w:ins w:id="1037" w:author="Abercrombie, Kerrie" w:date="2021-01-20T10:18:00Z">
        <w:r>
          <w:t xml:space="preserve">This module describes the regulatory and legislative framework of establishing a VTS, including the liabilities and the responsibilities of various parties involved with VTS. </w:t>
        </w:r>
      </w:ins>
    </w:p>
    <w:p w14:paraId="401A8E98" w14:textId="47333F11" w:rsidR="00C47B4B" w:rsidRDefault="000B1C18" w:rsidP="00C47B4B">
      <w:pPr>
        <w:pStyle w:val="Heading1"/>
        <w:rPr>
          <w:ins w:id="1038" w:author="Abercrombie, Kerrie" w:date="2021-01-20T10:18:00Z"/>
        </w:rPr>
      </w:pPr>
      <w:bookmarkStart w:id="1039" w:name="_Toc40341922"/>
      <w:bookmarkStart w:id="1040" w:name="_Toc62642258"/>
      <w:ins w:id="1041" w:author="Abercrombie, Kerrie" w:date="2021-01-20T10:18:00Z">
        <w:r>
          <w:rPr>
            <w:caps w:val="0"/>
          </w:rPr>
          <w:t>LEARNING OBJECTIVE</w:t>
        </w:r>
        <w:bookmarkEnd w:id="1039"/>
        <w:bookmarkEnd w:id="1040"/>
      </w:ins>
    </w:p>
    <w:p w14:paraId="55DD4225" w14:textId="77777777" w:rsidR="00C47B4B" w:rsidRDefault="00C47B4B" w:rsidP="00C47B4B">
      <w:pPr>
        <w:pStyle w:val="Heading1separatationline"/>
        <w:rPr>
          <w:ins w:id="1042" w:author="Abercrombie, Kerrie" w:date="2021-01-20T10:18:00Z"/>
        </w:rPr>
      </w:pPr>
    </w:p>
    <w:p w14:paraId="243F78FC" w14:textId="77777777" w:rsidR="00C47B4B" w:rsidRDefault="00C47B4B" w:rsidP="00C47B4B">
      <w:pPr>
        <w:pStyle w:val="BodyText"/>
        <w:rPr>
          <w:ins w:id="1043" w:author="Abercrombie, Kerrie" w:date="2021-01-20T10:18:00Z"/>
        </w:rPr>
      </w:pPr>
      <w:ins w:id="1044" w:author="Abercrombie, Kerrie" w:date="2021-01-20T10:18:00Z">
        <w:r>
          <w:t>On the completion of the module the student will be able to demonstrate an understanding of, and knowledge in:</w:t>
        </w:r>
      </w:ins>
    </w:p>
    <w:p w14:paraId="32111278" w14:textId="6C1F3093" w:rsidR="00C47B4B" w:rsidRDefault="00C47B4B" w:rsidP="00C47B4B">
      <w:pPr>
        <w:pStyle w:val="Bullet1"/>
        <w:rPr>
          <w:ins w:id="1045" w:author="Abercrombie, Kerrie" w:date="2021-01-20T10:18:00Z"/>
        </w:rPr>
      </w:pPr>
      <w:ins w:id="1046" w:author="Abercrombie, Kerrie" w:date="2021-01-20T10:18:00Z">
        <w:r>
          <w:t xml:space="preserve">the </w:t>
        </w:r>
        <w:r w:rsidRPr="00C86BF9">
          <w:t>regulatory</w:t>
        </w:r>
        <w:r>
          <w:t xml:space="preserve"> and legal framework for establishing VTS </w:t>
        </w:r>
      </w:ins>
    </w:p>
    <w:p w14:paraId="53FE64E7" w14:textId="77777777" w:rsidR="00C47B4B" w:rsidRDefault="00C47B4B" w:rsidP="00C47B4B">
      <w:pPr>
        <w:pStyle w:val="Bullet1"/>
        <w:rPr>
          <w:ins w:id="1047" w:author="Abercrombie, Kerrie" w:date="2021-01-20T10:18:00Z"/>
        </w:rPr>
      </w:pPr>
      <w:ins w:id="1048" w:author="Abercrombie, Kerrie" w:date="2021-01-20T10:18:00Z">
        <w:r>
          <w:t>legal liabilities and their implications to VTS</w:t>
        </w:r>
      </w:ins>
    </w:p>
    <w:p w14:paraId="6171CD8E" w14:textId="4CAF9061" w:rsidR="00C47B4B" w:rsidRDefault="00C47B4B" w:rsidP="00C47B4B">
      <w:pPr>
        <w:pStyle w:val="Bullet1"/>
        <w:rPr>
          <w:ins w:id="1049" w:author="Abercrombie, Kerrie" w:date="2021-01-22T09:16:00Z"/>
        </w:rPr>
      </w:pPr>
      <w:ins w:id="1050" w:author="Abercrombie, Kerrie" w:date="2021-01-20T10:18:00Z">
        <w:r>
          <w:t>the roles and responsibilities of the parties involved in VTS</w:t>
        </w:r>
      </w:ins>
    </w:p>
    <w:p w14:paraId="0642A658" w14:textId="1AA6F2C8" w:rsidR="00C27B77" w:rsidRPr="00AC0B20" w:rsidRDefault="00C27B77" w:rsidP="00C47B4B">
      <w:pPr>
        <w:pStyle w:val="Bullet1"/>
        <w:rPr>
          <w:ins w:id="1051" w:author="Abercrombie, Kerrie" w:date="2021-01-20T10:18:00Z"/>
        </w:rPr>
      </w:pPr>
      <w:ins w:id="1052" w:author="Abercrombie, Kerrie" w:date="2021-01-22T09:16:00Z">
        <w:r>
          <w:t>the importance of record and log keeping</w:t>
        </w:r>
      </w:ins>
    </w:p>
    <w:p w14:paraId="018C6050" w14:textId="52097B4B" w:rsidR="00945E59" w:rsidRDefault="000B1C18" w:rsidP="00945E59">
      <w:pPr>
        <w:pStyle w:val="Heading1"/>
        <w:rPr>
          <w:ins w:id="1053" w:author="Abercrombie, Kerrie" w:date="2021-01-22T09:19:00Z"/>
        </w:rPr>
      </w:pPr>
      <w:bookmarkStart w:id="1054" w:name="_Toc62642259"/>
      <w:bookmarkStart w:id="1055" w:name="_Toc40341924"/>
      <w:ins w:id="1056" w:author="Abercrombie, Kerrie" w:date="2021-01-22T09:19:00Z">
        <w:r w:rsidRPr="00C27B77">
          <w:rPr>
            <w:caps w:val="0"/>
          </w:rPr>
          <w:t>RECOMMENDED TRAINING HOURS</w:t>
        </w:r>
        <w:bookmarkEnd w:id="1054"/>
      </w:ins>
    </w:p>
    <w:p w14:paraId="01577C16" w14:textId="77777777" w:rsidR="00945E59" w:rsidRDefault="00945E59" w:rsidP="00945E59">
      <w:pPr>
        <w:pStyle w:val="Heading1separatationline"/>
        <w:rPr>
          <w:ins w:id="1057" w:author="Abercrombie, Kerrie" w:date="2021-01-22T09:19:00Z"/>
        </w:rPr>
      </w:pPr>
    </w:p>
    <w:p w14:paraId="1440131D" w14:textId="17D46F32" w:rsidR="00945E59" w:rsidRPr="00C27B77" w:rsidRDefault="00945E59" w:rsidP="00945E59">
      <w:pPr>
        <w:pStyle w:val="BodyText"/>
        <w:rPr>
          <w:ins w:id="1058" w:author="Abercrombie, Kerrie" w:date="2021-01-22T09:19:00Z"/>
        </w:rPr>
      </w:pPr>
      <w:ins w:id="1059" w:author="Abercrombie, Kerrie" w:date="2021-01-22T09:19:00Z">
        <w:r>
          <w:t xml:space="preserve">The number of recommended hours are </w:t>
        </w:r>
        <w:r w:rsidRPr="00945E59">
          <w:rPr>
            <w:highlight w:val="yellow"/>
          </w:rPr>
          <w:t>XXX</w:t>
        </w:r>
      </w:ins>
      <w:ins w:id="1060" w:author="Abercrombie, Kerrie" w:date="2021-01-22T09:22:00Z">
        <w:r>
          <w:t xml:space="preserve">.  </w:t>
        </w:r>
      </w:ins>
    </w:p>
    <w:p w14:paraId="310FF4E9" w14:textId="7F1CB97C" w:rsidR="00C47B4B" w:rsidRDefault="000B1C18" w:rsidP="00C47B4B">
      <w:pPr>
        <w:pStyle w:val="Heading1"/>
        <w:rPr>
          <w:ins w:id="1061" w:author="Abercrombie, Kerrie" w:date="2021-01-20T10:18:00Z"/>
          <w:szCs w:val="20"/>
        </w:rPr>
      </w:pPr>
      <w:bookmarkStart w:id="1062" w:name="_Toc62642260"/>
      <w:ins w:id="1063" w:author="Abercrombie, Kerrie" w:date="2021-01-20T10:18:00Z">
        <w:r w:rsidRPr="002A0F96">
          <w:rPr>
            <w:caps w:val="0"/>
            <w:szCs w:val="20"/>
          </w:rPr>
          <w:t>RECOMMENDED TRAINING AIDS AND EXERCISES</w:t>
        </w:r>
        <w:bookmarkEnd w:id="1055"/>
        <w:bookmarkEnd w:id="1062"/>
      </w:ins>
    </w:p>
    <w:p w14:paraId="4C3352D4" w14:textId="77777777" w:rsidR="00C47B4B" w:rsidRDefault="00C47B4B" w:rsidP="00C47B4B">
      <w:pPr>
        <w:pStyle w:val="Heading1separatationline"/>
        <w:rPr>
          <w:ins w:id="1064" w:author="Abercrombie, Kerrie" w:date="2021-01-20T10:18:00Z"/>
        </w:rPr>
      </w:pPr>
    </w:p>
    <w:p w14:paraId="67FD7417" w14:textId="77777777" w:rsidR="00C47B4B" w:rsidRDefault="00C47B4B" w:rsidP="00C47B4B">
      <w:pPr>
        <w:pStyle w:val="BodyText"/>
        <w:rPr>
          <w:ins w:id="1065" w:author="Abercrombie, Kerrie" w:date="2021-01-20T10:18:00Z"/>
        </w:rPr>
      </w:pPr>
      <w:ins w:id="1066" w:author="Abercrombie, Kerrie" w:date="2021-01-20T10:18:00Z">
        <w:r>
          <w:t>The teaching methods that should be used for the delivery of this module include:</w:t>
        </w:r>
      </w:ins>
    </w:p>
    <w:p w14:paraId="015B97D6" w14:textId="77777777" w:rsidR="00C47B4B" w:rsidRDefault="00C47B4B" w:rsidP="00C47B4B">
      <w:pPr>
        <w:pStyle w:val="Bullet1"/>
        <w:rPr>
          <w:ins w:id="1067" w:author="Abercrombie, Kerrie" w:date="2021-01-20T10:18:00Z"/>
        </w:rPr>
      </w:pPr>
      <w:ins w:id="1068" w:author="Abercrombie, Kerrie" w:date="2021-01-20T10:18:00Z">
        <w:r>
          <w:t>Classroom presentations and facilitated discussion</w:t>
        </w:r>
      </w:ins>
    </w:p>
    <w:p w14:paraId="31DC9B6C" w14:textId="77777777" w:rsidR="00C47B4B" w:rsidRDefault="00C47B4B" w:rsidP="00C47B4B">
      <w:pPr>
        <w:pStyle w:val="Bullet1"/>
        <w:rPr>
          <w:ins w:id="1069" w:author="Abercrombie, Kerrie" w:date="2021-01-20T10:18:00Z"/>
        </w:rPr>
      </w:pPr>
      <w:ins w:id="1070" w:author="Abercrombie, Kerrie" w:date="2021-01-20T10:18:00Z">
        <w:r>
          <w:t>Case studies</w:t>
        </w:r>
      </w:ins>
    </w:p>
    <w:p w14:paraId="77435E4A" w14:textId="77777777" w:rsidR="00C47B4B" w:rsidRPr="00652096" w:rsidRDefault="00C47B4B" w:rsidP="00C47B4B">
      <w:pPr>
        <w:pStyle w:val="Bullet1"/>
        <w:rPr>
          <w:ins w:id="1071" w:author="Abercrombie, Kerrie" w:date="2021-01-20T10:18:00Z"/>
        </w:rPr>
      </w:pPr>
      <w:ins w:id="1072" w:author="Abercrombie, Kerrie" w:date="2021-01-20T10:18:00Z">
        <w:r>
          <w:t>Guest Speakers, as appropriate</w:t>
        </w:r>
      </w:ins>
    </w:p>
    <w:p w14:paraId="5FC1BA52" w14:textId="694B89FE" w:rsidR="00945E59" w:rsidRDefault="000B1C18" w:rsidP="00945E59">
      <w:pPr>
        <w:pStyle w:val="Heading1"/>
        <w:rPr>
          <w:ins w:id="1073" w:author="Abercrombie, Kerrie" w:date="2021-01-22T09:19:00Z"/>
        </w:rPr>
      </w:pPr>
      <w:bookmarkStart w:id="1074" w:name="_Toc40341923"/>
      <w:bookmarkStart w:id="1075" w:name="_Toc62642261"/>
      <w:ins w:id="1076" w:author="Abercrombie, Kerrie" w:date="2021-01-22T09:19:00Z">
        <w:r>
          <w:rPr>
            <w:caps w:val="0"/>
          </w:rPr>
          <w:t>PRE-COURSE READING MATERIAL</w:t>
        </w:r>
        <w:bookmarkEnd w:id="1074"/>
        <w:bookmarkEnd w:id="1075"/>
        <w:r>
          <w:rPr>
            <w:caps w:val="0"/>
          </w:rPr>
          <w:t xml:space="preserve"> </w:t>
        </w:r>
      </w:ins>
    </w:p>
    <w:p w14:paraId="2615CE95" w14:textId="77777777" w:rsidR="00945E59" w:rsidRPr="00AC0B20" w:rsidRDefault="00945E59" w:rsidP="00945E59">
      <w:pPr>
        <w:pStyle w:val="Heading1separatationline"/>
        <w:rPr>
          <w:ins w:id="1077" w:author="Abercrombie, Kerrie" w:date="2021-01-22T09:19:00Z"/>
        </w:rPr>
      </w:pPr>
    </w:p>
    <w:p w14:paraId="2DA2E819" w14:textId="77777777" w:rsidR="00945E59" w:rsidRDefault="00945E59" w:rsidP="00945E59">
      <w:pPr>
        <w:pStyle w:val="BodyText"/>
        <w:rPr>
          <w:ins w:id="1078" w:author="Abercrombie, Kerrie" w:date="2021-01-22T09:19:00Z"/>
        </w:rPr>
      </w:pPr>
      <w:ins w:id="1079" w:author="Abercrombie, Kerrie" w:date="2021-01-22T09:19:00Z">
        <w:r>
          <w:t>Prior to attending the course, it is suggested that a student be provided with at least the following materials:</w:t>
        </w:r>
      </w:ins>
    </w:p>
    <w:p w14:paraId="5DAEC2E0" w14:textId="77777777" w:rsidR="00945E59" w:rsidRDefault="00945E59" w:rsidP="00945E59">
      <w:pPr>
        <w:pStyle w:val="Bullet1"/>
        <w:rPr>
          <w:ins w:id="1080" w:author="Abercrombie, Kerrie" w:date="2021-01-22T09:19:00Z"/>
        </w:rPr>
      </w:pPr>
      <w:ins w:id="1081" w:author="Abercrombie, Kerrie" w:date="2021-01-22T09:19:00Z">
        <w:r>
          <w:t>IMO Resolution A.857(</w:t>
        </w:r>
        <w:r w:rsidRPr="00C47B4B">
          <w:rPr>
            <w:highlight w:val="yellow"/>
          </w:rPr>
          <w:t>XX</w:t>
        </w:r>
        <w:r>
          <w:t>)  XXXX</w:t>
        </w:r>
      </w:ins>
    </w:p>
    <w:p w14:paraId="1476E345" w14:textId="77777777" w:rsidR="00945E59" w:rsidRDefault="00945E59" w:rsidP="00945E59">
      <w:pPr>
        <w:pStyle w:val="Bullet1"/>
        <w:rPr>
          <w:ins w:id="1082" w:author="Abercrombie, Kerrie" w:date="2021-01-22T09:19:00Z"/>
        </w:rPr>
      </w:pPr>
      <w:ins w:id="1083" w:author="Abercrombie, Kerrie" w:date="2021-01-22T09:19:00Z">
        <w:r>
          <w:t xml:space="preserve">IALA Guideline 1071, </w:t>
        </w:r>
        <w:r w:rsidRPr="005D0DE1">
          <w:t>Establishment of a Vessel Traffic Service beyond territorial seas</w:t>
        </w:r>
      </w:ins>
    </w:p>
    <w:p w14:paraId="2FF98404" w14:textId="77777777" w:rsidR="00945E59" w:rsidRDefault="00945E59" w:rsidP="00945E59">
      <w:pPr>
        <w:pStyle w:val="Bullet1"/>
        <w:rPr>
          <w:ins w:id="1084" w:author="Abercrombie, Kerrie" w:date="2021-01-22T09:19:00Z"/>
        </w:rPr>
      </w:pPr>
      <w:ins w:id="1085" w:author="Abercrombie, Kerrie" w:date="2021-01-22T09:19:00Z">
        <w:r>
          <w:t xml:space="preserve">IALA Guideline 1142, </w:t>
        </w:r>
        <w:r w:rsidRPr="00757F84">
          <w:rPr>
            <w:highlight w:val="yellow"/>
          </w:rPr>
          <w:t>XXXX</w:t>
        </w:r>
      </w:ins>
    </w:p>
    <w:p w14:paraId="447D1F28" w14:textId="2D5C75B2" w:rsidR="00C47B4B" w:rsidRDefault="00C47B4B" w:rsidP="00C47B4B">
      <w:pPr>
        <w:pStyle w:val="BodyText"/>
        <w:rPr>
          <w:ins w:id="1086" w:author="Abercrombie, Kerrie" w:date="2021-01-22T09:17:00Z"/>
        </w:rPr>
      </w:pPr>
    </w:p>
    <w:p w14:paraId="4F1C00E9" w14:textId="4A83F85A" w:rsidR="00C27B77" w:rsidRDefault="00C27B77" w:rsidP="00C47B4B">
      <w:pPr>
        <w:pStyle w:val="BodyText"/>
        <w:rPr>
          <w:ins w:id="1087" w:author="Abercrombie, Kerrie" w:date="2021-01-22T09:17:00Z"/>
        </w:rPr>
      </w:pPr>
    </w:p>
    <w:p w14:paraId="43DB677E" w14:textId="151FE380" w:rsidR="00C27B77" w:rsidRDefault="00C27B77" w:rsidP="00C27B77">
      <w:pPr>
        <w:pStyle w:val="BodyText"/>
        <w:rPr>
          <w:ins w:id="1088" w:author="Abercrombie, Kerrie" w:date="2021-01-22T09:18:00Z"/>
        </w:rPr>
      </w:pPr>
    </w:p>
    <w:p w14:paraId="03675C47" w14:textId="321ECF0A" w:rsidR="00C27B77" w:rsidRDefault="00C27B77" w:rsidP="00C27B77">
      <w:pPr>
        <w:pStyle w:val="BodyText"/>
        <w:rPr>
          <w:ins w:id="1089" w:author="Abercrombie, Kerrie" w:date="2021-01-22T09:18:00Z"/>
        </w:rPr>
      </w:pPr>
    </w:p>
    <w:p w14:paraId="62F984D4" w14:textId="77777777" w:rsidR="00C27B77" w:rsidRPr="00C27B77" w:rsidRDefault="00C27B77" w:rsidP="00C27B77">
      <w:pPr>
        <w:pStyle w:val="BodyText"/>
        <w:rPr>
          <w:ins w:id="1090" w:author="Abercrombie, Kerrie" w:date="2021-01-20T10:18:00Z"/>
        </w:rPr>
        <w:sectPr w:rsidR="00C27B77" w:rsidRPr="00C27B77" w:rsidSect="00292085">
          <w:pgSz w:w="11906" w:h="16838" w:code="9"/>
          <w:pgMar w:top="1134" w:right="794" w:bottom="1134" w:left="907" w:header="851" w:footer="851" w:gutter="0"/>
          <w:cols w:space="708"/>
          <w:docGrid w:linePitch="360"/>
        </w:sectPr>
      </w:pPr>
    </w:p>
    <w:p w14:paraId="0D0901F9" w14:textId="0BBCAC9E" w:rsidR="00C47B4B" w:rsidRDefault="000B1C18" w:rsidP="00C47B4B">
      <w:pPr>
        <w:pStyle w:val="Heading1"/>
        <w:rPr>
          <w:ins w:id="1091" w:author="Abercrombie, Kerrie" w:date="2021-01-20T10:19:00Z"/>
        </w:rPr>
      </w:pPr>
      <w:bookmarkStart w:id="1092" w:name="_Toc40341925"/>
      <w:bookmarkStart w:id="1093" w:name="_Toc62642262"/>
      <w:ins w:id="1094" w:author="Abercrombie, Kerrie" w:date="2021-01-20T10:19:00Z">
        <w:r>
          <w:rPr>
            <w:caps w:val="0"/>
          </w:rPr>
          <w:t>DETAILED TEACHING SYLLABUS</w:t>
        </w:r>
      </w:ins>
      <w:bookmarkEnd w:id="1092"/>
      <w:commentRangeStart w:id="1095"/>
      <w:commentRangeEnd w:id="1095"/>
      <w:ins w:id="1096" w:author="Abercrombie, Kerrie" w:date="2021-01-25T08:51:00Z">
        <w:r w:rsidR="004B6273">
          <w:rPr>
            <w:rStyle w:val="CommentReference"/>
            <w:rFonts w:asciiTheme="minorHAnsi" w:eastAsiaTheme="minorHAnsi" w:hAnsiTheme="minorHAnsi" w:cs="Times New Roman"/>
            <w:b w:val="0"/>
            <w:bCs w:val="0"/>
            <w:caps w:val="0"/>
            <w:color w:val="auto"/>
          </w:rPr>
          <w:commentReference w:id="1095"/>
        </w:r>
      </w:ins>
      <w:bookmarkEnd w:id="1093"/>
    </w:p>
    <w:p w14:paraId="2D9D6295" w14:textId="77777777" w:rsidR="00C47B4B" w:rsidRPr="00AC0B20" w:rsidRDefault="00C47B4B" w:rsidP="00C47B4B">
      <w:pPr>
        <w:pStyle w:val="Heading1separatationline"/>
        <w:rPr>
          <w:ins w:id="1097" w:author="Abercrombie, Kerrie" w:date="2021-01-20T10:19:00Z"/>
        </w:rPr>
      </w:pPr>
    </w:p>
    <w:p w14:paraId="5E1208B5" w14:textId="77777777" w:rsidR="004B6273" w:rsidRPr="004B6273" w:rsidRDefault="004B6273" w:rsidP="004B6273">
      <w:pPr>
        <w:rPr>
          <w:ins w:id="1098" w:author="Abercrombie, Kerrie" w:date="2021-01-20T10:19:00Z"/>
        </w:rPr>
      </w:pPr>
    </w:p>
    <w:tbl>
      <w:tblPr>
        <w:tblStyle w:val="TableGrid"/>
        <w:tblW w:w="14625" w:type="dxa"/>
        <w:tblLayout w:type="fixed"/>
        <w:tblLook w:val="04A0" w:firstRow="1" w:lastRow="0" w:firstColumn="1" w:lastColumn="0" w:noHBand="0" w:noVBand="1"/>
      </w:tblPr>
      <w:tblGrid>
        <w:gridCol w:w="846"/>
        <w:gridCol w:w="4607"/>
        <w:gridCol w:w="908"/>
        <w:gridCol w:w="4607"/>
        <w:gridCol w:w="683"/>
        <w:gridCol w:w="2974"/>
      </w:tblGrid>
      <w:tr w:rsidR="004B6273" w:rsidRPr="00076779" w14:paraId="1135F73F" w14:textId="77777777" w:rsidTr="00087D3E">
        <w:trPr>
          <w:cantSplit/>
          <w:trHeight w:val="1349"/>
          <w:tblHeader/>
          <w:ins w:id="1099" w:author="Abercrombie, Kerrie" w:date="2021-01-20T10:19:00Z"/>
        </w:trPr>
        <w:tc>
          <w:tcPr>
            <w:tcW w:w="846" w:type="dxa"/>
            <w:textDirection w:val="btLr"/>
          </w:tcPr>
          <w:p w14:paraId="4E54351F" w14:textId="77777777" w:rsidR="004B6273" w:rsidRPr="002A0F96" w:rsidRDefault="004B6273" w:rsidP="004B6273">
            <w:pPr>
              <w:pStyle w:val="Tabletexttitle"/>
              <w:spacing w:before="0" w:after="0"/>
              <w:rPr>
                <w:ins w:id="1100" w:author="Abercrombie, Kerrie" w:date="2021-01-20T10:19:00Z"/>
                <w:szCs w:val="20"/>
              </w:rPr>
            </w:pPr>
            <w:ins w:id="1101" w:author="Abercrombie, Kerrie" w:date="2021-01-20T10:19:00Z">
              <w:r>
                <w:rPr>
                  <w:szCs w:val="20"/>
                </w:rPr>
                <w:t>Element</w:t>
              </w:r>
            </w:ins>
          </w:p>
        </w:tc>
        <w:tc>
          <w:tcPr>
            <w:tcW w:w="4607" w:type="dxa"/>
          </w:tcPr>
          <w:p w14:paraId="3F031CF0" w14:textId="77777777" w:rsidR="004B6273" w:rsidRPr="002A0F96" w:rsidRDefault="004B6273" w:rsidP="004B6273">
            <w:pPr>
              <w:pStyle w:val="Tabletexttitle"/>
              <w:spacing w:before="0" w:after="0"/>
              <w:ind w:left="0" w:right="0"/>
              <w:rPr>
                <w:ins w:id="1102" w:author="Abercrombie, Kerrie" w:date="2021-01-20T10:19:00Z"/>
                <w:i/>
                <w:szCs w:val="20"/>
              </w:rPr>
            </w:pPr>
            <w:ins w:id="1103" w:author="Abercrombie, Kerrie" w:date="2021-01-20T10:19:00Z">
              <w:r w:rsidRPr="002A0F96">
                <w:rPr>
                  <w:i/>
                  <w:szCs w:val="20"/>
                </w:rPr>
                <w:t>Session Objective</w:t>
              </w:r>
            </w:ins>
          </w:p>
        </w:tc>
        <w:tc>
          <w:tcPr>
            <w:tcW w:w="908" w:type="dxa"/>
            <w:textDirection w:val="btLr"/>
          </w:tcPr>
          <w:p w14:paraId="720279BE" w14:textId="3D27A9F6" w:rsidR="004B6273" w:rsidRDefault="004B6273" w:rsidP="004B6273">
            <w:pPr>
              <w:pStyle w:val="Tabletexttitle"/>
              <w:spacing w:before="0" w:after="0"/>
              <w:rPr>
                <w:ins w:id="1104" w:author="Abercrombie, Kerrie" w:date="2021-01-25T08:49:00Z"/>
                <w:szCs w:val="20"/>
              </w:rPr>
            </w:pPr>
            <w:ins w:id="1105" w:author="Abercrombie, Kerrie" w:date="2021-01-25T08:49:00Z">
              <w:r>
                <w:rPr>
                  <w:szCs w:val="20"/>
                </w:rPr>
                <w:t>Sub-element</w:t>
              </w:r>
            </w:ins>
          </w:p>
        </w:tc>
        <w:tc>
          <w:tcPr>
            <w:tcW w:w="4607" w:type="dxa"/>
          </w:tcPr>
          <w:p w14:paraId="7579F635" w14:textId="7367D926" w:rsidR="004B6273" w:rsidRPr="002A0F96" w:rsidRDefault="004B6273" w:rsidP="004B6273">
            <w:pPr>
              <w:pStyle w:val="Tabletexttitle"/>
              <w:spacing w:before="0" w:after="0"/>
              <w:ind w:left="0" w:right="0"/>
              <w:rPr>
                <w:ins w:id="1106" w:author="Abercrombie, Kerrie" w:date="2021-01-20T10:19:00Z"/>
                <w:szCs w:val="20"/>
              </w:rPr>
            </w:pPr>
            <w:ins w:id="1107" w:author="Abercrombie, Kerrie" w:date="2021-01-20T10:19:00Z">
              <w:r>
                <w:rPr>
                  <w:szCs w:val="20"/>
                </w:rPr>
                <w:t>Subject Elements</w:t>
              </w:r>
            </w:ins>
          </w:p>
        </w:tc>
        <w:tc>
          <w:tcPr>
            <w:tcW w:w="683" w:type="dxa"/>
            <w:textDirection w:val="btLr"/>
          </w:tcPr>
          <w:p w14:paraId="62E732FB" w14:textId="77777777" w:rsidR="004B6273" w:rsidRPr="002A0F96" w:rsidRDefault="004B6273" w:rsidP="004B6273">
            <w:pPr>
              <w:pStyle w:val="Tabletexttitle"/>
              <w:spacing w:before="0" w:after="0"/>
              <w:rPr>
                <w:ins w:id="1108" w:author="Abercrombie, Kerrie" w:date="2021-01-20T10:19:00Z"/>
                <w:szCs w:val="20"/>
              </w:rPr>
            </w:pPr>
            <w:ins w:id="1109" w:author="Abercrombie, Kerrie" w:date="2021-01-20T10:19:00Z">
              <w:r w:rsidRPr="002A0F96">
                <w:rPr>
                  <w:szCs w:val="20"/>
                </w:rPr>
                <w:t>Level of Competence</w:t>
              </w:r>
            </w:ins>
          </w:p>
        </w:tc>
        <w:tc>
          <w:tcPr>
            <w:tcW w:w="2974" w:type="dxa"/>
          </w:tcPr>
          <w:p w14:paraId="7D338DB9" w14:textId="77777777" w:rsidR="004B6273" w:rsidRPr="002A0F96" w:rsidRDefault="004B6273" w:rsidP="004B6273">
            <w:pPr>
              <w:pStyle w:val="Tabletexttitle"/>
              <w:spacing w:before="0" w:after="0"/>
              <w:ind w:left="0" w:right="7"/>
              <w:rPr>
                <w:ins w:id="1110" w:author="Abercrombie, Kerrie" w:date="2021-01-20T10:19:00Z"/>
                <w:szCs w:val="20"/>
              </w:rPr>
            </w:pPr>
            <w:ins w:id="1111" w:author="Abercrombie, Kerrie" w:date="2021-01-20T10:19:00Z">
              <w:r w:rsidRPr="002A0F96">
                <w:rPr>
                  <w:szCs w:val="20"/>
                </w:rPr>
                <w:t>Resources</w:t>
              </w:r>
            </w:ins>
          </w:p>
          <w:p w14:paraId="3DD0E034" w14:textId="77777777" w:rsidR="004B6273" w:rsidRPr="002A0F96" w:rsidRDefault="004B6273" w:rsidP="004B6273">
            <w:pPr>
              <w:pStyle w:val="Tabletexttitle"/>
              <w:spacing w:before="0" w:after="0"/>
              <w:ind w:left="0" w:right="7"/>
              <w:rPr>
                <w:ins w:id="1112" w:author="Abercrombie, Kerrie" w:date="2021-01-20T10:19:00Z"/>
                <w:szCs w:val="20"/>
              </w:rPr>
            </w:pPr>
          </w:p>
        </w:tc>
      </w:tr>
      <w:tr w:rsidR="006C2511" w:rsidRPr="00755FEE" w14:paraId="5CB0D3C7" w14:textId="77777777" w:rsidTr="006C2511">
        <w:trPr>
          <w:trHeight w:val="70"/>
          <w:ins w:id="1113" w:author="Abercrombie, Kerrie" w:date="2021-01-20T10:19:00Z"/>
        </w:trPr>
        <w:tc>
          <w:tcPr>
            <w:tcW w:w="846" w:type="dxa"/>
            <w:shd w:val="clear" w:color="auto" w:fill="F2F2F2" w:themeFill="background1" w:themeFillShade="F2"/>
          </w:tcPr>
          <w:p w14:paraId="08E74C4B" w14:textId="77777777" w:rsidR="006C2511" w:rsidRPr="00755FEE" w:rsidRDefault="006C2511" w:rsidP="006C2511">
            <w:pPr>
              <w:pStyle w:val="Tabletext"/>
              <w:spacing w:before="0" w:after="0"/>
              <w:rPr>
                <w:ins w:id="1114" w:author="Abercrombie, Kerrie" w:date="2021-01-20T10:19:00Z"/>
                <w:b/>
                <w:szCs w:val="20"/>
              </w:rPr>
            </w:pPr>
            <w:ins w:id="1115" w:author="Abercrombie, Kerrie" w:date="2021-01-20T10:19:00Z">
              <w:r>
                <w:rPr>
                  <w:b/>
                  <w:szCs w:val="20"/>
                </w:rPr>
                <w:t>1</w:t>
              </w:r>
              <w:r w:rsidRPr="00755FEE">
                <w:rPr>
                  <w:b/>
                  <w:szCs w:val="20"/>
                </w:rPr>
                <w:t>.1</w:t>
              </w:r>
            </w:ins>
          </w:p>
        </w:tc>
        <w:tc>
          <w:tcPr>
            <w:tcW w:w="4607" w:type="dxa"/>
            <w:shd w:val="clear" w:color="auto" w:fill="F2F2F2" w:themeFill="background1" w:themeFillShade="F2"/>
          </w:tcPr>
          <w:p w14:paraId="2C66883A" w14:textId="4B621E13" w:rsidR="006C2511" w:rsidRPr="00755FEE" w:rsidRDefault="006C2511" w:rsidP="006C2511">
            <w:pPr>
              <w:pStyle w:val="Tabletext"/>
              <w:spacing w:before="0" w:after="0"/>
              <w:ind w:left="0" w:right="0"/>
              <w:rPr>
                <w:ins w:id="1116" w:author="Abercrombie, Kerrie" w:date="2021-01-20T10:19:00Z"/>
                <w:rFonts w:ascii="Calibri" w:hAnsi="Calibri"/>
                <w:b/>
                <w:i/>
                <w:szCs w:val="20"/>
              </w:rPr>
            </w:pPr>
            <w:ins w:id="1117" w:author="Abercrombie, Kerrie" w:date="2021-01-26T20:33:00Z">
              <w:r>
                <w:rPr>
                  <w:rFonts w:ascii="Calibri" w:hAnsi="Calibri"/>
                  <w:b/>
                  <w:szCs w:val="20"/>
                </w:rPr>
                <w:t xml:space="preserve">MARITIME </w:t>
              </w:r>
              <w:commentRangeStart w:id="1118"/>
              <w:r>
                <w:rPr>
                  <w:rFonts w:ascii="Calibri" w:hAnsi="Calibri"/>
                  <w:b/>
                  <w:szCs w:val="20"/>
                </w:rPr>
                <w:t>ORGANISATIONS</w:t>
              </w:r>
            </w:ins>
            <w:commentRangeEnd w:id="1118"/>
            <w:ins w:id="1119" w:author="Abercrombie, Kerrie" w:date="2021-01-26T20:35:00Z">
              <w:r>
                <w:rPr>
                  <w:rStyle w:val="CommentReference"/>
                  <w:color w:val="auto"/>
                </w:rPr>
                <w:commentReference w:id="1118"/>
              </w:r>
            </w:ins>
          </w:p>
        </w:tc>
        <w:tc>
          <w:tcPr>
            <w:tcW w:w="908" w:type="dxa"/>
            <w:shd w:val="clear" w:color="auto" w:fill="F2F2F2" w:themeFill="background1" w:themeFillShade="F2"/>
          </w:tcPr>
          <w:p w14:paraId="7484EEA3" w14:textId="77777777" w:rsidR="006C2511" w:rsidRPr="00755FEE" w:rsidRDefault="006C2511" w:rsidP="006C2511">
            <w:pPr>
              <w:pStyle w:val="Tabletext"/>
              <w:spacing w:before="0" w:after="0"/>
              <w:ind w:left="0" w:right="0"/>
              <w:rPr>
                <w:ins w:id="1120" w:author="Abercrombie, Kerrie" w:date="2021-01-25T08:49:00Z"/>
                <w:b/>
                <w:szCs w:val="20"/>
              </w:rPr>
            </w:pPr>
          </w:p>
        </w:tc>
        <w:tc>
          <w:tcPr>
            <w:tcW w:w="4607" w:type="dxa"/>
            <w:shd w:val="clear" w:color="auto" w:fill="F2F2F2" w:themeFill="background1" w:themeFillShade="F2"/>
          </w:tcPr>
          <w:p w14:paraId="2AC3CDB1" w14:textId="77777777" w:rsidR="006C2511" w:rsidRPr="00755FEE" w:rsidRDefault="006C2511" w:rsidP="006C2511">
            <w:pPr>
              <w:pStyle w:val="Tabletext"/>
              <w:spacing w:before="0" w:after="0"/>
              <w:ind w:left="0" w:right="0"/>
              <w:rPr>
                <w:ins w:id="1121" w:author="Abercrombie, Kerrie" w:date="2021-01-20T10:19:00Z"/>
                <w:b/>
                <w:szCs w:val="20"/>
              </w:rPr>
            </w:pPr>
          </w:p>
        </w:tc>
        <w:tc>
          <w:tcPr>
            <w:tcW w:w="683" w:type="dxa"/>
            <w:shd w:val="clear" w:color="auto" w:fill="F2F2F2" w:themeFill="background1" w:themeFillShade="F2"/>
          </w:tcPr>
          <w:p w14:paraId="34B6B720" w14:textId="77777777" w:rsidR="006C2511" w:rsidRPr="00755FEE" w:rsidRDefault="006C2511" w:rsidP="006C2511">
            <w:pPr>
              <w:pStyle w:val="Tabletext"/>
              <w:spacing w:before="0" w:after="0"/>
              <w:rPr>
                <w:ins w:id="1122" w:author="Abercrombie, Kerrie" w:date="2021-01-20T10:19:00Z"/>
                <w:b/>
                <w:szCs w:val="20"/>
              </w:rPr>
            </w:pPr>
          </w:p>
        </w:tc>
        <w:tc>
          <w:tcPr>
            <w:tcW w:w="2974" w:type="dxa"/>
            <w:shd w:val="clear" w:color="auto" w:fill="F2F2F2" w:themeFill="background1" w:themeFillShade="F2"/>
          </w:tcPr>
          <w:p w14:paraId="609C0676" w14:textId="77777777" w:rsidR="006C2511" w:rsidRPr="00755FEE" w:rsidRDefault="006C2511" w:rsidP="006C2511">
            <w:pPr>
              <w:pStyle w:val="Tabletext"/>
              <w:spacing w:before="0" w:after="0"/>
              <w:ind w:left="0" w:right="7"/>
              <w:rPr>
                <w:ins w:id="1123" w:author="Abercrombie, Kerrie" w:date="2021-01-20T10:19:00Z"/>
                <w:b/>
                <w:szCs w:val="20"/>
              </w:rPr>
            </w:pPr>
          </w:p>
        </w:tc>
      </w:tr>
      <w:tr w:rsidR="006C2511" w:rsidRPr="00076779" w14:paraId="18131B6C" w14:textId="77777777" w:rsidTr="006C2511">
        <w:trPr>
          <w:ins w:id="1124" w:author="Abercrombie, Kerrie" w:date="2021-01-20T10:19:00Z"/>
        </w:trPr>
        <w:tc>
          <w:tcPr>
            <w:tcW w:w="846" w:type="dxa"/>
            <w:vMerge w:val="restart"/>
          </w:tcPr>
          <w:p w14:paraId="06B95D40" w14:textId="77777777" w:rsidR="006C2511" w:rsidRPr="002A0F96" w:rsidRDefault="006C2511" w:rsidP="006C2511">
            <w:pPr>
              <w:pStyle w:val="Tabletext"/>
              <w:spacing w:before="0" w:after="0"/>
              <w:rPr>
                <w:ins w:id="1125" w:author="Abercrombie, Kerrie" w:date="2021-01-20T10:19:00Z"/>
                <w:szCs w:val="20"/>
              </w:rPr>
            </w:pPr>
          </w:p>
        </w:tc>
        <w:tc>
          <w:tcPr>
            <w:tcW w:w="4607" w:type="dxa"/>
            <w:vMerge w:val="restart"/>
          </w:tcPr>
          <w:p w14:paraId="103B1F91" w14:textId="0F8AF4AF" w:rsidR="006C2511" w:rsidRPr="002A0F96" w:rsidRDefault="006C2511" w:rsidP="006C2511">
            <w:pPr>
              <w:pStyle w:val="Tabletext"/>
              <w:spacing w:before="0" w:after="0"/>
              <w:ind w:left="0" w:right="0"/>
              <w:rPr>
                <w:ins w:id="1126" w:author="Abercrombie, Kerrie" w:date="2021-01-20T10:19:00Z"/>
                <w:i/>
                <w:szCs w:val="20"/>
              </w:rPr>
            </w:pPr>
            <w:ins w:id="1127" w:author="Abercrombie, Kerrie" w:date="2021-01-26T20:33:00Z">
              <w:r>
                <w:rPr>
                  <w:i/>
                  <w:szCs w:val="20"/>
                </w:rPr>
                <w:t>To understand the</w:t>
              </w:r>
            </w:ins>
            <w:ins w:id="1128" w:author="Abercrombie, Kerrie" w:date="2021-01-26T20:34:00Z">
              <w:r>
                <w:rPr>
                  <w:i/>
                  <w:szCs w:val="20"/>
                </w:rPr>
                <w:t xml:space="preserve"> role of</w:t>
              </w:r>
            </w:ins>
            <w:ins w:id="1129" w:author="Abercrombie, Kerrie" w:date="2021-01-26T20:33:00Z">
              <w:r>
                <w:rPr>
                  <w:i/>
                  <w:szCs w:val="20"/>
                </w:rPr>
                <w:t xml:space="preserve"> key international/national/local organisations</w:t>
              </w:r>
            </w:ins>
          </w:p>
        </w:tc>
        <w:tc>
          <w:tcPr>
            <w:tcW w:w="908" w:type="dxa"/>
          </w:tcPr>
          <w:p w14:paraId="4736C3CF" w14:textId="77777777" w:rsidR="006C2511" w:rsidRPr="002A0F96" w:rsidRDefault="006C2511" w:rsidP="006C2511">
            <w:pPr>
              <w:pStyle w:val="Tabletext"/>
              <w:spacing w:before="0" w:after="0"/>
              <w:ind w:left="0" w:right="0"/>
              <w:rPr>
                <w:ins w:id="1130" w:author="Abercrombie, Kerrie" w:date="2021-01-25T08:49:00Z"/>
                <w:szCs w:val="20"/>
              </w:rPr>
            </w:pPr>
            <w:ins w:id="1131" w:author="Abercrombie, Kerrie" w:date="2021-01-25T08:49:00Z">
              <w:r>
                <w:rPr>
                  <w:szCs w:val="20"/>
                </w:rPr>
                <w:t>1.1.1</w:t>
              </w:r>
            </w:ins>
          </w:p>
        </w:tc>
        <w:tc>
          <w:tcPr>
            <w:tcW w:w="4607" w:type="dxa"/>
          </w:tcPr>
          <w:p w14:paraId="1B02B6A4" w14:textId="21F51D42" w:rsidR="006C2511" w:rsidRPr="002A0F96" w:rsidRDefault="006C2511" w:rsidP="006C2511">
            <w:pPr>
              <w:pStyle w:val="Tabletext"/>
              <w:spacing w:before="0" w:after="0"/>
              <w:ind w:left="0" w:right="0"/>
              <w:rPr>
                <w:ins w:id="1132" w:author="Abercrombie, Kerrie" w:date="2021-01-20T10:19:00Z"/>
                <w:szCs w:val="20"/>
              </w:rPr>
            </w:pPr>
            <w:ins w:id="1133" w:author="Abercrombie, Kerrie" w:date="2021-01-26T20:37:00Z">
              <w:r>
                <w:rPr>
                  <w:szCs w:val="20"/>
                </w:rPr>
                <w:t>IMO / IHO / ITU</w:t>
              </w:r>
            </w:ins>
          </w:p>
        </w:tc>
        <w:tc>
          <w:tcPr>
            <w:tcW w:w="683" w:type="dxa"/>
            <w:vMerge w:val="restart"/>
          </w:tcPr>
          <w:p w14:paraId="52256E45" w14:textId="7F5E722E" w:rsidR="006C2511" w:rsidRPr="002A0F96" w:rsidRDefault="006C2511" w:rsidP="006C2511">
            <w:pPr>
              <w:pStyle w:val="Tabletext"/>
              <w:spacing w:before="0" w:after="0"/>
              <w:rPr>
                <w:ins w:id="1134" w:author="Abercrombie, Kerrie" w:date="2021-01-20T10:19:00Z"/>
                <w:szCs w:val="20"/>
              </w:rPr>
            </w:pPr>
          </w:p>
        </w:tc>
        <w:tc>
          <w:tcPr>
            <w:tcW w:w="2974" w:type="dxa"/>
          </w:tcPr>
          <w:p w14:paraId="01042BDB" w14:textId="6CCF6951" w:rsidR="006C2511" w:rsidRPr="002A0F96" w:rsidRDefault="008E652F" w:rsidP="006C2511">
            <w:pPr>
              <w:pStyle w:val="Tabletext"/>
              <w:spacing w:before="0" w:after="0"/>
              <w:ind w:left="0" w:right="7"/>
              <w:rPr>
                <w:ins w:id="1135" w:author="Abercrombie, Kerrie" w:date="2021-01-20T10:19:00Z"/>
                <w:szCs w:val="20"/>
              </w:rPr>
            </w:pPr>
            <w:ins w:id="1136" w:author="Abercrombie, Kerrie" w:date="2021-01-26T20:40:00Z">
              <w:r>
                <w:rPr>
                  <w:szCs w:val="20"/>
                </w:rPr>
                <w:t>R13, R35</w:t>
              </w:r>
            </w:ins>
          </w:p>
        </w:tc>
      </w:tr>
      <w:tr w:rsidR="006C2511" w:rsidRPr="00076779" w14:paraId="2369D89F" w14:textId="77777777" w:rsidTr="006C2511">
        <w:trPr>
          <w:ins w:id="1137" w:author="Abercrombie, Kerrie" w:date="2021-01-20T10:19:00Z"/>
        </w:trPr>
        <w:tc>
          <w:tcPr>
            <w:tcW w:w="846" w:type="dxa"/>
            <w:vMerge/>
          </w:tcPr>
          <w:p w14:paraId="300FADD1" w14:textId="77777777" w:rsidR="006C2511" w:rsidRPr="002A0F96" w:rsidRDefault="006C2511" w:rsidP="006C2511">
            <w:pPr>
              <w:pStyle w:val="Tabletext"/>
              <w:spacing w:before="0" w:after="0"/>
              <w:rPr>
                <w:ins w:id="1138" w:author="Abercrombie, Kerrie" w:date="2021-01-20T10:19:00Z"/>
                <w:szCs w:val="20"/>
              </w:rPr>
            </w:pPr>
          </w:p>
        </w:tc>
        <w:tc>
          <w:tcPr>
            <w:tcW w:w="4607" w:type="dxa"/>
            <w:vMerge/>
          </w:tcPr>
          <w:p w14:paraId="648BF703" w14:textId="77777777" w:rsidR="006C2511" w:rsidRPr="002A0F96" w:rsidRDefault="006C2511" w:rsidP="006C2511">
            <w:pPr>
              <w:pStyle w:val="Tabletext"/>
              <w:spacing w:before="0" w:after="0"/>
              <w:ind w:left="0" w:right="0"/>
              <w:rPr>
                <w:ins w:id="1139" w:author="Abercrombie, Kerrie" w:date="2021-01-20T10:19:00Z"/>
                <w:i/>
                <w:szCs w:val="20"/>
              </w:rPr>
            </w:pPr>
          </w:p>
        </w:tc>
        <w:tc>
          <w:tcPr>
            <w:tcW w:w="908" w:type="dxa"/>
          </w:tcPr>
          <w:p w14:paraId="68902C9B" w14:textId="77777777" w:rsidR="006C2511" w:rsidRPr="002A0F96" w:rsidRDefault="006C2511" w:rsidP="006C2511">
            <w:pPr>
              <w:pStyle w:val="Tabletext"/>
              <w:spacing w:before="0" w:after="0"/>
              <w:ind w:left="0" w:right="0"/>
              <w:rPr>
                <w:ins w:id="1140" w:author="Abercrombie, Kerrie" w:date="2021-01-25T08:49:00Z"/>
                <w:szCs w:val="20"/>
              </w:rPr>
            </w:pPr>
            <w:ins w:id="1141" w:author="Abercrombie, Kerrie" w:date="2021-01-25T08:49:00Z">
              <w:r>
                <w:rPr>
                  <w:szCs w:val="20"/>
                </w:rPr>
                <w:t>1.1.2</w:t>
              </w:r>
            </w:ins>
          </w:p>
        </w:tc>
        <w:tc>
          <w:tcPr>
            <w:tcW w:w="4607" w:type="dxa"/>
          </w:tcPr>
          <w:p w14:paraId="30FC6628" w14:textId="3555A453" w:rsidR="006C2511" w:rsidRPr="002A0F96" w:rsidRDefault="006C2511" w:rsidP="006C2511">
            <w:pPr>
              <w:pStyle w:val="Tabletext"/>
              <w:spacing w:before="0" w:after="0"/>
              <w:ind w:left="0" w:right="0"/>
              <w:rPr>
                <w:ins w:id="1142" w:author="Abercrombie, Kerrie" w:date="2021-01-20T10:19:00Z"/>
                <w:szCs w:val="20"/>
              </w:rPr>
            </w:pPr>
            <w:ins w:id="1143" w:author="Abercrombie, Kerrie" w:date="2021-01-26T20:37:00Z">
              <w:r>
                <w:rPr>
                  <w:szCs w:val="20"/>
                </w:rPr>
                <w:t>IALA</w:t>
              </w:r>
            </w:ins>
          </w:p>
        </w:tc>
        <w:tc>
          <w:tcPr>
            <w:tcW w:w="683" w:type="dxa"/>
            <w:vMerge/>
          </w:tcPr>
          <w:p w14:paraId="5DE7E386" w14:textId="1D1156D9" w:rsidR="006C2511" w:rsidRPr="002A0F96" w:rsidRDefault="006C2511" w:rsidP="006C2511">
            <w:pPr>
              <w:pStyle w:val="Tabletext"/>
              <w:spacing w:before="0" w:after="0"/>
              <w:rPr>
                <w:ins w:id="1144" w:author="Abercrombie, Kerrie" w:date="2021-01-20T10:19:00Z"/>
                <w:szCs w:val="20"/>
              </w:rPr>
            </w:pPr>
          </w:p>
        </w:tc>
        <w:tc>
          <w:tcPr>
            <w:tcW w:w="2974" w:type="dxa"/>
          </w:tcPr>
          <w:p w14:paraId="2410611A" w14:textId="0F8A7381" w:rsidR="006C2511" w:rsidRPr="002A0F96" w:rsidRDefault="006C2511" w:rsidP="006C2511">
            <w:pPr>
              <w:pStyle w:val="Tabletext"/>
              <w:spacing w:before="0" w:after="0"/>
              <w:ind w:left="0" w:right="7"/>
              <w:rPr>
                <w:ins w:id="1145" w:author="Abercrombie, Kerrie" w:date="2021-01-20T10:19:00Z"/>
                <w:szCs w:val="20"/>
              </w:rPr>
            </w:pPr>
          </w:p>
        </w:tc>
      </w:tr>
      <w:tr w:rsidR="006C2511" w:rsidRPr="00076779" w14:paraId="3C04969D" w14:textId="77777777" w:rsidTr="006C2511">
        <w:trPr>
          <w:ins w:id="1146" w:author="Abercrombie, Kerrie" w:date="2021-01-26T20:38:00Z"/>
        </w:trPr>
        <w:tc>
          <w:tcPr>
            <w:tcW w:w="846" w:type="dxa"/>
            <w:vMerge/>
          </w:tcPr>
          <w:p w14:paraId="10B6EA03" w14:textId="77777777" w:rsidR="006C2511" w:rsidRPr="002A0F96" w:rsidRDefault="006C2511" w:rsidP="006C2511">
            <w:pPr>
              <w:pStyle w:val="Tabletext"/>
              <w:spacing w:before="0" w:after="0"/>
              <w:rPr>
                <w:ins w:id="1147" w:author="Abercrombie, Kerrie" w:date="2021-01-26T20:38:00Z"/>
                <w:szCs w:val="20"/>
              </w:rPr>
            </w:pPr>
          </w:p>
        </w:tc>
        <w:tc>
          <w:tcPr>
            <w:tcW w:w="4607" w:type="dxa"/>
            <w:vMerge/>
          </w:tcPr>
          <w:p w14:paraId="543C25DE" w14:textId="77777777" w:rsidR="006C2511" w:rsidRPr="002A0F96" w:rsidRDefault="006C2511" w:rsidP="006C2511">
            <w:pPr>
              <w:pStyle w:val="Tabletext"/>
              <w:spacing w:before="0" w:after="0"/>
              <w:ind w:left="0" w:right="0"/>
              <w:rPr>
                <w:ins w:id="1148" w:author="Abercrombie, Kerrie" w:date="2021-01-26T20:38:00Z"/>
                <w:i/>
                <w:szCs w:val="20"/>
              </w:rPr>
            </w:pPr>
          </w:p>
        </w:tc>
        <w:tc>
          <w:tcPr>
            <w:tcW w:w="908" w:type="dxa"/>
          </w:tcPr>
          <w:p w14:paraId="22859901" w14:textId="6D911F40" w:rsidR="006C2511" w:rsidRDefault="006C2511" w:rsidP="006C2511">
            <w:pPr>
              <w:pStyle w:val="Tabletext"/>
              <w:spacing w:before="0" w:after="0"/>
              <w:ind w:left="0" w:right="0"/>
              <w:rPr>
                <w:ins w:id="1149" w:author="Abercrombie, Kerrie" w:date="2021-01-26T20:38:00Z"/>
                <w:szCs w:val="20"/>
              </w:rPr>
            </w:pPr>
            <w:ins w:id="1150" w:author="Abercrombie, Kerrie" w:date="2021-01-26T20:40:00Z">
              <w:r>
                <w:rPr>
                  <w:szCs w:val="20"/>
                </w:rPr>
                <w:t>1.1.4</w:t>
              </w:r>
            </w:ins>
          </w:p>
        </w:tc>
        <w:tc>
          <w:tcPr>
            <w:tcW w:w="4607" w:type="dxa"/>
          </w:tcPr>
          <w:p w14:paraId="7A4B8FA8" w14:textId="488F464A" w:rsidR="006C2511" w:rsidRPr="0041127A" w:rsidRDefault="006C2511" w:rsidP="006C2511">
            <w:pPr>
              <w:pStyle w:val="Tabletext"/>
              <w:spacing w:before="0" w:after="0"/>
              <w:ind w:left="0" w:right="0"/>
              <w:rPr>
                <w:ins w:id="1151" w:author="Abercrombie, Kerrie" w:date="2021-01-26T20:38:00Z"/>
                <w:strike/>
                <w:szCs w:val="20"/>
              </w:rPr>
            </w:pPr>
            <w:ins w:id="1152" w:author="Abercrombie, Kerrie" w:date="2021-01-26T20:39:00Z">
              <w:r w:rsidRPr="0041127A">
                <w:rPr>
                  <w:strike/>
                  <w:szCs w:val="20"/>
                </w:rPr>
                <w:t>International, national and regional SAR arrangements</w:t>
              </w:r>
            </w:ins>
          </w:p>
        </w:tc>
        <w:tc>
          <w:tcPr>
            <w:tcW w:w="683" w:type="dxa"/>
            <w:vMerge/>
          </w:tcPr>
          <w:p w14:paraId="3FD30722" w14:textId="77777777" w:rsidR="006C2511" w:rsidRPr="002A0F96" w:rsidRDefault="006C2511" w:rsidP="006C2511">
            <w:pPr>
              <w:pStyle w:val="Tabletext"/>
              <w:spacing w:before="0" w:after="0"/>
              <w:rPr>
                <w:ins w:id="1153" w:author="Abercrombie, Kerrie" w:date="2021-01-26T20:38:00Z"/>
                <w:szCs w:val="20"/>
              </w:rPr>
            </w:pPr>
          </w:p>
        </w:tc>
        <w:tc>
          <w:tcPr>
            <w:tcW w:w="2974" w:type="dxa"/>
          </w:tcPr>
          <w:p w14:paraId="1DC57ACC" w14:textId="77777777" w:rsidR="006C2511" w:rsidRPr="002A0F96" w:rsidRDefault="006C2511" w:rsidP="006C2511">
            <w:pPr>
              <w:pStyle w:val="Tabletext"/>
              <w:spacing w:before="0" w:after="0"/>
              <w:ind w:left="0" w:right="7"/>
              <w:rPr>
                <w:ins w:id="1154" w:author="Abercrombie, Kerrie" w:date="2021-01-26T20:38:00Z"/>
                <w:szCs w:val="20"/>
              </w:rPr>
            </w:pPr>
          </w:p>
        </w:tc>
      </w:tr>
      <w:tr w:rsidR="004B6273" w:rsidRPr="00755FEE" w14:paraId="7DB2F26B" w14:textId="77777777" w:rsidTr="004B6273">
        <w:trPr>
          <w:trHeight w:val="70"/>
          <w:ins w:id="1155" w:author="Abercrombie, Kerrie" w:date="2021-01-20T10:19:00Z"/>
        </w:trPr>
        <w:tc>
          <w:tcPr>
            <w:tcW w:w="846" w:type="dxa"/>
            <w:shd w:val="clear" w:color="auto" w:fill="F2F2F2" w:themeFill="background1" w:themeFillShade="F2"/>
          </w:tcPr>
          <w:p w14:paraId="5E5AE2E2" w14:textId="51095C03" w:rsidR="004B6273" w:rsidRPr="00755FEE" w:rsidRDefault="004B6273" w:rsidP="00A14E47">
            <w:pPr>
              <w:pStyle w:val="Tabletext"/>
              <w:spacing w:before="0" w:after="0"/>
              <w:rPr>
                <w:ins w:id="1156" w:author="Abercrombie, Kerrie" w:date="2021-01-20T10:19:00Z"/>
                <w:b/>
                <w:szCs w:val="20"/>
              </w:rPr>
            </w:pPr>
            <w:ins w:id="1157" w:author="Abercrombie, Kerrie" w:date="2021-01-20T10:19:00Z">
              <w:r>
                <w:rPr>
                  <w:b/>
                  <w:szCs w:val="20"/>
                </w:rPr>
                <w:t>1</w:t>
              </w:r>
              <w:r w:rsidRPr="00755FEE">
                <w:rPr>
                  <w:b/>
                  <w:szCs w:val="20"/>
                </w:rPr>
                <w:t>.</w:t>
              </w:r>
            </w:ins>
            <w:ins w:id="1158" w:author="Abercrombie, Kerrie" w:date="2021-02-02T06:35:00Z">
              <w:r w:rsidR="00A14E47">
                <w:rPr>
                  <w:b/>
                  <w:szCs w:val="20"/>
                </w:rPr>
                <w:t>2</w:t>
              </w:r>
            </w:ins>
          </w:p>
        </w:tc>
        <w:tc>
          <w:tcPr>
            <w:tcW w:w="4607" w:type="dxa"/>
            <w:shd w:val="clear" w:color="auto" w:fill="F2F2F2" w:themeFill="background1" w:themeFillShade="F2"/>
          </w:tcPr>
          <w:p w14:paraId="386606C1" w14:textId="77777777" w:rsidR="004B6273" w:rsidRPr="00755FEE" w:rsidRDefault="004B6273" w:rsidP="004B6273">
            <w:pPr>
              <w:pStyle w:val="Tabletext"/>
              <w:spacing w:before="0" w:after="0"/>
              <w:ind w:left="0" w:right="0"/>
              <w:rPr>
                <w:ins w:id="1159" w:author="Abercrombie, Kerrie" w:date="2021-01-20T10:19:00Z"/>
                <w:rFonts w:ascii="Calibri" w:hAnsi="Calibri"/>
                <w:b/>
                <w:i/>
                <w:szCs w:val="20"/>
              </w:rPr>
            </w:pPr>
            <w:ins w:id="1160" w:author="Abercrombie, Kerrie" w:date="2021-01-20T10:19:00Z">
              <w:r w:rsidRPr="00755FEE">
                <w:rPr>
                  <w:rFonts w:ascii="Calibri" w:hAnsi="Calibri"/>
                  <w:b/>
                  <w:szCs w:val="20"/>
                </w:rPr>
                <w:t>INTERNATIONAL REGULATIONS</w:t>
              </w:r>
            </w:ins>
          </w:p>
        </w:tc>
        <w:tc>
          <w:tcPr>
            <w:tcW w:w="908" w:type="dxa"/>
            <w:shd w:val="clear" w:color="auto" w:fill="F2F2F2" w:themeFill="background1" w:themeFillShade="F2"/>
          </w:tcPr>
          <w:p w14:paraId="3D51909D" w14:textId="77777777" w:rsidR="004B6273" w:rsidRPr="00755FEE" w:rsidRDefault="004B6273" w:rsidP="004B6273">
            <w:pPr>
              <w:pStyle w:val="Tabletext"/>
              <w:spacing w:before="0" w:after="0"/>
              <w:ind w:left="0" w:right="0"/>
              <w:rPr>
                <w:ins w:id="1161" w:author="Abercrombie, Kerrie" w:date="2021-01-25T08:49:00Z"/>
                <w:b/>
                <w:szCs w:val="20"/>
              </w:rPr>
            </w:pPr>
          </w:p>
        </w:tc>
        <w:tc>
          <w:tcPr>
            <w:tcW w:w="4607" w:type="dxa"/>
            <w:shd w:val="clear" w:color="auto" w:fill="F2F2F2" w:themeFill="background1" w:themeFillShade="F2"/>
          </w:tcPr>
          <w:p w14:paraId="3D1DF9F2" w14:textId="64056070" w:rsidR="004B6273" w:rsidRPr="00755FEE" w:rsidRDefault="004B6273" w:rsidP="004B6273">
            <w:pPr>
              <w:pStyle w:val="Tabletext"/>
              <w:spacing w:before="0" w:after="0"/>
              <w:ind w:left="0" w:right="0"/>
              <w:rPr>
                <w:ins w:id="1162" w:author="Abercrombie, Kerrie" w:date="2021-01-20T10:19:00Z"/>
                <w:b/>
                <w:szCs w:val="20"/>
              </w:rPr>
            </w:pPr>
          </w:p>
        </w:tc>
        <w:tc>
          <w:tcPr>
            <w:tcW w:w="683" w:type="dxa"/>
            <w:shd w:val="clear" w:color="auto" w:fill="F2F2F2" w:themeFill="background1" w:themeFillShade="F2"/>
          </w:tcPr>
          <w:p w14:paraId="420A9EF7" w14:textId="77777777" w:rsidR="004B6273" w:rsidRPr="00755FEE" w:rsidRDefault="004B6273" w:rsidP="004B6273">
            <w:pPr>
              <w:pStyle w:val="Tabletext"/>
              <w:spacing w:before="0" w:after="0"/>
              <w:rPr>
                <w:ins w:id="1163" w:author="Abercrombie, Kerrie" w:date="2021-01-20T10:19:00Z"/>
                <w:b/>
                <w:szCs w:val="20"/>
              </w:rPr>
            </w:pPr>
          </w:p>
        </w:tc>
        <w:tc>
          <w:tcPr>
            <w:tcW w:w="2974" w:type="dxa"/>
            <w:shd w:val="clear" w:color="auto" w:fill="F2F2F2" w:themeFill="background1" w:themeFillShade="F2"/>
          </w:tcPr>
          <w:p w14:paraId="784EAF95" w14:textId="77777777" w:rsidR="004B6273" w:rsidRPr="00755FEE" w:rsidRDefault="004B6273" w:rsidP="004B6273">
            <w:pPr>
              <w:pStyle w:val="Tabletext"/>
              <w:spacing w:before="0" w:after="0"/>
              <w:ind w:left="0" w:right="7"/>
              <w:rPr>
                <w:ins w:id="1164" w:author="Abercrombie, Kerrie" w:date="2021-01-20T10:19:00Z"/>
                <w:b/>
                <w:szCs w:val="20"/>
              </w:rPr>
            </w:pPr>
          </w:p>
        </w:tc>
      </w:tr>
      <w:tr w:rsidR="006C2511" w:rsidRPr="00076779" w14:paraId="0224400B" w14:textId="77777777" w:rsidTr="004B6273">
        <w:trPr>
          <w:ins w:id="1165" w:author="Abercrombie, Kerrie" w:date="2021-01-20T10:19:00Z"/>
        </w:trPr>
        <w:tc>
          <w:tcPr>
            <w:tcW w:w="846" w:type="dxa"/>
            <w:vMerge w:val="restart"/>
          </w:tcPr>
          <w:p w14:paraId="550AE67C" w14:textId="77777777" w:rsidR="006C2511" w:rsidRPr="002A0F96" w:rsidRDefault="006C2511" w:rsidP="004B6273">
            <w:pPr>
              <w:pStyle w:val="Tabletext"/>
              <w:spacing w:before="0" w:after="0"/>
              <w:rPr>
                <w:ins w:id="1166" w:author="Abercrombie, Kerrie" w:date="2021-01-20T10:19:00Z"/>
                <w:szCs w:val="20"/>
              </w:rPr>
            </w:pPr>
          </w:p>
        </w:tc>
        <w:tc>
          <w:tcPr>
            <w:tcW w:w="4607" w:type="dxa"/>
            <w:vMerge w:val="restart"/>
          </w:tcPr>
          <w:p w14:paraId="0CDCD009" w14:textId="77777777" w:rsidR="006C2511" w:rsidRPr="002A0F96" w:rsidRDefault="006C2511" w:rsidP="004B6273">
            <w:pPr>
              <w:pStyle w:val="Tabletext"/>
              <w:spacing w:before="0" w:after="0"/>
              <w:ind w:left="0" w:right="0"/>
              <w:rPr>
                <w:ins w:id="1167" w:author="Abercrombie, Kerrie" w:date="2021-01-20T10:19:00Z"/>
                <w:i/>
                <w:szCs w:val="20"/>
              </w:rPr>
            </w:pPr>
            <w:ins w:id="1168" w:author="Abercrombie, Kerrie" w:date="2021-01-20T10:19:00Z">
              <w:r>
                <w:rPr>
                  <w:rFonts w:ascii="Calibri" w:hAnsi="Calibri"/>
                  <w:i/>
                  <w:szCs w:val="20"/>
                </w:rPr>
                <w:t xml:space="preserve">Provide an overview to the </w:t>
              </w:r>
              <w:r w:rsidRPr="002A0F96">
                <w:rPr>
                  <w:rFonts w:ascii="Calibri" w:hAnsi="Calibri"/>
                  <w:i/>
                  <w:szCs w:val="20"/>
                </w:rPr>
                <w:t>international regulatory and legal framework for establishing VTS.</w:t>
              </w:r>
            </w:ins>
          </w:p>
        </w:tc>
        <w:tc>
          <w:tcPr>
            <w:tcW w:w="908" w:type="dxa"/>
          </w:tcPr>
          <w:p w14:paraId="29A07751" w14:textId="723EFA46" w:rsidR="006C2511" w:rsidRPr="002A0F96" w:rsidRDefault="006C2511" w:rsidP="00A14E47">
            <w:pPr>
              <w:pStyle w:val="Tabletext"/>
              <w:spacing w:before="0" w:after="0"/>
              <w:ind w:left="0" w:right="0"/>
              <w:rPr>
                <w:ins w:id="1169" w:author="Abercrombie, Kerrie" w:date="2021-01-25T08:49:00Z"/>
                <w:szCs w:val="20"/>
              </w:rPr>
            </w:pPr>
            <w:ins w:id="1170" w:author="Abercrombie, Kerrie" w:date="2021-01-25T08:49:00Z">
              <w:r>
                <w:rPr>
                  <w:szCs w:val="20"/>
                </w:rPr>
                <w:t>1.</w:t>
              </w:r>
            </w:ins>
            <w:ins w:id="1171" w:author="Abercrombie, Kerrie" w:date="2021-02-02T06:35:00Z">
              <w:r w:rsidR="00A14E47">
                <w:rPr>
                  <w:szCs w:val="20"/>
                </w:rPr>
                <w:t>2</w:t>
              </w:r>
            </w:ins>
            <w:ins w:id="1172" w:author="Abercrombie, Kerrie" w:date="2021-01-25T08:49:00Z">
              <w:r>
                <w:rPr>
                  <w:szCs w:val="20"/>
                </w:rPr>
                <w:t>.1</w:t>
              </w:r>
            </w:ins>
          </w:p>
        </w:tc>
        <w:tc>
          <w:tcPr>
            <w:tcW w:w="4607" w:type="dxa"/>
          </w:tcPr>
          <w:p w14:paraId="0E259ACD" w14:textId="7D25AE66" w:rsidR="006C2511" w:rsidRPr="002A0F96" w:rsidRDefault="006C2511" w:rsidP="004B6273">
            <w:pPr>
              <w:pStyle w:val="Tabletext"/>
              <w:spacing w:before="0" w:after="0"/>
              <w:ind w:left="0" w:right="0"/>
              <w:rPr>
                <w:ins w:id="1173" w:author="Abercrombie, Kerrie" w:date="2021-01-20T10:19:00Z"/>
                <w:szCs w:val="20"/>
              </w:rPr>
            </w:pPr>
            <w:ins w:id="1174" w:author="Abercrombie, Kerrie" w:date="2021-01-20T10:19:00Z">
              <w:r w:rsidRPr="002A0F96">
                <w:rPr>
                  <w:szCs w:val="20"/>
                </w:rPr>
                <w:t>SOLAS V/12</w:t>
              </w:r>
              <w:r>
                <w:rPr>
                  <w:szCs w:val="20"/>
                </w:rPr>
                <w:t xml:space="preserve"> – Vessel Traffic Services</w:t>
              </w:r>
            </w:ins>
          </w:p>
        </w:tc>
        <w:tc>
          <w:tcPr>
            <w:tcW w:w="683" w:type="dxa"/>
            <w:vMerge w:val="restart"/>
          </w:tcPr>
          <w:p w14:paraId="53B0606C" w14:textId="77777777" w:rsidR="006C2511" w:rsidRPr="002A0F96" w:rsidRDefault="006C2511" w:rsidP="004B6273">
            <w:pPr>
              <w:pStyle w:val="Tabletext"/>
              <w:spacing w:before="0" w:after="0"/>
              <w:rPr>
                <w:ins w:id="1175" w:author="Abercrombie, Kerrie" w:date="2021-01-20T10:19:00Z"/>
                <w:szCs w:val="20"/>
              </w:rPr>
            </w:pPr>
            <w:ins w:id="1176" w:author="Abercrombie, Kerrie" w:date="2021-01-20T10:19:00Z">
              <w:r w:rsidRPr="002A0F96">
                <w:rPr>
                  <w:szCs w:val="20"/>
                </w:rPr>
                <w:t>L2</w:t>
              </w:r>
            </w:ins>
          </w:p>
        </w:tc>
        <w:tc>
          <w:tcPr>
            <w:tcW w:w="2974" w:type="dxa"/>
          </w:tcPr>
          <w:p w14:paraId="4F0B5E0F" w14:textId="77777777" w:rsidR="006C2511" w:rsidRPr="002A0F96" w:rsidRDefault="006C2511" w:rsidP="004B6273">
            <w:pPr>
              <w:pStyle w:val="Tabletext"/>
              <w:spacing w:before="0" w:after="0"/>
              <w:ind w:left="0" w:right="7"/>
              <w:rPr>
                <w:ins w:id="1177" w:author="Abercrombie, Kerrie" w:date="2021-01-20T10:19:00Z"/>
                <w:szCs w:val="20"/>
              </w:rPr>
            </w:pPr>
            <w:ins w:id="1178" w:author="Abercrombie, Kerrie" w:date="2021-01-20T10:19:00Z">
              <w:r>
                <w:rPr>
                  <w:szCs w:val="20"/>
                </w:rPr>
                <w:t xml:space="preserve">R3 - </w:t>
              </w:r>
              <w:r w:rsidRPr="002A0F96">
                <w:rPr>
                  <w:szCs w:val="20"/>
                </w:rPr>
                <w:t>SOLAS V/12</w:t>
              </w:r>
            </w:ins>
          </w:p>
        </w:tc>
      </w:tr>
      <w:tr w:rsidR="006C2511" w:rsidRPr="00076779" w14:paraId="698E77D9" w14:textId="77777777" w:rsidTr="004B6273">
        <w:trPr>
          <w:ins w:id="1179" w:author="Abercrombie, Kerrie" w:date="2021-01-20T10:19:00Z"/>
        </w:trPr>
        <w:tc>
          <w:tcPr>
            <w:tcW w:w="846" w:type="dxa"/>
            <w:vMerge/>
          </w:tcPr>
          <w:p w14:paraId="43B98A43" w14:textId="77777777" w:rsidR="006C2511" w:rsidRPr="002A0F96" w:rsidRDefault="006C2511" w:rsidP="004B6273">
            <w:pPr>
              <w:pStyle w:val="Tabletext"/>
              <w:spacing w:before="0" w:after="0"/>
              <w:rPr>
                <w:ins w:id="1180" w:author="Abercrombie, Kerrie" w:date="2021-01-20T10:19:00Z"/>
                <w:szCs w:val="20"/>
              </w:rPr>
            </w:pPr>
          </w:p>
        </w:tc>
        <w:tc>
          <w:tcPr>
            <w:tcW w:w="4607" w:type="dxa"/>
            <w:vMerge/>
          </w:tcPr>
          <w:p w14:paraId="754D8113" w14:textId="77777777" w:rsidR="006C2511" w:rsidRPr="002A0F96" w:rsidRDefault="006C2511" w:rsidP="004B6273">
            <w:pPr>
              <w:pStyle w:val="Tabletext"/>
              <w:spacing w:before="0" w:after="0"/>
              <w:ind w:left="0" w:right="0"/>
              <w:rPr>
                <w:ins w:id="1181" w:author="Abercrombie, Kerrie" w:date="2021-01-20T10:19:00Z"/>
                <w:i/>
                <w:szCs w:val="20"/>
              </w:rPr>
            </w:pPr>
          </w:p>
        </w:tc>
        <w:tc>
          <w:tcPr>
            <w:tcW w:w="908" w:type="dxa"/>
          </w:tcPr>
          <w:p w14:paraId="15E53928" w14:textId="067EA763" w:rsidR="006C2511" w:rsidRPr="002A0F96" w:rsidRDefault="006C2511" w:rsidP="00A14E47">
            <w:pPr>
              <w:pStyle w:val="Tabletext"/>
              <w:spacing w:before="0" w:after="0"/>
              <w:ind w:left="0" w:right="0"/>
              <w:rPr>
                <w:ins w:id="1182" w:author="Abercrombie, Kerrie" w:date="2021-01-25T08:49:00Z"/>
                <w:szCs w:val="20"/>
              </w:rPr>
            </w:pPr>
            <w:ins w:id="1183" w:author="Abercrombie, Kerrie" w:date="2021-01-25T08:49:00Z">
              <w:r>
                <w:rPr>
                  <w:szCs w:val="20"/>
                </w:rPr>
                <w:t>1.</w:t>
              </w:r>
            </w:ins>
            <w:ins w:id="1184" w:author="Abercrombie, Kerrie" w:date="2021-02-02T06:35:00Z">
              <w:r w:rsidR="00A14E47">
                <w:rPr>
                  <w:szCs w:val="20"/>
                </w:rPr>
                <w:t>2</w:t>
              </w:r>
            </w:ins>
            <w:ins w:id="1185" w:author="Abercrombie, Kerrie" w:date="2021-01-25T08:49:00Z">
              <w:r>
                <w:rPr>
                  <w:szCs w:val="20"/>
                </w:rPr>
                <w:t>.2</w:t>
              </w:r>
            </w:ins>
          </w:p>
        </w:tc>
        <w:tc>
          <w:tcPr>
            <w:tcW w:w="4607" w:type="dxa"/>
          </w:tcPr>
          <w:p w14:paraId="395DA219" w14:textId="0C0E266F" w:rsidR="006C2511" w:rsidRPr="002A0F96" w:rsidRDefault="006C2511" w:rsidP="004B6273">
            <w:pPr>
              <w:pStyle w:val="Tabletext"/>
              <w:spacing w:before="0" w:after="0"/>
              <w:ind w:left="0" w:right="0"/>
              <w:rPr>
                <w:ins w:id="1186" w:author="Abercrombie, Kerrie" w:date="2021-01-20T10:19:00Z"/>
                <w:szCs w:val="20"/>
              </w:rPr>
            </w:pPr>
            <w:ins w:id="1187" w:author="Abercrombie, Kerrie" w:date="2021-01-20T10:19:00Z">
              <w:r w:rsidRPr="002A0F96">
                <w:rPr>
                  <w:szCs w:val="20"/>
                </w:rPr>
                <w:t>IMO Resolution A.857(20) / the new resolution</w:t>
              </w:r>
            </w:ins>
          </w:p>
          <w:p w14:paraId="58207E02" w14:textId="77777777" w:rsidR="006C2511" w:rsidRPr="002A0F96" w:rsidRDefault="006C2511" w:rsidP="004B6273">
            <w:pPr>
              <w:pStyle w:val="Tabletext"/>
              <w:spacing w:before="0" w:after="0"/>
              <w:ind w:left="369" w:right="0"/>
              <w:rPr>
                <w:ins w:id="1188" w:author="Abercrombie, Kerrie" w:date="2021-01-20T10:19:00Z"/>
                <w:szCs w:val="20"/>
              </w:rPr>
            </w:pPr>
            <w:ins w:id="1189" w:author="Abercrombie, Kerrie" w:date="2021-01-20T10:19:00Z">
              <w:r>
                <w:rPr>
                  <w:szCs w:val="20"/>
                </w:rPr>
                <w:t>R</w:t>
              </w:r>
              <w:r w:rsidRPr="002A0F96">
                <w:rPr>
                  <w:szCs w:val="20"/>
                </w:rPr>
                <w:t>esponsibilities of Contracting Governments, Competent Authorities and VTS Authorities</w:t>
              </w:r>
            </w:ins>
          </w:p>
        </w:tc>
        <w:tc>
          <w:tcPr>
            <w:tcW w:w="683" w:type="dxa"/>
            <w:vMerge/>
          </w:tcPr>
          <w:p w14:paraId="718F0643" w14:textId="6BA3BB8B" w:rsidR="006C2511" w:rsidRPr="002A0F96" w:rsidRDefault="006C2511" w:rsidP="004B6273">
            <w:pPr>
              <w:pStyle w:val="Tabletext"/>
              <w:spacing w:before="0" w:after="0"/>
              <w:rPr>
                <w:ins w:id="1190" w:author="Abercrombie, Kerrie" w:date="2021-01-20T10:19:00Z"/>
                <w:szCs w:val="20"/>
              </w:rPr>
            </w:pPr>
          </w:p>
        </w:tc>
        <w:tc>
          <w:tcPr>
            <w:tcW w:w="2974" w:type="dxa"/>
          </w:tcPr>
          <w:p w14:paraId="193A384C" w14:textId="77777777" w:rsidR="006C2511" w:rsidRPr="002A0F96" w:rsidRDefault="006C2511" w:rsidP="004B6273">
            <w:pPr>
              <w:pStyle w:val="Tabletext"/>
              <w:spacing w:before="0" w:after="0"/>
              <w:ind w:left="0" w:right="7"/>
              <w:rPr>
                <w:ins w:id="1191" w:author="Abercrombie, Kerrie" w:date="2021-01-20T10:19:00Z"/>
                <w:szCs w:val="20"/>
              </w:rPr>
            </w:pPr>
            <w:ins w:id="1192" w:author="Abercrombie, Kerrie" w:date="2021-01-20T10:19:00Z">
              <w:r>
                <w:rPr>
                  <w:szCs w:val="20"/>
                </w:rPr>
                <w:t xml:space="preserve">R17 - </w:t>
              </w:r>
              <w:r w:rsidRPr="002A0F96">
                <w:rPr>
                  <w:szCs w:val="20"/>
                </w:rPr>
                <w:t xml:space="preserve">IMO Resolution A.857(20) </w:t>
              </w:r>
            </w:ins>
          </w:p>
        </w:tc>
      </w:tr>
      <w:tr w:rsidR="006C2511" w:rsidRPr="00076779" w14:paraId="6974379B" w14:textId="77777777" w:rsidTr="004B6273">
        <w:trPr>
          <w:trHeight w:val="60"/>
          <w:ins w:id="1193" w:author="Abercrombie, Kerrie" w:date="2021-01-20T10:19:00Z"/>
        </w:trPr>
        <w:tc>
          <w:tcPr>
            <w:tcW w:w="846" w:type="dxa"/>
            <w:vMerge/>
          </w:tcPr>
          <w:p w14:paraId="1998C189" w14:textId="77777777" w:rsidR="006C2511" w:rsidRPr="002A0F96" w:rsidRDefault="006C2511" w:rsidP="004B6273">
            <w:pPr>
              <w:pStyle w:val="Tabletext"/>
              <w:spacing w:before="0" w:after="0"/>
              <w:rPr>
                <w:ins w:id="1194" w:author="Abercrombie, Kerrie" w:date="2021-01-20T10:19:00Z"/>
                <w:szCs w:val="20"/>
              </w:rPr>
            </w:pPr>
          </w:p>
        </w:tc>
        <w:tc>
          <w:tcPr>
            <w:tcW w:w="4607" w:type="dxa"/>
            <w:vMerge/>
          </w:tcPr>
          <w:p w14:paraId="45C13EC1" w14:textId="77777777" w:rsidR="006C2511" w:rsidRPr="002A0F96" w:rsidRDefault="006C2511" w:rsidP="004B6273">
            <w:pPr>
              <w:pStyle w:val="Tabletext"/>
              <w:spacing w:before="0" w:after="0"/>
              <w:ind w:left="0" w:right="0"/>
              <w:rPr>
                <w:ins w:id="1195" w:author="Abercrombie, Kerrie" w:date="2021-01-20T10:19:00Z"/>
                <w:i/>
                <w:szCs w:val="20"/>
              </w:rPr>
            </w:pPr>
          </w:p>
        </w:tc>
        <w:tc>
          <w:tcPr>
            <w:tcW w:w="908" w:type="dxa"/>
          </w:tcPr>
          <w:p w14:paraId="2D82E4AC" w14:textId="30DA7163" w:rsidR="006C2511" w:rsidRPr="002A0F96" w:rsidRDefault="006C2511" w:rsidP="00A14E47">
            <w:pPr>
              <w:pStyle w:val="Tabletext"/>
              <w:spacing w:before="0" w:after="0"/>
              <w:ind w:left="0" w:right="0"/>
              <w:rPr>
                <w:ins w:id="1196" w:author="Abercrombie, Kerrie" w:date="2021-01-25T08:49:00Z"/>
                <w:szCs w:val="20"/>
              </w:rPr>
            </w:pPr>
            <w:ins w:id="1197" w:author="Abercrombie, Kerrie" w:date="2021-01-25T08:49:00Z">
              <w:r>
                <w:rPr>
                  <w:szCs w:val="20"/>
                </w:rPr>
                <w:t>1.</w:t>
              </w:r>
            </w:ins>
            <w:ins w:id="1198" w:author="Abercrombie, Kerrie" w:date="2021-02-02T06:35:00Z">
              <w:r w:rsidR="00A14E47">
                <w:rPr>
                  <w:szCs w:val="20"/>
                </w:rPr>
                <w:t>2</w:t>
              </w:r>
            </w:ins>
            <w:ins w:id="1199" w:author="Abercrombie, Kerrie" w:date="2021-01-25T08:49:00Z">
              <w:r>
                <w:rPr>
                  <w:szCs w:val="20"/>
                </w:rPr>
                <w:t>.3</w:t>
              </w:r>
            </w:ins>
          </w:p>
        </w:tc>
        <w:tc>
          <w:tcPr>
            <w:tcW w:w="4607" w:type="dxa"/>
          </w:tcPr>
          <w:p w14:paraId="219147D5" w14:textId="15CE7C4A" w:rsidR="006C2511" w:rsidRPr="002A0F96" w:rsidRDefault="006C2511" w:rsidP="004B6273">
            <w:pPr>
              <w:pStyle w:val="Tabletext"/>
              <w:spacing w:before="0" w:after="0"/>
              <w:ind w:left="0" w:right="0"/>
              <w:rPr>
                <w:ins w:id="1200" w:author="Abercrombie, Kerrie" w:date="2021-01-20T10:19:00Z"/>
                <w:szCs w:val="20"/>
              </w:rPr>
            </w:pPr>
            <w:ins w:id="1201" w:author="Abercrombie, Kerrie" w:date="2021-01-20T10:19:00Z">
              <w:r w:rsidRPr="002A0F96">
                <w:rPr>
                  <w:szCs w:val="20"/>
                </w:rPr>
                <w:t>IALA Standards</w:t>
              </w:r>
            </w:ins>
            <w:ins w:id="1202" w:author="Abercrombie, Kerrie" w:date="2021-01-21T08:55:00Z">
              <w:r>
                <w:rPr>
                  <w:szCs w:val="20"/>
                </w:rPr>
                <w:t xml:space="preserve">, Recommendations, </w:t>
              </w:r>
            </w:ins>
            <w:ins w:id="1203" w:author="Abercrombie, Kerrie" w:date="2021-01-21T08:56:00Z">
              <w:r>
                <w:rPr>
                  <w:szCs w:val="20"/>
                </w:rPr>
                <w:t xml:space="preserve">and </w:t>
              </w:r>
            </w:ins>
            <w:ins w:id="1204" w:author="Abercrombie, Kerrie" w:date="2021-01-21T08:55:00Z">
              <w:r>
                <w:rPr>
                  <w:szCs w:val="20"/>
                </w:rPr>
                <w:t>Guidelines</w:t>
              </w:r>
            </w:ins>
          </w:p>
        </w:tc>
        <w:tc>
          <w:tcPr>
            <w:tcW w:w="683" w:type="dxa"/>
            <w:vMerge/>
          </w:tcPr>
          <w:p w14:paraId="5D7D886D" w14:textId="035EB2FE" w:rsidR="006C2511" w:rsidRPr="002A0F96" w:rsidRDefault="006C2511" w:rsidP="004B6273">
            <w:pPr>
              <w:pStyle w:val="Tabletext"/>
              <w:spacing w:before="0" w:after="0"/>
              <w:rPr>
                <w:ins w:id="1205" w:author="Abercrombie, Kerrie" w:date="2021-01-20T10:19:00Z"/>
                <w:szCs w:val="20"/>
              </w:rPr>
            </w:pPr>
          </w:p>
        </w:tc>
        <w:tc>
          <w:tcPr>
            <w:tcW w:w="2974" w:type="dxa"/>
          </w:tcPr>
          <w:p w14:paraId="56111C36" w14:textId="77777777" w:rsidR="006C2511" w:rsidRPr="002A0F96" w:rsidRDefault="006C2511" w:rsidP="004B6273">
            <w:pPr>
              <w:pStyle w:val="Tabletext"/>
              <w:spacing w:before="0" w:after="0"/>
              <w:ind w:left="0" w:right="7"/>
              <w:rPr>
                <w:ins w:id="1206" w:author="Abercrombie, Kerrie" w:date="2021-01-20T10:19:00Z"/>
                <w:szCs w:val="20"/>
              </w:rPr>
            </w:pPr>
            <w:ins w:id="1207" w:author="Abercrombie, Kerrie" w:date="2021-01-20T10:19:00Z">
              <w:r w:rsidRPr="005D0DE1">
                <w:rPr>
                  <w:szCs w:val="20"/>
                  <w:highlight w:val="yellow"/>
                </w:rPr>
                <w:t>R</w:t>
              </w:r>
              <w:r>
                <w:rPr>
                  <w:szCs w:val="20"/>
                  <w:highlight w:val="yellow"/>
                </w:rPr>
                <w:t>X</w:t>
              </w:r>
              <w:r w:rsidRPr="005D0DE1">
                <w:rPr>
                  <w:szCs w:val="20"/>
                  <w:highlight w:val="yellow"/>
                </w:rPr>
                <w:t>X</w:t>
              </w:r>
              <w:r>
                <w:rPr>
                  <w:szCs w:val="20"/>
                </w:rPr>
                <w:t xml:space="preserve"> - IALA Standards</w:t>
              </w:r>
            </w:ins>
          </w:p>
        </w:tc>
      </w:tr>
      <w:tr w:rsidR="004B6273" w:rsidRPr="00755FEE" w14:paraId="5EDF21D1" w14:textId="77777777" w:rsidTr="004B6273">
        <w:trPr>
          <w:trHeight w:val="60"/>
          <w:ins w:id="1208" w:author="Abercrombie, Kerrie" w:date="2021-01-20T10:19:00Z"/>
        </w:trPr>
        <w:tc>
          <w:tcPr>
            <w:tcW w:w="846" w:type="dxa"/>
            <w:shd w:val="clear" w:color="auto" w:fill="F2F2F2" w:themeFill="background1" w:themeFillShade="F2"/>
          </w:tcPr>
          <w:p w14:paraId="2A86160B" w14:textId="48E10B4E" w:rsidR="004B6273" w:rsidRPr="00755FEE" w:rsidRDefault="004B6273" w:rsidP="00A14E47">
            <w:pPr>
              <w:pStyle w:val="Tabletext"/>
              <w:spacing w:before="0" w:after="0"/>
              <w:rPr>
                <w:ins w:id="1209" w:author="Abercrombie, Kerrie" w:date="2021-01-20T10:19:00Z"/>
                <w:b/>
                <w:szCs w:val="20"/>
              </w:rPr>
            </w:pPr>
            <w:ins w:id="1210" w:author="Abercrombie, Kerrie" w:date="2021-01-20T10:19:00Z">
              <w:r>
                <w:rPr>
                  <w:b/>
                  <w:szCs w:val="20"/>
                </w:rPr>
                <w:t>1</w:t>
              </w:r>
              <w:r w:rsidRPr="00755FEE">
                <w:rPr>
                  <w:b/>
                  <w:szCs w:val="20"/>
                </w:rPr>
                <w:t>.</w:t>
              </w:r>
            </w:ins>
            <w:ins w:id="1211" w:author="Abercrombie, Kerrie" w:date="2021-02-02T06:35:00Z">
              <w:r w:rsidR="00A14E47">
                <w:rPr>
                  <w:b/>
                  <w:szCs w:val="20"/>
                </w:rPr>
                <w:t>3</w:t>
              </w:r>
            </w:ins>
          </w:p>
        </w:tc>
        <w:tc>
          <w:tcPr>
            <w:tcW w:w="4607" w:type="dxa"/>
            <w:shd w:val="clear" w:color="auto" w:fill="F2F2F2" w:themeFill="background1" w:themeFillShade="F2"/>
          </w:tcPr>
          <w:p w14:paraId="5EED8DA6" w14:textId="77777777" w:rsidR="004B6273" w:rsidRPr="00755FEE" w:rsidRDefault="004B6273" w:rsidP="004B6273">
            <w:pPr>
              <w:pStyle w:val="Tabletext"/>
              <w:spacing w:before="0" w:after="0"/>
              <w:ind w:left="0" w:right="0"/>
              <w:rPr>
                <w:ins w:id="1212" w:author="Abercrombie, Kerrie" w:date="2021-01-20T10:19:00Z"/>
                <w:b/>
                <w:i/>
                <w:szCs w:val="20"/>
              </w:rPr>
            </w:pPr>
            <w:ins w:id="1213" w:author="Abercrombie, Kerrie" w:date="2021-01-20T10:19:00Z">
              <w:r w:rsidRPr="00755FEE">
                <w:rPr>
                  <w:b/>
                  <w:szCs w:val="20"/>
                </w:rPr>
                <w:t>NATIONAL REGULATIONS</w:t>
              </w:r>
            </w:ins>
          </w:p>
        </w:tc>
        <w:tc>
          <w:tcPr>
            <w:tcW w:w="908" w:type="dxa"/>
            <w:shd w:val="clear" w:color="auto" w:fill="F2F2F2" w:themeFill="background1" w:themeFillShade="F2"/>
          </w:tcPr>
          <w:p w14:paraId="2AFDC83A" w14:textId="77777777" w:rsidR="004B6273" w:rsidRPr="00755FEE" w:rsidRDefault="004B6273" w:rsidP="004B6273">
            <w:pPr>
              <w:pStyle w:val="Tabletext"/>
              <w:spacing w:before="0" w:after="0"/>
              <w:ind w:left="0" w:right="0"/>
              <w:rPr>
                <w:ins w:id="1214" w:author="Abercrombie, Kerrie" w:date="2021-01-25T08:49:00Z"/>
                <w:b/>
                <w:szCs w:val="20"/>
              </w:rPr>
            </w:pPr>
          </w:p>
        </w:tc>
        <w:tc>
          <w:tcPr>
            <w:tcW w:w="4607" w:type="dxa"/>
            <w:shd w:val="clear" w:color="auto" w:fill="F2F2F2" w:themeFill="background1" w:themeFillShade="F2"/>
          </w:tcPr>
          <w:p w14:paraId="5A600A12" w14:textId="118B6065" w:rsidR="004B6273" w:rsidRPr="00755FEE" w:rsidRDefault="004B6273" w:rsidP="004B6273">
            <w:pPr>
              <w:pStyle w:val="Tabletext"/>
              <w:spacing w:before="0" w:after="0"/>
              <w:ind w:left="0" w:right="0"/>
              <w:rPr>
                <w:ins w:id="1215" w:author="Abercrombie, Kerrie" w:date="2021-01-20T10:19:00Z"/>
                <w:b/>
                <w:szCs w:val="20"/>
              </w:rPr>
            </w:pPr>
          </w:p>
        </w:tc>
        <w:tc>
          <w:tcPr>
            <w:tcW w:w="683" w:type="dxa"/>
            <w:shd w:val="clear" w:color="auto" w:fill="F2F2F2" w:themeFill="background1" w:themeFillShade="F2"/>
          </w:tcPr>
          <w:p w14:paraId="316F3C8A" w14:textId="77777777" w:rsidR="004B6273" w:rsidRPr="00755FEE" w:rsidRDefault="004B6273" w:rsidP="004B6273">
            <w:pPr>
              <w:pStyle w:val="Tabletext"/>
              <w:spacing w:before="0" w:after="0"/>
              <w:rPr>
                <w:ins w:id="1216" w:author="Abercrombie, Kerrie" w:date="2021-01-20T10:19:00Z"/>
                <w:b/>
                <w:szCs w:val="20"/>
              </w:rPr>
            </w:pPr>
          </w:p>
        </w:tc>
        <w:tc>
          <w:tcPr>
            <w:tcW w:w="2974" w:type="dxa"/>
            <w:shd w:val="clear" w:color="auto" w:fill="F2F2F2" w:themeFill="background1" w:themeFillShade="F2"/>
          </w:tcPr>
          <w:p w14:paraId="24B8C15F" w14:textId="77777777" w:rsidR="004B6273" w:rsidRPr="00755FEE" w:rsidRDefault="004B6273" w:rsidP="004B6273">
            <w:pPr>
              <w:pStyle w:val="Tabletext"/>
              <w:spacing w:before="0" w:after="0"/>
              <w:ind w:left="0" w:right="7"/>
              <w:rPr>
                <w:ins w:id="1217" w:author="Abercrombie, Kerrie" w:date="2021-01-20T10:19:00Z"/>
                <w:b/>
                <w:szCs w:val="20"/>
                <w:highlight w:val="yellow"/>
              </w:rPr>
            </w:pPr>
          </w:p>
        </w:tc>
      </w:tr>
      <w:tr w:rsidR="004B6273" w:rsidRPr="00076779" w14:paraId="671DF355" w14:textId="77777777" w:rsidTr="004B6273">
        <w:trPr>
          <w:ins w:id="1218" w:author="Abercrombie, Kerrie" w:date="2021-01-20T10:19:00Z"/>
        </w:trPr>
        <w:tc>
          <w:tcPr>
            <w:tcW w:w="846" w:type="dxa"/>
          </w:tcPr>
          <w:p w14:paraId="312133A1" w14:textId="77777777" w:rsidR="004B6273" w:rsidRPr="002A0F96" w:rsidRDefault="004B6273" w:rsidP="004B6273">
            <w:pPr>
              <w:pStyle w:val="Tabletext"/>
              <w:spacing w:before="0" w:after="0"/>
              <w:rPr>
                <w:ins w:id="1219" w:author="Abercrombie, Kerrie" w:date="2021-01-20T10:19:00Z"/>
                <w:szCs w:val="20"/>
              </w:rPr>
            </w:pPr>
          </w:p>
        </w:tc>
        <w:tc>
          <w:tcPr>
            <w:tcW w:w="4607" w:type="dxa"/>
          </w:tcPr>
          <w:p w14:paraId="18143CEA" w14:textId="77777777" w:rsidR="004B6273" w:rsidRPr="002A0F96" w:rsidRDefault="004B6273" w:rsidP="004B6273">
            <w:pPr>
              <w:pStyle w:val="Tabletext"/>
              <w:spacing w:before="0" w:after="0"/>
              <w:ind w:left="0" w:right="0"/>
              <w:rPr>
                <w:ins w:id="1220" w:author="Abercrombie, Kerrie" w:date="2021-01-20T10:19:00Z"/>
                <w:i/>
                <w:szCs w:val="20"/>
              </w:rPr>
            </w:pPr>
            <w:ins w:id="1221" w:author="Abercrombie, Kerrie" w:date="2021-01-20T10:19:00Z">
              <w:r>
                <w:rPr>
                  <w:rFonts w:ascii="Calibri" w:hAnsi="Calibri"/>
                  <w:i/>
                  <w:szCs w:val="20"/>
                </w:rPr>
                <w:t xml:space="preserve">Provide an overview to the </w:t>
              </w:r>
              <w:r w:rsidRPr="002A0F96">
                <w:rPr>
                  <w:rFonts w:ascii="Calibri" w:hAnsi="Calibri"/>
                  <w:i/>
                  <w:szCs w:val="20"/>
                </w:rPr>
                <w:t>national regulatory and leg</w:t>
              </w:r>
              <w:r>
                <w:rPr>
                  <w:rFonts w:ascii="Calibri" w:hAnsi="Calibri"/>
                  <w:i/>
                  <w:szCs w:val="20"/>
                </w:rPr>
                <w:t>al framework relevant to VTS operations</w:t>
              </w:r>
            </w:ins>
          </w:p>
        </w:tc>
        <w:tc>
          <w:tcPr>
            <w:tcW w:w="908" w:type="dxa"/>
          </w:tcPr>
          <w:p w14:paraId="77E50348" w14:textId="14C9FA80" w:rsidR="004B6273" w:rsidRPr="002A0F96" w:rsidRDefault="004B6273" w:rsidP="00A14E47">
            <w:pPr>
              <w:pStyle w:val="Tabletext"/>
              <w:spacing w:before="0" w:after="0"/>
              <w:ind w:left="0" w:right="0"/>
              <w:rPr>
                <w:ins w:id="1222" w:author="Abercrombie, Kerrie" w:date="2021-01-25T08:49:00Z"/>
                <w:szCs w:val="20"/>
              </w:rPr>
            </w:pPr>
            <w:ins w:id="1223" w:author="Abercrombie, Kerrie" w:date="2021-01-25T08:49:00Z">
              <w:r>
                <w:rPr>
                  <w:szCs w:val="20"/>
                </w:rPr>
                <w:t>1.</w:t>
              </w:r>
            </w:ins>
            <w:ins w:id="1224" w:author="Abercrombie, Kerrie" w:date="2021-02-02T06:36:00Z">
              <w:r w:rsidR="00A14E47">
                <w:rPr>
                  <w:szCs w:val="20"/>
                </w:rPr>
                <w:t>3</w:t>
              </w:r>
            </w:ins>
            <w:ins w:id="1225" w:author="Abercrombie, Kerrie" w:date="2021-01-25T08:49:00Z">
              <w:r>
                <w:rPr>
                  <w:szCs w:val="20"/>
                </w:rPr>
                <w:t>.1</w:t>
              </w:r>
            </w:ins>
          </w:p>
        </w:tc>
        <w:tc>
          <w:tcPr>
            <w:tcW w:w="4607" w:type="dxa"/>
          </w:tcPr>
          <w:p w14:paraId="5B7194D4" w14:textId="64F72220" w:rsidR="004B6273" w:rsidRPr="002A0F96" w:rsidRDefault="004B6273" w:rsidP="004B6273">
            <w:pPr>
              <w:pStyle w:val="Tabletext"/>
              <w:spacing w:before="0" w:after="0"/>
              <w:ind w:left="0" w:right="0"/>
              <w:rPr>
                <w:ins w:id="1226" w:author="Abercrombie, Kerrie" w:date="2021-01-20T10:19:00Z"/>
                <w:szCs w:val="20"/>
              </w:rPr>
            </w:pPr>
            <w:ins w:id="1227" w:author="Abercrombie, Kerrie" w:date="2021-01-20T10:19:00Z">
              <w:r w:rsidRPr="002A0F96">
                <w:rPr>
                  <w:szCs w:val="20"/>
                </w:rPr>
                <w:t>National legislation</w:t>
              </w:r>
            </w:ins>
          </w:p>
        </w:tc>
        <w:tc>
          <w:tcPr>
            <w:tcW w:w="683" w:type="dxa"/>
          </w:tcPr>
          <w:p w14:paraId="2F676F38" w14:textId="77777777" w:rsidR="004B6273" w:rsidRPr="002A0F96" w:rsidRDefault="004B6273" w:rsidP="004B6273">
            <w:pPr>
              <w:pStyle w:val="Tabletext"/>
              <w:spacing w:before="0" w:after="0"/>
              <w:rPr>
                <w:ins w:id="1228" w:author="Abercrombie, Kerrie" w:date="2021-01-20T10:19:00Z"/>
                <w:szCs w:val="20"/>
              </w:rPr>
            </w:pPr>
            <w:ins w:id="1229" w:author="Abercrombie, Kerrie" w:date="2021-01-20T10:19:00Z">
              <w:r w:rsidRPr="002A0F96">
                <w:rPr>
                  <w:szCs w:val="20"/>
                </w:rPr>
                <w:t>L1</w:t>
              </w:r>
            </w:ins>
          </w:p>
        </w:tc>
        <w:tc>
          <w:tcPr>
            <w:tcW w:w="2974" w:type="dxa"/>
          </w:tcPr>
          <w:p w14:paraId="7DC419C7" w14:textId="77777777" w:rsidR="004B6273" w:rsidRPr="002A0F96" w:rsidRDefault="004B6273" w:rsidP="004B6273">
            <w:pPr>
              <w:pStyle w:val="Tabletext"/>
              <w:spacing w:before="0" w:after="0"/>
              <w:ind w:left="0" w:right="7"/>
              <w:rPr>
                <w:ins w:id="1230" w:author="Abercrombie, Kerrie" w:date="2021-01-20T10:19:00Z"/>
                <w:szCs w:val="20"/>
              </w:rPr>
            </w:pPr>
            <w:ins w:id="1231" w:author="Abercrombie, Kerrie" w:date="2021-01-20T10:19:00Z">
              <w:r w:rsidRPr="00A16FB0">
                <w:rPr>
                  <w:szCs w:val="20"/>
                </w:rPr>
                <w:t>R35</w:t>
              </w:r>
              <w:r>
                <w:rPr>
                  <w:szCs w:val="20"/>
                </w:rPr>
                <w:t xml:space="preserve"> - </w:t>
              </w:r>
              <w:r w:rsidRPr="00A16FB0">
                <w:rPr>
                  <w:szCs w:val="20"/>
                </w:rPr>
                <w:t>National, regional and local legislation and regulations on VTS</w:t>
              </w:r>
            </w:ins>
          </w:p>
        </w:tc>
      </w:tr>
      <w:tr w:rsidR="008E652F" w:rsidRPr="00076779" w14:paraId="6076B6CF" w14:textId="77777777" w:rsidTr="004B6273">
        <w:trPr>
          <w:ins w:id="1232" w:author="Abercrombie, Kerrie" w:date="2021-01-26T20:41:00Z"/>
        </w:trPr>
        <w:tc>
          <w:tcPr>
            <w:tcW w:w="846" w:type="dxa"/>
          </w:tcPr>
          <w:p w14:paraId="38FC20A7" w14:textId="77777777" w:rsidR="008E652F" w:rsidRPr="002A0F96" w:rsidRDefault="008E652F" w:rsidP="004B6273">
            <w:pPr>
              <w:pStyle w:val="Tabletext"/>
              <w:spacing w:before="0" w:after="0"/>
              <w:rPr>
                <w:ins w:id="1233" w:author="Abercrombie, Kerrie" w:date="2021-01-26T20:41:00Z"/>
                <w:szCs w:val="20"/>
              </w:rPr>
            </w:pPr>
          </w:p>
        </w:tc>
        <w:tc>
          <w:tcPr>
            <w:tcW w:w="4607" w:type="dxa"/>
          </w:tcPr>
          <w:p w14:paraId="3B7D829B" w14:textId="77777777" w:rsidR="008E652F" w:rsidRDefault="008E652F" w:rsidP="004B6273">
            <w:pPr>
              <w:pStyle w:val="Tabletext"/>
              <w:spacing w:before="0" w:after="0"/>
              <w:ind w:left="0" w:right="0"/>
              <w:rPr>
                <w:ins w:id="1234" w:author="Abercrombie, Kerrie" w:date="2021-01-26T20:41:00Z"/>
                <w:rFonts w:ascii="Calibri" w:hAnsi="Calibri"/>
                <w:i/>
                <w:szCs w:val="20"/>
              </w:rPr>
            </w:pPr>
          </w:p>
        </w:tc>
        <w:tc>
          <w:tcPr>
            <w:tcW w:w="908" w:type="dxa"/>
          </w:tcPr>
          <w:p w14:paraId="59084947" w14:textId="77777777" w:rsidR="008E652F" w:rsidRDefault="008E652F" w:rsidP="004B6273">
            <w:pPr>
              <w:pStyle w:val="Tabletext"/>
              <w:spacing w:before="0" w:after="0"/>
              <w:ind w:left="0" w:right="0"/>
              <w:rPr>
                <w:ins w:id="1235" w:author="Abercrombie, Kerrie" w:date="2021-01-26T20:41:00Z"/>
                <w:szCs w:val="20"/>
              </w:rPr>
            </w:pPr>
          </w:p>
        </w:tc>
        <w:tc>
          <w:tcPr>
            <w:tcW w:w="4607" w:type="dxa"/>
          </w:tcPr>
          <w:p w14:paraId="2DF001E2" w14:textId="77777777" w:rsidR="008E652F" w:rsidRPr="002A0F96" w:rsidRDefault="008E652F" w:rsidP="004B6273">
            <w:pPr>
              <w:pStyle w:val="Tabletext"/>
              <w:spacing w:before="0" w:after="0"/>
              <w:ind w:left="0" w:right="0"/>
              <w:rPr>
                <w:ins w:id="1236" w:author="Abercrombie, Kerrie" w:date="2021-01-26T20:41:00Z"/>
                <w:szCs w:val="20"/>
              </w:rPr>
            </w:pPr>
          </w:p>
        </w:tc>
        <w:tc>
          <w:tcPr>
            <w:tcW w:w="683" w:type="dxa"/>
          </w:tcPr>
          <w:p w14:paraId="6B8513D0" w14:textId="77777777" w:rsidR="008E652F" w:rsidRPr="002A0F96" w:rsidRDefault="008E652F" w:rsidP="004B6273">
            <w:pPr>
              <w:pStyle w:val="Tabletext"/>
              <w:spacing w:before="0" w:after="0"/>
              <w:rPr>
                <w:ins w:id="1237" w:author="Abercrombie, Kerrie" w:date="2021-01-26T20:41:00Z"/>
                <w:szCs w:val="20"/>
              </w:rPr>
            </w:pPr>
          </w:p>
        </w:tc>
        <w:tc>
          <w:tcPr>
            <w:tcW w:w="2974" w:type="dxa"/>
          </w:tcPr>
          <w:p w14:paraId="6B561529" w14:textId="77777777" w:rsidR="008E652F" w:rsidRPr="00A16FB0" w:rsidRDefault="008E652F" w:rsidP="004B6273">
            <w:pPr>
              <w:pStyle w:val="Tabletext"/>
              <w:spacing w:before="0" w:after="0"/>
              <w:ind w:left="0" w:right="7"/>
              <w:rPr>
                <w:ins w:id="1238" w:author="Abercrombie, Kerrie" w:date="2021-01-26T20:41:00Z"/>
                <w:szCs w:val="20"/>
              </w:rPr>
            </w:pPr>
          </w:p>
        </w:tc>
      </w:tr>
      <w:tr w:rsidR="004B6273" w:rsidRPr="00755FEE" w14:paraId="29E79AC3" w14:textId="77777777" w:rsidTr="004B6273">
        <w:trPr>
          <w:ins w:id="1239" w:author="Abercrombie, Kerrie" w:date="2021-01-20T10:19:00Z"/>
        </w:trPr>
        <w:tc>
          <w:tcPr>
            <w:tcW w:w="846" w:type="dxa"/>
            <w:shd w:val="clear" w:color="auto" w:fill="F2F2F2" w:themeFill="background1" w:themeFillShade="F2"/>
          </w:tcPr>
          <w:p w14:paraId="030CF074" w14:textId="4CB98A13" w:rsidR="004B6273" w:rsidRPr="00755FEE" w:rsidRDefault="004B6273" w:rsidP="00A14E47">
            <w:pPr>
              <w:pStyle w:val="Tabletext"/>
              <w:spacing w:before="0" w:after="0"/>
              <w:rPr>
                <w:ins w:id="1240" w:author="Abercrombie, Kerrie" w:date="2021-01-20T10:19:00Z"/>
                <w:b/>
                <w:szCs w:val="20"/>
              </w:rPr>
            </w:pPr>
            <w:ins w:id="1241" w:author="Abercrombie, Kerrie" w:date="2021-01-20T10:19:00Z">
              <w:r>
                <w:rPr>
                  <w:b/>
                  <w:szCs w:val="20"/>
                </w:rPr>
                <w:t>1</w:t>
              </w:r>
              <w:r w:rsidRPr="00755FEE">
                <w:rPr>
                  <w:b/>
                  <w:szCs w:val="20"/>
                </w:rPr>
                <w:t>.</w:t>
              </w:r>
            </w:ins>
            <w:ins w:id="1242" w:author="Abercrombie, Kerrie" w:date="2021-02-02T06:36:00Z">
              <w:r w:rsidR="00A14E47">
                <w:rPr>
                  <w:b/>
                  <w:szCs w:val="20"/>
                </w:rPr>
                <w:t>4</w:t>
              </w:r>
            </w:ins>
          </w:p>
        </w:tc>
        <w:tc>
          <w:tcPr>
            <w:tcW w:w="4607" w:type="dxa"/>
            <w:shd w:val="clear" w:color="auto" w:fill="F2F2F2" w:themeFill="background1" w:themeFillShade="F2"/>
          </w:tcPr>
          <w:p w14:paraId="6FAAE302" w14:textId="7AEE7232" w:rsidR="004B6273" w:rsidRPr="00755FEE" w:rsidRDefault="004B6273" w:rsidP="006F61C8">
            <w:pPr>
              <w:pStyle w:val="Tabletext"/>
              <w:spacing w:before="0" w:after="0"/>
              <w:ind w:left="0" w:right="0"/>
              <w:rPr>
                <w:ins w:id="1243" w:author="Abercrombie, Kerrie" w:date="2021-01-20T10:19:00Z"/>
                <w:rFonts w:ascii="Calibri" w:hAnsi="Calibri"/>
                <w:b/>
                <w:i/>
                <w:szCs w:val="20"/>
              </w:rPr>
            </w:pPr>
            <w:ins w:id="1244" w:author="Abercrombie, Kerrie" w:date="2021-01-20T10:19:00Z">
              <w:r w:rsidRPr="00755FEE">
                <w:rPr>
                  <w:b/>
                  <w:szCs w:val="20"/>
                </w:rPr>
                <w:t>LEGAL LIABILIT</w:t>
              </w:r>
            </w:ins>
            <w:ins w:id="1245" w:author="Abercrombie, Kerrie [2]" w:date="2021-02-01T15:29:00Z">
              <w:r w:rsidR="006F61C8">
                <w:rPr>
                  <w:b/>
                  <w:szCs w:val="20"/>
                </w:rPr>
                <w:t>Y</w:t>
              </w:r>
            </w:ins>
          </w:p>
        </w:tc>
        <w:tc>
          <w:tcPr>
            <w:tcW w:w="908" w:type="dxa"/>
            <w:shd w:val="clear" w:color="auto" w:fill="F2F2F2" w:themeFill="background1" w:themeFillShade="F2"/>
          </w:tcPr>
          <w:p w14:paraId="6E0C14CE" w14:textId="77777777" w:rsidR="004B6273" w:rsidRPr="00755FEE" w:rsidRDefault="004B6273" w:rsidP="004B6273">
            <w:pPr>
              <w:pStyle w:val="Tabletext"/>
              <w:spacing w:before="0" w:after="0"/>
              <w:ind w:left="0" w:right="0"/>
              <w:rPr>
                <w:ins w:id="1246" w:author="Abercrombie, Kerrie" w:date="2021-01-25T08:49:00Z"/>
                <w:b/>
                <w:szCs w:val="20"/>
              </w:rPr>
            </w:pPr>
          </w:p>
        </w:tc>
        <w:tc>
          <w:tcPr>
            <w:tcW w:w="4607" w:type="dxa"/>
            <w:shd w:val="clear" w:color="auto" w:fill="F2F2F2" w:themeFill="background1" w:themeFillShade="F2"/>
          </w:tcPr>
          <w:p w14:paraId="09D3B9E4" w14:textId="27BBE34F" w:rsidR="004B6273" w:rsidRPr="00755FEE" w:rsidRDefault="004B6273" w:rsidP="004B6273">
            <w:pPr>
              <w:pStyle w:val="Tabletext"/>
              <w:spacing w:before="0" w:after="0"/>
              <w:ind w:left="0" w:right="0"/>
              <w:rPr>
                <w:ins w:id="1247" w:author="Abercrombie, Kerrie" w:date="2021-01-20T10:19:00Z"/>
                <w:b/>
                <w:szCs w:val="20"/>
              </w:rPr>
            </w:pPr>
          </w:p>
        </w:tc>
        <w:tc>
          <w:tcPr>
            <w:tcW w:w="683" w:type="dxa"/>
            <w:shd w:val="clear" w:color="auto" w:fill="F2F2F2" w:themeFill="background1" w:themeFillShade="F2"/>
          </w:tcPr>
          <w:p w14:paraId="1A8F248A" w14:textId="77777777" w:rsidR="004B6273" w:rsidRPr="00755FEE" w:rsidRDefault="004B6273" w:rsidP="004B6273">
            <w:pPr>
              <w:pStyle w:val="Tabletext"/>
              <w:spacing w:before="0" w:after="0"/>
              <w:rPr>
                <w:ins w:id="1248" w:author="Abercrombie, Kerrie" w:date="2021-01-20T10:19:00Z"/>
                <w:b/>
                <w:szCs w:val="20"/>
              </w:rPr>
            </w:pPr>
          </w:p>
        </w:tc>
        <w:tc>
          <w:tcPr>
            <w:tcW w:w="2974" w:type="dxa"/>
            <w:shd w:val="clear" w:color="auto" w:fill="F2F2F2" w:themeFill="background1" w:themeFillShade="F2"/>
          </w:tcPr>
          <w:p w14:paraId="51E06DF8" w14:textId="77777777" w:rsidR="004B6273" w:rsidRPr="00755FEE" w:rsidRDefault="004B6273" w:rsidP="004B6273">
            <w:pPr>
              <w:pStyle w:val="Tabletext"/>
              <w:spacing w:before="0" w:after="0"/>
              <w:ind w:left="0" w:right="7"/>
              <w:rPr>
                <w:ins w:id="1249" w:author="Abercrombie, Kerrie" w:date="2021-01-20T10:19:00Z"/>
                <w:b/>
                <w:szCs w:val="20"/>
              </w:rPr>
            </w:pPr>
          </w:p>
        </w:tc>
      </w:tr>
      <w:tr w:rsidR="004B6273" w:rsidRPr="00076779" w14:paraId="522C5202" w14:textId="77777777" w:rsidTr="004B6273">
        <w:trPr>
          <w:ins w:id="1250" w:author="Abercrombie, Kerrie" w:date="2021-01-20T10:19:00Z"/>
        </w:trPr>
        <w:tc>
          <w:tcPr>
            <w:tcW w:w="846" w:type="dxa"/>
            <w:vMerge w:val="restart"/>
          </w:tcPr>
          <w:p w14:paraId="3528FDB6" w14:textId="77777777" w:rsidR="004B6273" w:rsidRPr="002A0F96" w:rsidRDefault="004B6273" w:rsidP="004B6273">
            <w:pPr>
              <w:pStyle w:val="Tabletext"/>
              <w:spacing w:before="0" w:after="0"/>
              <w:rPr>
                <w:ins w:id="1251" w:author="Abercrombie, Kerrie" w:date="2021-01-20T10:19:00Z"/>
                <w:szCs w:val="20"/>
              </w:rPr>
            </w:pPr>
          </w:p>
        </w:tc>
        <w:tc>
          <w:tcPr>
            <w:tcW w:w="4607" w:type="dxa"/>
            <w:vMerge w:val="restart"/>
          </w:tcPr>
          <w:p w14:paraId="2FBB37A9" w14:textId="77777777" w:rsidR="004B6273" w:rsidRPr="002A0F96" w:rsidRDefault="004B6273" w:rsidP="004B6273">
            <w:pPr>
              <w:pStyle w:val="Tabletext"/>
              <w:spacing w:before="0" w:after="0"/>
              <w:ind w:left="0" w:right="0"/>
              <w:rPr>
                <w:ins w:id="1252" w:author="Abercrombie, Kerrie" w:date="2021-01-20T10:19:00Z"/>
                <w:i/>
                <w:szCs w:val="20"/>
              </w:rPr>
            </w:pPr>
            <w:ins w:id="1253" w:author="Abercrombie, Kerrie" w:date="2021-01-20T10:19:00Z">
              <w:r>
                <w:rPr>
                  <w:i/>
                  <w:szCs w:val="20"/>
                </w:rPr>
                <w:t>Provide an overview to</w:t>
              </w:r>
              <w:r w:rsidRPr="002A0F96">
                <w:rPr>
                  <w:i/>
                  <w:szCs w:val="20"/>
                </w:rPr>
                <w:t xml:space="preserve"> the legal liabilities and their implications to VTS </w:t>
              </w:r>
            </w:ins>
          </w:p>
        </w:tc>
        <w:tc>
          <w:tcPr>
            <w:tcW w:w="908" w:type="dxa"/>
          </w:tcPr>
          <w:p w14:paraId="37C3118F" w14:textId="0BAEA559" w:rsidR="004B6273" w:rsidRDefault="004B6273" w:rsidP="00A14E47">
            <w:pPr>
              <w:pStyle w:val="Tabletext"/>
              <w:spacing w:before="0" w:after="0"/>
              <w:ind w:left="0" w:right="0"/>
              <w:rPr>
                <w:ins w:id="1254" w:author="Abercrombie, Kerrie" w:date="2021-01-25T08:49:00Z"/>
                <w:szCs w:val="20"/>
              </w:rPr>
            </w:pPr>
            <w:ins w:id="1255" w:author="Abercrombie, Kerrie" w:date="2021-01-25T08:49:00Z">
              <w:r>
                <w:rPr>
                  <w:szCs w:val="20"/>
                </w:rPr>
                <w:t>1.</w:t>
              </w:r>
            </w:ins>
            <w:ins w:id="1256" w:author="Abercrombie, Kerrie" w:date="2021-02-02T06:36:00Z">
              <w:r w:rsidR="00A14E47">
                <w:rPr>
                  <w:szCs w:val="20"/>
                </w:rPr>
                <w:t>4</w:t>
              </w:r>
            </w:ins>
            <w:ins w:id="1257" w:author="Abercrombie, Kerrie" w:date="2021-01-25T08:49:00Z">
              <w:r>
                <w:rPr>
                  <w:szCs w:val="20"/>
                </w:rPr>
                <w:t>.1</w:t>
              </w:r>
            </w:ins>
          </w:p>
        </w:tc>
        <w:tc>
          <w:tcPr>
            <w:tcW w:w="4607" w:type="dxa"/>
          </w:tcPr>
          <w:p w14:paraId="3C532025" w14:textId="60870B22" w:rsidR="004B6273" w:rsidRPr="002A0F96" w:rsidRDefault="004B6273" w:rsidP="004B6273">
            <w:pPr>
              <w:pStyle w:val="Tabletext"/>
              <w:spacing w:before="0" w:after="0"/>
              <w:ind w:left="0" w:right="0"/>
              <w:rPr>
                <w:ins w:id="1258" w:author="Abercrombie, Kerrie" w:date="2021-01-20T10:19:00Z"/>
                <w:szCs w:val="20"/>
              </w:rPr>
            </w:pPr>
            <w:ins w:id="1259" w:author="Abercrombie, Kerrie" w:date="2021-01-20T10:19:00Z">
              <w:r>
                <w:rPr>
                  <w:szCs w:val="20"/>
                </w:rPr>
                <w:t>Routine operations</w:t>
              </w:r>
            </w:ins>
          </w:p>
        </w:tc>
        <w:tc>
          <w:tcPr>
            <w:tcW w:w="683" w:type="dxa"/>
            <w:vMerge w:val="restart"/>
          </w:tcPr>
          <w:p w14:paraId="5C04F0F0" w14:textId="77777777" w:rsidR="004B6273" w:rsidRPr="002A0F96" w:rsidRDefault="004B6273" w:rsidP="004B6273">
            <w:pPr>
              <w:pStyle w:val="Tabletext"/>
              <w:spacing w:before="0" w:after="0"/>
              <w:rPr>
                <w:ins w:id="1260" w:author="Abercrombie, Kerrie" w:date="2021-01-20T10:19:00Z"/>
                <w:szCs w:val="20"/>
              </w:rPr>
            </w:pPr>
            <w:ins w:id="1261" w:author="Abercrombie, Kerrie" w:date="2021-01-20T10:19:00Z">
              <w:r w:rsidRPr="002A0F96">
                <w:rPr>
                  <w:szCs w:val="20"/>
                </w:rPr>
                <w:t>L</w:t>
              </w:r>
              <w:r>
                <w:rPr>
                  <w:szCs w:val="20"/>
                </w:rPr>
                <w:t>3</w:t>
              </w:r>
            </w:ins>
          </w:p>
        </w:tc>
        <w:tc>
          <w:tcPr>
            <w:tcW w:w="2974" w:type="dxa"/>
          </w:tcPr>
          <w:p w14:paraId="2FB51D28" w14:textId="77777777" w:rsidR="004B6273" w:rsidRPr="002A0F96" w:rsidRDefault="004B6273" w:rsidP="004B6273">
            <w:pPr>
              <w:pStyle w:val="Tabletext"/>
              <w:spacing w:before="0" w:after="0"/>
              <w:ind w:left="0" w:right="7"/>
              <w:rPr>
                <w:ins w:id="1262" w:author="Abercrombie, Kerrie" w:date="2021-01-20T10:19:00Z"/>
                <w:szCs w:val="20"/>
              </w:rPr>
            </w:pPr>
          </w:p>
        </w:tc>
      </w:tr>
      <w:tr w:rsidR="004B6273" w:rsidRPr="00076779" w14:paraId="66BF24B0" w14:textId="77777777" w:rsidTr="004B6273">
        <w:trPr>
          <w:ins w:id="1263" w:author="Abercrombie, Kerrie" w:date="2021-01-20T10:19:00Z"/>
        </w:trPr>
        <w:tc>
          <w:tcPr>
            <w:tcW w:w="846" w:type="dxa"/>
            <w:vMerge/>
          </w:tcPr>
          <w:p w14:paraId="095305B3" w14:textId="77777777" w:rsidR="004B6273" w:rsidRPr="002A0F96" w:rsidRDefault="004B6273" w:rsidP="004B6273">
            <w:pPr>
              <w:pStyle w:val="Tabletext"/>
              <w:spacing w:before="0" w:after="0"/>
              <w:rPr>
                <w:ins w:id="1264" w:author="Abercrombie, Kerrie" w:date="2021-01-20T10:19:00Z"/>
                <w:szCs w:val="20"/>
              </w:rPr>
            </w:pPr>
          </w:p>
        </w:tc>
        <w:tc>
          <w:tcPr>
            <w:tcW w:w="4607" w:type="dxa"/>
            <w:vMerge/>
          </w:tcPr>
          <w:p w14:paraId="2E4E20E4" w14:textId="77777777" w:rsidR="004B6273" w:rsidRPr="002A0F96" w:rsidRDefault="004B6273" w:rsidP="004B6273">
            <w:pPr>
              <w:pStyle w:val="Tabletext"/>
              <w:spacing w:before="0" w:after="0"/>
              <w:ind w:left="0" w:right="0"/>
              <w:rPr>
                <w:ins w:id="1265" w:author="Abercrombie, Kerrie" w:date="2021-01-20T10:19:00Z"/>
                <w:i/>
                <w:szCs w:val="20"/>
              </w:rPr>
            </w:pPr>
          </w:p>
        </w:tc>
        <w:tc>
          <w:tcPr>
            <w:tcW w:w="908" w:type="dxa"/>
          </w:tcPr>
          <w:p w14:paraId="0956CA1E" w14:textId="3B96E49A" w:rsidR="004B6273" w:rsidRDefault="004B6273" w:rsidP="00A14E47">
            <w:pPr>
              <w:pStyle w:val="Tabletext"/>
              <w:spacing w:before="0" w:after="0"/>
              <w:ind w:left="0" w:right="0"/>
              <w:rPr>
                <w:ins w:id="1266" w:author="Abercrombie, Kerrie" w:date="2021-01-25T08:49:00Z"/>
                <w:szCs w:val="20"/>
              </w:rPr>
            </w:pPr>
            <w:ins w:id="1267" w:author="Abercrombie, Kerrie" w:date="2021-01-25T08:49:00Z">
              <w:r>
                <w:rPr>
                  <w:szCs w:val="20"/>
                </w:rPr>
                <w:t>1.</w:t>
              </w:r>
            </w:ins>
            <w:ins w:id="1268" w:author="Abercrombie, Kerrie" w:date="2021-02-02T06:36:00Z">
              <w:r w:rsidR="00A14E47">
                <w:rPr>
                  <w:szCs w:val="20"/>
                </w:rPr>
                <w:t>4</w:t>
              </w:r>
            </w:ins>
            <w:ins w:id="1269" w:author="Abercrombie, Kerrie" w:date="2021-01-25T08:49:00Z">
              <w:r>
                <w:rPr>
                  <w:szCs w:val="20"/>
                </w:rPr>
                <w:t>.2</w:t>
              </w:r>
            </w:ins>
          </w:p>
        </w:tc>
        <w:tc>
          <w:tcPr>
            <w:tcW w:w="4607" w:type="dxa"/>
          </w:tcPr>
          <w:p w14:paraId="06508F9E" w14:textId="51857E9A" w:rsidR="004B6273" w:rsidRPr="002A0F96" w:rsidRDefault="004B6273" w:rsidP="004B6273">
            <w:pPr>
              <w:pStyle w:val="Tabletext"/>
              <w:spacing w:before="0" w:after="0"/>
              <w:ind w:left="0" w:right="0"/>
              <w:rPr>
                <w:ins w:id="1270" w:author="Abercrombie, Kerrie" w:date="2021-01-20T10:19:00Z"/>
                <w:szCs w:val="20"/>
              </w:rPr>
            </w:pPr>
            <w:ins w:id="1271" w:author="Abercrombie, Kerrie" w:date="2021-01-20T10:19:00Z">
              <w:r>
                <w:rPr>
                  <w:szCs w:val="20"/>
                </w:rPr>
                <w:t>Incidents</w:t>
              </w:r>
            </w:ins>
          </w:p>
        </w:tc>
        <w:tc>
          <w:tcPr>
            <w:tcW w:w="683" w:type="dxa"/>
            <w:vMerge/>
          </w:tcPr>
          <w:p w14:paraId="5BA24A22" w14:textId="77777777" w:rsidR="004B6273" w:rsidRPr="002A0F96" w:rsidRDefault="004B6273" w:rsidP="004B6273">
            <w:pPr>
              <w:pStyle w:val="Tabletext"/>
              <w:spacing w:before="0" w:after="0"/>
              <w:rPr>
                <w:ins w:id="1272" w:author="Abercrombie, Kerrie" w:date="2021-01-20T10:19:00Z"/>
                <w:szCs w:val="20"/>
              </w:rPr>
            </w:pPr>
          </w:p>
        </w:tc>
        <w:tc>
          <w:tcPr>
            <w:tcW w:w="2974" w:type="dxa"/>
          </w:tcPr>
          <w:p w14:paraId="149301F7" w14:textId="77777777" w:rsidR="004B6273" w:rsidRPr="002A0F96" w:rsidRDefault="004B6273" w:rsidP="004B6273">
            <w:pPr>
              <w:pStyle w:val="Tabletext"/>
              <w:spacing w:before="0" w:after="0"/>
              <w:ind w:left="0" w:right="7"/>
              <w:rPr>
                <w:ins w:id="1273" w:author="Abercrombie, Kerrie" w:date="2021-01-20T10:19:00Z"/>
                <w:szCs w:val="20"/>
              </w:rPr>
            </w:pPr>
          </w:p>
        </w:tc>
      </w:tr>
      <w:tr w:rsidR="004B6273" w:rsidRPr="00076779" w14:paraId="2685AD48" w14:textId="77777777" w:rsidTr="004B6273">
        <w:trPr>
          <w:ins w:id="1274" w:author="Abercrombie, Kerrie" w:date="2021-01-20T10:19:00Z"/>
        </w:trPr>
        <w:tc>
          <w:tcPr>
            <w:tcW w:w="846" w:type="dxa"/>
            <w:vMerge/>
          </w:tcPr>
          <w:p w14:paraId="4DEF6A79" w14:textId="77777777" w:rsidR="004B6273" w:rsidRPr="002A0F96" w:rsidRDefault="004B6273" w:rsidP="004B6273">
            <w:pPr>
              <w:pStyle w:val="Tabletext"/>
              <w:spacing w:before="0" w:after="0"/>
              <w:rPr>
                <w:ins w:id="1275" w:author="Abercrombie, Kerrie" w:date="2021-01-20T10:19:00Z"/>
                <w:szCs w:val="20"/>
              </w:rPr>
            </w:pPr>
          </w:p>
        </w:tc>
        <w:tc>
          <w:tcPr>
            <w:tcW w:w="4607" w:type="dxa"/>
            <w:vMerge/>
          </w:tcPr>
          <w:p w14:paraId="18F5F53F" w14:textId="77777777" w:rsidR="004B6273" w:rsidRPr="002A0F96" w:rsidRDefault="004B6273" w:rsidP="004B6273">
            <w:pPr>
              <w:pStyle w:val="Tabletext"/>
              <w:spacing w:before="0" w:after="0"/>
              <w:ind w:left="0" w:right="0"/>
              <w:rPr>
                <w:ins w:id="1276" w:author="Abercrombie, Kerrie" w:date="2021-01-20T10:19:00Z"/>
                <w:i/>
                <w:szCs w:val="20"/>
              </w:rPr>
            </w:pPr>
          </w:p>
        </w:tc>
        <w:tc>
          <w:tcPr>
            <w:tcW w:w="908" w:type="dxa"/>
          </w:tcPr>
          <w:p w14:paraId="1B915E1C" w14:textId="1F6FC021" w:rsidR="004B6273" w:rsidRDefault="004B6273" w:rsidP="00A14E47">
            <w:pPr>
              <w:pStyle w:val="Tabletext"/>
              <w:spacing w:before="0" w:after="0"/>
              <w:ind w:left="0" w:right="0"/>
              <w:rPr>
                <w:ins w:id="1277" w:author="Abercrombie, Kerrie" w:date="2021-01-25T08:49:00Z"/>
                <w:szCs w:val="20"/>
              </w:rPr>
            </w:pPr>
            <w:ins w:id="1278" w:author="Abercrombie, Kerrie" w:date="2021-01-25T08:49:00Z">
              <w:r>
                <w:rPr>
                  <w:szCs w:val="20"/>
                </w:rPr>
                <w:t>1.</w:t>
              </w:r>
            </w:ins>
            <w:ins w:id="1279" w:author="Abercrombie, Kerrie" w:date="2021-02-02T06:36:00Z">
              <w:r w:rsidR="00A14E47">
                <w:rPr>
                  <w:szCs w:val="20"/>
                </w:rPr>
                <w:t>4</w:t>
              </w:r>
            </w:ins>
            <w:ins w:id="1280" w:author="Abercrombie, Kerrie" w:date="2021-01-25T08:49:00Z">
              <w:r>
                <w:rPr>
                  <w:szCs w:val="20"/>
                </w:rPr>
                <w:t>.3</w:t>
              </w:r>
            </w:ins>
          </w:p>
        </w:tc>
        <w:tc>
          <w:tcPr>
            <w:tcW w:w="4607" w:type="dxa"/>
          </w:tcPr>
          <w:p w14:paraId="2ECE3626" w14:textId="61949127" w:rsidR="004B6273" w:rsidRPr="002A0F96" w:rsidRDefault="004B6273" w:rsidP="004B6273">
            <w:pPr>
              <w:pStyle w:val="Tabletext"/>
              <w:spacing w:before="0" w:after="0"/>
              <w:ind w:left="0" w:right="0"/>
              <w:rPr>
                <w:ins w:id="1281" w:author="Abercrombie, Kerrie" w:date="2021-01-20T10:19:00Z"/>
                <w:szCs w:val="20"/>
              </w:rPr>
            </w:pPr>
            <w:ins w:id="1282" w:author="Abercrombie, Kerrie" w:date="2021-01-20T10:19:00Z">
              <w:r>
                <w:rPr>
                  <w:szCs w:val="20"/>
                </w:rPr>
                <w:t>Accuracy of information promulgated</w:t>
              </w:r>
            </w:ins>
          </w:p>
        </w:tc>
        <w:tc>
          <w:tcPr>
            <w:tcW w:w="683" w:type="dxa"/>
            <w:vMerge/>
          </w:tcPr>
          <w:p w14:paraId="3800157D" w14:textId="77777777" w:rsidR="004B6273" w:rsidRPr="002A0F96" w:rsidRDefault="004B6273" w:rsidP="004B6273">
            <w:pPr>
              <w:pStyle w:val="Tabletext"/>
              <w:spacing w:before="0" w:after="0"/>
              <w:rPr>
                <w:ins w:id="1283" w:author="Abercrombie, Kerrie" w:date="2021-01-20T10:19:00Z"/>
                <w:szCs w:val="20"/>
              </w:rPr>
            </w:pPr>
          </w:p>
        </w:tc>
        <w:tc>
          <w:tcPr>
            <w:tcW w:w="2974" w:type="dxa"/>
          </w:tcPr>
          <w:p w14:paraId="57D1CBD6" w14:textId="77777777" w:rsidR="004B6273" w:rsidRPr="002A0F96" w:rsidRDefault="004B6273" w:rsidP="004B6273">
            <w:pPr>
              <w:pStyle w:val="Tabletext"/>
              <w:spacing w:before="0" w:after="0"/>
              <w:ind w:left="0" w:right="7"/>
              <w:rPr>
                <w:ins w:id="1284" w:author="Abercrombie, Kerrie" w:date="2021-01-20T10:19:00Z"/>
                <w:szCs w:val="20"/>
              </w:rPr>
            </w:pPr>
          </w:p>
        </w:tc>
      </w:tr>
      <w:tr w:rsidR="004B6273" w:rsidRPr="00076779" w14:paraId="04ED2F22" w14:textId="77777777" w:rsidTr="004B6273">
        <w:trPr>
          <w:ins w:id="1285" w:author="Abercrombie, Kerrie" w:date="2021-01-20T10:19:00Z"/>
        </w:trPr>
        <w:tc>
          <w:tcPr>
            <w:tcW w:w="846" w:type="dxa"/>
            <w:vMerge/>
          </w:tcPr>
          <w:p w14:paraId="71556324" w14:textId="77777777" w:rsidR="004B6273" w:rsidRPr="002A0F96" w:rsidRDefault="004B6273" w:rsidP="004B6273">
            <w:pPr>
              <w:pStyle w:val="Tabletext"/>
              <w:spacing w:before="0" w:after="0"/>
              <w:rPr>
                <w:ins w:id="1286" w:author="Abercrombie, Kerrie" w:date="2021-01-20T10:19:00Z"/>
                <w:szCs w:val="20"/>
              </w:rPr>
            </w:pPr>
          </w:p>
        </w:tc>
        <w:tc>
          <w:tcPr>
            <w:tcW w:w="4607" w:type="dxa"/>
            <w:vMerge/>
          </w:tcPr>
          <w:p w14:paraId="0F983FE3" w14:textId="77777777" w:rsidR="004B6273" w:rsidRPr="002A0F96" w:rsidRDefault="004B6273" w:rsidP="004B6273">
            <w:pPr>
              <w:pStyle w:val="Tabletext"/>
              <w:spacing w:before="0" w:after="0"/>
              <w:ind w:left="0" w:right="0"/>
              <w:rPr>
                <w:ins w:id="1287" w:author="Abercrombie, Kerrie" w:date="2021-01-20T10:19:00Z"/>
                <w:i/>
                <w:szCs w:val="20"/>
              </w:rPr>
            </w:pPr>
          </w:p>
        </w:tc>
        <w:tc>
          <w:tcPr>
            <w:tcW w:w="908" w:type="dxa"/>
          </w:tcPr>
          <w:p w14:paraId="0F4DA8C2" w14:textId="617470D0" w:rsidR="004B6273" w:rsidRDefault="004B6273" w:rsidP="00A14E47">
            <w:pPr>
              <w:pStyle w:val="Tabletext"/>
              <w:spacing w:before="0" w:after="0"/>
              <w:ind w:left="0" w:right="0"/>
              <w:rPr>
                <w:ins w:id="1288" w:author="Abercrombie, Kerrie" w:date="2021-01-25T08:49:00Z"/>
                <w:szCs w:val="20"/>
              </w:rPr>
            </w:pPr>
            <w:commentRangeStart w:id="1289"/>
            <w:ins w:id="1290" w:author="Abercrombie, Kerrie" w:date="2021-01-25T08:49:00Z">
              <w:r>
                <w:rPr>
                  <w:szCs w:val="20"/>
                </w:rPr>
                <w:t>1.</w:t>
              </w:r>
            </w:ins>
            <w:ins w:id="1291" w:author="Abercrombie, Kerrie" w:date="2021-02-02T06:36:00Z">
              <w:r w:rsidR="00A14E47">
                <w:rPr>
                  <w:szCs w:val="20"/>
                </w:rPr>
                <w:t>4</w:t>
              </w:r>
            </w:ins>
            <w:ins w:id="1292" w:author="Abercrombie, Kerrie" w:date="2021-01-25T08:49:00Z">
              <w:r>
                <w:rPr>
                  <w:szCs w:val="20"/>
                </w:rPr>
                <w:t>.4</w:t>
              </w:r>
            </w:ins>
            <w:commentRangeEnd w:id="1289"/>
            <w:ins w:id="1293" w:author="Abercrombie, Kerrie" w:date="2021-02-02T06:37:00Z">
              <w:r w:rsidR="00A14E47">
                <w:rPr>
                  <w:rStyle w:val="CommentReference"/>
                  <w:color w:val="auto"/>
                </w:rPr>
                <w:commentReference w:id="1289"/>
              </w:r>
            </w:ins>
          </w:p>
        </w:tc>
        <w:tc>
          <w:tcPr>
            <w:tcW w:w="4607" w:type="dxa"/>
          </w:tcPr>
          <w:p w14:paraId="5ED7AE92" w14:textId="32D422F4" w:rsidR="004B6273" w:rsidRDefault="004B6273" w:rsidP="004B6273">
            <w:pPr>
              <w:pStyle w:val="Tabletext"/>
              <w:spacing w:before="0" w:after="0"/>
              <w:ind w:left="0" w:right="0"/>
              <w:rPr>
                <w:ins w:id="1294" w:author="Abercrombie, Kerrie" w:date="2021-01-20T10:19:00Z"/>
                <w:szCs w:val="20"/>
              </w:rPr>
            </w:pPr>
            <w:ins w:id="1295" w:author="Abercrombie, Kerrie" w:date="2021-01-20T10:19:00Z">
              <w:r>
                <w:rPr>
                  <w:szCs w:val="20"/>
                </w:rPr>
                <w:t>Legal responsibilities/ consequence of actions</w:t>
              </w:r>
            </w:ins>
          </w:p>
        </w:tc>
        <w:tc>
          <w:tcPr>
            <w:tcW w:w="683" w:type="dxa"/>
            <w:vMerge/>
          </w:tcPr>
          <w:p w14:paraId="1350FF58" w14:textId="77777777" w:rsidR="004B6273" w:rsidRPr="002A0F96" w:rsidRDefault="004B6273" w:rsidP="004B6273">
            <w:pPr>
              <w:pStyle w:val="Tabletext"/>
              <w:spacing w:before="0" w:after="0"/>
              <w:rPr>
                <w:ins w:id="1296" w:author="Abercrombie, Kerrie" w:date="2021-01-20T10:19:00Z"/>
                <w:szCs w:val="20"/>
              </w:rPr>
            </w:pPr>
          </w:p>
        </w:tc>
        <w:tc>
          <w:tcPr>
            <w:tcW w:w="2974" w:type="dxa"/>
          </w:tcPr>
          <w:p w14:paraId="022C9F70" w14:textId="77777777" w:rsidR="004B6273" w:rsidRPr="002A0F96" w:rsidRDefault="004B6273" w:rsidP="004B6273">
            <w:pPr>
              <w:pStyle w:val="Tabletext"/>
              <w:spacing w:before="0" w:after="0"/>
              <w:ind w:left="0" w:right="7"/>
              <w:rPr>
                <w:ins w:id="1297" w:author="Abercrombie, Kerrie" w:date="2021-01-20T10:19:00Z"/>
                <w:szCs w:val="20"/>
              </w:rPr>
            </w:pPr>
          </w:p>
        </w:tc>
      </w:tr>
      <w:tr w:rsidR="004B6273" w:rsidRPr="00076779" w14:paraId="693ECF14" w14:textId="77777777" w:rsidTr="004B6273">
        <w:trPr>
          <w:ins w:id="1298" w:author="Abercrombie, Kerrie" w:date="2021-01-20T10:19:00Z"/>
        </w:trPr>
        <w:tc>
          <w:tcPr>
            <w:tcW w:w="846" w:type="dxa"/>
            <w:vMerge/>
          </w:tcPr>
          <w:p w14:paraId="1A35DB9C" w14:textId="77777777" w:rsidR="004B6273" w:rsidRPr="002A0F96" w:rsidRDefault="004B6273" w:rsidP="004B6273">
            <w:pPr>
              <w:pStyle w:val="Tabletext"/>
              <w:spacing w:before="0" w:after="0"/>
              <w:rPr>
                <w:ins w:id="1299" w:author="Abercrombie, Kerrie" w:date="2021-01-20T10:19:00Z"/>
                <w:szCs w:val="20"/>
              </w:rPr>
            </w:pPr>
          </w:p>
        </w:tc>
        <w:tc>
          <w:tcPr>
            <w:tcW w:w="4607" w:type="dxa"/>
            <w:vMerge/>
          </w:tcPr>
          <w:p w14:paraId="116D585B" w14:textId="77777777" w:rsidR="004B6273" w:rsidRPr="002A0F96" w:rsidRDefault="004B6273" w:rsidP="004B6273">
            <w:pPr>
              <w:pStyle w:val="Tabletext"/>
              <w:spacing w:before="0" w:after="0"/>
              <w:ind w:left="0" w:right="0"/>
              <w:rPr>
                <w:ins w:id="1300" w:author="Abercrombie, Kerrie" w:date="2021-01-20T10:19:00Z"/>
                <w:i/>
                <w:szCs w:val="20"/>
              </w:rPr>
            </w:pPr>
          </w:p>
        </w:tc>
        <w:tc>
          <w:tcPr>
            <w:tcW w:w="908" w:type="dxa"/>
          </w:tcPr>
          <w:p w14:paraId="60F294E7" w14:textId="3ED0F6B0" w:rsidR="004B6273" w:rsidRDefault="004B6273" w:rsidP="00A14E47">
            <w:pPr>
              <w:pStyle w:val="Tabletext"/>
              <w:spacing w:before="0" w:after="0"/>
              <w:ind w:left="0" w:right="0"/>
              <w:rPr>
                <w:ins w:id="1301" w:author="Abercrombie, Kerrie" w:date="2021-01-25T08:49:00Z"/>
                <w:szCs w:val="20"/>
              </w:rPr>
            </w:pPr>
            <w:ins w:id="1302" w:author="Abercrombie, Kerrie" w:date="2021-01-25T08:49:00Z">
              <w:r>
                <w:rPr>
                  <w:szCs w:val="20"/>
                </w:rPr>
                <w:t>1.</w:t>
              </w:r>
            </w:ins>
            <w:ins w:id="1303" w:author="Abercrombie, Kerrie" w:date="2021-02-02T06:36:00Z">
              <w:r w:rsidR="00A14E47">
                <w:rPr>
                  <w:szCs w:val="20"/>
                </w:rPr>
                <w:t>4</w:t>
              </w:r>
            </w:ins>
            <w:ins w:id="1304" w:author="Abercrombie, Kerrie" w:date="2021-01-25T08:49:00Z">
              <w:r>
                <w:rPr>
                  <w:szCs w:val="20"/>
                </w:rPr>
                <w:t>.5</w:t>
              </w:r>
            </w:ins>
          </w:p>
        </w:tc>
        <w:tc>
          <w:tcPr>
            <w:tcW w:w="4607" w:type="dxa"/>
          </w:tcPr>
          <w:p w14:paraId="6C55CA5E" w14:textId="314FE435" w:rsidR="004B6273" w:rsidRDefault="004B6273" w:rsidP="004B6273">
            <w:pPr>
              <w:pStyle w:val="Tabletext"/>
              <w:spacing w:before="0" w:after="0"/>
              <w:ind w:left="0" w:right="0"/>
              <w:rPr>
                <w:ins w:id="1305" w:author="Abercrombie, Kerrie" w:date="2021-01-20T10:19:00Z"/>
                <w:szCs w:val="20"/>
              </w:rPr>
            </w:pPr>
            <w:ins w:id="1306" w:author="Abercrombie, Kerrie" w:date="2021-01-20T10:19:00Z">
              <w:r>
                <w:rPr>
                  <w:szCs w:val="20"/>
                </w:rPr>
                <w:t>Requirements and limitations of their authority</w:t>
              </w:r>
            </w:ins>
          </w:p>
        </w:tc>
        <w:tc>
          <w:tcPr>
            <w:tcW w:w="683" w:type="dxa"/>
            <w:vMerge/>
          </w:tcPr>
          <w:p w14:paraId="324167AE" w14:textId="77777777" w:rsidR="004B6273" w:rsidRPr="002A0F96" w:rsidRDefault="004B6273" w:rsidP="004B6273">
            <w:pPr>
              <w:pStyle w:val="Tabletext"/>
              <w:spacing w:before="0" w:after="0"/>
              <w:rPr>
                <w:ins w:id="1307" w:author="Abercrombie, Kerrie" w:date="2021-01-20T10:19:00Z"/>
                <w:szCs w:val="20"/>
              </w:rPr>
            </w:pPr>
          </w:p>
        </w:tc>
        <w:tc>
          <w:tcPr>
            <w:tcW w:w="2974" w:type="dxa"/>
          </w:tcPr>
          <w:p w14:paraId="560DC4AC" w14:textId="77777777" w:rsidR="004B6273" w:rsidRPr="002A0F96" w:rsidRDefault="004B6273" w:rsidP="004B6273">
            <w:pPr>
              <w:pStyle w:val="Tabletext"/>
              <w:spacing w:before="0" w:after="0"/>
              <w:ind w:left="0" w:right="7"/>
              <w:rPr>
                <w:ins w:id="1308" w:author="Abercrombie, Kerrie" w:date="2021-01-20T10:19:00Z"/>
                <w:szCs w:val="20"/>
              </w:rPr>
            </w:pPr>
          </w:p>
        </w:tc>
      </w:tr>
      <w:tr w:rsidR="004B6273" w:rsidRPr="00755FEE" w14:paraId="47BB38DE" w14:textId="77777777" w:rsidTr="004B6273">
        <w:trPr>
          <w:ins w:id="1309" w:author="Abercrombie, Kerrie" w:date="2021-01-20T10:19:00Z"/>
        </w:trPr>
        <w:tc>
          <w:tcPr>
            <w:tcW w:w="846" w:type="dxa"/>
            <w:shd w:val="clear" w:color="auto" w:fill="F2F2F2" w:themeFill="background1" w:themeFillShade="F2"/>
          </w:tcPr>
          <w:p w14:paraId="299B0EE1" w14:textId="1D5742D5" w:rsidR="004B6273" w:rsidRPr="00755FEE" w:rsidRDefault="004B6273" w:rsidP="00A14E47">
            <w:pPr>
              <w:pStyle w:val="Tabletext"/>
              <w:spacing w:before="0" w:after="0"/>
              <w:rPr>
                <w:ins w:id="1310" w:author="Abercrombie, Kerrie" w:date="2021-01-20T10:19:00Z"/>
                <w:b/>
                <w:szCs w:val="20"/>
              </w:rPr>
            </w:pPr>
            <w:ins w:id="1311" w:author="Abercrombie, Kerrie" w:date="2021-01-20T10:19:00Z">
              <w:r w:rsidRPr="00755FEE">
                <w:rPr>
                  <w:b/>
                  <w:szCs w:val="20"/>
                </w:rPr>
                <w:t>1.</w:t>
              </w:r>
            </w:ins>
            <w:ins w:id="1312" w:author="Abercrombie, Kerrie" w:date="2021-02-02T06:36:00Z">
              <w:r w:rsidR="00A14E47">
                <w:rPr>
                  <w:b/>
                  <w:szCs w:val="20"/>
                </w:rPr>
                <w:t>5</w:t>
              </w:r>
            </w:ins>
          </w:p>
        </w:tc>
        <w:tc>
          <w:tcPr>
            <w:tcW w:w="4607" w:type="dxa"/>
            <w:shd w:val="clear" w:color="auto" w:fill="F2F2F2" w:themeFill="background1" w:themeFillShade="F2"/>
          </w:tcPr>
          <w:p w14:paraId="77D34B06" w14:textId="77777777" w:rsidR="004B6273" w:rsidRPr="00755FEE" w:rsidRDefault="004B6273" w:rsidP="004B6273">
            <w:pPr>
              <w:pStyle w:val="Tabletext"/>
              <w:spacing w:before="0" w:after="0"/>
              <w:ind w:left="0" w:right="0"/>
              <w:rPr>
                <w:ins w:id="1313" w:author="Abercrombie, Kerrie" w:date="2021-01-20T10:19:00Z"/>
                <w:b/>
                <w:i/>
                <w:szCs w:val="20"/>
              </w:rPr>
            </w:pPr>
            <w:ins w:id="1314" w:author="Abercrombie, Kerrie" w:date="2021-01-20T10:19:00Z">
              <w:r w:rsidRPr="00755FEE">
                <w:rPr>
                  <w:b/>
                  <w:szCs w:val="20"/>
                </w:rPr>
                <w:t xml:space="preserve">ROLES AND </w:t>
              </w:r>
              <w:commentRangeStart w:id="1315"/>
              <w:r w:rsidRPr="00755FEE">
                <w:rPr>
                  <w:b/>
                  <w:szCs w:val="20"/>
                </w:rPr>
                <w:t>RESPONSIBILITIES</w:t>
              </w:r>
            </w:ins>
            <w:commentRangeEnd w:id="1315"/>
            <w:r>
              <w:rPr>
                <w:rStyle w:val="CommentReference"/>
                <w:color w:val="auto"/>
              </w:rPr>
              <w:commentReference w:id="1315"/>
            </w:r>
          </w:p>
        </w:tc>
        <w:tc>
          <w:tcPr>
            <w:tcW w:w="908" w:type="dxa"/>
            <w:shd w:val="clear" w:color="auto" w:fill="F2F2F2" w:themeFill="background1" w:themeFillShade="F2"/>
          </w:tcPr>
          <w:p w14:paraId="2947ED97" w14:textId="77777777" w:rsidR="004B6273" w:rsidRPr="00755FEE" w:rsidRDefault="004B6273" w:rsidP="004B6273">
            <w:pPr>
              <w:pStyle w:val="Tabletext"/>
              <w:spacing w:before="0" w:after="0"/>
              <w:ind w:left="0" w:right="0"/>
              <w:rPr>
                <w:ins w:id="1316" w:author="Abercrombie, Kerrie" w:date="2021-01-25T08:49:00Z"/>
                <w:b/>
                <w:szCs w:val="20"/>
              </w:rPr>
            </w:pPr>
          </w:p>
        </w:tc>
        <w:tc>
          <w:tcPr>
            <w:tcW w:w="4607" w:type="dxa"/>
            <w:shd w:val="clear" w:color="auto" w:fill="F2F2F2" w:themeFill="background1" w:themeFillShade="F2"/>
          </w:tcPr>
          <w:p w14:paraId="7FF227A0" w14:textId="55473EFA" w:rsidR="004B6273" w:rsidRPr="00755FEE" w:rsidRDefault="004B6273" w:rsidP="004B6273">
            <w:pPr>
              <w:pStyle w:val="Tabletext"/>
              <w:spacing w:before="0" w:after="0"/>
              <w:ind w:left="0" w:right="0"/>
              <w:rPr>
                <w:ins w:id="1317" w:author="Abercrombie, Kerrie" w:date="2021-01-20T10:19:00Z"/>
                <w:b/>
                <w:szCs w:val="20"/>
              </w:rPr>
            </w:pPr>
          </w:p>
        </w:tc>
        <w:tc>
          <w:tcPr>
            <w:tcW w:w="683" w:type="dxa"/>
            <w:shd w:val="clear" w:color="auto" w:fill="F2F2F2" w:themeFill="background1" w:themeFillShade="F2"/>
          </w:tcPr>
          <w:p w14:paraId="07E72E79" w14:textId="77777777" w:rsidR="004B6273" w:rsidRPr="00755FEE" w:rsidRDefault="004B6273" w:rsidP="004B6273">
            <w:pPr>
              <w:pStyle w:val="Tabletext"/>
              <w:spacing w:before="0" w:after="0"/>
              <w:rPr>
                <w:ins w:id="1318" w:author="Abercrombie, Kerrie" w:date="2021-01-20T10:19:00Z"/>
                <w:b/>
                <w:szCs w:val="20"/>
              </w:rPr>
            </w:pPr>
          </w:p>
        </w:tc>
        <w:tc>
          <w:tcPr>
            <w:tcW w:w="2974" w:type="dxa"/>
            <w:shd w:val="clear" w:color="auto" w:fill="F2F2F2" w:themeFill="background1" w:themeFillShade="F2"/>
          </w:tcPr>
          <w:p w14:paraId="3C1D365C" w14:textId="77777777" w:rsidR="004B6273" w:rsidRPr="00755FEE" w:rsidRDefault="004B6273" w:rsidP="004B6273">
            <w:pPr>
              <w:pStyle w:val="Tabletext"/>
              <w:spacing w:before="0" w:after="0"/>
              <w:ind w:left="0" w:right="7"/>
              <w:rPr>
                <w:ins w:id="1319" w:author="Abercrombie, Kerrie" w:date="2021-01-20T10:19:00Z"/>
                <w:b/>
                <w:szCs w:val="20"/>
              </w:rPr>
            </w:pPr>
          </w:p>
        </w:tc>
      </w:tr>
      <w:tr w:rsidR="004B6273" w:rsidRPr="00076779" w14:paraId="76EC111C" w14:textId="77777777" w:rsidTr="004B6273">
        <w:trPr>
          <w:ins w:id="1320" w:author="Abercrombie, Kerrie" w:date="2021-01-20T10:19:00Z"/>
        </w:trPr>
        <w:tc>
          <w:tcPr>
            <w:tcW w:w="846" w:type="dxa"/>
            <w:vMerge w:val="restart"/>
          </w:tcPr>
          <w:p w14:paraId="7481877E" w14:textId="77777777" w:rsidR="004B6273" w:rsidRPr="002A0F96" w:rsidRDefault="004B6273" w:rsidP="004B6273">
            <w:pPr>
              <w:pStyle w:val="Tabletext"/>
              <w:spacing w:before="0" w:after="0"/>
              <w:rPr>
                <w:ins w:id="1321" w:author="Abercrombie, Kerrie" w:date="2021-01-20T10:19:00Z"/>
                <w:szCs w:val="20"/>
              </w:rPr>
            </w:pPr>
          </w:p>
        </w:tc>
        <w:tc>
          <w:tcPr>
            <w:tcW w:w="4607" w:type="dxa"/>
            <w:vMerge w:val="restart"/>
          </w:tcPr>
          <w:p w14:paraId="04A7C347" w14:textId="77777777" w:rsidR="004B6273" w:rsidRPr="002A0F96" w:rsidRDefault="004B6273" w:rsidP="004B6273">
            <w:pPr>
              <w:pStyle w:val="Tabletext"/>
              <w:spacing w:before="0" w:after="0"/>
              <w:ind w:left="0" w:right="0"/>
              <w:rPr>
                <w:ins w:id="1322" w:author="Abercrombie, Kerrie" w:date="2021-01-20T10:19:00Z"/>
                <w:i/>
                <w:szCs w:val="20"/>
              </w:rPr>
            </w:pPr>
            <w:ins w:id="1323" w:author="Abercrombie, Kerrie" w:date="2021-01-20T10:19:00Z">
              <w:r w:rsidRPr="002A0F96">
                <w:rPr>
                  <w:rFonts w:ascii="Calibri" w:hAnsi="Calibri"/>
                  <w:i/>
                  <w:szCs w:val="20"/>
                </w:rPr>
                <w:t xml:space="preserve">Explain the roles, responsibilities of VTS and </w:t>
              </w:r>
              <w:r>
                <w:rPr>
                  <w:rFonts w:ascii="Calibri" w:hAnsi="Calibri"/>
                  <w:i/>
                  <w:szCs w:val="20"/>
                </w:rPr>
                <w:t xml:space="preserve">the </w:t>
              </w:r>
              <w:r w:rsidRPr="002A0F96">
                <w:rPr>
                  <w:rFonts w:ascii="Calibri" w:hAnsi="Calibri"/>
                  <w:i/>
                  <w:szCs w:val="20"/>
                </w:rPr>
                <w:t>relationships between ship masters, marine pilots, and allied services</w:t>
              </w:r>
              <w:r>
                <w:rPr>
                  <w:rFonts w:ascii="Calibri" w:hAnsi="Calibri"/>
                  <w:i/>
                  <w:szCs w:val="20"/>
                </w:rPr>
                <w:t xml:space="preserve"> in a VTS environment.</w:t>
              </w:r>
            </w:ins>
          </w:p>
        </w:tc>
        <w:tc>
          <w:tcPr>
            <w:tcW w:w="908" w:type="dxa"/>
          </w:tcPr>
          <w:p w14:paraId="0DF86F1D" w14:textId="63B5FA73" w:rsidR="004B6273" w:rsidRPr="002A0F96" w:rsidRDefault="004B6273" w:rsidP="00A14E47">
            <w:pPr>
              <w:pStyle w:val="Tabletext"/>
              <w:spacing w:before="0" w:after="0"/>
              <w:ind w:left="0" w:right="0"/>
              <w:rPr>
                <w:ins w:id="1324" w:author="Abercrombie, Kerrie" w:date="2021-01-25T08:49:00Z"/>
                <w:szCs w:val="20"/>
              </w:rPr>
            </w:pPr>
            <w:ins w:id="1325" w:author="Abercrombie, Kerrie" w:date="2021-01-25T08:49:00Z">
              <w:r>
                <w:rPr>
                  <w:szCs w:val="20"/>
                </w:rPr>
                <w:t>1.</w:t>
              </w:r>
            </w:ins>
            <w:ins w:id="1326" w:author="Abercrombie, Kerrie" w:date="2021-02-02T06:37:00Z">
              <w:r w:rsidR="00A14E47">
                <w:rPr>
                  <w:szCs w:val="20"/>
                </w:rPr>
                <w:t>5</w:t>
              </w:r>
            </w:ins>
            <w:ins w:id="1327" w:author="Abercrombie, Kerrie" w:date="2021-01-25T08:49:00Z">
              <w:r>
                <w:rPr>
                  <w:szCs w:val="20"/>
                </w:rPr>
                <w:t>.1</w:t>
              </w:r>
            </w:ins>
          </w:p>
        </w:tc>
        <w:tc>
          <w:tcPr>
            <w:tcW w:w="4607" w:type="dxa"/>
          </w:tcPr>
          <w:p w14:paraId="32FB31F1" w14:textId="47727B7E" w:rsidR="004B6273" w:rsidRPr="002A0F96" w:rsidRDefault="004B6273" w:rsidP="004B6273">
            <w:pPr>
              <w:pStyle w:val="Tabletext"/>
              <w:spacing w:before="0" w:after="0"/>
              <w:ind w:left="0" w:right="0"/>
              <w:rPr>
                <w:ins w:id="1328" w:author="Abercrombie, Kerrie" w:date="2021-01-20T10:19:00Z"/>
                <w:szCs w:val="20"/>
              </w:rPr>
            </w:pPr>
            <w:ins w:id="1329" w:author="Abercrombie, Kerrie" w:date="2021-01-20T10:19:00Z">
              <w:r w:rsidRPr="002A0F96">
                <w:rPr>
                  <w:szCs w:val="20"/>
                </w:rPr>
                <w:t>Ship Masters</w:t>
              </w:r>
            </w:ins>
          </w:p>
        </w:tc>
        <w:tc>
          <w:tcPr>
            <w:tcW w:w="683" w:type="dxa"/>
            <w:vMerge w:val="restart"/>
          </w:tcPr>
          <w:p w14:paraId="69B7B866" w14:textId="77777777" w:rsidR="004B6273" w:rsidRPr="002A0F96" w:rsidRDefault="004B6273" w:rsidP="004B6273">
            <w:pPr>
              <w:pStyle w:val="Tabletext"/>
              <w:spacing w:before="0" w:after="0"/>
              <w:rPr>
                <w:ins w:id="1330" w:author="Abercrombie, Kerrie" w:date="2021-01-20T10:19:00Z"/>
                <w:szCs w:val="20"/>
              </w:rPr>
            </w:pPr>
            <w:ins w:id="1331" w:author="Abercrombie, Kerrie" w:date="2021-01-20T10:19:00Z">
              <w:r w:rsidRPr="002A0F96">
                <w:rPr>
                  <w:szCs w:val="20"/>
                </w:rPr>
                <w:t>L1</w:t>
              </w:r>
            </w:ins>
          </w:p>
        </w:tc>
        <w:tc>
          <w:tcPr>
            <w:tcW w:w="2974" w:type="dxa"/>
          </w:tcPr>
          <w:p w14:paraId="11B564E3" w14:textId="77777777" w:rsidR="004B6273" w:rsidRPr="002A0F96" w:rsidRDefault="004B6273" w:rsidP="004B6273">
            <w:pPr>
              <w:pStyle w:val="Tabletext"/>
              <w:spacing w:before="0" w:after="0"/>
              <w:ind w:left="0" w:right="7"/>
              <w:rPr>
                <w:ins w:id="1332" w:author="Abercrombie, Kerrie" w:date="2021-01-20T10:19:00Z"/>
                <w:szCs w:val="20"/>
              </w:rPr>
            </w:pPr>
          </w:p>
        </w:tc>
      </w:tr>
      <w:tr w:rsidR="004B6273" w:rsidRPr="00076779" w14:paraId="44794F32" w14:textId="77777777" w:rsidTr="004B6273">
        <w:trPr>
          <w:ins w:id="1333" w:author="Abercrombie, Kerrie" w:date="2021-01-20T10:19:00Z"/>
        </w:trPr>
        <w:tc>
          <w:tcPr>
            <w:tcW w:w="846" w:type="dxa"/>
            <w:vMerge/>
          </w:tcPr>
          <w:p w14:paraId="5959454C" w14:textId="77777777" w:rsidR="004B6273" w:rsidRPr="002A0F96" w:rsidRDefault="004B6273" w:rsidP="004B6273">
            <w:pPr>
              <w:pStyle w:val="Tabletext"/>
              <w:spacing w:before="0" w:after="0"/>
              <w:rPr>
                <w:ins w:id="1334" w:author="Abercrombie, Kerrie" w:date="2021-01-20T10:19:00Z"/>
                <w:szCs w:val="20"/>
              </w:rPr>
            </w:pPr>
          </w:p>
        </w:tc>
        <w:tc>
          <w:tcPr>
            <w:tcW w:w="4607" w:type="dxa"/>
            <w:vMerge/>
          </w:tcPr>
          <w:p w14:paraId="19553D2C" w14:textId="77777777" w:rsidR="004B6273" w:rsidRPr="002A0F96" w:rsidRDefault="004B6273" w:rsidP="004B6273">
            <w:pPr>
              <w:pStyle w:val="Tabletext"/>
              <w:spacing w:before="0" w:after="0"/>
              <w:ind w:left="0" w:right="0"/>
              <w:rPr>
                <w:ins w:id="1335" w:author="Abercrombie, Kerrie" w:date="2021-01-20T10:19:00Z"/>
                <w:i/>
                <w:szCs w:val="20"/>
              </w:rPr>
            </w:pPr>
          </w:p>
        </w:tc>
        <w:tc>
          <w:tcPr>
            <w:tcW w:w="908" w:type="dxa"/>
          </w:tcPr>
          <w:p w14:paraId="2939FC96" w14:textId="73A04790" w:rsidR="004B6273" w:rsidRPr="002A0F96" w:rsidRDefault="004B6273" w:rsidP="00A14E47">
            <w:pPr>
              <w:pStyle w:val="Tabletext"/>
              <w:spacing w:before="0" w:after="0"/>
              <w:ind w:left="0" w:right="0"/>
              <w:rPr>
                <w:ins w:id="1336" w:author="Abercrombie, Kerrie" w:date="2021-01-25T08:49:00Z"/>
                <w:szCs w:val="20"/>
              </w:rPr>
            </w:pPr>
            <w:ins w:id="1337" w:author="Abercrombie, Kerrie" w:date="2021-01-25T08:49:00Z">
              <w:r>
                <w:rPr>
                  <w:szCs w:val="20"/>
                </w:rPr>
                <w:t>1.</w:t>
              </w:r>
            </w:ins>
            <w:ins w:id="1338" w:author="Abercrombie, Kerrie" w:date="2021-02-02T06:37:00Z">
              <w:r w:rsidR="00A14E47">
                <w:rPr>
                  <w:szCs w:val="20"/>
                </w:rPr>
                <w:t>5</w:t>
              </w:r>
            </w:ins>
            <w:ins w:id="1339" w:author="Abercrombie, Kerrie" w:date="2021-01-25T08:49:00Z">
              <w:r>
                <w:rPr>
                  <w:szCs w:val="20"/>
                </w:rPr>
                <w:t>.2</w:t>
              </w:r>
            </w:ins>
          </w:p>
        </w:tc>
        <w:tc>
          <w:tcPr>
            <w:tcW w:w="4607" w:type="dxa"/>
          </w:tcPr>
          <w:p w14:paraId="76187BCD" w14:textId="0ECB52F3" w:rsidR="004B6273" w:rsidRPr="002A0F96" w:rsidRDefault="004B6273" w:rsidP="004B6273">
            <w:pPr>
              <w:pStyle w:val="Tabletext"/>
              <w:spacing w:before="0" w:after="0"/>
              <w:ind w:left="0" w:right="0"/>
              <w:rPr>
                <w:ins w:id="1340" w:author="Abercrombie, Kerrie" w:date="2021-01-20T10:19:00Z"/>
                <w:szCs w:val="20"/>
              </w:rPr>
            </w:pPr>
            <w:ins w:id="1341" w:author="Abercrombie, Kerrie" w:date="2021-01-20T10:19:00Z">
              <w:r w:rsidRPr="002A0F96">
                <w:rPr>
                  <w:szCs w:val="20"/>
                </w:rPr>
                <w:t>Marine Pilots</w:t>
              </w:r>
            </w:ins>
          </w:p>
        </w:tc>
        <w:tc>
          <w:tcPr>
            <w:tcW w:w="683" w:type="dxa"/>
            <w:vMerge/>
          </w:tcPr>
          <w:p w14:paraId="245257DE" w14:textId="77777777" w:rsidR="004B6273" w:rsidRPr="002A0F96" w:rsidRDefault="004B6273" w:rsidP="004B6273">
            <w:pPr>
              <w:pStyle w:val="Tabletext"/>
              <w:spacing w:before="0" w:after="0"/>
              <w:rPr>
                <w:ins w:id="1342" w:author="Abercrombie, Kerrie" w:date="2021-01-20T10:19:00Z"/>
                <w:szCs w:val="20"/>
              </w:rPr>
            </w:pPr>
          </w:p>
        </w:tc>
        <w:tc>
          <w:tcPr>
            <w:tcW w:w="2974" w:type="dxa"/>
          </w:tcPr>
          <w:p w14:paraId="081C65C8" w14:textId="77777777" w:rsidR="004B6273" w:rsidRPr="002A0F96" w:rsidRDefault="004B6273" w:rsidP="004B6273">
            <w:pPr>
              <w:pStyle w:val="Tabletext"/>
              <w:spacing w:before="0" w:after="0"/>
              <w:ind w:left="0" w:right="7"/>
              <w:rPr>
                <w:ins w:id="1343" w:author="Abercrombie, Kerrie" w:date="2021-01-20T10:19:00Z"/>
                <w:szCs w:val="20"/>
              </w:rPr>
            </w:pPr>
          </w:p>
        </w:tc>
      </w:tr>
      <w:tr w:rsidR="004B6273" w:rsidRPr="00076779" w14:paraId="6D8B5D9C" w14:textId="77777777" w:rsidTr="004B6273">
        <w:trPr>
          <w:ins w:id="1344" w:author="Abercrombie, Kerrie" w:date="2021-01-20T10:19:00Z"/>
        </w:trPr>
        <w:tc>
          <w:tcPr>
            <w:tcW w:w="846" w:type="dxa"/>
            <w:vMerge/>
          </w:tcPr>
          <w:p w14:paraId="7CE00B13" w14:textId="77777777" w:rsidR="004B6273" w:rsidRPr="002A0F96" w:rsidRDefault="004B6273" w:rsidP="004B6273">
            <w:pPr>
              <w:pStyle w:val="Tabletext"/>
              <w:spacing w:before="0" w:after="0"/>
              <w:rPr>
                <w:ins w:id="1345" w:author="Abercrombie, Kerrie" w:date="2021-01-20T10:19:00Z"/>
                <w:szCs w:val="20"/>
              </w:rPr>
            </w:pPr>
          </w:p>
        </w:tc>
        <w:tc>
          <w:tcPr>
            <w:tcW w:w="4607" w:type="dxa"/>
            <w:vMerge/>
          </w:tcPr>
          <w:p w14:paraId="72E2579F" w14:textId="77777777" w:rsidR="004B6273" w:rsidRPr="002A0F96" w:rsidRDefault="004B6273" w:rsidP="004B6273">
            <w:pPr>
              <w:pStyle w:val="Tabletext"/>
              <w:spacing w:before="0" w:after="0"/>
              <w:ind w:left="0" w:right="0"/>
              <w:rPr>
                <w:ins w:id="1346" w:author="Abercrombie, Kerrie" w:date="2021-01-20T10:19:00Z"/>
                <w:i/>
                <w:szCs w:val="20"/>
              </w:rPr>
            </w:pPr>
          </w:p>
        </w:tc>
        <w:tc>
          <w:tcPr>
            <w:tcW w:w="908" w:type="dxa"/>
          </w:tcPr>
          <w:p w14:paraId="62DAFE03" w14:textId="43AC8EBB" w:rsidR="004B6273" w:rsidRPr="002A0F96" w:rsidRDefault="004B6273" w:rsidP="00A14E47">
            <w:pPr>
              <w:pStyle w:val="Tabletext"/>
              <w:spacing w:before="0" w:after="0"/>
              <w:ind w:left="0" w:right="0"/>
              <w:rPr>
                <w:ins w:id="1347" w:author="Abercrombie, Kerrie" w:date="2021-01-25T08:49:00Z"/>
                <w:szCs w:val="20"/>
              </w:rPr>
            </w:pPr>
            <w:ins w:id="1348" w:author="Abercrombie, Kerrie" w:date="2021-01-25T08:49:00Z">
              <w:r>
                <w:rPr>
                  <w:szCs w:val="20"/>
                </w:rPr>
                <w:t>1.</w:t>
              </w:r>
            </w:ins>
            <w:ins w:id="1349" w:author="Abercrombie, Kerrie" w:date="2021-02-02T06:38:00Z">
              <w:r w:rsidR="00A14E47">
                <w:rPr>
                  <w:szCs w:val="20"/>
                </w:rPr>
                <w:t>5</w:t>
              </w:r>
            </w:ins>
            <w:ins w:id="1350" w:author="Abercrombie, Kerrie" w:date="2021-01-25T08:49:00Z">
              <w:r>
                <w:rPr>
                  <w:szCs w:val="20"/>
                </w:rPr>
                <w:t>.3</w:t>
              </w:r>
            </w:ins>
          </w:p>
        </w:tc>
        <w:tc>
          <w:tcPr>
            <w:tcW w:w="4607" w:type="dxa"/>
          </w:tcPr>
          <w:p w14:paraId="70486AB1" w14:textId="309BC4D5" w:rsidR="004B6273" w:rsidRPr="002A0F96" w:rsidRDefault="004B6273" w:rsidP="004B6273">
            <w:pPr>
              <w:pStyle w:val="Tabletext"/>
              <w:spacing w:before="0" w:after="0"/>
              <w:ind w:left="0" w:right="0"/>
              <w:rPr>
                <w:ins w:id="1351" w:author="Abercrombie, Kerrie" w:date="2021-01-20T10:19:00Z"/>
                <w:szCs w:val="20"/>
              </w:rPr>
            </w:pPr>
            <w:ins w:id="1352" w:author="Abercrombie, Kerrie" w:date="2021-01-20T10:19:00Z">
              <w:r w:rsidRPr="002A0F96">
                <w:rPr>
                  <w:szCs w:val="20"/>
                </w:rPr>
                <w:t>Allied Services</w:t>
              </w:r>
            </w:ins>
          </w:p>
        </w:tc>
        <w:tc>
          <w:tcPr>
            <w:tcW w:w="683" w:type="dxa"/>
            <w:vMerge/>
          </w:tcPr>
          <w:p w14:paraId="2531F2ED" w14:textId="77777777" w:rsidR="004B6273" w:rsidRPr="002A0F96" w:rsidRDefault="004B6273" w:rsidP="004B6273">
            <w:pPr>
              <w:pStyle w:val="Tabletext"/>
              <w:spacing w:before="0" w:after="0"/>
              <w:rPr>
                <w:ins w:id="1353" w:author="Abercrombie, Kerrie" w:date="2021-01-20T10:19:00Z"/>
                <w:szCs w:val="20"/>
              </w:rPr>
            </w:pPr>
          </w:p>
        </w:tc>
        <w:tc>
          <w:tcPr>
            <w:tcW w:w="2974" w:type="dxa"/>
          </w:tcPr>
          <w:p w14:paraId="486F3685" w14:textId="77777777" w:rsidR="004B6273" w:rsidRPr="002A0F96" w:rsidRDefault="004B6273" w:rsidP="004B6273">
            <w:pPr>
              <w:pStyle w:val="Tabletext"/>
              <w:spacing w:before="0" w:after="0"/>
              <w:ind w:left="0" w:right="7"/>
              <w:rPr>
                <w:ins w:id="1354" w:author="Abercrombie, Kerrie" w:date="2021-01-20T10:19:00Z"/>
                <w:szCs w:val="20"/>
              </w:rPr>
            </w:pPr>
          </w:p>
        </w:tc>
      </w:tr>
      <w:tr w:rsidR="004B6273" w:rsidRPr="00076779" w14:paraId="76BDCC77" w14:textId="77777777" w:rsidTr="004B6273">
        <w:trPr>
          <w:ins w:id="1355" w:author="Abercrombie, Kerrie" w:date="2021-01-20T10:19:00Z"/>
        </w:trPr>
        <w:tc>
          <w:tcPr>
            <w:tcW w:w="846" w:type="dxa"/>
            <w:vMerge/>
          </w:tcPr>
          <w:p w14:paraId="16932CF3" w14:textId="77777777" w:rsidR="004B6273" w:rsidRPr="002A0F96" w:rsidRDefault="004B6273" w:rsidP="004B6273">
            <w:pPr>
              <w:pStyle w:val="Tabletext"/>
              <w:spacing w:before="0" w:after="0"/>
              <w:rPr>
                <w:ins w:id="1356" w:author="Abercrombie, Kerrie" w:date="2021-01-20T10:19:00Z"/>
                <w:szCs w:val="20"/>
              </w:rPr>
            </w:pPr>
          </w:p>
        </w:tc>
        <w:tc>
          <w:tcPr>
            <w:tcW w:w="4607" w:type="dxa"/>
            <w:vMerge/>
          </w:tcPr>
          <w:p w14:paraId="7CB1C343" w14:textId="77777777" w:rsidR="004B6273" w:rsidRPr="002A0F96" w:rsidRDefault="004B6273" w:rsidP="004B6273">
            <w:pPr>
              <w:pStyle w:val="Tabletext"/>
              <w:spacing w:before="0" w:after="0"/>
              <w:ind w:left="0" w:right="0"/>
              <w:rPr>
                <w:ins w:id="1357" w:author="Abercrombie, Kerrie" w:date="2021-01-20T10:19:00Z"/>
                <w:i/>
                <w:szCs w:val="20"/>
              </w:rPr>
            </w:pPr>
          </w:p>
        </w:tc>
        <w:tc>
          <w:tcPr>
            <w:tcW w:w="908" w:type="dxa"/>
          </w:tcPr>
          <w:p w14:paraId="38230AD9" w14:textId="45F70178" w:rsidR="004B6273" w:rsidRDefault="004B6273" w:rsidP="00A14E47">
            <w:pPr>
              <w:pStyle w:val="Tabletext"/>
              <w:spacing w:before="0" w:after="0"/>
              <w:ind w:left="0" w:right="0"/>
              <w:rPr>
                <w:ins w:id="1358" w:author="Abercrombie, Kerrie" w:date="2021-01-25T08:49:00Z"/>
                <w:szCs w:val="20"/>
              </w:rPr>
            </w:pPr>
            <w:ins w:id="1359" w:author="Abercrombie, Kerrie" w:date="2021-01-25T08:49:00Z">
              <w:r>
                <w:rPr>
                  <w:szCs w:val="20"/>
                </w:rPr>
                <w:t>1.</w:t>
              </w:r>
            </w:ins>
            <w:ins w:id="1360" w:author="Abercrombie, Kerrie" w:date="2021-02-02T06:38:00Z">
              <w:r w:rsidR="00A14E47">
                <w:rPr>
                  <w:szCs w:val="20"/>
                </w:rPr>
                <w:t>5</w:t>
              </w:r>
            </w:ins>
            <w:ins w:id="1361" w:author="Abercrombie, Kerrie" w:date="2021-01-25T08:49:00Z">
              <w:r>
                <w:rPr>
                  <w:szCs w:val="20"/>
                </w:rPr>
                <w:t>.4</w:t>
              </w:r>
            </w:ins>
          </w:p>
        </w:tc>
        <w:tc>
          <w:tcPr>
            <w:tcW w:w="4607" w:type="dxa"/>
          </w:tcPr>
          <w:p w14:paraId="4A9CE54A" w14:textId="064FA2BE" w:rsidR="004B6273" w:rsidRPr="002A0F96" w:rsidRDefault="004B6273" w:rsidP="004B6273">
            <w:pPr>
              <w:pStyle w:val="Tabletext"/>
              <w:spacing w:before="0" w:after="0"/>
              <w:ind w:left="0" w:right="0"/>
              <w:rPr>
                <w:ins w:id="1362" w:author="Abercrombie, Kerrie" w:date="2021-01-20T10:19:00Z"/>
                <w:szCs w:val="20"/>
              </w:rPr>
            </w:pPr>
            <w:ins w:id="1363" w:author="Abercrombie, Kerrie" w:date="2021-01-20T10:19:00Z">
              <w:r>
                <w:rPr>
                  <w:szCs w:val="20"/>
                </w:rPr>
                <w:t>Ship Masters to Marine Pilot</w:t>
              </w:r>
            </w:ins>
          </w:p>
        </w:tc>
        <w:tc>
          <w:tcPr>
            <w:tcW w:w="683" w:type="dxa"/>
            <w:vMerge/>
          </w:tcPr>
          <w:p w14:paraId="00151CC8" w14:textId="77777777" w:rsidR="004B6273" w:rsidRPr="002A0F96" w:rsidRDefault="004B6273" w:rsidP="004B6273">
            <w:pPr>
              <w:pStyle w:val="Tabletext"/>
              <w:spacing w:before="0" w:after="0"/>
              <w:rPr>
                <w:ins w:id="1364" w:author="Abercrombie, Kerrie" w:date="2021-01-20T10:19:00Z"/>
                <w:szCs w:val="20"/>
              </w:rPr>
            </w:pPr>
          </w:p>
        </w:tc>
        <w:tc>
          <w:tcPr>
            <w:tcW w:w="2974" w:type="dxa"/>
          </w:tcPr>
          <w:p w14:paraId="58314F58" w14:textId="77777777" w:rsidR="004B6273" w:rsidRPr="002A0F96" w:rsidRDefault="004B6273" w:rsidP="004B6273">
            <w:pPr>
              <w:pStyle w:val="Tabletext"/>
              <w:spacing w:before="0" w:after="0"/>
              <w:ind w:left="0" w:right="7"/>
              <w:rPr>
                <w:ins w:id="1365" w:author="Abercrombie, Kerrie" w:date="2021-01-20T10:19:00Z"/>
                <w:szCs w:val="20"/>
              </w:rPr>
            </w:pPr>
          </w:p>
        </w:tc>
      </w:tr>
      <w:tr w:rsidR="008E652F" w:rsidRPr="00076779" w14:paraId="5068D9DC" w14:textId="77777777" w:rsidTr="004B6273">
        <w:trPr>
          <w:ins w:id="1366" w:author="Abercrombie, Kerrie" w:date="2021-01-26T20:47:00Z"/>
        </w:trPr>
        <w:tc>
          <w:tcPr>
            <w:tcW w:w="846" w:type="dxa"/>
          </w:tcPr>
          <w:p w14:paraId="1558501C" w14:textId="77777777" w:rsidR="008E652F" w:rsidRPr="002A0F96" w:rsidRDefault="008E652F" w:rsidP="004B6273">
            <w:pPr>
              <w:pStyle w:val="Tabletext"/>
              <w:spacing w:before="0" w:after="0"/>
              <w:rPr>
                <w:ins w:id="1367" w:author="Abercrombie, Kerrie" w:date="2021-01-26T20:47:00Z"/>
                <w:szCs w:val="20"/>
              </w:rPr>
            </w:pPr>
          </w:p>
        </w:tc>
        <w:tc>
          <w:tcPr>
            <w:tcW w:w="4607" w:type="dxa"/>
          </w:tcPr>
          <w:p w14:paraId="78061018" w14:textId="77777777" w:rsidR="008E652F" w:rsidRPr="002A0F96" w:rsidRDefault="008E652F" w:rsidP="004B6273">
            <w:pPr>
              <w:pStyle w:val="Tabletext"/>
              <w:spacing w:before="0" w:after="0"/>
              <w:ind w:left="0" w:right="0"/>
              <w:rPr>
                <w:ins w:id="1368" w:author="Abercrombie, Kerrie" w:date="2021-01-26T20:47:00Z"/>
                <w:i/>
                <w:szCs w:val="20"/>
              </w:rPr>
            </w:pPr>
          </w:p>
        </w:tc>
        <w:tc>
          <w:tcPr>
            <w:tcW w:w="908" w:type="dxa"/>
          </w:tcPr>
          <w:p w14:paraId="1BA46554" w14:textId="77777777" w:rsidR="008E652F" w:rsidRDefault="008E652F" w:rsidP="004B6273">
            <w:pPr>
              <w:pStyle w:val="Tabletext"/>
              <w:spacing w:before="0" w:after="0"/>
              <w:ind w:left="0" w:right="0"/>
              <w:rPr>
                <w:ins w:id="1369" w:author="Abercrombie, Kerrie" w:date="2021-01-26T20:47:00Z"/>
                <w:szCs w:val="20"/>
              </w:rPr>
            </w:pPr>
          </w:p>
        </w:tc>
        <w:tc>
          <w:tcPr>
            <w:tcW w:w="4607" w:type="dxa"/>
          </w:tcPr>
          <w:p w14:paraId="0CCFFDB1" w14:textId="77777777" w:rsidR="008E652F" w:rsidRDefault="008E652F" w:rsidP="004B6273">
            <w:pPr>
              <w:pStyle w:val="Tabletext"/>
              <w:spacing w:before="0" w:after="0"/>
              <w:ind w:left="0" w:right="0"/>
              <w:rPr>
                <w:ins w:id="1370" w:author="Abercrombie, Kerrie" w:date="2021-01-26T20:47:00Z"/>
                <w:szCs w:val="20"/>
              </w:rPr>
            </w:pPr>
          </w:p>
        </w:tc>
        <w:tc>
          <w:tcPr>
            <w:tcW w:w="683" w:type="dxa"/>
          </w:tcPr>
          <w:p w14:paraId="22442F4B" w14:textId="77777777" w:rsidR="008E652F" w:rsidRPr="002A0F96" w:rsidRDefault="008E652F" w:rsidP="004B6273">
            <w:pPr>
              <w:pStyle w:val="Tabletext"/>
              <w:spacing w:before="0" w:after="0"/>
              <w:rPr>
                <w:ins w:id="1371" w:author="Abercrombie, Kerrie" w:date="2021-01-26T20:47:00Z"/>
                <w:szCs w:val="20"/>
              </w:rPr>
            </w:pPr>
          </w:p>
        </w:tc>
        <w:tc>
          <w:tcPr>
            <w:tcW w:w="2974" w:type="dxa"/>
          </w:tcPr>
          <w:p w14:paraId="2CD7085E" w14:textId="77777777" w:rsidR="008E652F" w:rsidRPr="002A0F96" w:rsidRDefault="008E652F" w:rsidP="004B6273">
            <w:pPr>
              <w:pStyle w:val="Tabletext"/>
              <w:spacing w:before="0" w:after="0"/>
              <w:ind w:left="0" w:right="7"/>
              <w:rPr>
                <w:ins w:id="1372" w:author="Abercrombie, Kerrie" w:date="2021-01-26T20:47:00Z"/>
                <w:szCs w:val="20"/>
              </w:rPr>
            </w:pPr>
          </w:p>
        </w:tc>
      </w:tr>
      <w:tr w:rsidR="004B6273" w:rsidRPr="00076779" w14:paraId="67BE2BB2" w14:textId="77777777" w:rsidTr="004B6273">
        <w:trPr>
          <w:ins w:id="1373" w:author="Abercrombie, Kerrie" w:date="2021-01-22T09:14:00Z"/>
        </w:trPr>
        <w:tc>
          <w:tcPr>
            <w:tcW w:w="846" w:type="dxa"/>
            <w:shd w:val="clear" w:color="auto" w:fill="F2F2F2" w:themeFill="background1" w:themeFillShade="F2"/>
          </w:tcPr>
          <w:p w14:paraId="5FCADAEA" w14:textId="4FAB4D88" w:rsidR="004B6273" w:rsidRPr="001067BE" w:rsidRDefault="004B6273" w:rsidP="00A14E47">
            <w:pPr>
              <w:pStyle w:val="Tabletext"/>
              <w:spacing w:before="0" w:after="0"/>
              <w:rPr>
                <w:ins w:id="1374" w:author="Abercrombie, Kerrie" w:date="2021-01-22T09:14:00Z"/>
                <w:b/>
                <w:szCs w:val="20"/>
              </w:rPr>
            </w:pPr>
            <w:ins w:id="1375" w:author="Abercrombie, Kerrie" w:date="2021-01-22T09:14:00Z">
              <w:r w:rsidRPr="001067BE">
                <w:rPr>
                  <w:b/>
                  <w:szCs w:val="20"/>
                </w:rPr>
                <w:t>1.</w:t>
              </w:r>
            </w:ins>
            <w:ins w:id="1376" w:author="Abercrombie, Kerrie" w:date="2021-02-02T06:38:00Z">
              <w:r w:rsidR="00A14E47">
                <w:rPr>
                  <w:b/>
                  <w:szCs w:val="20"/>
                </w:rPr>
                <w:t>6</w:t>
              </w:r>
            </w:ins>
          </w:p>
        </w:tc>
        <w:tc>
          <w:tcPr>
            <w:tcW w:w="4607" w:type="dxa"/>
            <w:shd w:val="clear" w:color="auto" w:fill="F2F2F2" w:themeFill="background1" w:themeFillShade="F2"/>
          </w:tcPr>
          <w:p w14:paraId="3C59AB06" w14:textId="492E8255" w:rsidR="004B6273" w:rsidRPr="00C27B77" w:rsidRDefault="004B6273" w:rsidP="004B6273">
            <w:pPr>
              <w:pStyle w:val="Tabletext"/>
              <w:spacing w:before="0" w:after="0"/>
              <w:ind w:left="0" w:right="0"/>
              <w:rPr>
                <w:ins w:id="1377" w:author="Abercrombie, Kerrie" w:date="2021-01-22T09:14:00Z"/>
                <w:b/>
                <w:szCs w:val="20"/>
              </w:rPr>
            </w:pPr>
            <w:commentRangeStart w:id="1378"/>
            <w:ins w:id="1379" w:author="Abercrombie, Kerrie" w:date="2021-01-22T09:15:00Z">
              <w:r>
                <w:rPr>
                  <w:b/>
                  <w:szCs w:val="20"/>
                </w:rPr>
                <w:t xml:space="preserve">RECORD </w:t>
              </w:r>
            </w:ins>
            <w:commentRangeEnd w:id="1378"/>
            <w:r w:rsidR="00856BCB">
              <w:rPr>
                <w:rStyle w:val="CommentReference"/>
                <w:color w:val="auto"/>
              </w:rPr>
              <w:commentReference w:id="1378"/>
            </w:r>
            <w:ins w:id="1380" w:author="Abercrombie, Kerrie" w:date="2021-01-22T09:15:00Z">
              <w:r>
                <w:rPr>
                  <w:b/>
                  <w:szCs w:val="20"/>
                </w:rPr>
                <w:t>AND LOG KEEPING</w:t>
              </w:r>
            </w:ins>
          </w:p>
        </w:tc>
        <w:tc>
          <w:tcPr>
            <w:tcW w:w="908" w:type="dxa"/>
            <w:shd w:val="clear" w:color="auto" w:fill="F2F2F2" w:themeFill="background1" w:themeFillShade="F2"/>
          </w:tcPr>
          <w:p w14:paraId="1A952509" w14:textId="77777777" w:rsidR="004B6273" w:rsidRDefault="004B6273" w:rsidP="004B6273">
            <w:pPr>
              <w:pStyle w:val="Tabletext"/>
              <w:spacing w:before="0" w:after="0"/>
              <w:ind w:left="0" w:right="0"/>
              <w:rPr>
                <w:ins w:id="1381" w:author="Abercrombie, Kerrie" w:date="2021-01-25T08:49:00Z"/>
                <w:szCs w:val="20"/>
              </w:rPr>
            </w:pPr>
          </w:p>
        </w:tc>
        <w:tc>
          <w:tcPr>
            <w:tcW w:w="4607" w:type="dxa"/>
            <w:shd w:val="clear" w:color="auto" w:fill="F2F2F2" w:themeFill="background1" w:themeFillShade="F2"/>
          </w:tcPr>
          <w:p w14:paraId="5702DB59" w14:textId="3363E6AC" w:rsidR="004B6273" w:rsidRDefault="004B6273" w:rsidP="004B6273">
            <w:pPr>
              <w:pStyle w:val="Tabletext"/>
              <w:spacing w:before="0" w:after="0"/>
              <w:ind w:left="0" w:right="0"/>
              <w:rPr>
                <w:ins w:id="1382" w:author="Abercrombie, Kerrie" w:date="2021-01-22T09:14:00Z"/>
                <w:szCs w:val="20"/>
              </w:rPr>
            </w:pPr>
          </w:p>
        </w:tc>
        <w:tc>
          <w:tcPr>
            <w:tcW w:w="683" w:type="dxa"/>
            <w:shd w:val="clear" w:color="auto" w:fill="F2F2F2" w:themeFill="background1" w:themeFillShade="F2"/>
          </w:tcPr>
          <w:p w14:paraId="23A5BAD4" w14:textId="77777777" w:rsidR="004B6273" w:rsidRPr="002A0F96" w:rsidRDefault="004B6273" w:rsidP="004B6273">
            <w:pPr>
              <w:pStyle w:val="Tabletext"/>
              <w:spacing w:before="0" w:after="0"/>
              <w:rPr>
                <w:ins w:id="1383" w:author="Abercrombie, Kerrie" w:date="2021-01-22T09:14:00Z"/>
                <w:szCs w:val="20"/>
              </w:rPr>
            </w:pPr>
          </w:p>
        </w:tc>
        <w:tc>
          <w:tcPr>
            <w:tcW w:w="2974" w:type="dxa"/>
            <w:shd w:val="clear" w:color="auto" w:fill="F2F2F2" w:themeFill="background1" w:themeFillShade="F2"/>
          </w:tcPr>
          <w:p w14:paraId="32FB24C3" w14:textId="77777777" w:rsidR="004B6273" w:rsidRPr="002A0F96" w:rsidRDefault="004B6273" w:rsidP="004B6273">
            <w:pPr>
              <w:pStyle w:val="Tabletext"/>
              <w:spacing w:before="0" w:after="0"/>
              <w:ind w:left="0" w:right="7"/>
              <w:rPr>
                <w:ins w:id="1384" w:author="Abercrombie, Kerrie" w:date="2021-01-22T09:14:00Z"/>
                <w:szCs w:val="20"/>
              </w:rPr>
            </w:pPr>
          </w:p>
        </w:tc>
      </w:tr>
      <w:tr w:rsidR="001067BE" w:rsidRPr="00076779" w14:paraId="294A7B95" w14:textId="77777777" w:rsidTr="004B6273">
        <w:trPr>
          <w:ins w:id="1385" w:author="Abercrombie, Kerrie" w:date="2021-01-22T09:15:00Z"/>
        </w:trPr>
        <w:tc>
          <w:tcPr>
            <w:tcW w:w="846" w:type="dxa"/>
            <w:vMerge w:val="restart"/>
          </w:tcPr>
          <w:p w14:paraId="477334B7" w14:textId="77777777" w:rsidR="001067BE" w:rsidRDefault="001067BE" w:rsidP="004B6273">
            <w:pPr>
              <w:pStyle w:val="Tabletext"/>
              <w:spacing w:before="0" w:after="0"/>
              <w:rPr>
                <w:ins w:id="1386" w:author="Abercrombie, Kerrie" w:date="2021-01-22T09:15:00Z"/>
                <w:szCs w:val="20"/>
              </w:rPr>
            </w:pPr>
          </w:p>
        </w:tc>
        <w:tc>
          <w:tcPr>
            <w:tcW w:w="4607" w:type="dxa"/>
            <w:vMerge w:val="restart"/>
          </w:tcPr>
          <w:p w14:paraId="64E549BF" w14:textId="0A516F45" w:rsidR="001067BE" w:rsidRPr="002A0F96" w:rsidRDefault="001067BE" w:rsidP="004B6273">
            <w:pPr>
              <w:pStyle w:val="Tabletext"/>
              <w:spacing w:before="0" w:after="0"/>
              <w:ind w:left="0" w:right="0"/>
              <w:rPr>
                <w:ins w:id="1387" w:author="Abercrombie, Kerrie" w:date="2021-01-22T09:15:00Z"/>
                <w:i/>
                <w:szCs w:val="20"/>
              </w:rPr>
            </w:pPr>
            <w:ins w:id="1388" w:author="Abercrombie, Kerrie" w:date="2021-01-22T09:21:00Z">
              <w:r>
                <w:rPr>
                  <w:i/>
                  <w:szCs w:val="20"/>
                </w:rPr>
                <w:t>To under</w:t>
              </w:r>
            </w:ins>
            <w:ins w:id="1389" w:author="Abercrombie, Kerrie" w:date="2021-01-22T09:22:00Z">
              <w:r>
                <w:rPr>
                  <w:i/>
                  <w:szCs w:val="20"/>
                </w:rPr>
                <w:t>s</w:t>
              </w:r>
            </w:ins>
            <w:ins w:id="1390" w:author="Abercrombie, Kerrie" w:date="2021-01-22T09:21:00Z">
              <w:r>
                <w:rPr>
                  <w:i/>
                  <w:szCs w:val="20"/>
                </w:rPr>
                <w:t>tand the importance of maintaining logs and records</w:t>
              </w:r>
            </w:ins>
          </w:p>
        </w:tc>
        <w:tc>
          <w:tcPr>
            <w:tcW w:w="908" w:type="dxa"/>
          </w:tcPr>
          <w:p w14:paraId="1CFAE89A" w14:textId="1859EB18" w:rsidR="001067BE" w:rsidRDefault="001067BE" w:rsidP="00A14E47">
            <w:pPr>
              <w:pStyle w:val="Tabletext"/>
              <w:spacing w:before="0" w:after="0"/>
              <w:ind w:left="0" w:right="0"/>
              <w:rPr>
                <w:ins w:id="1391" w:author="Abercrombie, Kerrie" w:date="2021-01-25T08:49:00Z"/>
                <w:szCs w:val="20"/>
              </w:rPr>
            </w:pPr>
            <w:ins w:id="1392" w:author="Abercrombie, Kerrie" w:date="2021-01-25T08:49:00Z">
              <w:r>
                <w:rPr>
                  <w:szCs w:val="20"/>
                </w:rPr>
                <w:t>1.</w:t>
              </w:r>
            </w:ins>
            <w:ins w:id="1393" w:author="Abercrombie, Kerrie" w:date="2021-02-02T06:40:00Z">
              <w:r w:rsidR="00A14E47">
                <w:rPr>
                  <w:szCs w:val="20"/>
                </w:rPr>
                <w:t>6</w:t>
              </w:r>
            </w:ins>
            <w:ins w:id="1394" w:author="Abercrombie, Kerrie" w:date="2021-01-25T08:49:00Z">
              <w:r>
                <w:rPr>
                  <w:szCs w:val="20"/>
                </w:rPr>
                <w:t>.1</w:t>
              </w:r>
            </w:ins>
          </w:p>
        </w:tc>
        <w:tc>
          <w:tcPr>
            <w:tcW w:w="4607" w:type="dxa"/>
          </w:tcPr>
          <w:p w14:paraId="1AE55E7D" w14:textId="66BA87DC" w:rsidR="001067BE" w:rsidRDefault="001067BE" w:rsidP="004B6273">
            <w:pPr>
              <w:pStyle w:val="Tabletext"/>
              <w:spacing w:before="0" w:after="0"/>
              <w:ind w:left="0" w:right="0"/>
              <w:rPr>
                <w:ins w:id="1395" w:author="Abercrombie, Kerrie" w:date="2021-01-22T09:26:00Z"/>
                <w:szCs w:val="20"/>
              </w:rPr>
            </w:pPr>
            <w:ins w:id="1396" w:author="Abercrombie, Kerrie" w:date="2021-01-22T09:26:00Z">
              <w:r>
                <w:rPr>
                  <w:szCs w:val="20"/>
                </w:rPr>
                <w:t>Introduction to log Keeping</w:t>
              </w:r>
            </w:ins>
          </w:p>
          <w:p w14:paraId="59F72F81" w14:textId="77777777" w:rsidR="001067BE" w:rsidRPr="00A14E47" w:rsidRDefault="001067BE" w:rsidP="004B6273">
            <w:pPr>
              <w:pStyle w:val="Tabletext"/>
              <w:spacing w:before="0" w:after="0"/>
              <w:ind w:left="709" w:right="0"/>
              <w:rPr>
                <w:ins w:id="1397" w:author="Abercrombie, Kerrie" w:date="2021-01-22T09:26:00Z"/>
                <w:strike/>
                <w:szCs w:val="20"/>
              </w:rPr>
            </w:pPr>
            <w:ins w:id="1398" w:author="Abercrombie, Kerrie" w:date="2021-01-22T09:26:00Z">
              <w:r w:rsidRPr="00A14E47">
                <w:rPr>
                  <w:strike/>
                  <w:szCs w:val="20"/>
                </w:rPr>
                <w:t>Purpose</w:t>
              </w:r>
            </w:ins>
          </w:p>
          <w:p w14:paraId="71D59B7B" w14:textId="77777777" w:rsidR="001067BE" w:rsidRPr="00A14E47" w:rsidRDefault="001067BE" w:rsidP="004B6273">
            <w:pPr>
              <w:pStyle w:val="Tabletext"/>
              <w:spacing w:before="0" w:after="0"/>
              <w:ind w:left="709" w:right="0"/>
              <w:rPr>
                <w:ins w:id="1399" w:author="Abercrombie, Kerrie" w:date="2021-01-22T09:26:00Z"/>
                <w:strike/>
                <w:szCs w:val="20"/>
              </w:rPr>
            </w:pPr>
            <w:ins w:id="1400" w:author="Abercrombie, Kerrie" w:date="2021-01-22T09:26:00Z">
              <w:r w:rsidRPr="00A14E47">
                <w:rPr>
                  <w:strike/>
                  <w:szCs w:val="20"/>
                </w:rPr>
                <w:t>Benefits</w:t>
              </w:r>
            </w:ins>
          </w:p>
          <w:p w14:paraId="4B4B05A5" w14:textId="59C3F2FC" w:rsidR="001067BE" w:rsidRDefault="001067BE" w:rsidP="004B6273">
            <w:pPr>
              <w:pStyle w:val="Tabletext"/>
              <w:spacing w:before="0" w:after="0"/>
              <w:ind w:left="709" w:right="0"/>
              <w:rPr>
                <w:ins w:id="1401" w:author="Abercrombie, Kerrie" w:date="2021-01-22T09:15:00Z"/>
                <w:szCs w:val="20"/>
              </w:rPr>
            </w:pPr>
            <w:ins w:id="1402" w:author="Abercrombie, Kerrie" w:date="2021-01-22T09:26:00Z">
              <w:r w:rsidRPr="00A14E47">
                <w:rPr>
                  <w:strike/>
                  <w:szCs w:val="20"/>
                </w:rPr>
                <w:t>Difficulties</w:t>
              </w:r>
            </w:ins>
          </w:p>
        </w:tc>
        <w:tc>
          <w:tcPr>
            <w:tcW w:w="683" w:type="dxa"/>
          </w:tcPr>
          <w:p w14:paraId="18245BF1" w14:textId="77777777" w:rsidR="001067BE" w:rsidRPr="002A0F96" w:rsidRDefault="001067BE" w:rsidP="004B6273">
            <w:pPr>
              <w:pStyle w:val="Tabletext"/>
              <w:spacing w:before="0" w:after="0"/>
              <w:rPr>
                <w:ins w:id="1403" w:author="Abercrombie, Kerrie" w:date="2021-01-22T09:15:00Z"/>
                <w:szCs w:val="20"/>
              </w:rPr>
            </w:pPr>
          </w:p>
        </w:tc>
        <w:tc>
          <w:tcPr>
            <w:tcW w:w="2974" w:type="dxa"/>
          </w:tcPr>
          <w:p w14:paraId="6D9286CE" w14:textId="77777777" w:rsidR="001067BE" w:rsidRPr="002A0F96" w:rsidRDefault="001067BE" w:rsidP="004B6273">
            <w:pPr>
              <w:pStyle w:val="Tabletext"/>
              <w:spacing w:before="0" w:after="0"/>
              <w:ind w:left="0" w:right="7"/>
              <w:rPr>
                <w:ins w:id="1404" w:author="Abercrombie, Kerrie" w:date="2021-01-22T09:15:00Z"/>
                <w:szCs w:val="20"/>
              </w:rPr>
            </w:pPr>
          </w:p>
        </w:tc>
      </w:tr>
      <w:tr w:rsidR="001067BE" w:rsidRPr="00076779" w14:paraId="658153EE" w14:textId="77777777" w:rsidTr="004B6273">
        <w:trPr>
          <w:ins w:id="1405" w:author="Abercrombie, Kerrie" w:date="2021-01-22T09:15:00Z"/>
        </w:trPr>
        <w:tc>
          <w:tcPr>
            <w:tcW w:w="846" w:type="dxa"/>
            <w:vMerge/>
          </w:tcPr>
          <w:p w14:paraId="7948136C" w14:textId="77777777" w:rsidR="001067BE" w:rsidRDefault="001067BE" w:rsidP="004B6273">
            <w:pPr>
              <w:pStyle w:val="Tabletext"/>
              <w:spacing w:before="0" w:after="0"/>
              <w:rPr>
                <w:ins w:id="1406" w:author="Abercrombie, Kerrie" w:date="2021-01-22T09:15:00Z"/>
                <w:szCs w:val="20"/>
              </w:rPr>
            </w:pPr>
          </w:p>
        </w:tc>
        <w:tc>
          <w:tcPr>
            <w:tcW w:w="4607" w:type="dxa"/>
            <w:vMerge/>
          </w:tcPr>
          <w:p w14:paraId="63643A0F" w14:textId="77777777" w:rsidR="001067BE" w:rsidRPr="002A0F96" w:rsidRDefault="001067BE" w:rsidP="004B6273">
            <w:pPr>
              <w:pStyle w:val="Tabletext"/>
              <w:spacing w:before="0" w:after="0"/>
              <w:ind w:left="0" w:right="0"/>
              <w:rPr>
                <w:ins w:id="1407" w:author="Abercrombie, Kerrie" w:date="2021-01-22T09:15:00Z"/>
                <w:i/>
                <w:szCs w:val="20"/>
              </w:rPr>
            </w:pPr>
          </w:p>
        </w:tc>
        <w:tc>
          <w:tcPr>
            <w:tcW w:w="908" w:type="dxa"/>
          </w:tcPr>
          <w:p w14:paraId="5FBA33B4" w14:textId="4131B689" w:rsidR="001067BE" w:rsidRDefault="001067BE" w:rsidP="00A14E47">
            <w:pPr>
              <w:pStyle w:val="Tabletext"/>
              <w:spacing w:before="0" w:after="0"/>
              <w:ind w:left="0" w:right="0"/>
              <w:rPr>
                <w:ins w:id="1408" w:author="Abercrombie, Kerrie" w:date="2021-01-25T08:49:00Z"/>
                <w:szCs w:val="20"/>
              </w:rPr>
            </w:pPr>
            <w:ins w:id="1409" w:author="Abercrombie, Kerrie" w:date="2021-01-25T08:49:00Z">
              <w:r>
                <w:rPr>
                  <w:szCs w:val="20"/>
                </w:rPr>
                <w:t>1.</w:t>
              </w:r>
            </w:ins>
            <w:ins w:id="1410" w:author="Abercrombie, Kerrie" w:date="2021-02-02T06:40:00Z">
              <w:r w:rsidR="00A14E47">
                <w:rPr>
                  <w:szCs w:val="20"/>
                </w:rPr>
                <w:t>6</w:t>
              </w:r>
            </w:ins>
            <w:ins w:id="1411" w:author="Abercrombie, Kerrie" w:date="2021-01-25T08:49:00Z">
              <w:r>
                <w:rPr>
                  <w:szCs w:val="20"/>
                </w:rPr>
                <w:t>.2</w:t>
              </w:r>
            </w:ins>
          </w:p>
        </w:tc>
        <w:tc>
          <w:tcPr>
            <w:tcW w:w="4607" w:type="dxa"/>
          </w:tcPr>
          <w:p w14:paraId="24355DB1" w14:textId="60BA2214" w:rsidR="001067BE" w:rsidRDefault="001067BE" w:rsidP="004B6273">
            <w:pPr>
              <w:pStyle w:val="Tabletext"/>
              <w:spacing w:before="0" w:after="0"/>
              <w:ind w:left="0" w:right="0"/>
              <w:rPr>
                <w:ins w:id="1412" w:author="Abercrombie, Kerrie" w:date="2021-01-22T09:29:00Z"/>
                <w:szCs w:val="20"/>
              </w:rPr>
            </w:pPr>
            <w:ins w:id="1413" w:author="Abercrombie, Kerrie" w:date="2021-01-22T09:29:00Z">
              <w:r>
                <w:rPr>
                  <w:szCs w:val="20"/>
                </w:rPr>
                <w:t>Methods of recording</w:t>
              </w:r>
            </w:ins>
          </w:p>
          <w:p w14:paraId="7DD4929F" w14:textId="6FD88138" w:rsidR="001067BE" w:rsidRPr="00A14E47" w:rsidRDefault="001067BE" w:rsidP="004B6273">
            <w:pPr>
              <w:pStyle w:val="Tabletext"/>
              <w:spacing w:before="0" w:after="0"/>
              <w:ind w:left="709" w:right="0"/>
              <w:rPr>
                <w:ins w:id="1414" w:author="Abercrombie, Kerrie" w:date="2021-01-22T10:06:00Z"/>
                <w:strike/>
                <w:szCs w:val="20"/>
              </w:rPr>
            </w:pPr>
            <w:ins w:id="1415" w:author="Abercrombie, Kerrie" w:date="2021-01-22T10:06:00Z">
              <w:r w:rsidRPr="00A14E47">
                <w:rPr>
                  <w:strike/>
                  <w:szCs w:val="20"/>
                </w:rPr>
                <w:t>What information should be recorded</w:t>
              </w:r>
            </w:ins>
          </w:p>
          <w:p w14:paraId="04AE1908" w14:textId="15F7C125" w:rsidR="001067BE" w:rsidRPr="00A14E47" w:rsidRDefault="001067BE" w:rsidP="004B6273">
            <w:pPr>
              <w:pStyle w:val="Tabletext"/>
              <w:spacing w:before="0" w:after="0"/>
              <w:ind w:left="709" w:right="0"/>
              <w:rPr>
                <w:ins w:id="1416" w:author="Abercrombie, Kerrie" w:date="2021-01-22T09:29:00Z"/>
                <w:strike/>
                <w:szCs w:val="20"/>
              </w:rPr>
            </w:pPr>
            <w:ins w:id="1417" w:author="Abercrombie, Kerrie" w:date="2021-01-22T09:29:00Z">
              <w:r w:rsidRPr="00A14E47">
                <w:rPr>
                  <w:strike/>
                  <w:szCs w:val="20"/>
                </w:rPr>
                <w:t>Manual</w:t>
              </w:r>
            </w:ins>
            <w:ins w:id="1418" w:author="Abercrombie, Kerrie" w:date="2021-01-22T10:08:00Z">
              <w:r w:rsidRPr="00A14E47">
                <w:rPr>
                  <w:strike/>
                  <w:szCs w:val="20"/>
                </w:rPr>
                <w:t xml:space="preserve"> records</w:t>
              </w:r>
            </w:ins>
          </w:p>
          <w:p w14:paraId="17142F1D" w14:textId="6D315FE9" w:rsidR="001067BE" w:rsidRDefault="001067BE" w:rsidP="004B6273">
            <w:pPr>
              <w:pStyle w:val="Tabletext"/>
              <w:spacing w:before="0" w:after="0"/>
              <w:ind w:left="709" w:right="0"/>
              <w:rPr>
                <w:ins w:id="1419" w:author="Abercrombie, Kerrie" w:date="2021-01-22T09:15:00Z"/>
                <w:szCs w:val="20"/>
              </w:rPr>
            </w:pPr>
            <w:ins w:id="1420" w:author="Abercrombie, Kerrie" w:date="2021-01-22T09:29:00Z">
              <w:r w:rsidRPr="00A14E47">
                <w:rPr>
                  <w:strike/>
                  <w:szCs w:val="20"/>
                </w:rPr>
                <w:t xml:space="preserve">Electronic </w:t>
              </w:r>
            </w:ins>
            <w:ins w:id="1421" w:author="Abercrombie, Kerrie" w:date="2021-01-22T10:09:00Z">
              <w:r w:rsidRPr="00A14E47">
                <w:rPr>
                  <w:strike/>
                  <w:szCs w:val="20"/>
                </w:rPr>
                <w:t xml:space="preserve">records </w:t>
              </w:r>
            </w:ins>
            <w:ins w:id="1422" w:author="Abercrombie, Kerrie" w:date="2021-01-22T09:29:00Z">
              <w:r w:rsidRPr="00A14E47">
                <w:rPr>
                  <w:strike/>
                  <w:szCs w:val="20"/>
                </w:rPr>
                <w:t>(eg Voice, decision support info, radar, CCTV</w:t>
              </w:r>
            </w:ins>
            <w:ins w:id="1423" w:author="Abercrombie, Kerrie" w:date="2021-01-22T09:30:00Z">
              <w:r w:rsidRPr="00A14E47">
                <w:rPr>
                  <w:strike/>
                  <w:szCs w:val="20"/>
                </w:rPr>
                <w:t xml:space="preserve"> etc</w:t>
              </w:r>
            </w:ins>
            <w:ins w:id="1424" w:author="Abercrombie, Kerrie" w:date="2021-01-22T09:29:00Z">
              <w:r w:rsidRPr="00A14E47">
                <w:rPr>
                  <w:strike/>
                  <w:szCs w:val="20"/>
                </w:rPr>
                <w:t>)</w:t>
              </w:r>
            </w:ins>
          </w:p>
        </w:tc>
        <w:tc>
          <w:tcPr>
            <w:tcW w:w="683" w:type="dxa"/>
          </w:tcPr>
          <w:p w14:paraId="7C6020F5" w14:textId="77777777" w:rsidR="001067BE" w:rsidRPr="002A0F96" w:rsidRDefault="001067BE" w:rsidP="004B6273">
            <w:pPr>
              <w:pStyle w:val="Tabletext"/>
              <w:spacing w:before="0" w:after="0"/>
              <w:rPr>
                <w:ins w:id="1425" w:author="Abercrombie, Kerrie" w:date="2021-01-22T09:15:00Z"/>
                <w:szCs w:val="20"/>
              </w:rPr>
            </w:pPr>
          </w:p>
        </w:tc>
        <w:tc>
          <w:tcPr>
            <w:tcW w:w="2974" w:type="dxa"/>
          </w:tcPr>
          <w:p w14:paraId="5995DE63" w14:textId="77777777" w:rsidR="001067BE" w:rsidRPr="002A0F96" w:rsidRDefault="001067BE" w:rsidP="004B6273">
            <w:pPr>
              <w:pStyle w:val="Tabletext"/>
              <w:spacing w:before="0" w:after="0"/>
              <w:ind w:left="0" w:right="7"/>
              <w:rPr>
                <w:ins w:id="1426" w:author="Abercrombie, Kerrie" w:date="2021-01-22T09:15:00Z"/>
                <w:szCs w:val="20"/>
              </w:rPr>
            </w:pPr>
          </w:p>
        </w:tc>
      </w:tr>
      <w:tr w:rsidR="001067BE" w:rsidRPr="00076779" w14:paraId="53040EC3" w14:textId="77777777" w:rsidTr="004B6273">
        <w:trPr>
          <w:ins w:id="1427" w:author="Abercrombie, Kerrie" w:date="2021-01-22T09:29:00Z"/>
        </w:trPr>
        <w:tc>
          <w:tcPr>
            <w:tcW w:w="846" w:type="dxa"/>
            <w:vMerge/>
          </w:tcPr>
          <w:p w14:paraId="305B2818" w14:textId="77777777" w:rsidR="001067BE" w:rsidRDefault="001067BE" w:rsidP="004B6273">
            <w:pPr>
              <w:pStyle w:val="Tabletext"/>
              <w:spacing w:before="0" w:after="0"/>
              <w:rPr>
                <w:ins w:id="1428" w:author="Abercrombie, Kerrie" w:date="2021-01-22T09:29:00Z"/>
                <w:szCs w:val="20"/>
              </w:rPr>
            </w:pPr>
          </w:p>
        </w:tc>
        <w:tc>
          <w:tcPr>
            <w:tcW w:w="4607" w:type="dxa"/>
            <w:vMerge/>
          </w:tcPr>
          <w:p w14:paraId="78650832" w14:textId="77777777" w:rsidR="001067BE" w:rsidRPr="002A0F96" w:rsidRDefault="001067BE" w:rsidP="004B6273">
            <w:pPr>
              <w:pStyle w:val="Tabletext"/>
              <w:spacing w:before="0" w:after="0"/>
              <w:ind w:left="0" w:right="0"/>
              <w:rPr>
                <w:ins w:id="1429" w:author="Abercrombie, Kerrie" w:date="2021-01-22T09:29:00Z"/>
                <w:i/>
                <w:szCs w:val="20"/>
              </w:rPr>
            </w:pPr>
          </w:p>
        </w:tc>
        <w:tc>
          <w:tcPr>
            <w:tcW w:w="908" w:type="dxa"/>
          </w:tcPr>
          <w:p w14:paraId="1119EB34" w14:textId="561E3F0C" w:rsidR="001067BE" w:rsidRPr="00A14E47" w:rsidRDefault="001067BE" w:rsidP="00A14E47">
            <w:pPr>
              <w:pStyle w:val="Tabletext"/>
              <w:spacing w:before="0" w:after="0"/>
              <w:ind w:left="0"/>
              <w:rPr>
                <w:ins w:id="1430" w:author="Abercrombie, Kerrie" w:date="2021-01-25T08:49:00Z"/>
                <w:strike/>
                <w:szCs w:val="20"/>
              </w:rPr>
            </w:pPr>
            <w:ins w:id="1431" w:author="Abercrombie, Kerrie" w:date="2021-01-25T08:49:00Z">
              <w:r w:rsidRPr="00A14E47">
                <w:rPr>
                  <w:strike/>
                  <w:szCs w:val="20"/>
                </w:rPr>
                <w:t>1.</w:t>
              </w:r>
            </w:ins>
            <w:ins w:id="1432" w:author="Abercrombie, Kerrie" w:date="2021-02-02T06:40:00Z">
              <w:r w:rsidR="00A14E47" w:rsidRPr="00A14E47">
                <w:rPr>
                  <w:strike/>
                  <w:szCs w:val="20"/>
                </w:rPr>
                <w:t>6</w:t>
              </w:r>
            </w:ins>
            <w:ins w:id="1433" w:author="Abercrombie, Kerrie" w:date="2021-01-25T08:49:00Z">
              <w:r w:rsidRPr="00A14E47">
                <w:rPr>
                  <w:strike/>
                  <w:szCs w:val="20"/>
                </w:rPr>
                <w:t>.3</w:t>
              </w:r>
            </w:ins>
          </w:p>
        </w:tc>
        <w:tc>
          <w:tcPr>
            <w:tcW w:w="4607" w:type="dxa"/>
          </w:tcPr>
          <w:p w14:paraId="527CEBFF" w14:textId="055E6373" w:rsidR="001067BE" w:rsidRPr="00A14E47" w:rsidRDefault="001067BE" w:rsidP="004B6273">
            <w:pPr>
              <w:pStyle w:val="Tabletext"/>
              <w:spacing w:before="0" w:after="0"/>
              <w:ind w:left="0"/>
              <w:rPr>
                <w:ins w:id="1434" w:author="Abercrombie, Kerrie" w:date="2021-01-22T09:32:00Z"/>
                <w:strike/>
                <w:szCs w:val="20"/>
              </w:rPr>
            </w:pPr>
            <w:ins w:id="1435" w:author="Abercrombie, Kerrie" w:date="2021-01-22T09:32:00Z">
              <w:r w:rsidRPr="00A14E47">
                <w:rPr>
                  <w:strike/>
                  <w:szCs w:val="20"/>
                </w:rPr>
                <w:t>Accuracy of logs &amp; records</w:t>
              </w:r>
            </w:ins>
          </w:p>
          <w:p w14:paraId="1D767BB1" w14:textId="77777777" w:rsidR="001067BE" w:rsidRPr="00A14E47" w:rsidRDefault="001067BE" w:rsidP="004B6273">
            <w:pPr>
              <w:pStyle w:val="Tabletext"/>
              <w:spacing w:before="0" w:after="0"/>
              <w:ind w:left="709"/>
              <w:rPr>
                <w:ins w:id="1436" w:author="Abercrombie, Kerrie" w:date="2021-01-22T09:32:00Z"/>
                <w:strike/>
                <w:szCs w:val="20"/>
              </w:rPr>
            </w:pPr>
            <w:ins w:id="1437" w:author="Abercrombie, Kerrie" w:date="2021-01-22T09:32:00Z">
              <w:r w:rsidRPr="00A14E47">
                <w:rPr>
                  <w:strike/>
                  <w:szCs w:val="20"/>
                </w:rPr>
                <w:t>Factual</w:t>
              </w:r>
            </w:ins>
          </w:p>
          <w:p w14:paraId="6573F7E9" w14:textId="77777777" w:rsidR="001067BE" w:rsidRPr="00A14E47" w:rsidRDefault="001067BE" w:rsidP="004B6273">
            <w:pPr>
              <w:pStyle w:val="Tabletext"/>
              <w:spacing w:before="0" w:after="0"/>
              <w:ind w:left="709"/>
              <w:rPr>
                <w:ins w:id="1438" w:author="Abercrombie, Kerrie" w:date="2021-01-22T09:32:00Z"/>
                <w:strike/>
                <w:szCs w:val="20"/>
              </w:rPr>
            </w:pPr>
            <w:ins w:id="1439" w:author="Abercrombie, Kerrie" w:date="2021-01-22T09:32:00Z">
              <w:r w:rsidRPr="00A14E47">
                <w:rPr>
                  <w:strike/>
                  <w:szCs w:val="20"/>
                </w:rPr>
                <w:t>Complete</w:t>
              </w:r>
            </w:ins>
          </w:p>
          <w:p w14:paraId="2CFA91D8" w14:textId="77777777" w:rsidR="001067BE" w:rsidRPr="00A14E47" w:rsidRDefault="001067BE" w:rsidP="004B6273">
            <w:pPr>
              <w:pStyle w:val="Tabletext"/>
              <w:spacing w:before="0" w:after="0"/>
              <w:ind w:left="709"/>
              <w:rPr>
                <w:ins w:id="1440" w:author="Abercrombie, Kerrie" w:date="2021-01-22T09:32:00Z"/>
                <w:strike/>
                <w:szCs w:val="20"/>
              </w:rPr>
            </w:pPr>
            <w:ins w:id="1441" w:author="Abercrombie, Kerrie" w:date="2021-01-22T09:32:00Z">
              <w:r w:rsidRPr="00A14E47">
                <w:rPr>
                  <w:strike/>
                  <w:szCs w:val="20"/>
                </w:rPr>
                <w:t>Chronological</w:t>
              </w:r>
            </w:ins>
          </w:p>
          <w:p w14:paraId="23B9CA09" w14:textId="77777777" w:rsidR="001067BE" w:rsidRPr="00A14E47" w:rsidRDefault="001067BE" w:rsidP="004B6273">
            <w:pPr>
              <w:pStyle w:val="Tabletext"/>
              <w:spacing w:before="0" w:after="0"/>
              <w:ind w:left="709"/>
              <w:rPr>
                <w:ins w:id="1442" w:author="Abercrombie, Kerrie" w:date="2021-01-22T09:32:00Z"/>
                <w:strike/>
                <w:szCs w:val="20"/>
              </w:rPr>
            </w:pPr>
            <w:ins w:id="1443" w:author="Abercrombie, Kerrie" w:date="2021-01-22T09:32:00Z">
              <w:r w:rsidRPr="00A14E47">
                <w:rPr>
                  <w:strike/>
                  <w:szCs w:val="20"/>
                </w:rPr>
                <w:t>Legible</w:t>
              </w:r>
            </w:ins>
          </w:p>
          <w:p w14:paraId="56F84C4A" w14:textId="29888873" w:rsidR="001067BE" w:rsidRPr="00A14E47" w:rsidRDefault="001067BE" w:rsidP="004B6273">
            <w:pPr>
              <w:pStyle w:val="Tabletext"/>
              <w:spacing w:before="0" w:after="0"/>
              <w:ind w:left="709" w:right="0"/>
              <w:rPr>
                <w:ins w:id="1444" w:author="Abercrombie, Kerrie" w:date="2021-01-22T09:29:00Z"/>
                <w:strike/>
                <w:szCs w:val="20"/>
              </w:rPr>
            </w:pPr>
            <w:ins w:id="1445" w:author="Abercrombie, Kerrie" w:date="2021-01-22T09:32:00Z">
              <w:r w:rsidRPr="00A14E47">
                <w:rPr>
                  <w:strike/>
                  <w:szCs w:val="20"/>
                </w:rPr>
                <w:t>Standardised</w:t>
              </w:r>
            </w:ins>
          </w:p>
        </w:tc>
        <w:tc>
          <w:tcPr>
            <w:tcW w:w="683" w:type="dxa"/>
          </w:tcPr>
          <w:p w14:paraId="0E93A2E7" w14:textId="77777777" w:rsidR="001067BE" w:rsidRPr="002A0F96" w:rsidRDefault="001067BE" w:rsidP="004B6273">
            <w:pPr>
              <w:pStyle w:val="Tabletext"/>
              <w:spacing w:before="0" w:after="0"/>
              <w:rPr>
                <w:ins w:id="1446" w:author="Abercrombie, Kerrie" w:date="2021-01-22T09:29:00Z"/>
                <w:szCs w:val="20"/>
              </w:rPr>
            </w:pPr>
          </w:p>
        </w:tc>
        <w:tc>
          <w:tcPr>
            <w:tcW w:w="2974" w:type="dxa"/>
          </w:tcPr>
          <w:p w14:paraId="50DD4099" w14:textId="3FE01917" w:rsidR="001067BE" w:rsidRPr="00D43093" w:rsidRDefault="001067BE" w:rsidP="004B6273">
            <w:pPr>
              <w:pStyle w:val="BodyText"/>
              <w:spacing w:after="0"/>
              <w:rPr>
                <w:ins w:id="1447" w:author="Abercrombie, Kerrie" w:date="2021-01-22T09:29:00Z"/>
                <w:szCs w:val="20"/>
              </w:rPr>
            </w:pPr>
            <w:ins w:id="1448" w:author="Abercrombie, Kerrie" w:date="2021-01-22T09:33:00Z">
              <w:r w:rsidRPr="00D43093">
                <w:rPr>
                  <w:sz w:val="20"/>
                  <w:szCs w:val="20"/>
                </w:rPr>
                <w:t>?</w:t>
              </w:r>
              <w:r w:rsidRPr="00D43093">
                <w:rPr>
                  <w:sz w:val="20"/>
                </w:rPr>
                <w:t xml:space="preserve"> R28, R37, R41, R44</w:t>
              </w:r>
            </w:ins>
          </w:p>
        </w:tc>
      </w:tr>
      <w:tr w:rsidR="001067BE" w:rsidRPr="00076779" w14:paraId="66D79C45" w14:textId="77777777" w:rsidTr="004B6273">
        <w:trPr>
          <w:ins w:id="1449" w:author="Abercrombie, Kerrie" w:date="2021-01-22T09:29:00Z"/>
        </w:trPr>
        <w:tc>
          <w:tcPr>
            <w:tcW w:w="846" w:type="dxa"/>
            <w:vMerge/>
          </w:tcPr>
          <w:p w14:paraId="2002CB4D" w14:textId="77777777" w:rsidR="001067BE" w:rsidRDefault="001067BE" w:rsidP="004B6273">
            <w:pPr>
              <w:pStyle w:val="Tabletext"/>
              <w:spacing w:before="0" w:after="0"/>
              <w:rPr>
                <w:ins w:id="1450" w:author="Abercrombie, Kerrie" w:date="2021-01-22T09:29:00Z"/>
                <w:szCs w:val="20"/>
              </w:rPr>
            </w:pPr>
          </w:p>
        </w:tc>
        <w:tc>
          <w:tcPr>
            <w:tcW w:w="4607" w:type="dxa"/>
            <w:vMerge/>
          </w:tcPr>
          <w:p w14:paraId="3443EB5B" w14:textId="77777777" w:rsidR="001067BE" w:rsidRPr="002A0F96" w:rsidRDefault="001067BE" w:rsidP="004B6273">
            <w:pPr>
              <w:pStyle w:val="Tabletext"/>
              <w:spacing w:before="0" w:after="0"/>
              <w:ind w:left="0" w:right="0"/>
              <w:rPr>
                <w:ins w:id="1451" w:author="Abercrombie, Kerrie" w:date="2021-01-22T09:29:00Z"/>
                <w:i/>
                <w:szCs w:val="20"/>
              </w:rPr>
            </w:pPr>
          </w:p>
        </w:tc>
        <w:tc>
          <w:tcPr>
            <w:tcW w:w="908" w:type="dxa"/>
          </w:tcPr>
          <w:p w14:paraId="5FCE9FB1" w14:textId="33C15683" w:rsidR="001067BE" w:rsidRDefault="001067BE" w:rsidP="00A14E47">
            <w:pPr>
              <w:pStyle w:val="Tabletext"/>
              <w:spacing w:before="0" w:after="0"/>
              <w:ind w:left="0" w:right="0"/>
              <w:rPr>
                <w:ins w:id="1452" w:author="Abercrombie, Kerrie" w:date="2021-01-25T08:49:00Z"/>
                <w:szCs w:val="20"/>
              </w:rPr>
            </w:pPr>
            <w:ins w:id="1453" w:author="Abercrombie, Kerrie" w:date="2021-01-25T08:49:00Z">
              <w:r>
                <w:rPr>
                  <w:szCs w:val="20"/>
                </w:rPr>
                <w:t>1.</w:t>
              </w:r>
            </w:ins>
            <w:ins w:id="1454" w:author="Abercrombie, Kerrie" w:date="2021-02-02T06:40:00Z">
              <w:r w:rsidR="00A14E47">
                <w:rPr>
                  <w:szCs w:val="20"/>
                </w:rPr>
                <w:t>6</w:t>
              </w:r>
            </w:ins>
            <w:ins w:id="1455" w:author="Abercrombie, Kerrie" w:date="2021-01-25T08:49:00Z">
              <w:r>
                <w:rPr>
                  <w:szCs w:val="20"/>
                </w:rPr>
                <w:t>.4</w:t>
              </w:r>
            </w:ins>
          </w:p>
        </w:tc>
        <w:tc>
          <w:tcPr>
            <w:tcW w:w="4607" w:type="dxa"/>
          </w:tcPr>
          <w:p w14:paraId="7CDA837A" w14:textId="2A60D4C0" w:rsidR="001067BE" w:rsidRDefault="001067BE" w:rsidP="004B6273">
            <w:pPr>
              <w:pStyle w:val="Tabletext"/>
              <w:spacing w:before="0" w:after="0"/>
              <w:ind w:left="0" w:right="0"/>
              <w:rPr>
                <w:ins w:id="1456" w:author="Abercrombie, Kerrie" w:date="2021-01-22T09:34:00Z"/>
                <w:szCs w:val="20"/>
              </w:rPr>
            </w:pPr>
            <w:ins w:id="1457" w:author="Abercrombie, Kerrie" w:date="2021-01-22T09:34:00Z">
              <w:r>
                <w:rPr>
                  <w:szCs w:val="20"/>
                </w:rPr>
                <w:t>Retention of records</w:t>
              </w:r>
            </w:ins>
          </w:p>
          <w:p w14:paraId="180F84A6" w14:textId="049D1637" w:rsidR="001067BE" w:rsidRPr="00A14E47" w:rsidRDefault="001067BE" w:rsidP="004B6273">
            <w:pPr>
              <w:pStyle w:val="Tabletext"/>
              <w:spacing w:before="0" w:after="0"/>
              <w:ind w:left="709" w:right="0"/>
              <w:rPr>
                <w:ins w:id="1458" w:author="Abercrombie, Kerrie" w:date="2021-01-22T09:35:00Z"/>
                <w:strike/>
                <w:szCs w:val="20"/>
              </w:rPr>
            </w:pPr>
            <w:ins w:id="1459" w:author="Abercrombie, Kerrie" w:date="2021-01-22T09:34:00Z">
              <w:r w:rsidRPr="00A14E47">
                <w:rPr>
                  <w:strike/>
                  <w:szCs w:val="20"/>
                </w:rPr>
                <w:t xml:space="preserve">Statutory </w:t>
              </w:r>
            </w:ins>
            <w:ins w:id="1460" w:author="Abercrombie, Kerrie" w:date="2021-01-22T09:35:00Z">
              <w:r w:rsidRPr="00A14E47">
                <w:rPr>
                  <w:strike/>
                  <w:szCs w:val="20"/>
                </w:rPr>
                <w:t>requirements</w:t>
              </w:r>
            </w:ins>
            <w:ins w:id="1461" w:author="Abercrombie, Kerrie" w:date="2021-01-22T10:07:00Z">
              <w:r w:rsidRPr="00A14E47">
                <w:rPr>
                  <w:strike/>
                  <w:szCs w:val="20"/>
                </w:rPr>
                <w:t xml:space="preserve"> / </w:t>
              </w:r>
            </w:ins>
            <w:ins w:id="1462" w:author="Abercrombie, Kerrie" w:date="2021-01-22T09:35:00Z">
              <w:r w:rsidRPr="00A14E47">
                <w:rPr>
                  <w:strike/>
                  <w:szCs w:val="20"/>
                </w:rPr>
                <w:t>Legal implications</w:t>
              </w:r>
            </w:ins>
          </w:p>
          <w:p w14:paraId="5A845719" w14:textId="623B6732" w:rsidR="001067BE" w:rsidRPr="00A14E47" w:rsidRDefault="001067BE" w:rsidP="004B6273">
            <w:pPr>
              <w:pStyle w:val="Tabletext"/>
              <w:spacing w:before="0" w:after="0"/>
              <w:ind w:left="709" w:right="0"/>
              <w:rPr>
                <w:ins w:id="1463" w:author="Abercrombie, Kerrie" w:date="2021-01-22T10:07:00Z"/>
                <w:strike/>
                <w:szCs w:val="20"/>
              </w:rPr>
            </w:pPr>
            <w:ins w:id="1464" w:author="Abercrombie, Kerrie" w:date="2021-01-22T10:07:00Z">
              <w:r w:rsidRPr="00A14E47">
                <w:rPr>
                  <w:strike/>
                </w:rPr>
                <w:t>Security of recorded information</w:t>
              </w:r>
            </w:ins>
          </w:p>
          <w:p w14:paraId="2CA8C040" w14:textId="1C85F7E9" w:rsidR="001067BE" w:rsidRDefault="001067BE" w:rsidP="004B6273">
            <w:pPr>
              <w:pStyle w:val="Tabletext"/>
              <w:spacing w:before="0" w:after="0"/>
              <w:ind w:left="709" w:right="0"/>
              <w:rPr>
                <w:ins w:id="1465" w:author="Abercrombie, Kerrie" w:date="2021-01-22T09:29:00Z"/>
                <w:szCs w:val="20"/>
              </w:rPr>
            </w:pPr>
            <w:ins w:id="1466" w:author="Abercrombie, Kerrie" w:date="2021-01-22T09:35:00Z">
              <w:r w:rsidRPr="00A14E47">
                <w:rPr>
                  <w:strike/>
                  <w:szCs w:val="20"/>
                </w:rPr>
                <w:t>Use in investigations</w:t>
              </w:r>
            </w:ins>
          </w:p>
        </w:tc>
        <w:tc>
          <w:tcPr>
            <w:tcW w:w="683" w:type="dxa"/>
          </w:tcPr>
          <w:p w14:paraId="60E427F2" w14:textId="77777777" w:rsidR="001067BE" w:rsidRPr="002A0F96" w:rsidRDefault="001067BE" w:rsidP="004B6273">
            <w:pPr>
              <w:pStyle w:val="Tabletext"/>
              <w:spacing w:before="0" w:after="0"/>
              <w:rPr>
                <w:ins w:id="1467" w:author="Abercrombie, Kerrie" w:date="2021-01-22T09:29:00Z"/>
                <w:szCs w:val="20"/>
              </w:rPr>
            </w:pPr>
          </w:p>
        </w:tc>
        <w:tc>
          <w:tcPr>
            <w:tcW w:w="2974" w:type="dxa"/>
          </w:tcPr>
          <w:p w14:paraId="2BDD60CE" w14:textId="77777777" w:rsidR="001067BE" w:rsidRPr="002A0F96" w:rsidRDefault="001067BE" w:rsidP="004B6273">
            <w:pPr>
              <w:pStyle w:val="Tabletext"/>
              <w:spacing w:before="0" w:after="0"/>
              <w:ind w:left="0" w:right="7"/>
              <w:rPr>
                <w:ins w:id="1468" w:author="Abercrombie, Kerrie" w:date="2021-01-22T09:29:00Z"/>
                <w:szCs w:val="20"/>
              </w:rPr>
            </w:pPr>
          </w:p>
        </w:tc>
      </w:tr>
    </w:tbl>
    <w:p w14:paraId="77C4426B" w14:textId="77777777" w:rsidR="00C47B4B" w:rsidRDefault="00C47B4B" w:rsidP="00C47B4B">
      <w:pPr>
        <w:pStyle w:val="Heading1"/>
        <w:rPr>
          <w:ins w:id="1469" w:author="Abercrombie, Kerrie" w:date="2021-01-20T10:19:00Z"/>
        </w:rPr>
      </w:pPr>
      <w:bookmarkStart w:id="1470" w:name="_Toc40341926"/>
      <w:bookmarkStart w:id="1471" w:name="_Toc62642263"/>
      <w:ins w:id="1472" w:author="Abercrombie, Kerrie" w:date="2021-01-20T10:19:00Z">
        <w:r>
          <w:t>REFERENCES REVELANT TO THIS MODULE</w:t>
        </w:r>
        <w:bookmarkEnd w:id="1470"/>
        <w:bookmarkEnd w:id="1471"/>
      </w:ins>
    </w:p>
    <w:p w14:paraId="3F34E999" w14:textId="77777777" w:rsidR="00C47B4B" w:rsidRDefault="00C47B4B" w:rsidP="00C47B4B">
      <w:pPr>
        <w:pStyle w:val="Heading1separatationline"/>
        <w:rPr>
          <w:ins w:id="1473" w:author="Abercrombie, Kerrie" w:date="2021-01-20T10:19:00Z"/>
        </w:rPr>
      </w:pPr>
    </w:p>
    <w:p w14:paraId="6BF26D9E" w14:textId="77777777" w:rsidR="00C47B4B" w:rsidRPr="00AD3191" w:rsidRDefault="00C47B4B" w:rsidP="00C47B4B">
      <w:pPr>
        <w:pStyle w:val="BodyText"/>
        <w:rPr>
          <w:ins w:id="1474" w:author="Abercrombie, Kerrie" w:date="2021-01-20T10:19:00Z"/>
        </w:rPr>
      </w:pPr>
      <w:ins w:id="1475" w:author="Abercrombie, Kerrie" w:date="2021-01-20T10:19:00Z">
        <w:r w:rsidRPr="00AD3191">
          <w:t>The following reference materials are relevant in the planning of this module:</w:t>
        </w:r>
      </w:ins>
    </w:p>
    <w:p w14:paraId="4E643AD6" w14:textId="77777777" w:rsidR="00C47B4B" w:rsidRPr="00AD3191" w:rsidRDefault="00C47B4B" w:rsidP="00C47B4B">
      <w:pPr>
        <w:pStyle w:val="BodyText"/>
        <w:rPr>
          <w:ins w:id="1476" w:author="Abercrombie, Kerrie" w:date="2021-01-20T10:19:00Z"/>
          <w:strike/>
        </w:rPr>
      </w:pPr>
      <w:ins w:id="1477" w:author="Abercrombie, Kerrie" w:date="2021-01-20T10:19:00Z">
        <w:r w:rsidRPr="00AD3191">
          <w:rPr>
            <w:strike/>
          </w:rPr>
          <w:t>R1</w:t>
        </w:r>
        <w:r w:rsidRPr="00AD3191">
          <w:rPr>
            <w:strike/>
          </w:rPr>
          <w:tab/>
          <w:t>SOLAS, Regulation V/10 - Ships’ routeing</w:t>
        </w:r>
      </w:ins>
    </w:p>
    <w:p w14:paraId="76320811" w14:textId="77777777" w:rsidR="00C47B4B" w:rsidRPr="00AD3191" w:rsidRDefault="00C47B4B" w:rsidP="00C47B4B">
      <w:pPr>
        <w:pStyle w:val="BodyText"/>
        <w:rPr>
          <w:ins w:id="1478" w:author="Abercrombie, Kerrie" w:date="2021-01-20T10:19:00Z"/>
          <w:strike/>
        </w:rPr>
      </w:pPr>
      <w:ins w:id="1479" w:author="Abercrombie, Kerrie" w:date="2021-01-20T10:19:00Z">
        <w:r w:rsidRPr="00AD3191">
          <w:rPr>
            <w:strike/>
          </w:rPr>
          <w:t>R2</w:t>
        </w:r>
        <w:r w:rsidRPr="00AD3191">
          <w:rPr>
            <w:strike/>
          </w:rPr>
          <w:tab/>
          <w:t>SOLAS, Regulation V/11 - Ship reporting systems</w:t>
        </w:r>
      </w:ins>
    </w:p>
    <w:p w14:paraId="786C7CB1" w14:textId="77777777" w:rsidR="00C47B4B" w:rsidRPr="00377FD3" w:rsidRDefault="00C47B4B" w:rsidP="00C47B4B">
      <w:pPr>
        <w:pStyle w:val="BodyText"/>
        <w:rPr>
          <w:ins w:id="1480" w:author="Abercrombie, Kerrie" w:date="2021-01-20T10:19:00Z"/>
        </w:rPr>
      </w:pPr>
      <w:ins w:id="1481" w:author="Abercrombie, Kerrie" w:date="2021-01-20T10:19:00Z">
        <w:r w:rsidRPr="00377FD3">
          <w:t>R3</w:t>
        </w:r>
        <w:r w:rsidRPr="00377FD3">
          <w:tab/>
          <w:t>SOLAS, Regulation V/12 - Vessel Traffic Services</w:t>
        </w:r>
      </w:ins>
    </w:p>
    <w:p w14:paraId="74F890B4" w14:textId="77777777" w:rsidR="00C47B4B" w:rsidRPr="00AD3191" w:rsidRDefault="00C47B4B" w:rsidP="00C47B4B">
      <w:pPr>
        <w:pStyle w:val="BodyText"/>
        <w:rPr>
          <w:ins w:id="1482" w:author="Abercrombie, Kerrie" w:date="2021-01-20T10:19:00Z"/>
          <w:strike/>
        </w:rPr>
      </w:pPr>
      <w:ins w:id="1483" w:author="Abercrombie, Kerrie" w:date="2021-01-20T10:19:00Z">
        <w:r w:rsidRPr="00AD3191">
          <w:rPr>
            <w:strike/>
          </w:rPr>
          <w:t>R6</w:t>
        </w:r>
        <w:r w:rsidRPr="00AD3191">
          <w:rPr>
            <w:strike/>
          </w:rPr>
          <w:tab/>
          <w:t>United Nations Convention on the Law of the Sea (UNCLOS)</w:t>
        </w:r>
      </w:ins>
    </w:p>
    <w:p w14:paraId="7ED433B6" w14:textId="77777777" w:rsidR="00C47B4B" w:rsidRPr="00377FD3" w:rsidRDefault="00C47B4B" w:rsidP="00C47B4B">
      <w:pPr>
        <w:pStyle w:val="BodyText"/>
        <w:rPr>
          <w:ins w:id="1484" w:author="Abercrombie, Kerrie" w:date="2021-01-20T10:19:00Z"/>
        </w:rPr>
      </w:pPr>
      <w:ins w:id="1485" w:author="Abercrombie, Kerrie" w:date="2021-01-20T10:19:00Z">
        <w:r w:rsidRPr="00377FD3">
          <w:t>R12</w:t>
        </w:r>
        <w:r w:rsidRPr="00377FD3">
          <w:tab/>
          <w:t>IMO publication on Ships’ Routeing</w:t>
        </w:r>
      </w:ins>
    </w:p>
    <w:p w14:paraId="2DD0C3BB" w14:textId="77777777" w:rsidR="00C47B4B" w:rsidRPr="00377FD3" w:rsidRDefault="00C47B4B" w:rsidP="00C47B4B">
      <w:pPr>
        <w:pStyle w:val="BodyText"/>
        <w:rPr>
          <w:ins w:id="1486" w:author="Abercrombie, Kerrie" w:date="2021-01-20T10:19:00Z"/>
        </w:rPr>
      </w:pPr>
      <w:ins w:id="1487" w:author="Abercrombie, Kerrie" w:date="2021-01-20T10:19:00Z">
        <w:r w:rsidRPr="00377FD3">
          <w:t>R16</w:t>
        </w:r>
        <w:r w:rsidRPr="00377FD3">
          <w:tab/>
          <w:t>IMO Assembly resolution A.851(20), General principles for ship reporting systems and ship reporting requirements, including guidelines for reporting incidents involving dangerous goods, harmful substances and/or marine pollutants</w:t>
        </w:r>
      </w:ins>
    </w:p>
    <w:p w14:paraId="3CF1A517" w14:textId="6421DE2D" w:rsidR="00C47B4B" w:rsidRPr="00377FD3" w:rsidRDefault="00C47B4B" w:rsidP="00C47B4B">
      <w:pPr>
        <w:pStyle w:val="BodyText"/>
        <w:rPr>
          <w:ins w:id="1488" w:author="Abercrombie, Kerrie" w:date="2021-01-20T10:19:00Z"/>
        </w:rPr>
      </w:pPr>
      <w:ins w:id="1489" w:author="Abercrombie, Kerrie" w:date="2021-01-20T10:19:00Z">
        <w:r w:rsidRPr="00377FD3">
          <w:t xml:space="preserve">R17 </w:t>
        </w:r>
        <w:r w:rsidRPr="00377FD3">
          <w:tab/>
          <w:t>IMO Resolution A.857(</w:t>
        </w:r>
      </w:ins>
      <w:ins w:id="1490" w:author="Abercrombie, Kerrie" w:date="2021-01-21T08:43:00Z">
        <w:r w:rsidR="003D7834" w:rsidRPr="003D7834">
          <w:rPr>
            <w:highlight w:val="yellow"/>
          </w:rPr>
          <w:t>XX</w:t>
        </w:r>
      </w:ins>
      <w:ins w:id="1491" w:author="Abercrombie, Kerrie" w:date="2021-01-20T10:19:00Z">
        <w:r w:rsidRPr="00377FD3">
          <w:t xml:space="preserve">) Guidelines for Vessel Traffic Services </w:t>
        </w:r>
      </w:ins>
    </w:p>
    <w:p w14:paraId="1D573A20" w14:textId="77777777" w:rsidR="00C47B4B" w:rsidRPr="00377FD3" w:rsidRDefault="00C47B4B" w:rsidP="00C47B4B">
      <w:pPr>
        <w:pStyle w:val="BodyText"/>
        <w:rPr>
          <w:ins w:id="1492" w:author="Abercrombie, Kerrie" w:date="2021-01-20T10:19:00Z"/>
        </w:rPr>
      </w:pPr>
      <w:ins w:id="1493" w:author="Abercrombie, Kerrie" w:date="2021-01-20T10:19:00Z">
        <w:r w:rsidRPr="00377FD3">
          <w:t>R35</w:t>
        </w:r>
        <w:r w:rsidRPr="00377FD3">
          <w:tab/>
          <w:t>National, regional and local legislation and regulations on VTS, ports, harbours, pilotage and allied services</w:t>
        </w:r>
      </w:ins>
    </w:p>
    <w:p w14:paraId="365D9E24" w14:textId="77777777" w:rsidR="00C47B4B" w:rsidRPr="00377FD3" w:rsidRDefault="00C47B4B" w:rsidP="00C47B4B">
      <w:pPr>
        <w:pStyle w:val="BodyText"/>
        <w:rPr>
          <w:ins w:id="1494" w:author="Abercrombie, Kerrie" w:date="2021-01-20T10:19:00Z"/>
        </w:rPr>
      </w:pPr>
      <w:ins w:id="1495" w:author="Abercrombie, Kerrie" w:date="2021-01-20T10:19:00Z">
        <w:r w:rsidRPr="00377FD3">
          <w:t>R45</w:t>
        </w:r>
        <w:r w:rsidRPr="00377FD3">
          <w:tab/>
          <w:t>IALA Recommendation</w:t>
        </w:r>
        <w:r w:rsidRPr="00377FD3" w:rsidDel="00A0397B">
          <w:t xml:space="preserve"> </w:t>
        </w:r>
        <w:r w:rsidRPr="00377FD3">
          <w:t>V-119, Implementation of Vessel Traffic Services</w:t>
        </w:r>
      </w:ins>
    </w:p>
    <w:p w14:paraId="40888D9D" w14:textId="77777777" w:rsidR="00C47B4B" w:rsidRPr="00377FD3" w:rsidRDefault="00C47B4B" w:rsidP="00C47B4B">
      <w:pPr>
        <w:pStyle w:val="BodyText"/>
        <w:rPr>
          <w:ins w:id="1496" w:author="Abercrombie, Kerrie" w:date="2021-01-20T10:19:00Z"/>
        </w:rPr>
      </w:pPr>
      <w:ins w:id="1497" w:author="Abercrombie, Kerrie" w:date="2021-01-20T10:19:00Z">
        <w:r w:rsidRPr="00377FD3">
          <w:t>R60</w:t>
        </w:r>
        <w:r w:rsidRPr="00377FD3">
          <w:tab/>
          <w:t>IALA Guideline 1071, Establishment of a Vessel Traffic Service beyond territorial seas</w:t>
        </w:r>
      </w:ins>
    </w:p>
    <w:p w14:paraId="51ADA543" w14:textId="77777777" w:rsidR="00C47B4B" w:rsidRPr="00377FD3" w:rsidRDefault="00C47B4B" w:rsidP="00C47B4B">
      <w:pPr>
        <w:pStyle w:val="BodyText"/>
        <w:rPr>
          <w:ins w:id="1498" w:author="Abercrombie, Kerrie" w:date="2021-01-20T10:19:00Z"/>
        </w:rPr>
      </w:pPr>
      <w:ins w:id="1499" w:author="Abercrombie, Kerrie" w:date="2021-01-20T10:19:00Z">
        <w:r>
          <w:rPr>
            <w:highlight w:val="yellow"/>
          </w:rPr>
          <w:t>R</w:t>
        </w:r>
        <w:r w:rsidRPr="00377FD3">
          <w:rPr>
            <w:highlight w:val="yellow"/>
          </w:rPr>
          <w:t>XX</w:t>
        </w:r>
        <w:r w:rsidRPr="00377FD3">
          <w:tab/>
          <w:t xml:space="preserve">IALA Guideline 1142, </w:t>
        </w:r>
        <w:r w:rsidRPr="00377FD3">
          <w:rPr>
            <w:highlight w:val="yellow"/>
          </w:rPr>
          <w:t>XXXX</w:t>
        </w:r>
      </w:ins>
    </w:p>
    <w:p w14:paraId="0DA9E465" w14:textId="77777777" w:rsidR="00C47B4B" w:rsidRDefault="00C47B4B" w:rsidP="00C47B4B">
      <w:pPr>
        <w:pStyle w:val="BodyText"/>
        <w:rPr>
          <w:ins w:id="1500" w:author="Abercrombie, Kerrie" w:date="2021-01-20T10:19:00Z"/>
        </w:rPr>
      </w:pPr>
      <w:ins w:id="1501" w:author="Abercrombie, Kerrie" w:date="2021-01-20T10:19:00Z">
        <w:r w:rsidRPr="00377FD3">
          <w:rPr>
            <w:highlight w:val="yellow"/>
          </w:rPr>
          <w:t>RXX</w:t>
        </w:r>
        <w:r>
          <w:tab/>
          <w:t>IALA Standards</w:t>
        </w:r>
      </w:ins>
    </w:p>
    <w:p w14:paraId="49AB9D21" w14:textId="77777777" w:rsidR="00C47B4B" w:rsidRDefault="00C47B4B" w:rsidP="00C47B4B">
      <w:pPr>
        <w:spacing w:after="200" w:line="276" w:lineRule="auto"/>
        <w:rPr>
          <w:ins w:id="1502" w:author="Abercrombie, Kerrie" w:date="2021-01-20T10:19:00Z"/>
        </w:rPr>
      </w:pPr>
    </w:p>
    <w:p w14:paraId="57B7DBCB" w14:textId="77777777" w:rsidR="00C47B4B" w:rsidRDefault="00C47B4B" w:rsidP="00C47B4B">
      <w:pPr>
        <w:pStyle w:val="Heading1"/>
        <w:rPr>
          <w:ins w:id="1503" w:author="Abercrombie, Kerrie" w:date="2021-01-20T10:19:00Z"/>
        </w:rPr>
      </w:pPr>
      <w:bookmarkStart w:id="1504" w:name="_Toc40341927"/>
      <w:bookmarkStart w:id="1505" w:name="_Toc62642264"/>
      <w:ins w:id="1506" w:author="Abercrombie, Kerrie" w:date="2021-01-20T10:19:00Z">
        <w:r>
          <w:t>VTS OPERATOR COMPETENCE CHART</w:t>
        </w:r>
        <w:bookmarkEnd w:id="1504"/>
        <w:bookmarkEnd w:id="1505"/>
      </w:ins>
    </w:p>
    <w:p w14:paraId="4377EEA9" w14:textId="77777777" w:rsidR="00C47B4B" w:rsidRDefault="00C47B4B" w:rsidP="00C47B4B">
      <w:pPr>
        <w:pStyle w:val="Heading1separatationline"/>
        <w:rPr>
          <w:ins w:id="1507" w:author="Abercrombie, Kerrie" w:date="2021-01-20T10:19:00Z"/>
        </w:rPr>
      </w:pPr>
    </w:p>
    <w:p w14:paraId="6B0BA328" w14:textId="77777777" w:rsidR="00C47B4B" w:rsidRPr="00BF3E47" w:rsidRDefault="00C47B4B" w:rsidP="00C47B4B">
      <w:pPr>
        <w:pStyle w:val="BodyText"/>
        <w:rPr>
          <w:ins w:id="1508" w:author="Abercrombie, Kerrie" w:date="2021-01-20T10:19:00Z"/>
        </w:rPr>
      </w:pPr>
      <w:ins w:id="1509" w:author="Abercrombie, Kerrie" w:date="2021-01-20T10:19:00Z">
        <w:r>
          <w:t>On completion of this module, the student should be able to demonstrate the following k</w:t>
        </w:r>
        <w:r w:rsidRPr="005359C0">
          <w:t>nowledge, understanding and proficiency</w:t>
        </w:r>
        <w:r>
          <w:t>.</w:t>
        </w:r>
      </w:ins>
    </w:p>
    <w:tbl>
      <w:tblPr>
        <w:tblStyle w:val="TableGrid"/>
        <w:tblW w:w="0" w:type="auto"/>
        <w:tblLook w:val="04A0" w:firstRow="1" w:lastRow="0" w:firstColumn="1" w:lastColumn="0" w:noHBand="0" w:noVBand="1"/>
      </w:tblPr>
      <w:tblGrid>
        <w:gridCol w:w="4770"/>
        <w:gridCol w:w="4771"/>
        <w:gridCol w:w="4771"/>
      </w:tblGrid>
      <w:tr w:rsidR="00C47B4B" w14:paraId="40A74935" w14:textId="77777777" w:rsidTr="003D7834">
        <w:trPr>
          <w:ins w:id="1510" w:author="Abercrombie, Kerrie" w:date="2021-01-20T10:19:00Z"/>
        </w:trPr>
        <w:tc>
          <w:tcPr>
            <w:tcW w:w="4770" w:type="dxa"/>
          </w:tcPr>
          <w:p w14:paraId="387F2699" w14:textId="77777777" w:rsidR="00C47B4B" w:rsidRPr="005359C0" w:rsidRDefault="00C47B4B" w:rsidP="003D7834">
            <w:pPr>
              <w:pStyle w:val="Tabletexttitle"/>
              <w:ind w:left="0"/>
              <w:rPr>
                <w:ins w:id="1511" w:author="Abercrombie, Kerrie" w:date="2021-01-20T10:19:00Z"/>
                <w:szCs w:val="20"/>
              </w:rPr>
            </w:pPr>
            <w:ins w:id="1512" w:author="Abercrombie, Kerrie" w:date="2021-01-20T10:19:00Z">
              <w:r w:rsidRPr="005359C0">
                <w:rPr>
                  <w:szCs w:val="20"/>
                </w:rPr>
                <w:t>Knowledge, understanding and proficiency</w:t>
              </w:r>
            </w:ins>
          </w:p>
        </w:tc>
        <w:tc>
          <w:tcPr>
            <w:tcW w:w="4771" w:type="dxa"/>
          </w:tcPr>
          <w:p w14:paraId="00F8992C" w14:textId="77777777" w:rsidR="00C47B4B" w:rsidRPr="005359C0" w:rsidRDefault="00C47B4B" w:rsidP="003D7834">
            <w:pPr>
              <w:pStyle w:val="Tabletexttitle"/>
              <w:ind w:left="0"/>
              <w:rPr>
                <w:ins w:id="1513" w:author="Abercrombie, Kerrie" w:date="2021-01-20T10:19:00Z"/>
                <w:szCs w:val="20"/>
              </w:rPr>
            </w:pPr>
            <w:ins w:id="1514" w:author="Abercrombie, Kerrie" w:date="2021-01-20T10:19:00Z">
              <w:r w:rsidRPr="005359C0">
                <w:rPr>
                  <w:szCs w:val="20"/>
                </w:rPr>
                <w:t>Methods for demonstrating Competence</w:t>
              </w:r>
            </w:ins>
          </w:p>
        </w:tc>
        <w:tc>
          <w:tcPr>
            <w:tcW w:w="4771" w:type="dxa"/>
          </w:tcPr>
          <w:p w14:paraId="5C18DB70" w14:textId="77777777" w:rsidR="00C47B4B" w:rsidRPr="005359C0" w:rsidRDefault="00C47B4B" w:rsidP="003D7834">
            <w:pPr>
              <w:pStyle w:val="Tabletexttitle"/>
              <w:ind w:left="0"/>
              <w:rPr>
                <w:ins w:id="1515" w:author="Abercrombie, Kerrie" w:date="2021-01-20T10:19:00Z"/>
                <w:szCs w:val="20"/>
              </w:rPr>
            </w:pPr>
            <w:ins w:id="1516" w:author="Abercrombie, Kerrie" w:date="2021-01-20T10:19:00Z">
              <w:r w:rsidRPr="005359C0">
                <w:rPr>
                  <w:szCs w:val="20"/>
                </w:rPr>
                <w:t>Criteria for evaluating competence</w:t>
              </w:r>
            </w:ins>
          </w:p>
        </w:tc>
      </w:tr>
      <w:tr w:rsidR="00C47B4B" w14:paraId="714C9647" w14:textId="77777777" w:rsidTr="003D7834">
        <w:trPr>
          <w:ins w:id="1517" w:author="Abercrombie, Kerrie" w:date="2021-01-20T10:19:00Z"/>
        </w:trPr>
        <w:tc>
          <w:tcPr>
            <w:tcW w:w="4770" w:type="dxa"/>
          </w:tcPr>
          <w:p w14:paraId="6CB03C4F" w14:textId="77777777" w:rsidR="00C47B4B" w:rsidRDefault="00C47B4B" w:rsidP="003D7834">
            <w:pPr>
              <w:pStyle w:val="Tabletext"/>
              <w:rPr>
                <w:ins w:id="1518" w:author="Abercrombie, Kerrie" w:date="2021-01-20T10:19:00Z"/>
              </w:rPr>
            </w:pPr>
          </w:p>
        </w:tc>
        <w:tc>
          <w:tcPr>
            <w:tcW w:w="4771" w:type="dxa"/>
          </w:tcPr>
          <w:p w14:paraId="40069C88" w14:textId="77777777" w:rsidR="00C47B4B" w:rsidRDefault="00C47B4B" w:rsidP="003D7834">
            <w:pPr>
              <w:pStyle w:val="Tabletext"/>
              <w:rPr>
                <w:ins w:id="1519" w:author="Abercrombie, Kerrie" w:date="2021-01-20T10:19:00Z"/>
              </w:rPr>
            </w:pPr>
          </w:p>
        </w:tc>
        <w:tc>
          <w:tcPr>
            <w:tcW w:w="4771" w:type="dxa"/>
          </w:tcPr>
          <w:p w14:paraId="58AFF4BB" w14:textId="77777777" w:rsidR="00C47B4B" w:rsidRDefault="00C47B4B" w:rsidP="003D7834">
            <w:pPr>
              <w:pStyle w:val="Tabletext"/>
              <w:rPr>
                <w:ins w:id="1520" w:author="Abercrombie, Kerrie" w:date="2021-01-20T10:19:00Z"/>
              </w:rPr>
            </w:pPr>
          </w:p>
        </w:tc>
      </w:tr>
      <w:tr w:rsidR="00C47B4B" w14:paraId="2806C361" w14:textId="77777777" w:rsidTr="003D7834">
        <w:trPr>
          <w:ins w:id="1521" w:author="Abercrombie, Kerrie" w:date="2021-01-20T10:19:00Z"/>
        </w:trPr>
        <w:tc>
          <w:tcPr>
            <w:tcW w:w="4770" w:type="dxa"/>
          </w:tcPr>
          <w:p w14:paraId="222E14A9" w14:textId="77777777" w:rsidR="00C47B4B" w:rsidRDefault="00C47B4B" w:rsidP="003D7834">
            <w:pPr>
              <w:pStyle w:val="Tabletext"/>
              <w:rPr>
                <w:ins w:id="1522" w:author="Abercrombie, Kerrie" w:date="2021-01-20T10:19:00Z"/>
              </w:rPr>
            </w:pPr>
          </w:p>
        </w:tc>
        <w:tc>
          <w:tcPr>
            <w:tcW w:w="4771" w:type="dxa"/>
          </w:tcPr>
          <w:p w14:paraId="5CDB5C67" w14:textId="77777777" w:rsidR="00C47B4B" w:rsidRDefault="00C47B4B" w:rsidP="003D7834">
            <w:pPr>
              <w:pStyle w:val="Tabletext"/>
              <w:rPr>
                <w:ins w:id="1523" w:author="Abercrombie, Kerrie" w:date="2021-01-20T10:19:00Z"/>
              </w:rPr>
            </w:pPr>
          </w:p>
        </w:tc>
        <w:tc>
          <w:tcPr>
            <w:tcW w:w="4771" w:type="dxa"/>
          </w:tcPr>
          <w:p w14:paraId="6674C06B" w14:textId="77777777" w:rsidR="00C47B4B" w:rsidRDefault="00C47B4B" w:rsidP="003D7834">
            <w:pPr>
              <w:pStyle w:val="Tabletext"/>
              <w:rPr>
                <w:ins w:id="1524" w:author="Abercrombie, Kerrie" w:date="2021-01-20T10:19:00Z"/>
              </w:rPr>
            </w:pPr>
          </w:p>
        </w:tc>
      </w:tr>
    </w:tbl>
    <w:p w14:paraId="26823968" w14:textId="77777777" w:rsidR="00C47B4B" w:rsidRDefault="00C47B4B" w:rsidP="00C47B4B">
      <w:pPr>
        <w:pStyle w:val="BodyText"/>
        <w:rPr>
          <w:ins w:id="1525" w:author="Abercrombie, Kerrie" w:date="2021-01-20T10:19:00Z"/>
        </w:rPr>
      </w:pPr>
    </w:p>
    <w:p w14:paraId="0F12DD55" w14:textId="77777777" w:rsidR="00C47B4B" w:rsidRDefault="00C47B4B" w:rsidP="00C47B4B">
      <w:pPr>
        <w:pStyle w:val="BodyText"/>
        <w:rPr>
          <w:ins w:id="1526" w:author="Abercrombie, Kerrie" w:date="2021-01-20T10:20:00Z"/>
        </w:rPr>
        <w:sectPr w:rsidR="00C47B4B" w:rsidSect="00C47B4B">
          <w:pgSz w:w="16838" w:h="11906" w:orient="landscape" w:code="9"/>
          <w:pgMar w:top="907" w:right="1134" w:bottom="794" w:left="1134" w:header="851" w:footer="851" w:gutter="0"/>
          <w:cols w:space="708"/>
          <w:docGrid w:linePitch="360"/>
        </w:sectPr>
      </w:pPr>
    </w:p>
    <w:p w14:paraId="383EF54D" w14:textId="1F959623" w:rsidR="000F198F" w:rsidRDefault="000F198F" w:rsidP="000F198F">
      <w:pPr>
        <w:pStyle w:val="Module"/>
        <w:ind w:left="1843" w:hanging="1843"/>
        <w:rPr>
          <w:ins w:id="1527" w:author="Abercrombie, Kerrie" w:date="2021-01-21T12:19:00Z"/>
        </w:rPr>
      </w:pPr>
      <w:bookmarkStart w:id="1528" w:name="_Toc40341944"/>
      <w:bookmarkStart w:id="1529" w:name="_Toc62642265"/>
      <w:ins w:id="1530" w:author="Abercrombie, Kerrie" w:date="2021-01-21T12:20:00Z">
        <w:r>
          <w:t xml:space="preserve">MODULE 2 </w:t>
        </w:r>
      </w:ins>
      <w:ins w:id="1531" w:author="Abercrombie, Kerrie" w:date="2021-01-21T12:26:00Z">
        <w:r w:rsidR="00554558">
          <w:t>–</w:t>
        </w:r>
      </w:ins>
      <w:ins w:id="1532" w:author="Abercrombie, Kerrie" w:date="2021-01-21T12:20:00Z">
        <w:r>
          <w:t xml:space="preserve"> </w:t>
        </w:r>
      </w:ins>
      <w:bookmarkEnd w:id="1528"/>
      <w:ins w:id="1533" w:author="Abercrombie, Kerrie" w:date="2021-01-21T12:26:00Z">
        <w:r w:rsidR="000B1C18">
          <w:t xml:space="preserve">COMMUNICATION </w:t>
        </w:r>
      </w:ins>
      <w:ins w:id="1534" w:author="Abercrombie, Kerrie" w:date="2021-01-21T12:31:00Z">
        <w:r w:rsidR="000B1C18" w:rsidRPr="00A55C67">
          <w:rPr>
            <w:strike/>
          </w:rPr>
          <w:t>C</w:t>
        </w:r>
      </w:ins>
      <w:ins w:id="1535" w:author="Abercrombie, Kerrie" w:date="2021-01-21T12:26:00Z">
        <w:r w:rsidR="000B1C18" w:rsidRPr="00A55C67">
          <w:rPr>
            <w:strike/>
          </w:rPr>
          <w:t>OORDINATION</w:t>
        </w:r>
        <w:r w:rsidR="000B1C18">
          <w:t xml:space="preserve"> AND INTERACTION</w:t>
        </w:r>
      </w:ins>
      <w:bookmarkEnd w:id="1529"/>
    </w:p>
    <w:p w14:paraId="4DE963C6" w14:textId="4685BFBE" w:rsidR="000F198F" w:rsidRDefault="000B1C18" w:rsidP="008A2B31">
      <w:pPr>
        <w:pStyle w:val="Heading1"/>
        <w:numPr>
          <w:ilvl w:val="0"/>
          <w:numId w:val="59"/>
        </w:numPr>
        <w:rPr>
          <w:ins w:id="1536" w:author="Abercrombie, Kerrie" w:date="2021-01-21T12:19:00Z"/>
        </w:rPr>
      </w:pPr>
      <w:bookmarkStart w:id="1537" w:name="_Toc40341946"/>
      <w:bookmarkStart w:id="1538" w:name="_Toc62642266"/>
      <w:ins w:id="1539" w:author="Abercrombie, Kerrie" w:date="2021-01-21T12:19:00Z">
        <w:r>
          <w:rPr>
            <w:caps w:val="0"/>
          </w:rPr>
          <w:t>SCOPE</w:t>
        </w:r>
        <w:bookmarkEnd w:id="1537"/>
        <w:bookmarkEnd w:id="1538"/>
      </w:ins>
    </w:p>
    <w:p w14:paraId="0DA5865D" w14:textId="77777777" w:rsidR="000F198F" w:rsidRDefault="000F198F" w:rsidP="000F198F">
      <w:pPr>
        <w:pStyle w:val="Heading1separatationline"/>
        <w:rPr>
          <w:ins w:id="1540" w:author="Abercrombie, Kerrie" w:date="2021-01-21T12:19:00Z"/>
        </w:rPr>
      </w:pPr>
    </w:p>
    <w:p w14:paraId="222052B0" w14:textId="3719E189" w:rsidR="000F198F" w:rsidRDefault="000F198F" w:rsidP="000F198F">
      <w:pPr>
        <w:pStyle w:val="BodyText"/>
        <w:rPr>
          <w:ins w:id="1541" w:author="Abercrombie, Kerrie" w:date="2021-01-22T09:09:00Z"/>
        </w:rPr>
      </w:pPr>
      <w:ins w:id="1542" w:author="Abercrombie, Kerrie" w:date="2021-01-21T12:19:00Z">
        <w:r>
          <w:t xml:space="preserve">This module describes </w:t>
        </w:r>
      </w:ins>
      <w:ins w:id="1543" w:author="Abercrombie, Kerrie" w:date="2021-02-02T06:46:00Z">
        <w:r w:rsidR="00640C08">
          <w:t xml:space="preserve">factors involved with </w:t>
        </w:r>
      </w:ins>
      <w:ins w:id="1544" w:author="Abercrombie, Kerrie" w:date="2021-01-21T12:19:00Z">
        <w:r>
          <w:t>communications</w:t>
        </w:r>
      </w:ins>
      <w:ins w:id="1545" w:author="Abercrombie, Kerrie" w:date="2021-01-21T12:21:00Z">
        <w:r>
          <w:t xml:space="preserve"> </w:t>
        </w:r>
      </w:ins>
      <w:ins w:id="1546" w:author="Abercrombie, Kerrie" w:date="2021-01-22T09:08:00Z">
        <w:r w:rsidR="00C27B77">
          <w:t xml:space="preserve">and </w:t>
        </w:r>
      </w:ins>
      <w:ins w:id="1547" w:author="Abercrombie, Kerrie" w:date="2021-01-22T09:09:00Z">
        <w:r w:rsidR="00C27B77">
          <w:t xml:space="preserve">encourages the </w:t>
        </w:r>
        <w:r w:rsidR="00C27B77" w:rsidRPr="00EB7425">
          <w:t>use of standard phraseology</w:t>
        </w:r>
        <w:r w:rsidR="00C27B77">
          <w:t xml:space="preserve"> when </w:t>
        </w:r>
        <w:r w:rsidR="00C27B77" w:rsidRPr="00EB7425">
          <w:t>communicating with vessels and allied services</w:t>
        </w:r>
        <w:r w:rsidR="00C27B77">
          <w:t xml:space="preserve"> to:</w:t>
        </w:r>
      </w:ins>
    </w:p>
    <w:p w14:paraId="7D147C9D" w14:textId="77777777" w:rsidR="00C27B77" w:rsidRPr="00EB7425" w:rsidRDefault="00C27B77" w:rsidP="00C27B77">
      <w:pPr>
        <w:pStyle w:val="Bullet1"/>
        <w:spacing w:line="216" w:lineRule="atLeast"/>
        <w:rPr>
          <w:ins w:id="1548" w:author="Abercrombie, Kerrie" w:date="2021-01-22T09:08:00Z"/>
        </w:rPr>
      </w:pPr>
      <w:ins w:id="1549" w:author="Abercrombie, Kerrie" w:date="2021-01-22T09:08:00Z">
        <w:r w:rsidRPr="00EB7425">
          <w:t>Facilitate clear, concise, and unambiguous communications that are timely and effective.</w:t>
        </w:r>
      </w:ins>
    </w:p>
    <w:p w14:paraId="15FD9138" w14:textId="77777777" w:rsidR="00C27B77" w:rsidRPr="00EB7425" w:rsidRDefault="00C27B77" w:rsidP="00C27B77">
      <w:pPr>
        <w:pStyle w:val="Bullet1"/>
        <w:spacing w:line="216" w:lineRule="atLeast"/>
        <w:rPr>
          <w:ins w:id="1550" w:author="Abercrombie, Kerrie" w:date="2021-01-22T09:08:00Z"/>
        </w:rPr>
      </w:pPr>
      <w:ins w:id="1551" w:author="Abercrombie, Kerrie" w:date="2021-01-22T09:08:00Z">
        <w:r w:rsidRPr="00EB7425">
          <w:t>Minimise misunderstanding of the intent of messages and reducing the time required for effective communication.</w:t>
        </w:r>
      </w:ins>
    </w:p>
    <w:p w14:paraId="3BB8C053" w14:textId="66FC7595" w:rsidR="00C27B77" w:rsidRDefault="00C27B77" w:rsidP="00C27B77">
      <w:pPr>
        <w:pStyle w:val="Bullet1"/>
        <w:spacing w:line="216" w:lineRule="atLeast"/>
        <w:rPr>
          <w:ins w:id="1552" w:author="Abercrombie, Kerrie" w:date="2021-01-22T09:11:00Z"/>
          <w:lang w:eastAsia="de-DE"/>
        </w:rPr>
      </w:pPr>
      <w:ins w:id="1553" w:author="Abercrombie, Kerrie" w:date="2021-01-22T09:08:00Z">
        <w:r w:rsidRPr="00544382">
          <w:rPr>
            <w:lang w:eastAsia="de-DE"/>
          </w:rPr>
          <w:t>Mitigate complacency with more experienced operators, as well as a valuable coaching tool for new VTS personnel</w:t>
        </w:r>
      </w:ins>
      <w:ins w:id="1554" w:author="Abercrombie, Kerrie" w:date="2021-01-22T09:11:00Z">
        <w:r>
          <w:rPr>
            <w:lang w:eastAsia="de-DE"/>
          </w:rPr>
          <w:t>.</w:t>
        </w:r>
      </w:ins>
    </w:p>
    <w:p w14:paraId="68C3B7E0" w14:textId="75DAC3E3" w:rsidR="00C27B77" w:rsidRPr="00544382" w:rsidRDefault="00C27B77" w:rsidP="00C27B77">
      <w:pPr>
        <w:pStyle w:val="BodyText"/>
        <w:tabs>
          <w:tab w:val="left" w:pos="4606"/>
        </w:tabs>
        <w:rPr>
          <w:ins w:id="1555" w:author="Abercrombie, Kerrie" w:date="2021-01-22T09:08:00Z"/>
          <w:lang w:eastAsia="de-DE"/>
        </w:rPr>
      </w:pPr>
      <w:ins w:id="1556" w:author="Abercrombie, Kerrie" w:date="2021-01-22T09:12:00Z">
        <w:r>
          <w:rPr>
            <w:lang w:eastAsia="de-DE"/>
          </w:rPr>
          <w:t>In terms of course pre-requisites, it</w:t>
        </w:r>
      </w:ins>
      <w:ins w:id="1557" w:author="Abercrombie, Kerrie" w:date="2021-01-22T09:11:00Z">
        <w:r>
          <w:rPr>
            <w:lang w:eastAsia="de-DE"/>
          </w:rPr>
          <w:t xml:space="preserve"> is assumed that the student has </w:t>
        </w:r>
        <w:r w:rsidRPr="00C27B77">
          <w:rPr>
            <w:lang w:eastAsia="de-DE"/>
          </w:rPr>
          <w:t>achieved IELTS level 5 or the equivalent</w:t>
        </w:r>
      </w:ins>
      <w:ins w:id="1558" w:author="Abercrombie, Kerrie" w:date="2021-01-22T09:12:00Z">
        <w:r>
          <w:rPr>
            <w:lang w:eastAsia="de-DE"/>
          </w:rPr>
          <w:t>,</w:t>
        </w:r>
      </w:ins>
      <w:ins w:id="1559" w:author="Abercrombie, Kerrie" w:date="2021-01-22T09:11:00Z">
        <w:r w:rsidRPr="00C27B77">
          <w:rPr>
            <w:lang w:eastAsia="de-DE"/>
          </w:rPr>
          <w:t xml:space="preserve"> and </w:t>
        </w:r>
      </w:ins>
      <w:ins w:id="1560" w:author="Abercrombie, Kerrie" w:date="2021-01-22T09:12:00Z">
        <w:r>
          <w:rPr>
            <w:lang w:eastAsia="de-DE"/>
          </w:rPr>
          <w:t>holds</w:t>
        </w:r>
      </w:ins>
      <w:ins w:id="1561" w:author="Abercrombie, Kerrie" w:date="2021-01-22T09:11:00Z">
        <w:r w:rsidRPr="00C27B77">
          <w:rPr>
            <w:lang w:eastAsia="de-DE"/>
          </w:rPr>
          <w:t xml:space="preserve"> a valid VHF radio operator certificate</w:t>
        </w:r>
      </w:ins>
      <w:ins w:id="1562" w:author="Abercrombie, Kerrie" w:date="2021-01-22T09:12:00Z">
        <w:r>
          <w:rPr>
            <w:lang w:eastAsia="de-DE"/>
          </w:rPr>
          <w:t>.</w:t>
        </w:r>
      </w:ins>
    </w:p>
    <w:p w14:paraId="4D10E68E" w14:textId="36954FD7" w:rsidR="000F198F" w:rsidRDefault="000B1C18" w:rsidP="000F198F">
      <w:pPr>
        <w:pStyle w:val="Heading1"/>
        <w:rPr>
          <w:ins w:id="1563" w:author="Abercrombie, Kerrie" w:date="2021-01-21T12:19:00Z"/>
        </w:rPr>
      </w:pPr>
      <w:bookmarkStart w:id="1564" w:name="_Toc40341947"/>
      <w:bookmarkStart w:id="1565" w:name="_Toc62642267"/>
      <w:ins w:id="1566" w:author="Abercrombie, Kerrie" w:date="2021-01-21T12:19:00Z">
        <w:r>
          <w:rPr>
            <w:caps w:val="0"/>
          </w:rPr>
          <w:t>LEARNING OBJECTIVE</w:t>
        </w:r>
        <w:bookmarkEnd w:id="1564"/>
        <w:bookmarkEnd w:id="1565"/>
      </w:ins>
    </w:p>
    <w:p w14:paraId="1C69AD68" w14:textId="77777777" w:rsidR="000F198F" w:rsidRDefault="000F198F" w:rsidP="000F198F">
      <w:pPr>
        <w:pStyle w:val="Heading1separatationline"/>
        <w:rPr>
          <w:ins w:id="1567" w:author="Abercrombie, Kerrie" w:date="2021-01-21T12:19:00Z"/>
        </w:rPr>
      </w:pPr>
    </w:p>
    <w:p w14:paraId="2913CC0A" w14:textId="2DC12787" w:rsidR="00C27B77" w:rsidRDefault="000F198F" w:rsidP="000F198F">
      <w:pPr>
        <w:pStyle w:val="BodyText"/>
        <w:rPr>
          <w:ins w:id="1568" w:author="Abercrombie, Kerrie" w:date="2021-01-25T09:29:00Z"/>
        </w:rPr>
      </w:pPr>
      <w:ins w:id="1569" w:author="Abercrombie, Kerrie" w:date="2021-01-21T12:19:00Z">
        <w:r>
          <w:t>On completion of the module the student will have an appreciation of the communications used in VTS operations</w:t>
        </w:r>
      </w:ins>
      <w:ins w:id="1570" w:author="Abercrombie, Kerrie" w:date="2021-01-25T09:29:00Z">
        <w:r w:rsidR="00B1705B">
          <w:t xml:space="preserve"> including:</w:t>
        </w:r>
      </w:ins>
    </w:p>
    <w:p w14:paraId="048464CE" w14:textId="67CEC86D" w:rsidR="00444672" w:rsidRDefault="00444672" w:rsidP="00B1705B">
      <w:pPr>
        <w:pStyle w:val="Bullet1"/>
        <w:rPr>
          <w:ins w:id="1571" w:author="Abercrombie, Kerrie" w:date="2021-01-27T12:27:00Z"/>
        </w:rPr>
      </w:pPr>
      <w:ins w:id="1572" w:author="Abercrombie, Kerrie" w:date="2021-01-27T12:27:00Z">
        <w:r>
          <w:t>How to provide an good</w:t>
        </w:r>
      </w:ins>
      <w:ins w:id="1573" w:author="Abercrombie, Kerrie" w:date="2021-01-27T12:29:00Z">
        <w:r>
          <w:t xml:space="preserve"> watch</w:t>
        </w:r>
      </w:ins>
      <w:ins w:id="1574" w:author="Abercrombie, Kerrie" w:date="2021-01-27T12:27:00Z">
        <w:r>
          <w:t xml:space="preserve"> handover </w:t>
        </w:r>
      </w:ins>
    </w:p>
    <w:p w14:paraId="66164354" w14:textId="2188F3A7" w:rsidR="00B1705B" w:rsidRDefault="00B1705B" w:rsidP="00B1705B">
      <w:pPr>
        <w:pStyle w:val="Bullet1"/>
        <w:rPr>
          <w:ins w:id="1575" w:author="Abercrombie, Kerrie" w:date="2021-01-25T09:29:00Z"/>
        </w:rPr>
      </w:pPr>
      <w:ins w:id="1576" w:author="Abercrombie, Kerrie" w:date="2021-01-25T09:30:00Z">
        <w:r>
          <w:t xml:space="preserve">Understanding </w:t>
        </w:r>
      </w:ins>
      <w:ins w:id="1577" w:author="Abercrombie, Kerrie" w:date="2021-01-27T11:36:00Z">
        <w:r w:rsidR="00D9607A">
          <w:t xml:space="preserve">various </w:t>
        </w:r>
      </w:ins>
      <w:ins w:id="1578" w:author="Abercrombie, Kerrie" w:date="2021-02-02T06:46:00Z">
        <w:r w:rsidR="00640C08">
          <w:t>factors</w:t>
        </w:r>
      </w:ins>
      <w:ins w:id="1579" w:author="Abercrombie, Kerrie" w:date="2021-01-25T09:29:00Z">
        <w:r>
          <w:t xml:space="preserve"> </w:t>
        </w:r>
      </w:ins>
      <w:ins w:id="1580" w:author="Abercrombie, Kerrie" w:date="2021-01-27T11:35:00Z">
        <w:r w:rsidR="00D9607A">
          <w:t xml:space="preserve">of how </w:t>
        </w:r>
      </w:ins>
      <w:ins w:id="1581" w:author="Abercrombie, Kerrie" w:date="2021-01-25T09:30:00Z">
        <w:r>
          <w:t>to be a more effective communicator</w:t>
        </w:r>
      </w:ins>
    </w:p>
    <w:p w14:paraId="56E2FD53" w14:textId="77777777" w:rsidR="00B1705B" w:rsidRDefault="00B1705B" w:rsidP="00B1705B">
      <w:pPr>
        <w:pStyle w:val="Bullet1"/>
        <w:rPr>
          <w:ins w:id="1582" w:author="Abercrombie, Kerrie" w:date="2021-01-25T09:33:00Z"/>
        </w:rPr>
      </w:pPr>
      <w:ins w:id="1583" w:author="Abercrombie, Kerrie" w:date="2021-01-25T09:30:00Z">
        <w:r>
          <w:t xml:space="preserve">Standard </w:t>
        </w:r>
      </w:ins>
      <w:ins w:id="1584" w:author="Abercrombie, Kerrie" w:date="2021-01-25T09:33:00Z">
        <w:r w:rsidRPr="00B1705B">
          <w:t xml:space="preserve">phrases for communicating with vessels and allied services </w:t>
        </w:r>
      </w:ins>
    </w:p>
    <w:p w14:paraId="21C8BE3F" w14:textId="57FF2A75" w:rsidR="00B1705B" w:rsidRDefault="00B1705B" w:rsidP="00B1705B">
      <w:pPr>
        <w:pStyle w:val="Bullet1"/>
        <w:rPr>
          <w:ins w:id="1585" w:author="Abercrombie, Kerrie" w:date="2021-01-22T09:10:00Z"/>
        </w:rPr>
      </w:pPr>
      <w:ins w:id="1586" w:author="Abercrombie, Kerrie" w:date="2021-01-25T09:31:00Z">
        <w:r>
          <w:t xml:space="preserve">The </w:t>
        </w:r>
      </w:ins>
      <w:ins w:id="1587" w:author="Abercrombie, Kerrie" w:date="2021-01-25T09:34:00Z">
        <w:r>
          <w:t>concepts of how to compile, deliver and interpret messages</w:t>
        </w:r>
      </w:ins>
    </w:p>
    <w:p w14:paraId="7C39A3E4" w14:textId="00F741A0" w:rsidR="00A233EF" w:rsidRDefault="000B1C18" w:rsidP="00A233EF">
      <w:pPr>
        <w:pStyle w:val="Heading1"/>
        <w:rPr>
          <w:ins w:id="1588" w:author="Abercrombie, Kerrie" w:date="2021-01-22T09:41:00Z"/>
        </w:rPr>
      </w:pPr>
      <w:bookmarkStart w:id="1589" w:name="_Toc62642268"/>
      <w:ins w:id="1590" w:author="Abercrombie, Kerrie" w:date="2021-01-22T09:41:00Z">
        <w:r w:rsidRPr="00C27B77">
          <w:rPr>
            <w:caps w:val="0"/>
          </w:rPr>
          <w:t>RECOMMENDED TRAINING HOURS</w:t>
        </w:r>
        <w:bookmarkEnd w:id="1589"/>
      </w:ins>
    </w:p>
    <w:p w14:paraId="4A51572A" w14:textId="77777777" w:rsidR="00A233EF" w:rsidRDefault="00A233EF" w:rsidP="00A233EF">
      <w:pPr>
        <w:pStyle w:val="Heading1separatationline"/>
        <w:rPr>
          <w:ins w:id="1591" w:author="Abercrombie, Kerrie" w:date="2021-01-22T09:41:00Z"/>
        </w:rPr>
      </w:pPr>
    </w:p>
    <w:p w14:paraId="47EF1D1E" w14:textId="7D138BFC" w:rsidR="00C27B77" w:rsidRDefault="00A233EF" w:rsidP="00A233EF">
      <w:pPr>
        <w:pStyle w:val="BodyText"/>
        <w:rPr>
          <w:ins w:id="1592" w:author="Abercrombie, Kerrie" w:date="2021-01-21T12:19:00Z"/>
        </w:rPr>
      </w:pPr>
      <w:ins w:id="1593" w:author="Abercrombie, Kerrie" w:date="2021-01-22T09:41:00Z">
        <w:r>
          <w:t xml:space="preserve">The number of recommended hours are </w:t>
        </w:r>
        <w:r w:rsidRPr="00945E59">
          <w:rPr>
            <w:highlight w:val="yellow"/>
          </w:rPr>
          <w:t>XXX</w:t>
        </w:r>
        <w:r>
          <w:t xml:space="preserve">.  </w:t>
        </w:r>
      </w:ins>
      <w:del w:id="1594" w:author="Abercrombie, Kerrie" w:date="2021-01-25T08:58:00Z">
        <w:r w:rsidR="00C27B77" w:rsidDel="002B5A22">
          <w:delText xml:space="preserve"> </w:delText>
        </w:r>
      </w:del>
    </w:p>
    <w:p w14:paraId="0C9702EE" w14:textId="3B3553A5" w:rsidR="000F198F" w:rsidRDefault="000B1C18" w:rsidP="000F198F">
      <w:pPr>
        <w:pStyle w:val="Heading1"/>
        <w:rPr>
          <w:ins w:id="1595" w:author="Abercrombie, Kerrie" w:date="2021-01-21T12:19:00Z"/>
          <w:szCs w:val="20"/>
        </w:rPr>
      </w:pPr>
      <w:bookmarkStart w:id="1596" w:name="_Toc40341949"/>
      <w:bookmarkStart w:id="1597" w:name="_Toc62642269"/>
      <w:ins w:id="1598" w:author="Abercrombie, Kerrie" w:date="2021-01-21T12:19:00Z">
        <w:r w:rsidRPr="002A0F96">
          <w:rPr>
            <w:caps w:val="0"/>
            <w:szCs w:val="20"/>
          </w:rPr>
          <w:t>RECOMMENDED TRAINING AIDS AND EXERCISES</w:t>
        </w:r>
        <w:bookmarkEnd w:id="1596"/>
        <w:bookmarkEnd w:id="1597"/>
      </w:ins>
    </w:p>
    <w:p w14:paraId="18580F9F" w14:textId="77777777" w:rsidR="000F198F" w:rsidRDefault="000F198F" w:rsidP="000F198F">
      <w:pPr>
        <w:pStyle w:val="Heading1separatationline"/>
        <w:rPr>
          <w:ins w:id="1599" w:author="Abercrombie, Kerrie" w:date="2021-01-21T12:19:00Z"/>
        </w:rPr>
      </w:pPr>
    </w:p>
    <w:p w14:paraId="055C1238" w14:textId="77777777" w:rsidR="000F198F" w:rsidRDefault="000F198F" w:rsidP="000F198F">
      <w:pPr>
        <w:pStyle w:val="BodyText"/>
        <w:rPr>
          <w:ins w:id="1600" w:author="Abercrombie, Kerrie" w:date="2021-01-21T12:19:00Z"/>
        </w:rPr>
      </w:pPr>
      <w:ins w:id="1601" w:author="Abercrombie, Kerrie" w:date="2021-01-21T12:19:00Z">
        <w:r>
          <w:t>The teaching methods that should be used for the delivery of this module include:</w:t>
        </w:r>
      </w:ins>
    </w:p>
    <w:p w14:paraId="38339E73" w14:textId="77777777" w:rsidR="000F198F" w:rsidRDefault="000F198F" w:rsidP="000F198F">
      <w:pPr>
        <w:pStyle w:val="Bullet1"/>
        <w:rPr>
          <w:ins w:id="1602" w:author="Abercrombie, Kerrie" w:date="2021-01-21T12:19:00Z"/>
        </w:rPr>
      </w:pPr>
      <w:ins w:id="1603" w:author="Abercrombie, Kerrie" w:date="2021-01-21T12:19:00Z">
        <w:r>
          <w:t>Classroom presentations and facilitated discussion</w:t>
        </w:r>
      </w:ins>
    </w:p>
    <w:p w14:paraId="2F526CC8" w14:textId="0FD27B9C" w:rsidR="000F198F" w:rsidRDefault="00C27B77" w:rsidP="000F198F">
      <w:pPr>
        <w:pStyle w:val="Bullet1"/>
        <w:rPr>
          <w:ins w:id="1604" w:author="Abercrombie, Kerrie" w:date="2021-01-22T10:50:00Z"/>
        </w:rPr>
      </w:pPr>
      <w:ins w:id="1605" w:author="Abercrombie, Kerrie" w:date="2021-01-22T09:13:00Z">
        <w:r>
          <w:t>Simulation exercises</w:t>
        </w:r>
      </w:ins>
      <w:ins w:id="1606" w:author="Abercrombie, Kerrie" w:date="2021-01-22T12:20:00Z">
        <w:r w:rsidR="009C0CD9">
          <w:t xml:space="preserve"> should focus on comm</w:t>
        </w:r>
        <w:r w:rsidR="002371C0">
          <w:t xml:space="preserve">unications and </w:t>
        </w:r>
      </w:ins>
      <w:ins w:id="1607" w:author="Abercrombie, Kerrie" w:date="2021-01-22T12:21:00Z">
        <w:r w:rsidR="002371C0">
          <w:t xml:space="preserve">use of VTS </w:t>
        </w:r>
      </w:ins>
      <w:ins w:id="1608" w:author="Abercrombie, Kerrie" w:date="2021-01-22T12:20:00Z">
        <w:r w:rsidR="002371C0">
          <w:t>phraseology</w:t>
        </w:r>
      </w:ins>
    </w:p>
    <w:p w14:paraId="2B607CDA" w14:textId="111EF573" w:rsidR="00C27B77" w:rsidRDefault="00C27B77" w:rsidP="000F198F">
      <w:pPr>
        <w:pStyle w:val="BodyText"/>
        <w:rPr>
          <w:ins w:id="1609" w:author="Abercrombie, Kerrie" w:date="2021-01-22T09:41:00Z"/>
        </w:rPr>
      </w:pPr>
    </w:p>
    <w:p w14:paraId="22082B79" w14:textId="005999DC" w:rsidR="00A233EF" w:rsidRDefault="000B1C18" w:rsidP="00A233EF">
      <w:pPr>
        <w:pStyle w:val="Heading1"/>
        <w:rPr>
          <w:ins w:id="1610" w:author="Abercrombie, Kerrie" w:date="2021-01-22T09:41:00Z"/>
        </w:rPr>
      </w:pPr>
      <w:bookmarkStart w:id="1611" w:name="_Toc40341948"/>
      <w:bookmarkStart w:id="1612" w:name="_Toc62642270"/>
      <w:ins w:id="1613" w:author="Abercrombie, Kerrie" w:date="2021-01-22T09:41:00Z">
        <w:r>
          <w:rPr>
            <w:caps w:val="0"/>
          </w:rPr>
          <w:t>PRE-COURSE READING MATERIAL</w:t>
        </w:r>
        <w:bookmarkEnd w:id="1611"/>
        <w:bookmarkEnd w:id="1612"/>
        <w:r>
          <w:rPr>
            <w:caps w:val="0"/>
          </w:rPr>
          <w:t xml:space="preserve"> </w:t>
        </w:r>
      </w:ins>
    </w:p>
    <w:p w14:paraId="2E7875C8" w14:textId="77777777" w:rsidR="00A233EF" w:rsidRPr="00AC0B20" w:rsidRDefault="00A233EF" w:rsidP="00A233EF">
      <w:pPr>
        <w:pStyle w:val="Heading1separatationline"/>
        <w:rPr>
          <w:ins w:id="1614" w:author="Abercrombie, Kerrie" w:date="2021-01-22T09:41:00Z"/>
        </w:rPr>
      </w:pPr>
    </w:p>
    <w:p w14:paraId="5E4B55AB" w14:textId="77777777" w:rsidR="00A233EF" w:rsidRDefault="00A233EF" w:rsidP="00A233EF">
      <w:pPr>
        <w:pStyle w:val="BodyText"/>
        <w:rPr>
          <w:ins w:id="1615" w:author="Abercrombie, Kerrie" w:date="2021-01-22T09:41:00Z"/>
        </w:rPr>
      </w:pPr>
      <w:ins w:id="1616" w:author="Abercrombie, Kerrie" w:date="2021-01-22T09:41:00Z">
        <w:r>
          <w:t>Prior to attending the course, it is suggested that a student be provided with at least the following materials:</w:t>
        </w:r>
      </w:ins>
    </w:p>
    <w:p w14:paraId="0B225D10" w14:textId="60B50CAE" w:rsidR="00A233EF" w:rsidRDefault="00A233EF" w:rsidP="00A233EF">
      <w:pPr>
        <w:pStyle w:val="Bullet1"/>
        <w:rPr>
          <w:ins w:id="1617" w:author="Abercrombie, Kerrie" w:date="2021-01-22T09:50:00Z"/>
        </w:rPr>
      </w:pPr>
      <w:ins w:id="1618" w:author="Abercrombie, Kerrie" w:date="2021-01-22T09:41:00Z">
        <w:r>
          <w:t>GL1132 on VTS voice communications and phraseology</w:t>
        </w:r>
      </w:ins>
    </w:p>
    <w:p w14:paraId="1CB45F9B" w14:textId="548501FC" w:rsidR="00115E10" w:rsidRDefault="00B1705B" w:rsidP="00A233EF">
      <w:pPr>
        <w:pStyle w:val="Bullet1"/>
        <w:rPr>
          <w:ins w:id="1619" w:author="Abercrombie, Kerrie" w:date="2021-01-22T09:41:00Z"/>
        </w:rPr>
      </w:pPr>
      <w:ins w:id="1620" w:author="Abercrombie, Kerrie" w:date="2021-01-22T09:50:00Z">
        <w:r>
          <w:t xml:space="preserve">? </w:t>
        </w:r>
        <w:r w:rsidR="00115E10">
          <w:t>SMCP</w:t>
        </w:r>
      </w:ins>
    </w:p>
    <w:p w14:paraId="6BBB02D5" w14:textId="33DA65C8" w:rsidR="00A233EF" w:rsidRDefault="00A233EF" w:rsidP="000F198F">
      <w:pPr>
        <w:pStyle w:val="BodyText"/>
        <w:rPr>
          <w:ins w:id="1621" w:author="Abercrombie, Kerrie" w:date="2021-01-22T09:41:00Z"/>
        </w:rPr>
      </w:pPr>
    </w:p>
    <w:p w14:paraId="5C7F6A05" w14:textId="77777777" w:rsidR="00A233EF" w:rsidRDefault="00A233EF" w:rsidP="000F198F">
      <w:pPr>
        <w:pStyle w:val="BodyText"/>
        <w:rPr>
          <w:ins w:id="1622" w:author="Abercrombie, Kerrie" w:date="2021-01-22T09:41:00Z"/>
        </w:rPr>
      </w:pPr>
    </w:p>
    <w:p w14:paraId="13CB6986" w14:textId="77777777" w:rsidR="00A233EF" w:rsidRPr="00A233EF" w:rsidRDefault="00A233EF" w:rsidP="00A233EF">
      <w:pPr>
        <w:pStyle w:val="BodyText"/>
        <w:rPr>
          <w:ins w:id="1623" w:author="Abercrombie, Kerrie" w:date="2021-01-21T12:19:00Z"/>
        </w:rPr>
        <w:sectPr w:rsidR="00A233EF" w:rsidRPr="00A233EF" w:rsidSect="001348C7">
          <w:pgSz w:w="11906" w:h="16838" w:code="9"/>
          <w:pgMar w:top="1134" w:right="794" w:bottom="1134" w:left="907" w:header="851" w:footer="851" w:gutter="0"/>
          <w:cols w:space="708"/>
          <w:docGrid w:linePitch="360"/>
        </w:sectPr>
      </w:pPr>
    </w:p>
    <w:p w14:paraId="10986707" w14:textId="4D469603" w:rsidR="000F198F" w:rsidRDefault="000B1C18" w:rsidP="000F198F">
      <w:pPr>
        <w:pStyle w:val="Heading1"/>
        <w:rPr>
          <w:ins w:id="1624" w:author="Abercrombie, Kerrie" w:date="2021-01-21T12:19:00Z"/>
        </w:rPr>
      </w:pPr>
      <w:bookmarkStart w:id="1625" w:name="_Toc62642271"/>
      <w:bookmarkStart w:id="1626" w:name="_Toc40341951"/>
      <w:ins w:id="1627" w:author="Abercrombie, Kerrie" w:date="2021-01-21T12:19:00Z">
        <w:r>
          <w:rPr>
            <w:caps w:val="0"/>
          </w:rPr>
          <w:t>DETAILED TEACHING SYLLABUS</w:t>
        </w:r>
        <w:bookmarkEnd w:id="1625"/>
        <w:r>
          <w:rPr>
            <w:caps w:val="0"/>
          </w:rPr>
          <w:t xml:space="preserve"> </w:t>
        </w:r>
        <w:bookmarkEnd w:id="1626"/>
      </w:ins>
    </w:p>
    <w:p w14:paraId="41B53210" w14:textId="77777777" w:rsidR="000F198F" w:rsidRPr="00BF3E47" w:rsidRDefault="000F198F" w:rsidP="000F198F">
      <w:pPr>
        <w:pStyle w:val="Heading1separatationline"/>
        <w:rPr>
          <w:ins w:id="1628" w:author="Abercrombie, Kerrie" w:date="2021-01-21T12:19:00Z"/>
        </w:rPr>
      </w:pPr>
    </w:p>
    <w:p w14:paraId="215F42FA" w14:textId="77777777" w:rsidR="002B5A22" w:rsidRDefault="002B5A22" w:rsidP="000F198F">
      <w:pPr>
        <w:pStyle w:val="BodyText"/>
        <w:rPr>
          <w:ins w:id="1629" w:author="Abercrombie, Kerrie" w:date="2021-01-21T12:19:00Z"/>
        </w:rPr>
      </w:pPr>
    </w:p>
    <w:tbl>
      <w:tblPr>
        <w:tblStyle w:val="TableGrid"/>
        <w:tblW w:w="14667" w:type="dxa"/>
        <w:tblLayout w:type="fixed"/>
        <w:tblLook w:val="04A0" w:firstRow="1" w:lastRow="0" w:firstColumn="1" w:lastColumn="0" w:noHBand="0" w:noVBand="1"/>
      </w:tblPr>
      <w:tblGrid>
        <w:gridCol w:w="846"/>
        <w:gridCol w:w="4607"/>
        <w:gridCol w:w="921"/>
        <w:gridCol w:w="4607"/>
        <w:gridCol w:w="683"/>
        <w:gridCol w:w="3003"/>
      </w:tblGrid>
      <w:tr w:rsidR="004B6273" w:rsidRPr="00C37011" w14:paraId="1F0075E6" w14:textId="77777777" w:rsidTr="004B6273">
        <w:trPr>
          <w:cantSplit/>
          <w:trHeight w:val="1349"/>
          <w:tblHeader/>
          <w:ins w:id="1630" w:author="Abercrombie, Kerrie" w:date="2021-01-21T12:19:00Z"/>
        </w:trPr>
        <w:tc>
          <w:tcPr>
            <w:tcW w:w="846" w:type="dxa"/>
            <w:textDirection w:val="btLr"/>
          </w:tcPr>
          <w:p w14:paraId="5D6BE685" w14:textId="77777777" w:rsidR="004B6273" w:rsidRPr="00C37011" w:rsidRDefault="004B6273" w:rsidP="004B6273">
            <w:pPr>
              <w:pStyle w:val="Tabletexttitle"/>
              <w:spacing w:before="0" w:after="0"/>
              <w:rPr>
                <w:ins w:id="1631" w:author="Abercrombie, Kerrie" w:date="2021-01-21T12:19:00Z"/>
                <w:rFonts w:cstheme="minorHAnsi"/>
                <w:szCs w:val="20"/>
              </w:rPr>
            </w:pPr>
            <w:ins w:id="1632" w:author="Abercrombie, Kerrie" w:date="2021-01-21T12:19:00Z">
              <w:r w:rsidRPr="00C37011">
                <w:rPr>
                  <w:rFonts w:cstheme="minorHAnsi"/>
                  <w:szCs w:val="20"/>
                </w:rPr>
                <w:t>Element</w:t>
              </w:r>
            </w:ins>
          </w:p>
        </w:tc>
        <w:tc>
          <w:tcPr>
            <w:tcW w:w="4607" w:type="dxa"/>
          </w:tcPr>
          <w:p w14:paraId="73BA8576" w14:textId="77777777" w:rsidR="004B6273" w:rsidRPr="00C37011" w:rsidRDefault="004B6273" w:rsidP="004B6273">
            <w:pPr>
              <w:pStyle w:val="Tabletexttitle"/>
              <w:spacing w:before="0" w:after="0"/>
              <w:ind w:left="0" w:right="0"/>
              <w:rPr>
                <w:ins w:id="1633" w:author="Abercrombie, Kerrie" w:date="2021-01-21T12:19:00Z"/>
                <w:rFonts w:cstheme="minorHAnsi"/>
                <w:szCs w:val="20"/>
              </w:rPr>
            </w:pPr>
            <w:ins w:id="1634" w:author="Abercrombie, Kerrie" w:date="2021-01-21T12:19:00Z">
              <w:r w:rsidRPr="00C37011">
                <w:rPr>
                  <w:rFonts w:cstheme="minorHAnsi"/>
                  <w:szCs w:val="20"/>
                </w:rPr>
                <w:t>Session Objective</w:t>
              </w:r>
            </w:ins>
          </w:p>
        </w:tc>
        <w:tc>
          <w:tcPr>
            <w:tcW w:w="921" w:type="dxa"/>
            <w:textDirection w:val="btLr"/>
          </w:tcPr>
          <w:p w14:paraId="35A7DB3D" w14:textId="499CAB09" w:rsidR="004B6273" w:rsidRPr="00C37011" w:rsidRDefault="004B6273" w:rsidP="004B6273">
            <w:pPr>
              <w:pStyle w:val="Tabletexttitle"/>
              <w:spacing w:before="0" w:after="0"/>
              <w:rPr>
                <w:ins w:id="1635" w:author="Abercrombie, Kerrie" w:date="2021-01-25T08:52:00Z"/>
                <w:rFonts w:cstheme="minorHAnsi"/>
                <w:szCs w:val="20"/>
              </w:rPr>
            </w:pPr>
            <w:ins w:id="1636" w:author="Abercrombie, Kerrie" w:date="2021-01-25T08:52:00Z">
              <w:r w:rsidRPr="00C37011">
                <w:rPr>
                  <w:rFonts w:cstheme="minorHAnsi"/>
                  <w:szCs w:val="20"/>
                </w:rPr>
                <w:t>Sub-element</w:t>
              </w:r>
            </w:ins>
          </w:p>
        </w:tc>
        <w:tc>
          <w:tcPr>
            <w:tcW w:w="4607" w:type="dxa"/>
          </w:tcPr>
          <w:p w14:paraId="559F05D7" w14:textId="5F680C2C" w:rsidR="004B6273" w:rsidRPr="00C37011" w:rsidRDefault="004B6273" w:rsidP="004B6273">
            <w:pPr>
              <w:pStyle w:val="Tabletexttitle"/>
              <w:spacing w:before="0" w:after="0"/>
              <w:ind w:left="0" w:right="0"/>
              <w:rPr>
                <w:ins w:id="1637" w:author="Abercrombie, Kerrie" w:date="2021-01-21T12:19:00Z"/>
                <w:rFonts w:cstheme="minorHAnsi"/>
                <w:szCs w:val="20"/>
              </w:rPr>
            </w:pPr>
            <w:ins w:id="1638" w:author="Abercrombie, Kerrie" w:date="2021-01-21T12:19:00Z">
              <w:r w:rsidRPr="00C37011">
                <w:rPr>
                  <w:rFonts w:cstheme="minorHAnsi"/>
                  <w:szCs w:val="20"/>
                </w:rPr>
                <w:t>Subject Elements</w:t>
              </w:r>
            </w:ins>
          </w:p>
        </w:tc>
        <w:tc>
          <w:tcPr>
            <w:tcW w:w="683" w:type="dxa"/>
            <w:textDirection w:val="btLr"/>
          </w:tcPr>
          <w:p w14:paraId="50AFDA41" w14:textId="77777777" w:rsidR="004B6273" w:rsidRPr="00C37011" w:rsidRDefault="004B6273" w:rsidP="004B6273">
            <w:pPr>
              <w:pStyle w:val="Tabletexttitle"/>
              <w:spacing w:before="0" w:after="0"/>
              <w:rPr>
                <w:ins w:id="1639" w:author="Abercrombie, Kerrie" w:date="2021-01-21T12:19:00Z"/>
                <w:rFonts w:cstheme="minorHAnsi"/>
                <w:szCs w:val="20"/>
              </w:rPr>
            </w:pPr>
            <w:ins w:id="1640" w:author="Abercrombie, Kerrie" w:date="2021-01-21T12:19:00Z">
              <w:r w:rsidRPr="00C37011">
                <w:rPr>
                  <w:rFonts w:cstheme="minorHAnsi"/>
                  <w:szCs w:val="20"/>
                </w:rPr>
                <w:t>Level of Competence</w:t>
              </w:r>
            </w:ins>
          </w:p>
        </w:tc>
        <w:tc>
          <w:tcPr>
            <w:tcW w:w="3003" w:type="dxa"/>
          </w:tcPr>
          <w:p w14:paraId="39CB62CE" w14:textId="77777777" w:rsidR="004B6273" w:rsidRPr="00C37011" w:rsidRDefault="004B6273" w:rsidP="004B6273">
            <w:pPr>
              <w:pStyle w:val="Tabletexttitle"/>
              <w:spacing w:before="0" w:after="0"/>
              <w:ind w:left="0" w:right="7"/>
              <w:rPr>
                <w:ins w:id="1641" w:author="Abercrombie, Kerrie" w:date="2021-01-21T12:19:00Z"/>
                <w:rFonts w:cstheme="minorHAnsi"/>
                <w:szCs w:val="20"/>
              </w:rPr>
            </w:pPr>
            <w:ins w:id="1642" w:author="Abercrombie, Kerrie" w:date="2021-01-21T12:19:00Z">
              <w:r w:rsidRPr="00C37011">
                <w:rPr>
                  <w:rFonts w:cstheme="minorHAnsi"/>
                  <w:szCs w:val="20"/>
                </w:rPr>
                <w:t>Resources</w:t>
              </w:r>
            </w:ins>
          </w:p>
          <w:p w14:paraId="4A9A5D77" w14:textId="77777777" w:rsidR="004B6273" w:rsidRPr="00C37011" w:rsidRDefault="004B6273" w:rsidP="004B6273">
            <w:pPr>
              <w:pStyle w:val="Tabletexttitle"/>
              <w:spacing w:before="0" w:after="0"/>
              <w:ind w:left="0" w:right="7"/>
              <w:rPr>
                <w:ins w:id="1643" w:author="Abercrombie, Kerrie" w:date="2021-01-21T12:19:00Z"/>
                <w:rFonts w:cstheme="minorHAnsi"/>
                <w:szCs w:val="20"/>
              </w:rPr>
            </w:pPr>
          </w:p>
        </w:tc>
      </w:tr>
      <w:tr w:rsidR="00444672" w:rsidRPr="00C37011" w14:paraId="2478016B" w14:textId="77777777" w:rsidTr="002C425D">
        <w:trPr>
          <w:trHeight w:val="70"/>
          <w:ins w:id="1644" w:author="Abercrombie, Kerrie" w:date="2021-01-21T12:19:00Z"/>
        </w:trPr>
        <w:tc>
          <w:tcPr>
            <w:tcW w:w="846" w:type="dxa"/>
            <w:shd w:val="clear" w:color="auto" w:fill="F2F2F2" w:themeFill="background1" w:themeFillShade="F2"/>
          </w:tcPr>
          <w:p w14:paraId="59605602" w14:textId="77777777" w:rsidR="00444672" w:rsidRPr="00C37011" w:rsidRDefault="00444672" w:rsidP="002C425D">
            <w:pPr>
              <w:pStyle w:val="Tabletext"/>
              <w:spacing w:before="0" w:after="0"/>
              <w:rPr>
                <w:ins w:id="1645" w:author="Abercrombie, Kerrie" w:date="2021-01-21T12:19:00Z"/>
                <w:rFonts w:cstheme="minorHAnsi"/>
                <w:b/>
                <w:szCs w:val="20"/>
              </w:rPr>
            </w:pPr>
            <w:ins w:id="1646" w:author="Abercrombie, Kerrie" w:date="2021-01-22T09:14:00Z">
              <w:r w:rsidRPr="00C37011">
                <w:rPr>
                  <w:rFonts w:cstheme="minorHAnsi"/>
                  <w:b/>
                  <w:szCs w:val="20"/>
                </w:rPr>
                <w:t>2</w:t>
              </w:r>
            </w:ins>
            <w:ins w:id="1647" w:author="Abercrombie, Kerrie" w:date="2021-01-21T12:19:00Z">
              <w:r w:rsidRPr="00C37011">
                <w:rPr>
                  <w:rFonts w:cstheme="minorHAnsi"/>
                  <w:b/>
                  <w:szCs w:val="20"/>
                </w:rPr>
                <w:t>.1</w:t>
              </w:r>
            </w:ins>
          </w:p>
        </w:tc>
        <w:tc>
          <w:tcPr>
            <w:tcW w:w="4607" w:type="dxa"/>
            <w:shd w:val="clear" w:color="auto" w:fill="F2F2F2" w:themeFill="background1" w:themeFillShade="F2"/>
          </w:tcPr>
          <w:p w14:paraId="5FD083A9" w14:textId="2586B35A" w:rsidR="00444672" w:rsidRPr="00C37011" w:rsidRDefault="00444672" w:rsidP="00444672">
            <w:pPr>
              <w:pStyle w:val="Tabletext"/>
              <w:spacing w:before="0" w:after="0"/>
              <w:ind w:left="0" w:right="0"/>
              <w:rPr>
                <w:ins w:id="1648" w:author="Abercrombie, Kerrie" w:date="2021-01-21T12:19:00Z"/>
                <w:rFonts w:cstheme="minorHAnsi"/>
                <w:b/>
                <w:szCs w:val="20"/>
              </w:rPr>
            </w:pPr>
            <w:ins w:id="1649" w:author="Abercrombie, Kerrie" w:date="2021-01-27T12:24:00Z">
              <w:r>
                <w:rPr>
                  <w:rFonts w:cstheme="minorHAnsi"/>
                  <w:b/>
                  <w:szCs w:val="20"/>
                </w:rPr>
                <w:t>PRINCIPLES OF A</w:t>
              </w:r>
            </w:ins>
            <w:ins w:id="1650" w:author="Abercrombie, Kerrie" w:date="2021-01-27T12:29:00Z">
              <w:r>
                <w:rPr>
                  <w:rFonts w:cstheme="minorHAnsi"/>
                  <w:b/>
                  <w:szCs w:val="20"/>
                </w:rPr>
                <w:t xml:space="preserve"> GOOD WATCH</w:t>
              </w:r>
            </w:ins>
            <w:ins w:id="1651" w:author="Abercrombie, Kerrie" w:date="2021-01-27T12:24:00Z">
              <w:r>
                <w:rPr>
                  <w:rFonts w:cstheme="minorHAnsi"/>
                  <w:b/>
                  <w:szCs w:val="20"/>
                </w:rPr>
                <w:t xml:space="preserve"> </w:t>
              </w:r>
              <w:commentRangeStart w:id="1652"/>
              <w:r>
                <w:rPr>
                  <w:rFonts w:cstheme="minorHAnsi"/>
                  <w:b/>
                  <w:szCs w:val="20"/>
                </w:rPr>
                <w:t>HANDOVER</w:t>
              </w:r>
            </w:ins>
            <w:commentRangeEnd w:id="1652"/>
            <w:ins w:id="1653" w:author="Abercrombie, Kerrie" w:date="2021-01-27T12:25:00Z">
              <w:r>
                <w:rPr>
                  <w:rStyle w:val="CommentReference"/>
                  <w:color w:val="auto"/>
                </w:rPr>
                <w:commentReference w:id="1652"/>
              </w:r>
            </w:ins>
          </w:p>
        </w:tc>
        <w:tc>
          <w:tcPr>
            <w:tcW w:w="921" w:type="dxa"/>
            <w:shd w:val="clear" w:color="auto" w:fill="F2F2F2" w:themeFill="background1" w:themeFillShade="F2"/>
          </w:tcPr>
          <w:p w14:paraId="5D57CAAD" w14:textId="77777777" w:rsidR="00444672" w:rsidRPr="00C37011" w:rsidRDefault="00444672" w:rsidP="002C425D">
            <w:pPr>
              <w:pStyle w:val="Tabletext"/>
              <w:spacing w:before="0" w:after="0"/>
              <w:ind w:left="0" w:right="0"/>
              <w:rPr>
                <w:ins w:id="1654" w:author="Abercrombie, Kerrie" w:date="2021-01-25T08:52:00Z"/>
                <w:rFonts w:cstheme="minorHAnsi"/>
                <w:b/>
                <w:szCs w:val="20"/>
              </w:rPr>
            </w:pPr>
          </w:p>
        </w:tc>
        <w:tc>
          <w:tcPr>
            <w:tcW w:w="4607" w:type="dxa"/>
            <w:shd w:val="clear" w:color="auto" w:fill="F2F2F2" w:themeFill="background1" w:themeFillShade="F2"/>
          </w:tcPr>
          <w:p w14:paraId="0C07385A" w14:textId="77777777" w:rsidR="00444672" w:rsidRPr="00C37011" w:rsidRDefault="00444672" w:rsidP="002C425D">
            <w:pPr>
              <w:pStyle w:val="Tabletext"/>
              <w:spacing w:before="0" w:after="0"/>
              <w:ind w:left="0" w:right="0"/>
              <w:rPr>
                <w:ins w:id="1655" w:author="Abercrombie, Kerrie" w:date="2021-01-21T12:19:00Z"/>
                <w:rFonts w:cstheme="minorHAnsi"/>
                <w:b/>
                <w:szCs w:val="20"/>
              </w:rPr>
            </w:pPr>
          </w:p>
        </w:tc>
        <w:tc>
          <w:tcPr>
            <w:tcW w:w="683" w:type="dxa"/>
            <w:shd w:val="clear" w:color="auto" w:fill="F2F2F2" w:themeFill="background1" w:themeFillShade="F2"/>
          </w:tcPr>
          <w:p w14:paraId="0C097E95" w14:textId="4C72DCED" w:rsidR="00444672" w:rsidRPr="00C37011" w:rsidRDefault="00444672" w:rsidP="002C425D">
            <w:pPr>
              <w:pStyle w:val="Tabletext"/>
              <w:spacing w:before="0" w:after="0"/>
              <w:rPr>
                <w:ins w:id="1656" w:author="Abercrombie, Kerrie" w:date="2021-01-21T12:19:00Z"/>
                <w:rFonts w:cstheme="minorHAnsi"/>
                <w:b/>
                <w:szCs w:val="20"/>
              </w:rPr>
            </w:pPr>
            <w:ins w:id="1657" w:author="Abercrombie, Kerrie" w:date="2021-01-21T12:27:00Z">
              <w:del w:id="1658" w:author="Abercrombie, Kerrie [2]" w:date="2021-02-01T14:21:00Z">
                <w:r w:rsidRPr="00C37011" w:rsidDel="00B7542A">
                  <w:rPr>
                    <w:rFonts w:cstheme="minorHAnsi"/>
                    <w:b/>
                    <w:szCs w:val="20"/>
                  </w:rPr>
                  <w:delText>L3</w:delText>
                </w:r>
              </w:del>
            </w:ins>
          </w:p>
        </w:tc>
        <w:tc>
          <w:tcPr>
            <w:tcW w:w="3003" w:type="dxa"/>
            <w:shd w:val="clear" w:color="auto" w:fill="F2F2F2" w:themeFill="background1" w:themeFillShade="F2"/>
          </w:tcPr>
          <w:p w14:paraId="6349E235" w14:textId="77777777" w:rsidR="00444672" w:rsidRPr="00C37011" w:rsidRDefault="00444672" w:rsidP="002C425D">
            <w:pPr>
              <w:pStyle w:val="Tabletext"/>
              <w:spacing w:before="0" w:after="0"/>
              <w:ind w:left="0" w:right="7"/>
              <w:rPr>
                <w:ins w:id="1659" w:author="Abercrombie, Kerrie" w:date="2021-01-21T12:19:00Z"/>
                <w:rFonts w:cstheme="minorHAnsi"/>
                <w:b/>
                <w:szCs w:val="20"/>
              </w:rPr>
            </w:pPr>
          </w:p>
        </w:tc>
      </w:tr>
      <w:tr w:rsidR="00444672" w:rsidRPr="00C37011" w14:paraId="21435D1A" w14:textId="77777777" w:rsidTr="002C425D">
        <w:trPr>
          <w:ins w:id="1660" w:author="Abercrombie, Kerrie" w:date="2021-01-21T12:19:00Z"/>
        </w:trPr>
        <w:tc>
          <w:tcPr>
            <w:tcW w:w="846" w:type="dxa"/>
          </w:tcPr>
          <w:p w14:paraId="2ADB2A82" w14:textId="77777777" w:rsidR="00444672" w:rsidRPr="00C37011" w:rsidRDefault="00444672" w:rsidP="002C425D">
            <w:pPr>
              <w:pStyle w:val="Tabletext"/>
              <w:spacing w:before="0" w:after="0"/>
              <w:rPr>
                <w:ins w:id="1661" w:author="Abercrombie, Kerrie" w:date="2021-01-21T12:19:00Z"/>
                <w:rFonts w:cstheme="minorHAnsi"/>
                <w:szCs w:val="20"/>
              </w:rPr>
            </w:pPr>
          </w:p>
        </w:tc>
        <w:tc>
          <w:tcPr>
            <w:tcW w:w="4607" w:type="dxa"/>
          </w:tcPr>
          <w:p w14:paraId="34FA7F64" w14:textId="291CF3BF" w:rsidR="00444672" w:rsidRPr="00C37011" w:rsidRDefault="00444672" w:rsidP="00444672">
            <w:pPr>
              <w:pStyle w:val="Tabletext"/>
              <w:spacing w:before="0" w:after="0"/>
              <w:ind w:left="0"/>
              <w:rPr>
                <w:ins w:id="1662" w:author="Abercrombie, Kerrie" w:date="2021-01-21T12:19:00Z"/>
                <w:rFonts w:cstheme="minorHAnsi"/>
                <w:i/>
                <w:szCs w:val="20"/>
              </w:rPr>
            </w:pPr>
            <w:ins w:id="1663" w:author="Abercrombie, Kerrie" w:date="2021-01-27T11:36:00Z">
              <w:r>
                <w:rPr>
                  <w:rFonts w:cstheme="minorHAnsi"/>
                  <w:i/>
                  <w:szCs w:val="20"/>
                </w:rPr>
                <w:t>To u</w:t>
              </w:r>
              <w:r w:rsidRPr="00D9607A">
                <w:rPr>
                  <w:rFonts w:cstheme="minorHAnsi"/>
                  <w:i/>
                  <w:szCs w:val="20"/>
                </w:rPr>
                <w:t xml:space="preserve">nderstand </w:t>
              </w:r>
            </w:ins>
            <w:ins w:id="1664" w:author="Abercrombie, Kerrie" w:date="2021-01-27T12:24:00Z">
              <w:r>
                <w:rPr>
                  <w:rFonts w:cstheme="minorHAnsi"/>
                  <w:i/>
                  <w:szCs w:val="20"/>
                </w:rPr>
                <w:t xml:space="preserve">the </w:t>
              </w:r>
            </w:ins>
            <w:ins w:id="1665" w:author="Abercrombie, Kerrie" w:date="2021-01-27T12:25:00Z">
              <w:r>
                <w:rPr>
                  <w:rFonts w:cstheme="minorHAnsi"/>
                  <w:i/>
                  <w:szCs w:val="20"/>
                </w:rPr>
                <w:t>principles</w:t>
              </w:r>
            </w:ins>
            <w:ins w:id="1666" w:author="Abercrombie, Kerrie" w:date="2021-01-27T12:24:00Z">
              <w:r>
                <w:rPr>
                  <w:rFonts w:cstheme="minorHAnsi"/>
                  <w:i/>
                  <w:szCs w:val="20"/>
                </w:rPr>
                <w:t xml:space="preserve"> of how to </w:t>
              </w:r>
            </w:ins>
            <w:ins w:id="1667" w:author="Abercrombie, Kerrie" w:date="2021-01-27T12:25:00Z">
              <w:r>
                <w:rPr>
                  <w:rFonts w:cstheme="minorHAnsi"/>
                  <w:i/>
                  <w:szCs w:val="20"/>
                </w:rPr>
                <w:t xml:space="preserve">provide </w:t>
              </w:r>
            </w:ins>
            <w:ins w:id="1668" w:author="Abercrombie, Kerrie" w:date="2021-01-27T12:28:00Z">
              <w:r>
                <w:rPr>
                  <w:rFonts w:cstheme="minorHAnsi"/>
                  <w:i/>
                  <w:szCs w:val="20"/>
                </w:rPr>
                <w:t>a good</w:t>
              </w:r>
            </w:ins>
            <w:ins w:id="1669" w:author="Abercrombie, Kerrie" w:date="2021-01-27T12:25:00Z">
              <w:r>
                <w:rPr>
                  <w:rFonts w:cstheme="minorHAnsi"/>
                  <w:i/>
                  <w:szCs w:val="20"/>
                </w:rPr>
                <w:t xml:space="preserve"> handover</w:t>
              </w:r>
            </w:ins>
          </w:p>
        </w:tc>
        <w:tc>
          <w:tcPr>
            <w:tcW w:w="921" w:type="dxa"/>
          </w:tcPr>
          <w:p w14:paraId="08F5E1B8" w14:textId="77777777" w:rsidR="00444672" w:rsidRPr="00C37011" w:rsidRDefault="00444672" w:rsidP="002C425D">
            <w:pPr>
              <w:pStyle w:val="Tabletext"/>
              <w:spacing w:before="0" w:after="0"/>
              <w:ind w:left="0" w:right="0"/>
              <w:rPr>
                <w:ins w:id="1670" w:author="Abercrombie, Kerrie" w:date="2021-01-25T08:52:00Z"/>
                <w:rFonts w:cstheme="minorHAnsi"/>
                <w:szCs w:val="20"/>
              </w:rPr>
            </w:pPr>
            <w:ins w:id="1671" w:author="Abercrombie, Kerrie" w:date="2021-01-25T08:52:00Z">
              <w:r w:rsidRPr="00C37011">
                <w:rPr>
                  <w:rFonts w:cstheme="minorHAnsi"/>
                  <w:szCs w:val="20"/>
                </w:rPr>
                <w:t>2.1.1</w:t>
              </w:r>
            </w:ins>
          </w:p>
        </w:tc>
        <w:tc>
          <w:tcPr>
            <w:tcW w:w="4607" w:type="dxa"/>
          </w:tcPr>
          <w:p w14:paraId="07C7A1FA" w14:textId="776FB1FB" w:rsidR="00444672" w:rsidRPr="00C37011" w:rsidRDefault="00444672" w:rsidP="00444672">
            <w:pPr>
              <w:pStyle w:val="Tabletext"/>
              <w:spacing w:before="0" w:after="0"/>
              <w:ind w:left="0" w:right="0"/>
              <w:rPr>
                <w:ins w:id="1672" w:author="Abercrombie, Kerrie" w:date="2021-01-21T12:19:00Z"/>
                <w:rFonts w:cstheme="minorHAnsi"/>
                <w:szCs w:val="20"/>
              </w:rPr>
            </w:pPr>
            <w:ins w:id="1673" w:author="Abercrombie, Kerrie" w:date="2021-01-27T12:24:00Z">
              <w:r>
                <w:rPr>
                  <w:rFonts w:cstheme="minorHAnsi"/>
                  <w:szCs w:val="20"/>
                </w:rPr>
                <w:t>XXXX</w:t>
              </w:r>
            </w:ins>
            <w:ins w:id="1674" w:author="Abercrombie, Kerrie" w:date="2021-01-27T12:26:00Z">
              <w:r>
                <w:rPr>
                  <w:rFonts w:cstheme="minorHAnsi"/>
                  <w:szCs w:val="20"/>
                </w:rPr>
                <w:t>. S</w:t>
              </w:r>
            </w:ins>
            <w:ins w:id="1675" w:author="Abercrombie, Kerrie" w:date="2021-01-27T12:24:00Z">
              <w:r>
                <w:rPr>
                  <w:rFonts w:cstheme="minorHAnsi"/>
                  <w:szCs w:val="20"/>
                </w:rPr>
                <w:t xml:space="preserve">uggest </w:t>
              </w:r>
            </w:ins>
            <w:ins w:id="1676" w:author="Abercrombie, Kerrie" w:date="2021-01-27T12:28:00Z">
              <w:r>
                <w:rPr>
                  <w:rFonts w:cstheme="minorHAnsi"/>
                  <w:szCs w:val="20"/>
                </w:rPr>
                <w:t>subject</w:t>
              </w:r>
            </w:ins>
            <w:ins w:id="1677" w:author="Abercrombie, Kerrie" w:date="2021-01-27T12:24:00Z">
              <w:r>
                <w:rPr>
                  <w:rFonts w:cstheme="minorHAnsi"/>
                  <w:szCs w:val="20"/>
                </w:rPr>
                <w:t xml:space="preserve"> elements are </w:t>
              </w:r>
            </w:ins>
            <w:ins w:id="1678" w:author="Abercrombie, Kerrie" w:date="2021-01-27T12:30:00Z">
              <w:r>
                <w:rPr>
                  <w:rFonts w:cstheme="minorHAnsi"/>
                  <w:szCs w:val="20"/>
                </w:rPr>
                <w:t>selected</w:t>
              </w:r>
            </w:ins>
            <w:ins w:id="1679" w:author="Abercrombie, Kerrie" w:date="2021-01-27T12:24:00Z">
              <w:r>
                <w:rPr>
                  <w:rFonts w:cstheme="minorHAnsi"/>
                  <w:szCs w:val="20"/>
                </w:rPr>
                <w:t xml:space="preserve"> from </w:t>
              </w:r>
            </w:ins>
            <w:ins w:id="1680" w:author="Abercrombie, Kerrie" w:date="2021-01-27T12:25:00Z">
              <w:r>
                <w:rPr>
                  <w:rFonts w:cstheme="minorHAnsi"/>
                  <w:szCs w:val="20"/>
                </w:rPr>
                <w:t>the IALA training workshop</w:t>
              </w:r>
            </w:ins>
            <w:ins w:id="1681" w:author="Abercrombie, Kerrie" w:date="2021-01-27T12:29:00Z">
              <w:r>
                <w:rPr>
                  <w:rFonts w:cstheme="minorHAnsi"/>
                  <w:szCs w:val="20"/>
                </w:rPr>
                <w:t xml:space="preserve"> output</w:t>
              </w:r>
            </w:ins>
            <w:ins w:id="1682" w:author="Abercrombie, Kerrie" w:date="2021-01-27T12:25:00Z">
              <w:r>
                <w:rPr>
                  <w:rFonts w:cstheme="minorHAnsi"/>
                  <w:szCs w:val="20"/>
                </w:rPr>
                <w:t xml:space="preserve"> </w:t>
              </w:r>
            </w:ins>
            <w:ins w:id="1683" w:author="Abercrombie, Kerrie" w:date="2021-01-27T12:28:00Z">
              <w:r>
                <w:rPr>
                  <w:rFonts w:cstheme="minorHAnsi"/>
                  <w:szCs w:val="20"/>
                </w:rPr>
                <w:t>(</w:t>
              </w:r>
            </w:ins>
            <w:ins w:id="1684" w:author="Abercrombie, Kerrie" w:date="2021-01-27T12:25:00Z">
              <w:r>
                <w:rPr>
                  <w:rFonts w:cstheme="minorHAnsi"/>
                  <w:szCs w:val="20"/>
                </w:rPr>
                <w:t>June 2020</w:t>
              </w:r>
            </w:ins>
            <w:ins w:id="1685" w:author="Abercrombie, Kerrie" w:date="2021-01-27T12:29:00Z">
              <w:r>
                <w:rPr>
                  <w:rFonts w:cstheme="minorHAnsi"/>
                  <w:szCs w:val="20"/>
                </w:rPr>
                <w:t>)</w:t>
              </w:r>
            </w:ins>
          </w:p>
        </w:tc>
        <w:tc>
          <w:tcPr>
            <w:tcW w:w="683" w:type="dxa"/>
          </w:tcPr>
          <w:p w14:paraId="109DB550" w14:textId="77777777" w:rsidR="00444672" w:rsidRPr="00C37011" w:rsidRDefault="00444672" w:rsidP="002C425D">
            <w:pPr>
              <w:pStyle w:val="Tabletext"/>
              <w:spacing w:before="0" w:after="0"/>
              <w:rPr>
                <w:ins w:id="1686" w:author="Abercrombie, Kerrie" w:date="2021-01-21T12:19:00Z"/>
                <w:rFonts w:cstheme="minorHAnsi"/>
                <w:szCs w:val="20"/>
              </w:rPr>
            </w:pPr>
          </w:p>
        </w:tc>
        <w:tc>
          <w:tcPr>
            <w:tcW w:w="3003" w:type="dxa"/>
          </w:tcPr>
          <w:p w14:paraId="0D41681A" w14:textId="77777777" w:rsidR="00444672" w:rsidRPr="00C37011" w:rsidRDefault="00444672" w:rsidP="002C425D">
            <w:pPr>
              <w:pStyle w:val="Tabletext"/>
              <w:spacing w:before="0" w:after="0"/>
              <w:ind w:left="0" w:right="7"/>
              <w:rPr>
                <w:ins w:id="1687" w:author="Abercrombie, Kerrie" w:date="2021-01-21T12:19:00Z"/>
                <w:rFonts w:cstheme="minorHAnsi"/>
                <w:szCs w:val="20"/>
              </w:rPr>
            </w:pPr>
          </w:p>
        </w:tc>
      </w:tr>
      <w:tr w:rsidR="004B6273" w:rsidRPr="00C37011" w14:paraId="030246FB" w14:textId="77777777" w:rsidTr="004B6273">
        <w:trPr>
          <w:trHeight w:val="70"/>
          <w:ins w:id="1688" w:author="Abercrombie, Kerrie" w:date="2021-01-21T12:19:00Z"/>
        </w:trPr>
        <w:tc>
          <w:tcPr>
            <w:tcW w:w="846" w:type="dxa"/>
            <w:shd w:val="clear" w:color="auto" w:fill="F2F2F2" w:themeFill="background1" w:themeFillShade="F2"/>
          </w:tcPr>
          <w:p w14:paraId="6FB7BFF5" w14:textId="43F29A34" w:rsidR="004B6273" w:rsidRPr="00C37011" w:rsidRDefault="004B6273" w:rsidP="004B6273">
            <w:pPr>
              <w:pStyle w:val="Tabletext"/>
              <w:spacing w:before="0" w:after="0"/>
              <w:rPr>
                <w:ins w:id="1689" w:author="Abercrombie, Kerrie" w:date="2021-01-21T12:19:00Z"/>
                <w:rFonts w:cstheme="minorHAnsi"/>
                <w:b/>
                <w:szCs w:val="20"/>
              </w:rPr>
            </w:pPr>
            <w:ins w:id="1690" w:author="Abercrombie, Kerrie" w:date="2021-01-22T09:14:00Z">
              <w:r w:rsidRPr="00C37011">
                <w:rPr>
                  <w:rFonts w:cstheme="minorHAnsi"/>
                  <w:b/>
                  <w:szCs w:val="20"/>
                </w:rPr>
                <w:t>2</w:t>
              </w:r>
            </w:ins>
            <w:ins w:id="1691" w:author="Abercrombie, Kerrie" w:date="2021-01-21T12:19:00Z">
              <w:r w:rsidR="00444672">
                <w:rPr>
                  <w:rFonts w:cstheme="minorHAnsi"/>
                  <w:b/>
                  <w:szCs w:val="20"/>
                </w:rPr>
                <w:t>.2</w:t>
              </w:r>
            </w:ins>
          </w:p>
        </w:tc>
        <w:tc>
          <w:tcPr>
            <w:tcW w:w="4607" w:type="dxa"/>
            <w:shd w:val="clear" w:color="auto" w:fill="F2F2F2" w:themeFill="background1" w:themeFillShade="F2"/>
          </w:tcPr>
          <w:p w14:paraId="3E2E8E12" w14:textId="3F28CCC3" w:rsidR="004B6273" w:rsidRPr="00C37011" w:rsidRDefault="004B6273" w:rsidP="00B7542A">
            <w:pPr>
              <w:pStyle w:val="Tabletext"/>
              <w:spacing w:before="0" w:after="0"/>
              <w:ind w:left="0" w:right="0"/>
              <w:rPr>
                <w:ins w:id="1692" w:author="Abercrombie, Kerrie" w:date="2021-01-21T12:19:00Z"/>
                <w:rFonts w:cstheme="minorHAnsi"/>
                <w:b/>
                <w:szCs w:val="20"/>
              </w:rPr>
            </w:pPr>
            <w:ins w:id="1693" w:author="Abercrombie, Kerrie" w:date="2021-01-21T12:19:00Z">
              <w:r w:rsidRPr="00C37011">
                <w:rPr>
                  <w:rFonts w:cstheme="minorHAnsi"/>
                  <w:b/>
                  <w:szCs w:val="20"/>
                </w:rPr>
                <w:t>COMMUNCIATION</w:t>
              </w:r>
            </w:ins>
            <w:ins w:id="1694" w:author="Abercrombie, Kerrie [2]" w:date="2021-02-01T14:29:00Z">
              <w:r w:rsidR="00662978">
                <w:rPr>
                  <w:rFonts w:cstheme="minorHAnsi"/>
                  <w:b/>
                  <w:szCs w:val="20"/>
                </w:rPr>
                <w:t xml:space="preserve"> FACTORS</w:t>
              </w:r>
            </w:ins>
            <w:ins w:id="1695" w:author="Abercrombie, Kerrie" w:date="2021-01-21T12:19:00Z">
              <w:del w:id="1696" w:author="Abercrombie, Kerrie [2]" w:date="2021-02-01T14:27:00Z">
                <w:r w:rsidRPr="00C37011" w:rsidDel="00B7542A">
                  <w:rPr>
                    <w:rFonts w:cstheme="minorHAnsi"/>
                    <w:b/>
                    <w:szCs w:val="20"/>
                  </w:rPr>
                  <w:delText xml:space="preserve"> </w:delText>
                </w:r>
              </w:del>
            </w:ins>
          </w:p>
        </w:tc>
        <w:tc>
          <w:tcPr>
            <w:tcW w:w="921" w:type="dxa"/>
            <w:shd w:val="clear" w:color="auto" w:fill="F2F2F2" w:themeFill="background1" w:themeFillShade="F2"/>
          </w:tcPr>
          <w:p w14:paraId="25EAC530" w14:textId="77777777" w:rsidR="004B6273" w:rsidRPr="00C37011" w:rsidRDefault="004B6273" w:rsidP="004B6273">
            <w:pPr>
              <w:pStyle w:val="Tabletext"/>
              <w:spacing w:before="0" w:after="0"/>
              <w:ind w:left="0" w:right="0"/>
              <w:rPr>
                <w:ins w:id="1697" w:author="Abercrombie, Kerrie" w:date="2021-01-25T08:52:00Z"/>
                <w:rFonts w:cstheme="minorHAnsi"/>
                <w:b/>
                <w:szCs w:val="20"/>
              </w:rPr>
            </w:pPr>
          </w:p>
        </w:tc>
        <w:tc>
          <w:tcPr>
            <w:tcW w:w="4607" w:type="dxa"/>
            <w:shd w:val="clear" w:color="auto" w:fill="F2F2F2" w:themeFill="background1" w:themeFillShade="F2"/>
          </w:tcPr>
          <w:p w14:paraId="1B0D2DC5" w14:textId="03927DA5" w:rsidR="004B6273" w:rsidRPr="00C37011" w:rsidRDefault="004B6273" w:rsidP="004B6273">
            <w:pPr>
              <w:pStyle w:val="Tabletext"/>
              <w:spacing w:before="0" w:after="0"/>
              <w:ind w:left="0" w:right="0"/>
              <w:rPr>
                <w:ins w:id="1698" w:author="Abercrombie, Kerrie" w:date="2021-01-21T12:19:00Z"/>
                <w:rFonts w:cstheme="minorHAnsi"/>
                <w:b/>
                <w:szCs w:val="20"/>
              </w:rPr>
            </w:pPr>
          </w:p>
        </w:tc>
        <w:tc>
          <w:tcPr>
            <w:tcW w:w="683" w:type="dxa"/>
            <w:shd w:val="clear" w:color="auto" w:fill="F2F2F2" w:themeFill="background1" w:themeFillShade="F2"/>
          </w:tcPr>
          <w:p w14:paraId="63A1A140" w14:textId="77809DAE" w:rsidR="004B6273" w:rsidRPr="00C37011" w:rsidRDefault="004B6273" w:rsidP="004B6273">
            <w:pPr>
              <w:pStyle w:val="Tabletext"/>
              <w:spacing w:before="0" w:after="0"/>
              <w:rPr>
                <w:ins w:id="1699" w:author="Abercrombie, Kerrie" w:date="2021-01-21T12:19:00Z"/>
                <w:rFonts w:cstheme="minorHAnsi"/>
                <w:b/>
                <w:szCs w:val="20"/>
              </w:rPr>
            </w:pPr>
            <w:ins w:id="1700" w:author="Abercrombie, Kerrie" w:date="2021-01-21T12:27:00Z">
              <w:r w:rsidRPr="00C37011">
                <w:rPr>
                  <w:rFonts w:cstheme="minorHAnsi"/>
                  <w:b/>
                  <w:szCs w:val="20"/>
                </w:rPr>
                <w:t>L3</w:t>
              </w:r>
            </w:ins>
          </w:p>
        </w:tc>
        <w:tc>
          <w:tcPr>
            <w:tcW w:w="3003" w:type="dxa"/>
            <w:shd w:val="clear" w:color="auto" w:fill="F2F2F2" w:themeFill="background1" w:themeFillShade="F2"/>
          </w:tcPr>
          <w:p w14:paraId="778D4E50" w14:textId="77777777" w:rsidR="004B6273" w:rsidRPr="00C37011" w:rsidRDefault="004B6273" w:rsidP="004B6273">
            <w:pPr>
              <w:pStyle w:val="Tabletext"/>
              <w:spacing w:before="0" w:after="0"/>
              <w:ind w:left="0" w:right="7"/>
              <w:rPr>
                <w:ins w:id="1701" w:author="Abercrombie, Kerrie" w:date="2021-01-21T12:19:00Z"/>
                <w:rFonts w:cstheme="minorHAnsi"/>
                <w:b/>
                <w:szCs w:val="20"/>
              </w:rPr>
            </w:pPr>
          </w:p>
        </w:tc>
      </w:tr>
      <w:tr w:rsidR="004B6273" w:rsidRPr="00C37011" w14:paraId="2E0C1B6C" w14:textId="77777777" w:rsidTr="004B6273">
        <w:trPr>
          <w:ins w:id="1702" w:author="Abercrombie, Kerrie" w:date="2021-01-21T12:19:00Z"/>
        </w:trPr>
        <w:tc>
          <w:tcPr>
            <w:tcW w:w="846" w:type="dxa"/>
            <w:vMerge w:val="restart"/>
          </w:tcPr>
          <w:p w14:paraId="0969BEAA" w14:textId="77777777" w:rsidR="004B6273" w:rsidRPr="00C37011" w:rsidRDefault="004B6273" w:rsidP="004B6273">
            <w:pPr>
              <w:pStyle w:val="Tabletext"/>
              <w:spacing w:before="0" w:after="0"/>
              <w:rPr>
                <w:ins w:id="1703" w:author="Abercrombie, Kerrie" w:date="2021-01-21T12:19:00Z"/>
                <w:rFonts w:cstheme="minorHAnsi"/>
                <w:szCs w:val="20"/>
              </w:rPr>
            </w:pPr>
          </w:p>
        </w:tc>
        <w:tc>
          <w:tcPr>
            <w:tcW w:w="4607" w:type="dxa"/>
            <w:vMerge w:val="restart"/>
          </w:tcPr>
          <w:p w14:paraId="58B51B8F" w14:textId="1253044A" w:rsidR="004B6273" w:rsidRPr="00C37011" w:rsidRDefault="00D9607A" w:rsidP="00640C08">
            <w:pPr>
              <w:pStyle w:val="Tabletext"/>
              <w:spacing w:before="0" w:after="0"/>
              <w:ind w:left="0"/>
              <w:rPr>
                <w:ins w:id="1704" w:author="Abercrombie, Kerrie" w:date="2021-01-21T12:19:00Z"/>
                <w:rFonts w:cstheme="minorHAnsi"/>
                <w:i/>
                <w:szCs w:val="20"/>
              </w:rPr>
            </w:pPr>
            <w:ins w:id="1705" w:author="Abercrombie, Kerrie" w:date="2021-01-27T11:36:00Z">
              <w:r>
                <w:rPr>
                  <w:rFonts w:cstheme="minorHAnsi"/>
                  <w:i/>
                  <w:szCs w:val="20"/>
                </w:rPr>
                <w:t>To u</w:t>
              </w:r>
              <w:r w:rsidRPr="00D9607A">
                <w:rPr>
                  <w:rFonts w:cstheme="minorHAnsi"/>
                  <w:i/>
                  <w:szCs w:val="20"/>
                </w:rPr>
                <w:t>nderstand how to be a more effective communicato</w:t>
              </w:r>
              <w:r>
                <w:rPr>
                  <w:rFonts w:cstheme="minorHAnsi"/>
                  <w:i/>
                  <w:szCs w:val="20"/>
                </w:rPr>
                <w:t>r by using</w:t>
              </w:r>
              <w:r w:rsidRPr="00D9607A">
                <w:rPr>
                  <w:rFonts w:cstheme="minorHAnsi"/>
                  <w:i/>
                  <w:szCs w:val="20"/>
                </w:rPr>
                <w:t xml:space="preserve"> various </w:t>
              </w:r>
            </w:ins>
            <w:ins w:id="1706" w:author="Abercrombie, Kerrie" w:date="2021-01-27T11:37:00Z">
              <w:r>
                <w:rPr>
                  <w:rFonts w:cstheme="minorHAnsi"/>
                  <w:i/>
                  <w:szCs w:val="20"/>
                </w:rPr>
                <w:t xml:space="preserve">communication </w:t>
              </w:r>
            </w:ins>
            <w:ins w:id="1707" w:author="Abercrombie, Kerrie [2]" w:date="2021-02-01T14:29:00Z">
              <w:r w:rsidR="00662978">
                <w:rPr>
                  <w:rFonts w:cstheme="minorHAnsi"/>
                  <w:i/>
                  <w:szCs w:val="20"/>
                </w:rPr>
                <w:t>factor</w:t>
              </w:r>
            </w:ins>
            <w:ins w:id="1708" w:author="Abercrombie, Kerrie" w:date="2021-02-02T06:45:00Z">
              <w:r w:rsidR="00640C08">
                <w:rPr>
                  <w:rFonts w:cstheme="minorHAnsi"/>
                  <w:i/>
                  <w:szCs w:val="20"/>
                </w:rPr>
                <w:t>s</w:t>
              </w:r>
            </w:ins>
          </w:p>
        </w:tc>
        <w:tc>
          <w:tcPr>
            <w:tcW w:w="921" w:type="dxa"/>
          </w:tcPr>
          <w:p w14:paraId="7915C308" w14:textId="68AECD62" w:rsidR="004B6273" w:rsidRPr="00C37011" w:rsidRDefault="004B6273" w:rsidP="00444672">
            <w:pPr>
              <w:pStyle w:val="Tabletext"/>
              <w:spacing w:before="0" w:after="0"/>
              <w:ind w:left="0" w:right="0"/>
              <w:rPr>
                <w:ins w:id="1709" w:author="Abercrombie, Kerrie" w:date="2021-01-25T08:52:00Z"/>
                <w:rFonts w:cstheme="minorHAnsi"/>
                <w:szCs w:val="20"/>
              </w:rPr>
            </w:pPr>
            <w:ins w:id="1710" w:author="Abercrombie, Kerrie" w:date="2021-01-25T08:52:00Z">
              <w:r w:rsidRPr="00C37011">
                <w:rPr>
                  <w:rFonts w:cstheme="minorHAnsi"/>
                  <w:szCs w:val="20"/>
                </w:rPr>
                <w:t>2.</w:t>
              </w:r>
            </w:ins>
            <w:ins w:id="1711" w:author="Abercrombie, Kerrie" w:date="2021-01-27T12:26:00Z">
              <w:r w:rsidR="00444672">
                <w:rPr>
                  <w:rFonts w:cstheme="minorHAnsi"/>
                  <w:szCs w:val="20"/>
                </w:rPr>
                <w:t>2</w:t>
              </w:r>
            </w:ins>
            <w:ins w:id="1712" w:author="Abercrombie, Kerrie" w:date="2021-01-25T08:52:00Z">
              <w:r w:rsidRPr="00C37011">
                <w:rPr>
                  <w:rFonts w:cstheme="minorHAnsi"/>
                  <w:szCs w:val="20"/>
                </w:rPr>
                <w:t>.1</w:t>
              </w:r>
            </w:ins>
          </w:p>
        </w:tc>
        <w:tc>
          <w:tcPr>
            <w:tcW w:w="4607" w:type="dxa"/>
          </w:tcPr>
          <w:p w14:paraId="179D68F1" w14:textId="3A9B764A" w:rsidR="004B6273" w:rsidRPr="00C37011" w:rsidRDefault="004B6273" w:rsidP="004B6273">
            <w:pPr>
              <w:pStyle w:val="Tabletext"/>
              <w:spacing w:before="0" w:after="0"/>
              <w:ind w:left="0" w:right="0"/>
              <w:rPr>
                <w:ins w:id="1713" w:author="Abercrombie, Kerrie" w:date="2021-01-22T12:31:00Z"/>
                <w:rFonts w:cstheme="minorHAnsi"/>
                <w:szCs w:val="20"/>
              </w:rPr>
            </w:pPr>
            <w:ins w:id="1714" w:author="Abercrombie, Kerrie" w:date="2021-01-22T09:56:00Z">
              <w:r w:rsidRPr="00C37011">
                <w:rPr>
                  <w:rFonts w:cstheme="minorHAnsi"/>
                  <w:szCs w:val="20"/>
                </w:rPr>
                <w:t xml:space="preserve">Interpersonal </w:t>
              </w:r>
            </w:ins>
            <w:ins w:id="1715" w:author="Abercrombie, Kerrie" w:date="2021-01-22T12:25:00Z">
              <w:r w:rsidRPr="00C37011">
                <w:rPr>
                  <w:rFonts w:cstheme="minorHAnsi"/>
                  <w:szCs w:val="20"/>
                </w:rPr>
                <w:t>communications</w:t>
              </w:r>
            </w:ins>
          </w:p>
          <w:p w14:paraId="054B45EE" w14:textId="71A4BB2A" w:rsidR="004B6273" w:rsidRPr="00C37011" w:rsidRDefault="00697DD5" w:rsidP="004B6273">
            <w:pPr>
              <w:pStyle w:val="Tabletext"/>
              <w:spacing w:before="0" w:after="0"/>
              <w:ind w:left="709" w:right="0"/>
              <w:rPr>
                <w:ins w:id="1716" w:author="Abercrombie, Kerrie" w:date="2021-01-22T12:35:00Z"/>
                <w:rFonts w:cstheme="minorHAnsi"/>
                <w:szCs w:val="20"/>
              </w:rPr>
            </w:pPr>
            <w:ins w:id="1717" w:author="Abercrombie, Kerrie" w:date="2021-01-25T13:06:00Z">
              <w:r>
                <w:rPr>
                  <w:rFonts w:cstheme="minorHAnsi"/>
                  <w:szCs w:val="20"/>
                </w:rPr>
                <w:t>E</w:t>
              </w:r>
            </w:ins>
            <w:ins w:id="1718" w:author="Abercrombie, Kerrie" w:date="2021-01-22T12:35:00Z">
              <w:r w:rsidR="004B6273" w:rsidRPr="00C37011">
                <w:rPr>
                  <w:rFonts w:cstheme="minorHAnsi"/>
                  <w:szCs w:val="20"/>
                </w:rPr>
                <w:t>stablish</w:t>
              </w:r>
            </w:ins>
            <w:ins w:id="1719" w:author="Abercrombie, Kerrie" w:date="2021-01-25T13:06:00Z">
              <w:r>
                <w:rPr>
                  <w:rFonts w:cstheme="minorHAnsi"/>
                  <w:szCs w:val="20"/>
                </w:rPr>
                <w:t>ing internal and external</w:t>
              </w:r>
            </w:ins>
            <w:ins w:id="1720" w:author="Abercrombie, Kerrie" w:date="2021-01-22T12:35:00Z">
              <w:r w:rsidR="004B6273" w:rsidRPr="00C37011">
                <w:rPr>
                  <w:rFonts w:cstheme="minorHAnsi"/>
                  <w:szCs w:val="20"/>
                </w:rPr>
                <w:t xml:space="preserve"> working relationship</w:t>
              </w:r>
              <w:r>
                <w:rPr>
                  <w:rFonts w:cstheme="minorHAnsi"/>
                  <w:szCs w:val="20"/>
                </w:rPr>
                <w:t>s</w:t>
              </w:r>
            </w:ins>
          </w:p>
          <w:p w14:paraId="36EF1930" w14:textId="45E0D689" w:rsidR="004B6273" w:rsidRPr="00C37011" w:rsidRDefault="004B6273" w:rsidP="004B6273">
            <w:pPr>
              <w:pStyle w:val="Tabletext"/>
              <w:spacing w:before="0" w:after="0"/>
              <w:ind w:left="709" w:right="0"/>
              <w:rPr>
                <w:ins w:id="1721" w:author="Abercrombie, Kerrie" w:date="2021-01-21T12:19:00Z"/>
                <w:rFonts w:cstheme="minorHAnsi"/>
                <w:szCs w:val="20"/>
              </w:rPr>
            </w:pPr>
            <w:ins w:id="1722" w:author="Abercrombie, Kerrie" w:date="2021-01-22T12:31:00Z">
              <w:r w:rsidRPr="00C37011">
                <w:rPr>
                  <w:rFonts w:cstheme="minorHAnsi"/>
                  <w:szCs w:val="20"/>
                </w:rPr>
                <w:t>Port Resource management (VTS/Pilot/Master)</w:t>
              </w:r>
            </w:ins>
          </w:p>
        </w:tc>
        <w:tc>
          <w:tcPr>
            <w:tcW w:w="683" w:type="dxa"/>
          </w:tcPr>
          <w:p w14:paraId="0DA610EB" w14:textId="77777777" w:rsidR="004B6273" w:rsidRPr="00C37011" w:rsidRDefault="004B6273" w:rsidP="004B6273">
            <w:pPr>
              <w:pStyle w:val="Tabletext"/>
              <w:spacing w:before="0" w:after="0"/>
              <w:rPr>
                <w:ins w:id="1723" w:author="Abercrombie, Kerrie" w:date="2021-01-21T12:19:00Z"/>
                <w:rFonts w:cstheme="minorHAnsi"/>
                <w:szCs w:val="20"/>
              </w:rPr>
            </w:pPr>
          </w:p>
        </w:tc>
        <w:tc>
          <w:tcPr>
            <w:tcW w:w="3003" w:type="dxa"/>
          </w:tcPr>
          <w:p w14:paraId="5CAE8408" w14:textId="77777777" w:rsidR="004B6273" w:rsidRPr="00C37011" w:rsidRDefault="004B6273" w:rsidP="004B6273">
            <w:pPr>
              <w:pStyle w:val="Tabletext"/>
              <w:spacing w:before="0" w:after="0"/>
              <w:ind w:left="0" w:right="7"/>
              <w:rPr>
                <w:ins w:id="1724" w:author="Abercrombie, Kerrie" w:date="2021-01-21T12:19:00Z"/>
                <w:rFonts w:cstheme="minorHAnsi"/>
                <w:szCs w:val="20"/>
              </w:rPr>
            </w:pPr>
          </w:p>
        </w:tc>
      </w:tr>
      <w:tr w:rsidR="00662978" w:rsidRPr="00C37011" w14:paraId="48D1D471" w14:textId="77777777" w:rsidTr="004B6273">
        <w:trPr>
          <w:ins w:id="1725" w:author="Abercrombie, Kerrie" w:date="2021-01-21T12:19:00Z"/>
        </w:trPr>
        <w:tc>
          <w:tcPr>
            <w:tcW w:w="846" w:type="dxa"/>
            <w:vMerge/>
          </w:tcPr>
          <w:p w14:paraId="2184C305" w14:textId="77777777" w:rsidR="00662978" w:rsidRPr="00C37011" w:rsidRDefault="00662978" w:rsidP="00662978">
            <w:pPr>
              <w:pStyle w:val="Tabletext"/>
              <w:spacing w:before="0" w:after="0"/>
              <w:rPr>
                <w:ins w:id="1726" w:author="Abercrombie, Kerrie" w:date="2021-01-21T12:19:00Z"/>
                <w:rFonts w:cstheme="minorHAnsi"/>
                <w:szCs w:val="20"/>
              </w:rPr>
            </w:pPr>
          </w:p>
        </w:tc>
        <w:tc>
          <w:tcPr>
            <w:tcW w:w="4607" w:type="dxa"/>
            <w:vMerge/>
          </w:tcPr>
          <w:p w14:paraId="448AFF84" w14:textId="77777777" w:rsidR="00662978" w:rsidRPr="00C37011" w:rsidRDefault="00662978" w:rsidP="00662978">
            <w:pPr>
              <w:pStyle w:val="Tabletext"/>
              <w:spacing w:before="0" w:after="0"/>
              <w:ind w:left="0" w:right="0"/>
              <w:rPr>
                <w:ins w:id="1727" w:author="Abercrombie, Kerrie" w:date="2021-01-21T12:19:00Z"/>
                <w:rFonts w:cstheme="minorHAnsi"/>
                <w:i/>
                <w:szCs w:val="20"/>
              </w:rPr>
            </w:pPr>
          </w:p>
        </w:tc>
        <w:tc>
          <w:tcPr>
            <w:tcW w:w="921" w:type="dxa"/>
          </w:tcPr>
          <w:p w14:paraId="27B0EA56" w14:textId="78A70B77" w:rsidR="00662978" w:rsidRPr="00C37011" w:rsidRDefault="00662978" w:rsidP="00662978">
            <w:pPr>
              <w:pStyle w:val="Tabletext"/>
              <w:spacing w:before="0" w:after="0"/>
              <w:ind w:left="0" w:right="0"/>
              <w:rPr>
                <w:ins w:id="1728" w:author="Abercrombie, Kerrie" w:date="2021-01-25T08:52:00Z"/>
                <w:rFonts w:cstheme="minorHAnsi"/>
                <w:szCs w:val="20"/>
              </w:rPr>
            </w:pPr>
            <w:ins w:id="1729" w:author="Abercrombie, Kerrie [2]" w:date="2021-02-01T14:29:00Z">
              <w:r w:rsidRPr="00C37011">
                <w:rPr>
                  <w:rFonts w:cstheme="minorHAnsi"/>
                  <w:szCs w:val="20"/>
                </w:rPr>
                <w:t>2.</w:t>
              </w:r>
              <w:r>
                <w:rPr>
                  <w:rFonts w:cstheme="minorHAnsi"/>
                  <w:szCs w:val="20"/>
                </w:rPr>
                <w:t>2</w:t>
              </w:r>
              <w:r w:rsidRPr="00C37011">
                <w:rPr>
                  <w:rFonts w:cstheme="minorHAnsi"/>
                  <w:szCs w:val="20"/>
                </w:rPr>
                <w:t>.2</w:t>
              </w:r>
            </w:ins>
          </w:p>
        </w:tc>
        <w:tc>
          <w:tcPr>
            <w:tcW w:w="4607" w:type="dxa"/>
          </w:tcPr>
          <w:p w14:paraId="516D0193" w14:textId="77777777" w:rsidR="00662978" w:rsidRPr="00C37011" w:rsidRDefault="00662978" w:rsidP="00662978">
            <w:pPr>
              <w:pStyle w:val="Tabletext"/>
              <w:spacing w:before="0" w:after="0"/>
              <w:ind w:left="0" w:right="0"/>
              <w:rPr>
                <w:ins w:id="1730" w:author="Abercrombie, Kerrie [2]" w:date="2021-02-01T14:29:00Z"/>
                <w:rFonts w:cstheme="minorHAnsi"/>
                <w:szCs w:val="20"/>
              </w:rPr>
            </w:pPr>
            <w:ins w:id="1731" w:author="Abercrombie, Kerrie [2]" w:date="2021-02-01T14:29:00Z">
              <w:r w:rsidRPr="00C37011">
                <w:rPr>
                  <w:rFonts w:cstheme="minorHAnsi"/>
                  <w:szCs w:val="20"/>
                </w:rPr>
                <w:t>Conflict resolution/ negotiation</w:t>
              </w:r>
            </w:ins>
          </w:p>
          <w:p w14:paraId="5DE25013" w14:textId="77777777" w:rsidR="00662978" w:rsidRPr="00C37011" w:rsidRDefault="00662978" w:rsidP="00662978">
            <w:pPr>
              <w:pStyle w:val="Tabletext"/>
              <w:spacing w:before="0" w:after="0"/>
              <w:ind w:left="709"/>
              <w:rPr>
                <w:ins w:id="1732" w:author="Abercrombie, Kerrie [2]" w:date="2021-02-01T14:29:00Z"/>
                <w:rFonts w:cstheme="minorHAnsi"/>
                <w:szCs w:val="20"/>
              </w:rPr>
            </w:pPr>
            <w:ins w:id="1733" w:author="Abercrombie, Kerrie [2]" w:date="2021-02-01T14:29:00Z">
              <w:r w:rsidRPr="00C37011">
                <w:rPr>
                  <w:rFonts w:cstheme="minorHAnsi"/>
                  <w:szCs w:val="20"/>
                </w:rPr>
                <w:t>Identify methods of conflict resolution</w:t>
              </w:r>
            </w:ins>
          </w:p>
          <w:p w14:paraId="237942FF" w14:textId="5F97BCB8" w:rsidR="00662978" w:rsidRPr="00C37011" w:rsidRDefault="00662978" w:rsidP="00662978">
            <w:pPr>
              <w:pStyle w:val="Tabletext"/>
              <w:spacing w:before="0" w:after="0"/>
              <w:ind w:left="709"/>
              <w:rPr>
                <w:ins w:id="1734" w:author="Abercrombie, Kerrie" w:date="2021-01-21T12:19:00Z"/>
                <w:rFonts w:cstheme="minorHAnsi"/>
                <w:szCs w:val="20"/>
              </w:rPr>
            </w:pPr>
            <w:ins w:id="1735" w:author="Abercrombie, Kerrie [2]" w:date="2021-02-01T14:29:00Z">
              <w:r w:rsidRPr="00C37011">
                <w:rPr>
                  <w:rFonts w:cstheme="minorHAnsi"/>
                  <w:szCs w:val="20"/>
                </w:rPr>
                <w:t>When and how to intervene</w:t>
              </w:r>
            </w:ins>
          </w:p>
        </w:tc>
        <w:tc>
          <w:tcPr>
            <w:tcW w:w="683" w:type="dxa"/>
          </w:tcPr>
          <w:p w14:paraId="7E0BF485" w14:textId="77777777" w:rsidR="00662978" w:rsidRPr="00C37011" w:rsidRDefault="00662978" w:rsidP="00662978">
            <w:pPr>
              <w:pStyle w:val="Tabletext"/>
              <w:spacing w:before="0" w:after="0"/>
              <w:rPr>
                <w:ins w:id="1736" w:author="Abercrombie, Kerrie" w:date="2021-01-21T12:19:00Z"/>
                <w:rFonts w:cstheme="minorHAnsi"/>
                <w:szCs w:val="20"/>
              </w:rPr>
            </w:pPr>
          </w:p>
        </w:tc>
        <w:tc>
          <w:tcPr>
            <w:tcW w:w="3003" w:type="dxa"/>
          </w:tcPr>
          <w:p w14:paraId="2D73A6C6" w14:textId="77777777" w:rsidR="00662978" w:rsidRPr="00C37011" w:rsidRDefault="00662978" w:rsidP="00662978">
            <w:pPr>
              <w:pStyle w:val="Tabletext"/>
              <w:spacing w:before="0" w:after="0"/>
              <w:ind w:left="0" w:right="7"/>
              <w:rPr>
                <w:ins w:id="1737" w:author="Abercrombie, Kerrie" w:date="2021-01-21T12:19:00Z"/>
                <w:rFonts w:cstheme="minorHAnsi"/>
                <w:szCs w:val="20"/>
              </w:rPr>
            </w:pPr>
          </w:p>
        </w:tc>
      </w:tr>
      <w:tr w:rsidR="00662978" w:rsidRPr="00C37011" w14:paraId="7EBAC561" w14:textId="77777777" w:rsidTr="004B6273">
        <w:trPr>
          <w:ins w:id="1738" w:author="Abercrombie, Kerrie" w:date="2021-01-22T09:57:00Z"/>
        </w:trPr>
        <w:tc>
          <w:tcPr>
            <w:tcW w:w="846" w:type="dxa"/>
            <w:vMerge/>
          </w:tcPr>
          <w:p w14:paraId="7A4286B6" w14:textId="77777777" w:rsidR="00662978" w:rsidRPr="00C37011" w:rsidRDefault="00662978" w:rsidP="00662978">
            <w:pPr>
              <w:pStyle w:val="Tabletext"/>
              <w:spacing w:before="0" w:after="0"/>
              <w:rPr>
                <w:ins w:id="1739" w:author="Abercrombie, Kerrie" w:date="2021-01-22T09:57:00Z"/>
                <w:rFonts w:cstheme="minorHAnsi"/>
                <w:szCs w:val="20"/>
              </w:rPr>
            </w:pPr>
          </w:p>
        </w:tc>
        <w:tc>
          <w:tcPr>
            <w:tcW w:w="4607" w:type="dxa"/>
            <w:vMerge/>
          </w:tcPr>
          <w:p w14:paraId="08254117" w14:textId="77777777" w:rsidR="00662978" w:rsidRPr="00C37011" w:rsidRDefault="00662978" w:rsidP="00662978">
            <w:pPr>
              <w:pStyle w:val="Tabletext"/>
              <w:spacing w:before="0" w:after="0"/>
              <w:ind w:left="0" w:right="0"/>
              <w:rPr>
                <w:ins w:id="1740" w:author="Abercrombie, Kerrie" w:date="2021-01-22T09:57:00Z"/>
                <w:rFonts w:cstheme="minorHAnsi"/>
                <w:i/>
                <w:szCs w:val="20"/>
              </w:rPr>
            </w:pPr>
          </w:p>
        </w:tc>
        <w:tc>
          <w:tcPr>
            <w:tcW w:w="921" w:type="dxa"/>
          </w:tcPr>
          <w:p w14:paraId="1F7818F4" w14:textId="3665A5C8" w:rsidR="00662978" w:rsidRPr="00C37011" w:rsidRDefault="00662978" w:rsidP="00662978">
            <w:pPr>
              <w:pStyle w:val="Tabletext"/>
              <w:spacing w:before="0" w:after="0"/>
              <w:ind w:left="0" w:right="0"/>
              <w:rPr>
                <w:ins w:id="1741" w:author="Abercrombie, Kerrie" w:date="2021-01-25T08:52:00Z"/>
                <w:rFonts w:cstheme="minorHAnsi"/>
                <w:szCs w:val="20"/>
              </w:rPr>
            </w:pPr>
            <w:ins w:id="1742" w:author="Abercrombie, Kerrie" w:date="2021-01-25T08:52:00Z">
              <w:r w:rsidRPr="00C37011">
                <w:rPr>
                  <w:rFonts w:cstheme="minorHAnsi"/>
                  <w:szCs w:val="20"/>
                </w:rPr>
                <w:t>2.</w:t>
              </w:r>
            </w:ins>
            <w:ins w:id="1743" w:author="Abercrombie, Kerrie" w:date="2021-01-27T12:26:00Z">
              <w:r>
                <w:rPr>
                  <w:rFonts w:cstheme="minorHAnsi"/>
                  <w:szCs w:val="20"/>
                </w:rPr>
                <w:t>2</w:t>
              </w:r>
            </w:ins>
            <w:ins w:id="1744" w:author="Abercrombie, Kerrie" w:date="2021-01-25T08:52:00Z">
              <w:r w:rsidRPr="00C37011">
                <w:rPr>
                  <w:rFonts w:cstheme="minorHAnsi"/>
                  <w:szCs w:val="20"/>
                </w:rPr>
                <w:t>.3</w:t>
              </w:r>
            </w:ins>
          </w:p>
        </w:tc>
        <w:tc>
          <w:tcPr>
            <w:tcW w:w="4607" w:type="dxa"/>
          </w:tcPr>
          <w:p w14:paraId="116684E2" w14:textId="13465CF2" w:rsidR="00662978" w:rsidRPr="00C37011" w:rsidRDefault="00662978" w:rsidP="00662978">
            <w:pPr>
              <w:pStyle w:val="Tabletext"/>
              <w:spacing w:before="0" w:after="0"/>
              <w:ind w:left="0" w:right="0"/>
              <w:rPr>
                <w:ins w:id="1745" w:author="Abercrombie, Kerrie" w:date="2021-01-22T10:41:00Z"/>
                <w:rFonts w:cstheme="minorHAnsi"/>
                <w:szCs w:val="20"/>
              </w:rPr>
            </w:pPr>
            <w:ins w:id="1746" w:author="Abercrombie, Kerrie" w:date="2021-01-22T10:41:00Z">
              <w:r w:rsidRPr="00C37011">
                <w:rPr>
                  <w:rFonts w:cstheme="minorHAnsi"/>
                  <w:szCs w:val="20"/>
                </w:rPr>
                <w:t xml:space="preserve">Barriers to </w:t>
              </w:r>
            </w:ins>
            <w:ins w:id="1747" w:author="Abercrombie, Kerrie" w:date="2021-01-22T10:42:00Z">
              <w:r w:rsidRPr="00C37011">
                <w:rPr>
                  <w:rFonts w:cstheme="minorHAnsi"/>
                  <w:szCs w:val="20"/>
                </w:rPr>
                <w:t xml:space="preserve">Effective </w:t>
              </w:r>
            </w:ins>
            <w:ins w:id="1748" w:author="Abercrombie, Kerrie [2]" w:date="2021-02-01T14:30:00Z">
              <w:r>
                <w:rPr>
                  <w:rFonts w:cstheme="minorHAnsi"/>
                  <w:szCs w:val="20"/>
                </w:rPr>
                <w:t>c</w:t>
              </w:r>
            </w:ins>
            <w:ins w:id="1749" w:author="Abercrombie, Kerrie" w:date="2021-01-22T10:41:00Z">
              <w:r w:rsidRPr="00C37011">
                <w:rPr>
                  <w:rFonts w:cstheme="minorHAnsi"/>
                  <w:szCs w:val="20"/>
                </w:rPr>
                <w:t>ommunication</w:t>
              </w:r>
            </w:ins>
          </w:p>
          <w:p w14:paraId="436A99F1" w14:textId="77777777" w:rsidR="00662978" w:rsidRPr="00C37011" w:rsidRDefault="00662978" w:rsidP="00662978">
            <w:pPr>
              <w:pStyle w:val="Tabletext"/>
              <w:spacing w:before="0" w:after="0"/>
              <w:ind w:left="709"/>
              <w:rPr>
                <w:ins w:id="1750" w:author="Abercrombie, Kerrie" w:date="2021-01-22T12:19:00Z"/>
                <w:rFonts w:cstheme="minorHAnsi"/>
                <w:szCs w:val="20"/>
              </w:rPr>
            </w:pPr>
            <w:ins w:id="1751" w:author="Abercrombie, Kerrie" w:date="2021-01-22T12:19:00Z">
              <w:r w:rsidRPr="00C37011">
                <w:rPr>
                  <w:rFonts w:cstheme="minorHAnsi"/>
                  <w:szCs w:val="20"/>
                </w:rPr>
                <w:t>Language differences, both cultural and regionally</w:t>
              </w:r>
            </w:ins>
          </w:p>
          <w:p w14:paraId="7F699D92" w14:textId="6BA07A54" w:rsidR="00662978" w:rsidRPr="00C37011" w:rsidRDefault="00662978" w:rsidP="00662978">
            <w:pPr>
              <w:pStyle w:val="Tabletext"/>
              <w:spacing w:before="0" w:after="0"/>
              <w:ind w:left="709" w:right="0"/>
              <w:rPr>
                <w:ins w:id="1752" w:author="Abercrombie, Kerrie" w:date="2021-01-22T12:18:00Z"/>
                <w:rFonts w:cstheme="minorHAnsi"/>
                <w:szCs w:val="20"/>
              </w:rPr>
            </w:pPr>
            <w:ins w:id="1753" w:author="Abercrombie, Kerrie" w:date="2021-01-22T12:19:00Z">
              <w:r w:rsidRPr="00C37011">
                <w:rPr>
                  <w:rFonts w:cstheme="minorHAnsi"/>
                  <w:szCs w:val="20"/>
                </w:rPr>
                <w:t>Alternative meanings of words</w:t>
              </w:r>
            </w:ins>
          </w:p>
          <w:p w14:paraId="183ED471" w14:textId="100DCC28" w:rsidR="00662978" w:rsidRPr="00C37011" w:rsidRDefault="00662978" w:rsidP="00662978">
            <w:pPr>
              <w:pStyle w:val="Tabletext"/>
              <w:spacing w:before="0" w:after="0"/>
              <w:ind w:left="709" w:right="0"/>
              <w:rPr>
                <w:ins w:id="1754" w:author="Abercrombie, Kerrie" w:date="2021-01-22T09:57:00Z"/>
                <w:rFonts w:cstheme="minorHAnsi"/>
                <w:szCs w:val="20"/>
              </w:rPr>
            </w:pPr>
            <w:ins w:id="1755" w:author="Abercrombie, Kerrie" w:date="2021-01-22T10:42:00Z">
              <w:r w:rsidRPr="00C37011">
                <w:rPr>
                  <w:rFonts w:cstheme="minorHAnsi"/>
                  <w:szCs w:val="20"/>
                </w:rPr>
                <w:t>Methods to address the barriers</w:t>
              </w:r>
            </w:ins>
          </w:p>
        </w:tc>
        <w:tc>
          <w:tcPr>
            <w:tcW w:w="683" w:type="dxa"/>
          </w:tcPr>
          <w:p w14:paraId="3D68B8A9" w14:textId="77777777" w:rsidR="00662978" w:rsidRPr="00C37011" w:rsidRDefault="00662978" w:rsidP="00662978">
            <w:pPr>
              <w:pStyle w:val="Tabletext"/>
              <w:spacing w:before="0" w:after="0"/>
              <w:rPr>
                <w:ins w:id="1756" w:author="Abercrombie, Kerrie" w:date="2021-01-22T09:57:00Z"/>
                <w:rFonts w:cstheme="minorHAnsi"/>
                <w:szCs w:val="20"/>
              </w:rPr>
            </w:pPr>
          </w:p>
        </w:tc>
        <w:tc>
          <w:tcPr>
            <w:tcW w:w="3003" w:type="dxa"/>
          </w:tcPr>
          <w:p w14:paraId="703A1168" w14:textId="77777777" w:rsidR="00662978" w:rsidRPr="00C37011" w:rsidRDefault="00662978" w:rsidP="00662978">
            <w:pPr>
              <w:pStyle w:val="Tabletext"/>
              <w:spacing w:before="0" w:after="0"/>
              <w:ind w:left="0" w:right="7"/>
              <w:rPr>
                <w:ins w:id="1757" w:author="Abercrombie, Kerrie" w:date="2021-01-22T09:57:00Z"/>
                <w:rFonts w:cstheme="minorHAnsi"/>
                <w:szCs w:val="20"/>
              </w:rPr>
            </w:pPr>
          </w:p>
        </w:tc>
      </w:tr>
      <w:tr w:rsidR="00662978" w:rsidRPr="00C37011" w14:paraId="27827BED" w14:textId="77777777" w:rsidTr="004B6273">
        <w:trPr>
          <w:trHeight w:val="60"/>
          <w:ins w:id="1758" w:author="Abercrombie, Kerrie" w:date="2021-01-21T12:19:00Z"/>
        </w:trPr>
        <w:tc>
          <w:tcPr>
            <w:tcW w:w="846" w:type="dxa"/>
            <w:shd w:val="clear" w:color="auto" w:fill="F2F2F2" w:themeFill="background1" w:themeFillShade="F2"/>
          </w:tcPr>
          <w:p w14:paraId="5F40E425" w14:textId="2159087D" w:rsidR="00662978" w:rsidRPr="00C37011" w:rsidRDefault="00662978" w:rsidP="00662978">
            <w:pPr>
              <w:pStyle w:val="Tabletext"/>
              <w:spacing w:before="0" w:after="0"/>
              <w:rPr>
                <w:ins w:id="1759" w:author="Abercrombie, Kerrie" w:date="2021-01-21T12:19:00Z"/>
                <w:rFonts w:cstheme="minorHAnsi"/>
                <w:b/>
                <w:szCs w:val="20"/>
              </w:rPr>
            </w:pPr>
            <w:commentRangeStart w:id="1760"/>
            <w:ins w:id="1761" w:author="Abercrombie, Kerrie" w:date="2021-01-22T09:59:00Z">
              <w:r w:rsidRPr="00C37011">
                <w:rPr>
                  <w:rFonts w:cstheme="minorHAnsi"/>
                  <w:b/>
                  <w:szCs w:val="20"/>
                </w:rPr>
                <w:t>2</w:t>
              </w:r>
            </w:ins>
            <w:ins w:id="1762" w:author="Abercrombie, Kerrie" w:date="2021-01-21T12:19:00Z">
              <w:r w:rsidRPr="00C37011">
                <w:rPr>
                  <w:rFonts w:cstheme="minorHAnsi"/>
                  <w:b/>
                  <w:szCs w:val="20"/>
                </w:rPr>
                <w:t>.</w:t>
              </w:r>
            </w:ins>
            <w:ins w:id="1763" w:author="Abercrombie, Kerrie" w:date="2021-01-27T12:26:00Z">
              <w:r>
                <w:rPr>
                  <w:rFonts w:cstheme="minorHAnsi"/>
                  <w:b/>
                  <w:szCs w:val="20"/>
                </w:rPr>
                <w:t>3</w:t>
              </w:r>
            </w:ins>
            <w:commentRangeEnd w:id="1760"/>
            <w:ins w:id="1764" w:author="Abercrombie, Kerrie" w:date="2021-02-02T06:48:00Z">
              <w:r w:rsidR="00640C08">
                <w:rPr>
                  <w:rStyle w:val="CommentReference"/>
                  <w:color w:val="auto"/>
                </w:rPr>
                <w:commentReference w:id="1760"/>
              </w:r>
            </w:ins>
          </w:p>
        </w:tc>
        <w:tc>
          <w:tcPr>
            <w:tcW w:w="4607" w:type="dxa"/>
            <w:shd w:val="clear" w:color="auto" w:fill="F2F2F2" w:themeFill="background1" w:themeFillShade="F2"/>
          </w:tcPr>
          <w:p w14:paraId="7C0DD9AD" w14:textId="031C0284" w:rsidR="00662978" w:rsidRPr="00C37011" w:rsidRDefault="00662978" w:rsidP="00662978">
            <w:pPr>
              <w:pStyle w:val="BodyText"/>
              <w:spacing w:after="0"/>
              <w:rPr>
                <w:ins w:id="1765" w:author="Abercrombie, Kerrie" w:date="2021-01-21T12:19:00Z"/>
                <w:rFonts w:cstheme="minorHAnsi"/>
                <w:b/>
                <w:sz w:val="20"/>
                <w:szCs w:val="20"/>
              </w:rPr>
            </w:pPr>
            <w:ins w:id="1766" w:author="Abercrombie, Kerrie" w:date="2021-01-21T12:34:00Z">
              <w:r w:rsidRPr="00C37011">
                <w:rPr>
                  <w:rFonts w:cstheme="minorHAnsi"/>
                  <w:sz w:val="20"/>
                  <w:szCs w:val="20"/>
                </w:rPr>
                <w:t xml:space="preserve"> </w:t>
              </w:r>
            </w:ins>
            <w:ins w:id="1767" w:author="Abercrombie, Kerrie" w:date="2021-01-22T09:57:00Z">
              <w:r w:rsidRPr="00C37011">
                <w:rPr>
                  <w:rFonts w:cstheme="minorHAnsi"/>
                  <w:b/>
                  <w:sz w:val="20"/>
                  <w:szCs w:val="20"/>
                </w:rPr>
                <w:t xml:space="preserve">VTS </w:t>
              </w:r>
            </w:ins>
            <w:ins w:id="1768" w:author="Abercrombie, Kerrie" w:date="2021-01-22T10:01:00Z">
              <w:r w:rsidRPr="00C37011">
                <w:rPr>
                  <w:rFonts w:cstheme="minorHAnsi"/>
                  <w:b/>
                  <w:sz w:val="20"/>
                  <w:szCs w:val="20"/>
                </w:rPr>
                <w:t>COMMUNICATION PHRASES</w:t>
              </w:r>
            </w:ins>
          </w:p>
        </w:tc>
        <w:tc>
          <w:tcPr>
            <w:tcW w:w="921" w:type="dxa"/>
            <w:shd w:val="clear" w:color="auto" w:fill="F2F2F2" w:themeFill="background1" w:themeFillShade="F2"/>
          </w:tcPr>
          <w:p w14:paraId="15A41EF5" w14:textId="77777777" w:rsidR="00662978" w:rsidRPr="00C37011" w:rsidRDefault="00662978" w:rsidP="00662978">
            <w:pPr>
              <w:pStyle w:val="Tabletext"/>
              <w:spacing w:before="0" w:after="0"/>
              <w:ind w:left="0" w:right="0"/>
              <w:rPr>
                <w:ins w:id="1769" w:author="Abercrombie, Kerrie" w:date="2021-01-25T08:52:00Z"/>
                <w:rFonts w:cstheme="minorHAnsi"/>
                <w:szCs w:val="20"/>
              </w:rPr>
            </w:pPr>
          </w:p>
        </w:tc>
        <w:tc>
          <w:tcPr>
            <w:tcW w:w="4607" w:type="dxa"/>
            <w:shd w:val="clear" w:color="auto" w:fill="F2F2F2" w:themeFill="background1" w:themeFillShade="F2"/>
          </w:tcPr>
          <w:p w14:paraId="3A64B8D6" w14:textId="5D620D46" w:rsidR="00662978" w:rsidRPr="00C37011" w:rsidRDefault="00662978" w:rsidP="00662978">
            <w:pPr>
              <w:pStyle w:val="Tabletext"/>
              <w:spacing w:before="0" w:after="0"/>
              <w:ind w:left="0" w:right="0"/>
              <w:rPr>
                <w:ins w:id="1770" w:author="Abercrombie, Kerrie" w:date="2021-01-21T12:19:00Z"/>
                <w:rFonts w:cstheme="minorHAnsi"/>
                <w:b/>
                <w:szCs w:val="20"/>
              </w:rPr>
            </w:pPr>
          </w:p>
        </w:tc>
        <w:tc>
          <w:tcPr>
            <w:tcW w:w="683" w:type="dxa"/>
            <w:shd w:val="clear" w:color="auto" w:fill="F2F2F2" w:themeFill="background1" w:themeFillShade="F2"/>
          </w:tcPr>
          <w:p w14:paraId="4513AE4D" w14:textId="77777777" w:rsidR="00662978" w:rsidRPr="00C37011" w:rsidRDefault="00662978" w:rsidP="00662978">
            <w:pPr>
              <w:pStyle w:val="Tabletext"/>
              <w:spacing w:before="0" w:after="0"/>
              <w:rPr>
                <w:ins w:id="1771" w:author="Abercrombie, Kerrie" w:date="2021-01-21T12:19:00Z"/>
                <w:rFonts w:cstheme="minorHAnsi"/>
                <w:b/>
                <w:szCs w:val="20"/>
              </w:rPr>
            </w:pPr>
          </w:p>
        </w:tc>
        <w:tc>
          <w:tcPr>
            <w:tcW w:w="3003" w:type="dxa"/>
            <w:shd w:val="clear" w:color="auto" w:fill="F2F2F2" w:themeFill="background1" w:themeFillShade="F2"/>
          </w:tcPr>
          <w:p w14:paraId="28CBA4EA" w14:textId="77777777" w:rsidR="00662978" w:rsidRPr="00C37011" w:rsidRDefault="00662978" w:rsidP="00662978">
            <w:pPr>
              <w:pStyle w:val="Tabletext"/>
              <w:spacing w:before="0" w:after="0"/>
              <w:ind w:left="0" w:right="7"/>
              <w:rPr>
                <w:ins w:id="1772" w:author="Abercrombie, Kerrie" w:date="2021-01-21T12:19:00Z"/>
                <w:rFonts w:cstheme="minorHAnsi"/>
                <w:b/>
                <w:szCs w:val="20"/>
                <w:highlight w:val="yellow"/>
              </w:rPr>
            </w:pPr>
          </w:p>
        </w:tc>
      </w:tr>
      <w:tr w:rsidR="00662978" w:rsidRPr="00C37011" w14:paraId="2686BB94" w14:textId="77777777" w:rsidTr="004B6273">
        <w:trPr>
          <w:trHeight w:val="60"/>
          <w:ins w:id="1773" w:author="Abercrombie, Kerrie" w:date="2021-01-22T10:47:00Z"/>
        </w:trPr>
        <w:tc>
          <w:tcPr>
            <w:tcW w:w="846" w:type="dxa"/>
            <w:vMerge w:val="restart"/>
            <w:shd w:val="clear" w:color="auto" w:fill="auto"/>
          </w:tcPr>
          <w:p w14:paraId="46476F25" w14:textId="77777777" w:rsidR="00662978" w:rsidRPr="00C37011" w:rsidRDefault="00662978" w:rsidP="00662978">
            <w:pPr>
              <w:pStyle w:val="Tabletext"/>
              <w:spacing w:before="0" w:after="0"/>
              <w:rPr>
                <w:ins w:id="1774" w:author="Abercrombie, Kerrie" w:date="2021-01-22T10:47:00Z"/>
                <w:rFonts w:cstheme="minorHAnsi"/>
                <w:b/>
                <w:szCs w:val="20"/>
              </w:rPr>
            </w:pPr>
          </w:p>
        </w:tc>
        <w:tc>
          <w:tcPr>
            <w:tcW w:w="4607" w:type="dxa"/>
            <w:vMerge w:val="restart"/>
            <w:shd w:val="clear" w:color="auto" w:fill="auto"/>
          </w:tcPr>
          <w:p w14:paraId="669CC189" w14:textId="77777777" w:rsidR="00662978" w:rsidRPr="00C37011" w:rsidRDefault="00662978" w:rsidP="00662978">
            <w:pPr>
              <w:pStyle w:val="BodyText"/>
              <w:spacing w:after="0"/>
              <w:rPr>
                <w:ins w:id="1775" w:author="Abercrombie, Kerrie" w:date="2021-01-22T10:47:00Z"/>
                <w:rFonts w:cstheme="minorHAnsi"/>
                <w:sz w:val="20"/>
                <w:szCs w:val="20"/>
              </w:rPr>
            </w:pPr>
          </w:p>
        </w:tc>
        <w:tc>
          <w:tcPr>
            <w:tcW w:w="921" w:type="dxa"/>
            <w:shd w:val="clear" w:color="auto" w:fill="auto"/>
          </w:tcPr>
          <w:p w14:paraId="5E0C569E" w14:textId="643B688F" w:rsidR="00662978" w:rsidRPr="00C37011" w:rsidRDefault="00662978" w:rsidP="00662978">
            <w:pPr>
              <w:pStyle w:val="Tabletext"/>
              <w:spacing w:before="0" w:after="0"/>
              <w:ind w:left="0" w:right="0"/>
              <w:rPr>
                <w:ins w:id="1776" w:author="Abercrombie, Kerrie" w:date="2021-01-25T08:52:00Z"/>
                <w:rFonts w:cstheme="minorHAnsi"/>
                <w:szCs w:val="20"/>
              </w:rPr>
            </w:pPr>
            <w:ins w:id="1777" w:author="Abercrombie, Kerrie" w:date="2021-01-25T08:52:00Z">
              <w:r w:rsidRPr="00C37011">
                <w:rPr>
                  <w:rFonts w:cstheme="minorHAnsi"/>
                  <w:szCs w:val="20"/>
                </w:rPr>
                <w:t>2.</w:t>
              </w:r>
            </w:ins>
            <w:ins w:id="1778" w:author="Abercrombie, Kerrie" w:date="2021-01-27T12:26:00Z">
              <w:r>
                <w:rPr>
                  <w:rFonts w:cstheme="minorHAnsi"/>
                  <w:szCs w:val="20"/>
                </w:rPr>
                <w:t>3</w:t>
              </w:r>
            </w:ins>
            <w:ins w:id="1779" w:author="Abercrombie, Kerrie" w:date="2021-01-25T08:52:00Z">
              <w:r w:rsidRPr="00C37011">
                <w:rPr>
                  <w:rFonts w:cstheme="minorHAnsi"/>
                  <w:szCs w:val="20"/>
                </w:rPr>
                <w:t>.1</w:t>
              </w:r>
            </w:ins>
          </w:p>
        </w:tc>
        <w:tc>
          <w:tcPr>
            <w:tcW w:w="4607" w:type="dxa"/>
            <w:shd w:val="clear" w:color="auto" w:fill="auto"/>
          </w:tcPr>
          <w:p w14:paraId="6F539A56" w14:textId="54445F64" w:rsidR="00662978" w:rsidRPr="00C37011" w:rsidRDefault="00662978" w:rsidP="00662978">
            <w:pPr>
              <w:pStyle w:val="Tabletext"/>
              <w:spacing w:before="0" w:after="0"/>
              <w:ind w:left="0" w:right="0"/>
              <w:rPr>
                <w:ins w:id="1780" w:author="Abercrombie, Kerrie" w:date="2021-01-22T10:47:00Z"/>
                <w:rFonts w:cstheme="minorHAnsi"/>
                <w:szCs w:val="20"/>
              </w:rPr>
            </w:pPr>
            <w:ins w:id="1781" w:author="Abercrombie, Kerrie" w:date="2021-01-22T10:47:00Z">
              <w:r w:rsidRPr="00C37011">
                <w:rPr>
                  <w:rFonts w:cstheme="minorHAnsi"/>
                  <w:szCs w:val="20"/>
                </w:rPr>
                <w:t xml:space="preserve">Use of standard </w:t>
              </w:r>
            </w:ins>
            <w:ins w:id="1782" w:author="Abercrombie, Kerrie" w:date="2021-01-22T10:48:00Z">
              <w:r w:rsidRPr="00C37011">
                <w:rPr>
                  <w:rFonts w:cstheme="minorHAnsi"/>
                  <w:szCs w:val="20"/>
                </w:rPr>
                <w:t>p</w:t>
              </w:r>
            </w:ins>
            <w:ins w:id="1783" w:author="Abercrombie, Kerrie" w:date="2021-01-22T10:47:00Z">
              <w:r w:rsidRPr="00C37011">
                <w:rPr>
                  <w:rFonts w:cstheme="minorHAnsi"/>
                  <w:szCs w:val="20"/>
                </w:rPr>
                <w:t>hraseology</w:t>
              </w:r>
            </w:ins>
          </w:p>
          <w:p w14:paraId="47DB53C2" w14:textId="77777777" w:rsidR="00662978" w:rsidRPr="00C37011" w:rsidRDefault="00662978" w:rsidP="00662978">
            <w:pPr>
              <w:pStyle w:val="Tabletext"/>
              <w:spacing w:before="0" w:after="0"/>
              <w:ind w:left="709"/>
              <w:rPr>
                <w:ins w:id="1784" w:author="Abercrombie, Kerrie" w:date="2021-01-22T10:48:00Z"/>
                <w:rFonts w:cstheme="minorHAnsi"/>
                <w:szCs w:val="20"/>
              </w:rPr>
            </w:pPr>
            <w:ins w:id="1785" w:author="Abercrombie, Kerrie" w:date="2021-01-22T10:48:00Z">
              <w:r w:rsidRPr="00C37011">
                <w:rPr>
                  <w:rFonts w:cstheme="minorHAnsi"/>
                  <w:szCs w:val="20"/>
                </w:rPr>
                <w:t>Use of standard phrases to trigger predictable actions</w:t>
              </w:r>
            </w:ins>
          </w:p>
          <w:p w14:paraId="44291A82" w14:textId="77777777" w:rsidR="00662978" w:rsidRPr="00C37011" w:rsidRDefault="00662978" w:rsidP="00662978">
            <w:pPr>
              <w:pStyle w:val="Tabletext"/>
              <w:spacing w:before="0" w:after="0"/>
              <w:ind w:left="709"/>
              <w:rPr>
                <w:ins w:id="1786" w:author="Abercrombie, Kerrie" w:date="2021-01-22T10:48:00Z"/>
                <w:rFonts w:cstheme="minorHAnsi"/>
                <w:szCs w:val="20"/>
              </w:rPr>
            </w:pPr>
            <w:ins w:id="1787" w:author="Abercrombie, Kerrie" w:date="2021-01-22T10:48:00Z">
              <w:r w:rsidRPr="00C37011">
                <w:rPr>
                  <w:rFonts w:cstheme="minorHAnsi"/>
                  <w:szCs w:val="20"/>
                </w:rPr>
                <w:t>Limiting the number of standard phrases to ensure recognition and memory retention</w:t>
              </w:r>
            </w:ins>
          </w:p>
          <w:p w14:paraId="26B98CFF" w14:textId="77EACFAE" w:rsidR="00662978" w:rsidRPr="00C37011" w:rsidRDefault="00662978" w:rsidP="00662978">
            <w:pPr>
              <w:pStyle w:val="Tabletext"/>
              <w:spacing w:before="0" w:after="0"/>
              <w:ind w:left="709" w:right="0"/>
              <w:rPr>
                <w:ins w:id="1788" w:author="Abercrombie, Kerrie" w:date="2021-01-22T10:47:00Z"/>
                <w:rFonts w:cstheme="minorHAnsi"/>
                <w:szCs w:val="20"/>
              </w:rPr>
            </w:pPr>
            <w:ins w:id="1789" w:author="Abercrombie, Kerrie" w:date="2021-01-22T10:48:00Z">
              <w:r w:rsidRPr="00C37011">
                <w:rPr>
                  <w:rFonts w:cstheme="minorHAnsi"/>
                  <w:szCs w:val="20"/>
                </w:rPr>
                <w:t>When standard phrases are not the best method available</w:t>
              </w:r>
            </w:ins>
          </w:p>
        </w:tc>
        <w:tc>
          <w:tcPr>
            <w:tcW w:w="683" w:type="dxa"/>
            <w:shd w:val="clear" w:color="auto" w:fill="auto"/>
          </w:tcPr>
          <w:p w14:paraId="3762DF84" w14:textId="77777777" w:rsidR="00662978" w:rsidRPr="00C37011" w:rsidRDefault="00662978" w:rsidP="00662978">
            <w:pPr>
              <w:pStyle w:val="Tabletext"/>
              <w:spacing w:before="0" w:after="0"/>
              <w:rPr>
                <w:ins w:id="1790" w:author="Abercrombie, Kerrie" w:date="2021-01-22T10:47:00Z"/>
                <w:rFonts w:cstheme="minorHAnsi"/>
                <w:b/>
                <w:szCs w:val="20"/>
              </w:rPr>
            </w:pPr>
          </w:p>
        </w:tc>
        <w:tc>
          <w:tcPr>
            <w:tcW w:w="3003" w:type="dxa"/>
            <w:shd w:val="clear" w:color="auto" w:fill="auto"/>
          </w:tcPr>
          <w:p w14:paraId="67258C5D" w14:textId="77777777" w:rsidR="00662978" w:rsidRPr="00C37011" w:rsidRDefault="00662978" w:rsidP="00662978">
            <w:pPr>
              <w:pStyle w:val="Tabletext"/>
              <w:spacing w:before="0" w:after="0"/>
              <w:ind w:left="0" w:right="7"/>
              <w:rPr>
                <w:ins w:id="1791" w:author="Abercrombie, Kerrie" w:date="2021-01-22T10:47:00Z"/>
                <w:rFonts w:cstheme="minorHAnsi"/>
                <w:b/>
                <w:szCs w:val="20"/>
                <w:highlight w:val="yellow"/>
              </w:rPr>
            </w:pPr>
          </w:p>
        </w:tc>
      </w:tr>
      <w:tr w:rsidR="00662978" w:rsidRPr="00C37011" w14:paraId="5F92AD4B" w14:textId="77777777" w:rsidTr="004B6273">
        <w:trPr>
          <w:trHeight w:val="60"/>
          <w:ins w:id="1792" w:author="Abercrombie, Kerrie" w:date="2021-01-21T12:34:00Z"/>
        </w:trPr>
        <w:tc>
          <w:tcPr>
            <w:tcW w:w="846" w:type="dxa"/>
            <w:vMerge/>
            <w:shd w:val="clear" w:color="auto" w:fill="auto"/>
          </w:tcPr>
          <w:p w14:paraId="0AA4F638" w14:textId="77777777" w:rsidR="00662978" w:rsidRPr="00C37011" w:rsidRDefault="00662978" w:rsidP="00662978">
            <w:pPr>
              <w:pStyle w:val="Tabletext"/>
              <w:spacing w:before="0" w:after="0"/>
              <w:rPr>
                <w:ins w:id="1793" w:author="Abercrombie, Kerrie" w:date="2021-01-21T12:34:00Z"/>
                <w:rFonts w:cstheme="minorHAnsi"/>
                <w:b/>
                <w:szCs w:val="20"/>
              </w:rPr>
            </w:pPr>
          </w:p>
        </w:tc>
        <w:tc>
          <w:tcPr>
            <w:tcW w:w="4607" w:type="dxa"/>
            <w:vMerge/>
            <w:shd w:val="clear" w:color="auto" w:fill="auto"/>
          </w:tcPr>
          <w:p w14:paraId="40F89B42" w14:textId="77777777" w:rsidR="00662978" w:rsidRPr="00C37011" w:rsidRDefault="00662978" w:rsidP="00662978">
            <w:pPr>
              <w:pStyle w:val="Tabletext"/>
              <w:spacing w:before="0" w:after="0"/>
              <w:ind w:left="0" w:right="0"/>
              <w:rPr>
                <w:ins w:id="1794" w:author="Abercrombie, Kerrie" w:date="2021-01-21T12:34:00Z"/>
                <w:rFonts w:cstheme="minorHAnsi"/>
                <w:b/>
                <w:szCs w:val="20"/>
              </w:rPr>
            </w:pPr>
          </w:p>
        </w:tc>
        <w:tc>
          <w:tcPr>
            <w:tcW w:w="921" w:type="dxa"/>
            <w:shd w:val="clear" w:color="auto" w:fill="auto"/>
          </w:tcPr>
          <w:p w14:paraId="04163E5B" w14:textId="48461FA6" w:rsidR="00662978" w:rsidRPr="00C37011" w:rsidRDefault="00662978" w:rsidP="00662978">
            <w:pPr>
              <w:pStyle w:val="Tabletext"/>
              <w:spacing w:before="0" w:after="0"/>
              <w:ind w:left="0" w:right="0"/>
              <w:rPr>
                <w:ins w:id="1795" w:author="Abercrombie, Kerrie" w:date="2021-01-25T08:52:00Z"/>
                <w:rFonts w:cstheme="minorHAnsi"/>
                <w:szCs w:val="20"/>
              </w:rPr>
            </w:pPr>
            <w:ins w:id="1796" w:author="Abercrombie, Kerrie" w:date="2021-01-25T08:52:00Z">
              <w:r w:rsidRPr="00C37011">
                <w:rPr>
                  <w:rFonts w:cstheme="minorHAnsi"/>
                  <w:szCs w:val="20"/>
                </w:rPr>
                <w:t>2.</w:t>
              </w:r>
            </w:ins>
            <w:ins w:id="1797" w:author="Abercrombie, Kerrie" w:date="2021-01-27T12:26:00Z">
              <w:r>
                <w:rPr>
                  <w:rFonts w:cstheme="minorHAnsi"/>
                  <w:szCs w:val="20"/>
                </w:rPr>
                <w:t>3</w:t>
              </w:r>
            </w:ins>
            <w:ins w:id="1798" w:author="Abercrombie, Kerrie" w:date="2021-01-25T08:52:00Z">
              <w:r w:rsidRPr="00C37011">
                <w:rPr>
                  <w:rFonts w:cstheme="minorHAnsi"/>
                  <w:szCs w:val="20"/>
                </w:rPr>
                <w:t>.1</w:t>
              </w:r>
            </w:ins>
          </w:p>
        </w:tc>
        <w:tc>
          <w:tcPr>
            <w:tcW w:w="4607" w:type="dxa"/>
            <w:shd w:val="clear" w:color="auto" w:fill="auto"/>
          </w:tcPr>
          <w:p w14:paraId="36038A25" w14:textId="1A63DCB1" w:rsidR="00662978" w:rsidRPr="00C37011" w:rsidRDefault="00662978" w:rsidP="00662978">
            <w:pPr>
              <w:pStyle w:val="Tabletext"/>
              <w:spacing w:before="0" w:after="0"/>
              <w:ind w:left="0" w:right="0"/>
              <w:rPr>
                <w:ins w:id="1799" w:author="Abercrombie, Kerrie" w:date="2021-01-22T10:16:00Z"/>
                <w:rFonts w:cstheme="minorHAnsi"/>
                <w:szCs w:val="20"/>
              </w:rPr>
            </w:pPr>
            <w:ins w:id="1800" w:author="Abercrombie, Kerrie" w:date="2021-01-22T09:59:00Z">
              <w:r w:rsidRPr="00C37011">
                <w:rPr>
                  <w:rFonts w:cstheme="minorHAnsi"/>
                  <w:szCs w:val="20"/>
                </w:rPr>
                <w:t>SMCP</w:t>
              </w:r>
            </w:ins>
          </w:p>
          <w:p w14:paraId="65EA69F1" w14:textId="0B7B9DB9" w:rsidR="00662978" w:rsidRPr="00C37011" w:rsidRDefault="00662978" w:rsidP="00662978">
            <w:pPr>
              <w:pStyle w:val="Tabletext"/>
              <w:spacing w:before="0" w:after="0"/>
              <w:ind w:left="709"/>
              <w:rPr>
                <w:ins w:id="1801" w:author="Abercrombie, Kerrie" w:date="2021-01-22T10:50:00Z"/>
                <w:rFonts w:cstheme="minorHAnsi"/>
                <w:szCs w:val="20"/>
              </w:rPr>
            </w:pPr>
            <w:ins w:id="1802" w:author="Abercrombie, Kerrie" w:date="2021-01-22T10:50:00Z">
              <w:r w:rsidRPr="00C37011">
                <w:rPr>
                  <w:rFonts w:cstheme="minorHAnsi"/>
                  <w:szCs w:val="20"/>
                </w:rPr>
                <w:t xml:space="preserve">Introduction to the SMCP </w:t>
              </w:r>
            </w:ins>
            <w:ins w:id="1803" w:author="Abercrombie, Kerrie" w:date="2021-01-22T10:55:00Z">
              <w:r w:rsidRPr="00C37011">
                <w:rPr>
                  <w:rFonts w:cstheme="minorHAnsi"/>
                  <w:szCs w:val="20"/>
                </w:rPr>
                <w:t>–</w:t>
              </w:r>
            </w:ins>
            <w:ins w:id="1804" w:author="Abercrombie, Kerrie" w:date="2021-01-22T10:50:00Z">
              <w:r w:rsidRPr="00C37011">
                <w:rPr>
                  <w:rFonts w:cstheme="minorHAnsi"/>
                  <w:szCs w:val="20"/>
                </w:rPr>
                <w:t xml:space="preserve"> </w:t>
              </w:r>
            </w:ins>
            <w:ins w:id="1805" w:author="Abercrombie, Kerrie" w:date="2021-01-22T10:55:00Z">
              <w:r w:rsidRPr="00C37011">
                <w:rPr>
                  <w:rFonts w:cstheme="minorHAnsi"/>
                  <w:szCs w:val="20"/>
                </w:rPr>
                <w:t>General layout</w:t>
              </w:r>
            </w:ins>
            <w:ins w:id="1806" w:author="Abercrombie, Kerrie" w:date="2021-01-22T10:50:00Z">
              <w:r w:rsidRPr="00C37011">
                <w:rPr>
                  <w:rFonts w:cstheme="minorHAnsi"/>
                  <w:szCs w:val="20"/>
                </w:rPr>
                <w:t xml:space="preserve"> and origins</w:t>
              </w:r>
            </w:ins>
          </w:p>
          <w:p w14:paraId="6CEF31F7" w14:textId="61BAB32C" w:rsidR="00662978" w:rsidRPr="00C37011" w:rsidRDefault="00662978" w:rsidP="00662978">
            <w:pPr>
              <w:pStyle w:val="Tabletext"/>
              <w:spacing w:before="0" w:after="0"/>
              <w:ind w:left="709"/>
              <w:rPr>
                <w:ins w:id="1807" w:author="Abercrombie, Kerrie" w:date="2021-01-22T10:50:00Z"/>
                <w:rFonts w:cstheme="minorHAnsi"/>
                <w:szCs w:val="20"/>
              </w:rPr>
            </w:pPr>
            <w:ins w:id="1808" w:author="Abercrombie, Kerrie" w:date="2021-01-26T22:29:00Z">
              <w:r>
                <w:rPr>
                  <w:rFonts w:cstheme="minorHAnsi"/>
                  <w:szCs w:val="20"/>
                </w:rPr>
                <w:t>U</w:t>
              </w:r>
            </w:ins>
            <w:ins w:id="1809" w:author="Abercrombie, Kerrie" w:date="2021-01-22T10:50:00Z">
              <w:r w:rsidRPr="00C37011">
                <w:rPr>
                  <w:rFonts w:cstheme="minorHAnsi"/>
                  <w:szCs w:val="20"/>
                </w:rPr>
                <w:t>se of SMCP on ships, particularly during emergency situations and distress</w:t>
              </w:r>
            </w:ins>
          </w:p>
          <w:p w14:paraId="1C68FA89" w14:textId="4B971B07" w:rsidR="00662978" w:rsidRPr="00C37011" w:rsidRDefault="00662978" w:rsidP="00662978">
            <w:pPr>
              <w:pStyle w:val="Tabletext"/>
              <w:spacing w:before="0" w:after="0"/>
              <w:ind w:left="709" w:right="0"/>
              <w:rPr>
                <w:ins w:id="1810" w:author="Abercrombie, Kerrie" w:date="2021-01-21T12:34:00Z"/>
                <w:rFonts w:cstheme="minorHAnsi"/>
                <w:szCs w:val="20"/>
              </w:rPr>
            </w:pPr>
            <w:ins w:id="1811" w:author="Abercrombie, Kerrie" w:date="2021-01-22T10:50:00Z">
              <w:r w:rsidRPr="00C37011">
                <w:rPr>
                  <w:rFonts w:cstheme="minorHAnsi"/>
                  <w:szCs w:val="20"/>
                </w:rPr>
                <w:t xml:space="preserve">When and how to use the SMCP in response to ships using </w:t>
              </w:r>
            </w:ins>
            <w:ins w:id="1812" w:author="Abercrombie, Kerrie" w:date="2021-01-22T12:09:00Z">
              <w:r w:rsidRPr="00C37011">
                <w:rPr>
                  <w:rFonts w:cstheme="minorHAnsi"/>
                  <w:szCs w:val="20"/>
                </w:rPr>
                <w:t>SMCP</w:t>
              </w:r>
            </w:ins>
          </w:p>
        </w:tc>
        <w:tc>
          <w:tcPr>
            <w:tcW w:w="683" w:type="dxa"/>
            <w:shd w:val="clear" w:color="auto" w:fill="auto"/>
          </w:tcPr>
          <w:p w14:paraId="02601F28" w14:textId="77777777" w:rsidR="00662978" w:rsidRPr="00C37011" w:rsidRDefault="00662978" w:rsidP="00662978">
            <w:pPr>
              <w:pStyle w:val="Tabletext"/>
              <w:spacing w:before="0" w:after="0"/>
              <w:rPr>
                <w:ins w:id="1813" w:author="Abercrombie, Kerrie" w:date="2021-01-21T12:34:00Z"/>
                <w:rFonts w:cstheme="minorHAnsi"/>
                <w:b/>
                <w:szCs w:val="20"/>
              </w:rPr>
            </w:pPr>
          </w:p>
        </w:tc>
        <w:tc>
          <w:tcPr>
            <w:tcW w:w="3003" w:type="dxa"/>
            <w:shd w:val="clear" w:color="auto" w:fill="auto"/>
          </w:tcPr>
          <w:p w14:paraId="2DC45236" w14:textId="0EB92C23" w:rsidR="00662978" w:rsidRPr="00D9607A" w:rsidRDefault="00662978" w:rsidP="00662978">
            <w:pPr>
              <w:pStyle w:val="Tabletext"/>
              <w:spacing w:before="0" w:after="0"/>
              <w:ind w:left="0" w:right="7"/>
              <w:rPr>
                <w:ins w:id="1814" w:author="Abercrombie, Kerrie" w:date="2021-01-21T12:34:00Z"/>
                <w:rFonts w:cstheme="minorHAnsi"/>
                <w:b/>
                <w:szCs w:val="20"/>
              </w:rPr>
            </w:pPr>
            <w:ins w:id="1815" w:author="Abercrombie, Kerrie" w:date="2021-01-22T10:47:00Z">
              <w:r w:rsidRPr="00D9607A">
                <w:rPr>
                  <w:rFonts w:cstheme="minorHAnsi"/>
                  <w:b/>
                  <w:szCs w:val="20"/>
                </w:rPr>
                <w:t>?R19</w:t>
              </w:r>
            </w:ins>
          </w:p>
        </w:tc>
      </w:tr>
      <w:tr w:rsidR="00662978" w:rsidRPr="00C37011" w14:paraId="25CB5596" w14:textId="77777777" w:rsidTr="004B6273">
        <w:trPr>
          <w:trHeight w:val="60"/>
          <w:ins w:id="1816" w:author="Abercrombie, Kerrie" w:date="2021-01-21T12:34:00Z"/>
        </w:trPr>
        <w:tc>
          <w:tcPr>
            <w:tcW w:w="846" w:type="dxa"/>
            <w:vMerge/>
            <w:shd w:val="clear" w:color="auto" w:fill="auto"/>
          </w:tcPr>
          <w:p w14:paraId="07AD5DDF" w14:textId="77777777" w:rsidR="00662978" w:rsidRPr="00C37011" w:rsidRDefault="00662978" w:rsidP="00662978">
            <w:pPr>
              <w:pStyle w:val="Tabletext"/>
              <w:spacing w:before="0" w:after="0"/>
              <w:rPr>
                <w:ins w:id="1817" w:author="Abercrombie, Kerrie" w:date="2021-01-21T12:34:00Z"/>
                <w:rFonts w:cstheme="minorHAnsi"/>
                <w:b/>
                <w:szCs w:val="20"/>
              </w:rPr>
            </w:pPr>
          </w:p>
        </w:tc>
        <w:tc>
          <w:tcPr>
            <w:tcW w:w="4607" w:type="dxa"/>
            <w:vMerge/>
            <w:shd w:val="clear" w:color="auto" w:fill="auto"/>
          </w:tcPr>
          <w:p w14:paraId="3D93DBA1" w14:textId="77777777" w:rsidR="00662978" w:rsidRPr="00C37011" w:rsidRDefault="00662978" w:rsidP="00662978">
            <w:pPr>
              <w:pStyle w:val="Tabletext"/>
              <w:spacing w:before="0" w:after="0"/>
              <w:ind w:left="0" w:right="0"/>
              <w:rPr>
                <w:ins w:id="1818" w:author="Abercrombie, Kerrie" w:date="2021-01-21T12:34:00Z"/>
                <w:rFonts w:cstheme="minorHAnsi"/>
                <w:b/>
                <w:szCs w:val="20"/>
              </w:rPr>
            </w:pPr>
          </w:p>
        </w:tc>
        <w:tc>
          <w:tcPr>
            <w:tcW w:w="921" w:type="dxa"/>
            <w:shd w:val="clear" w:color="auto" w:fill="auto"/>
          </w:tcPr>
          <w:p w14:paraId="41CCCD42" w14:textId="78E852DD" w:rsidR="00662978" w:rsidRPr="00C37011" w:rsidRDefault="00662978" w:rsidP="00662978">
            <w:pPr>
              <w:pStyle w:val="Tabletext"/>
              <w:spacing w:before="0" w:after="0"/>
              <w:ind w:left="0" w:right="0"/>
              <w:rPr>
                <w:ins w:id="1819" w:author="Abercrombie, Kerrie" w:date="2021-01-25T08:52:00Z"/>
                <w:rFonts w:cstheme="minorHAnsi"/>
                <w:szCs w:val="20"/>
              </w:rPr>
            </w:pPr>
            <w:ins w:id="1820" w:author="Abercrombie, Kerrie" w:date="2021-01-25T08:52:00Z">
              <w:r w:rsidRPr="00C37011">
                <w:rPr>
                  <w:rFonts w:cstheme="minorHAnsi"/>
                  <w:szCs w:val="20"/>
                </w:rPr>
                <w:t>2.</w:t>
              </w:r>
            </w:ins>
            <w:ins w:id="1821" w:author="Abercrombie, Kerrie" w:date="2021-01-27T12:26:00Z">
              <w:r>
                <w:rPr>
                  <w:rFonts w:cstheme="minorHAnsi"/>
                  <w:szCs w:val="20"/>
                </w:rPr>
                <w:t>3</w:t>
              </w:r>
            </w:ins>
            <w:ins w:id="1822" w:author="Abercrombie, Kerrie" w:date="2021-01-25T08:52:00Z">
              <w:r w:rsidRPr="00C37011">
                <w:rPr>
                  <w:rFonts w:cstheme="minorHAnsi"/>
                  <w:szCs w:val="20"/>
                </w:rPr>
                <w:t>.3</w:t>
              </w:r>
            </w:ins>
          </w:p>
        </w:tc>
        <w:tc>
          <w:tcPr>
            <w:tcW w:w="4607" w:type="dxa"/>
            <w:shd w:val="clear" w:color="auto" w:fill="auto"/>
          </w:tcPr>
          <w:p w14:paraId="46E51BAE" w14:textId="6462EA8B" w:rsidR="00662978" w:rsidRPr="00C37011" w:rsidRDefault="00662978" w:rsidP="00662978">
            <w:pPr>
              <w:pStyle w:val="Tabletext"/>
              <w:spacing w:before="0" w:after="0"/>
              <w:ind w:left="0" w:right="0"/>
              <w:rPr>
                <w:rFonts w:cstheme="minorHAnsi"/>
                <w:szCs w:val="20"/>
              </w:rPr>
            </w:pPr>
            <w:ins w:id="1823" w:author="Abercrombie, Kerrie" w:date="2021-01-22T09:59:00Z">
              <w:r w:rsidRPr="00C37011">
                <w:rPr>
                  <w:rFonts w:cstheme="minorHAnsi"/>
                  <w:szCs w:val="20"/>
                </w:rPr>
                <w:t>Message Markers</w:t>
              </w:r>
            </w:ins>
          </w:p>
          <w:p w14:paraId="6C5D96F6" w14:textId="5E9FE9BD" w:rsidR="00662978" w:rsidRPr="00C37011" w:rsidRDefault="00662978" w:rsidP="00662978">
            <w:pPr>
              <w:pStyle w:val="Tabletext"/>
              <w:spacing w:before="0" w:after="0"/>
              <w:ind w:left="709" w:right="0"/>
              <w:rPr>
                <w:ins w:id="1824" w:author="Abercrombie, Kerrie" w:date="2021-01-21T12:34:00Z"/>
                <w:rFonts w:cstheme="minorHAnsi"/>
                <w:szCs w:val="20"/>
              </w:rPr>
            </w:pPr>
            <w:ins w:id="1825" w:author="Abercrombie, Kerrie" w:date="2021-01-22T10:35:00Z">
              <w:r w:rsidRPr="00C37011">
                <w:rPr>
                  <w:rFonts w:cstheme="minorHAnsi"/>
                  <w:szCs w:val="20"/>
                </w:rPr>
                <w:t xml:space="preserve">Describe the use </w:t>
              </w:r>
            </w:ins>
            <w:ins w:id="1826" w:author="Abercrombie, Kerrie" w:date="2021-01-22T10:36:00Z">
              <w:r w:rsidRPr="00C37011">
                <w:rPr>
                  <w:rFonts w:cstheme="minorHAnsi"/>
                  <w:szCs w:val="20"/>
                </w:rPr>
                <w:t>and purpose</w:t>
              </w:r>
            </w:ins>
          </w:p>
        </w:tc>
        <w:tc>
          <w:tcPr>
            <w:tcW w:w="683" w:type="dxa"/>
            <w:shd w:val="clear" w:color="auto" w:fill="auto"/>
          </w:tcPr>
          <w:p w14:paraId="5D7555A6" w14:textId="77777777" w:rsidR="00662978" w:rsidRPr="00C37011" w:rsidRDefault="00662978" w:rsidP="00662978">
            <w:pPr>
              <w:pStyle w:val="Tabletext"/>
              <w:spacing w:before="0" w:after="0"/>
              <w:rPr>
                <w:ins w:id="1827" w:author="Abercrombie, Kerrie" w:date="2021-01-21T12:34:00Z"/>
                <w:rFonts w:cstheme="minorHAnsi"/>
                <w:b/>
                <w:szCs w:val="20"/>
              </w:rPr>
            </w:pPr>
          </w:p>
        </w:tc>
        <w:tc>
          <w:tcPr>
            <w:tcW w:w="3003" w:type="dxa"/>
            <w:shd w:val="clear" w:color="auto" w:fill="auto"/>
          </w:tcPr>
          <w:p w14:paraId="7FC78F24" w14:textId="2614AEA3" w:rsidR="00662978" w:rsidRPr="00C37011" w:rsidRDefault="00662978" w:rsidP="00662978">
            <w:pPr>
              <w:pStyle w:val="Tabletext"/>
              <w:spacing w:before="0" w:after="0"/>
              <w:ind w:left="0" w:right="7"/>
              <w:rPr>
                <w:ins w:id="1828" w:author="Abercrombie, Kerrie" w:date="2021-01-21T12:34:00Z"/>
                <w:rFonts w:cstheme="minorHAnsi"/>
                <w:szCs w:val="20"/>
                <w:highlight w:val="yellow"/>
              </w:rPr>
            </w:pPr>
            <w:ins w:id="1829" w:author="Abercrombie, Kerrie" w:date="2021-01-22T10:36:00Z">
              <w:r w:rsidRPr="00C37011">
                <w:rPr>
                  <w:rFonts w:cstheme="minorHAnsi"/>
                  <w:szCs w:val="20"/>
                </w:rPr>
                <w:t>?</w:t>
              </w:r>
            </w:ins>
            <w:ins w:id="1830" w:author="Abercrombie, Kerrie" w:date="2021-01-22T10:37:00Z">
              <w:r w:rsidRPr="00C37011">
                <w:rPr>
                  <w:rFonts w:cstheme="minorHAnsi"/>
                  <w:szCs w:val="20"/>
                </w:rPr>
                <w:t xml:space="preserve"> R19 (VTS section), R13</w:t>
              </w:r>
            </w:ins>
          </w:p>
        </w:tc>
      </w:tr>
      <w:tr w:rsidR="00662978" w:rsidRPr="00C37011" w14:paraId="4758F2A0" w14:textId="77777777" w:rsidTr="004B6273">
        <w:trPr>
          <w:trHeight w:val="60"/>
          <w:ins w:id="1831" w:author="Abercrombie, Kerrie" w:date="2021-01-21T12:34:00Z"/>
        </w:trPr>
        <w:tc>
          <w:tcPr>
            <w:tcW w:w="846" w:type="dxa"/>
            <w:vMerge/>
            <w:shd w:val="clear" w:color="auto" w:fill="auto"/>
          </w:tcPr>
          <w:p w14:paraId="4FE98EF6" w14:textId="77777777" w:rsidR="00662978" w:rsidRPr="00C37011" w:rsidRDefault="00662978" w:rsidP="00662978">
            <w:pPr>
              <w:pStyle w:val="Tabletext"/>
              <w:spacing w:before="0" w:after="0"/>
              <w:rPr>
                <w:ins w:id="1832" w:author="Abercrombie, Kerrie" w:date="2021-01-21T12:34:00Z"/>
                <w:rFonts w:cstheme="minorHAnsi"/>
                <w:b/>
                <w:szCs w:val="20"/>
              </w:rPr>
            </w:pPr>
          </w:p>
        </w:tc>
        <w:tc>
          <w:tcPr>
            <w:tcW w:w="4607" w:type="dxa"/>
            <w:vMerge/>
            <w:shd w:val="clear" w:color="auto" w:fill="auto"/>
          </w:tcPr>
          <w:p w14:paraId="7B84BBEC" w14:textId="646B80E9" w:rsidR="00662978" w:rsidRPr="00C37011" w:rsidRDefault="00662978" w:rsidP="00662978">
            <w:pPr>
              <w:pStyle w:val="Tabletext"/>
              <w:spacing w:before="0" w:after="0"/>
              <w:ind w:left="0" w:right="0"/>
              <w:rPr>
                <w:ins w:id="1833" w:author="Abercrombie, Kerrie" w:date="2021-01-21T12:34:00Z"/>
                <w:rFonts w:cstheme="minorHAnsi"/>
                <w:b/>
                <w:szCs w:val="20"/>
              </w:rPr>
            </w:pPr>
          </w:p>
        </w:tc>
        <w:tc>
          <w:tcPr>
            <w:tcW w:w="921" w:type="dxa"/>
            <w:shd w:val="clear" w:color="auto" w:fill="auto"/>
          </w:tcPr>
          <w:p w14:paraId="22102832" w14:textId="74CFC8C3" w:rsidR="00662978" w:rsidRPr="00C37011" w:rsidRDefault="00662978" w:rsidP="00662978">
            <w:pPr>
              <w:pStyle w:val="Tabletext"/>
              <w:spacing w:before="0" w:after="0"/>
              <w:ind w:left="0" w:right="0"/>
              <w:rPr>
                <w:ins w:id="1834" w:author="Abercrombie, Kerrie" w:date="2021-01-25T08:52:00Z"/>
                <w:rFonts w:cstheme="minorHAnsi"/>
                <w:szCs w:val="20"/>
              </w:rPr>
            </w:pPr>
            <w:ins w:id="1835" w:author="Abercrombie, Kerrie" w:date="2021-01-25T08:52:00Z">
              <w:r w:rsidRPr="00C37011">
                <w:rPr>
                  <w:rFonts w:cstheme="minorHAnsi"/>
                  <w:szCs w:val="20"/>
                </w:rPr>
                <w:t>2.</w:t>
              </w:r>
            </w:ins>
            <w:ins w:id="1836" w:author="Abercrombie, Kerrie" w:date="2021-01-27T12:26:00Z">
              <w:r>
                <w:rPr>
                  <w:rFonts w:cstheme="minorHAnsi"/>
                  <w:szCs w:val="20"/>
                </w:rPr>
                <w:t>3</w:t>
              </w:r>
            </w:ins>
            <w:ins w:id="1837" w:author="Abercrombie, Kerrie" w:date="2021-01-25T08:52:00Z">
              <w:r w:rsidRPr="00C37011">
                <w:rPr>
                  <w:rFonts w:cstheme="minorHAnsi"/>
                  <w:szCs w:val="20"/>
                </w:rPr>
                <w:t>.4</w:t>
              </w:r>
            </w:ins>
          </w:p>
        </w:tc>
        <w:tc>
          <w:tcPr>
            <w:tcW w:w="4607" w:type="dxa"/>
            <w:shd w:val="clear" w:color="auto" w:fill="auto"/>
          </w:tcPr>
          <w:p w14:paraId="2E2A4C7D" w14:textId="68EB32FE" w:rsidR="00662978" w:rsidRPr="00C37011" w:rsidRDefault="00662978" w:rsidP="00662978">
            <w:pPr>
              <w:pStyle w:val="Tabletext"/>
              <w:spacing w:before="0" w:after="0"/>
              <w:ind w:left="0" w:right="0"/>
              <w:rPr>
                <w:ins w:id="1838" w:author="Abercrombie, Kerrie" w:date="2021-01-21T12:34:00Z"/>
                <w:rFonts w:cstheme="minorHAnsi"/>
                <w:szCs w:val="20"/>
              </w:rPr>
            </w:pPr>
            <w:ins w:id="1839" w:author="Abercrombie, Kerrie" w:date="2021-01-22T10:00:00Z">
              <w:r w:rsidRPr="00C37011">
                <w:rPr>
                  <w:rFonts w:cstheme="minorHAnsi"/>
                  <w:szCs w:val="20"/>
                </w:rPr>
                <w:t>VTS Phraseology</w:t>
              </w:r>
            </w:ins>
          </w:p>
        </w:tc>
        <w:tc>
          <w:tcPr>
            <w:tcW w:w="683" w:type="dxa"/>
            <w:shd w:val="clear" w:color="auto" w:fill="auto"/>
          </w:tcPr>
          <w:p w14:paraId="27C525B6" w14:textId="77777777" w:rsidR="00662978" w:rsidRPr="00C37011" w:rsidRDefault="00662978" w:rsidP="00662978">
            <w:pPr>
              <w:pStyle w:val="Tabletext"/>
              <w:spacing w:before="0" w:after="0"/>
              <w:rPr>
                <w:ins w:id="1840" w:author="Abercrombie, Kerrie" w:date="2021-01-21T12:34:00Z"/>
                <w:rFonts w:cstheme="minorHAnsi"/>
                <w:b/>
                <w:szCs w:val="20"/>
              </w:rPr>
            </w:pPr>
          </w:p>
        </w:tc>
        <w:tc>
          <w:tcPr>
            <w:tcW w:w="3003" w:type="dxa"/>
            <w:shd w:val="clear" w:color="auto" w:fill="auto"/>
          </w:tcPr>
          <w:p w14:paraId="4D68C4F6" w14:textId="77777777" w:rsidR="00662978" w:rsidRPr="00C37011" w:rsidRDefault="00662978" w:rsidP="00662978">
            <w:pPr>
              <w:pStyle w:val="Tabletext"/>
              <w:spacing w:before="0" w:after="0"/>
              <w:ind w:left="0" w:right="7"/>
              <w:rPr>
                <w:ins w:id="1841" w:author="Abercrombie, Kerrie" w:date="2021-01-21T12:34:00Z"/>
                <w:rFonts w:cstheme="minorHAnsi"/>
                <w:b/>
                <w:szCs w:val="20"/>
                <w:highlight w:val="yellow"/>
              </w:rPr>
            </w:pPr>
          </w:p>
        </w:tc>
      </w:tr>
      <w:tr w:rsidR="00662978" w:rsidRPr="00C37011" w14:paraId="5073BFA8" w14:textId="77777777" w:rsidTr="004B6273">
        <w:trPr>
          <w:trHeight w:val="60"/>
          <w:ins w:id="1842" w:author="Abercrombie, Kerrie" w:date="2021-01-22T09:58:00Z"/>
        </w:trPr>
        <w:tc>
          <w:tcPr>
            <w:tcW w:w="846" w:type="dxa"/>
            <w:shd w:val="clear" w:color="auto" w:fill="F2F2F2" w:themeFill="background1" w:themeFillShade="F2"/>
          </w:tcPr>
          <w:p w14:paraId="3F49E805" w14:textId="65C8E48C" w:rsidR="00662978" w:rsidRPr="00C37011" w:rsidRDefault="00662978" w:rsidP="00662978">
            <w:pPr>
              <w:pStyle w:val="Tabletext"/>
              <w:spacing w:before="0" w:after="0"/>
              <w:rPr>
                <w:ins w:id="1843" w:author="Abercrombie, Kerrie" w:date="2021-01-22T09:58:00Z"/>
                <w:rFonts w:cstheme="minorHAnsi"/>
                <w:b/>
                <w:szCs w:val="20"/>
              </w:rPr>
            </w:pPr>
            <w:ins w:id="1844" w:author="Abercrombie, Kerrie" w:date="2021-01-22T10:04:00Z">
              <w:r w:rsidRPr="00C37011">
                <w:rPr>
                  <w:rFonts w:cstheme="minorHAnsi"/>
                  <w:b/>
                  <w:szCs w:val="20"/>
                </w:rPr>
                <w:t>2.</w:t>
              </w:r>
            </w:ins>
            <w:ins w:id="1845" w:author="Abercrombie, Kerrie" w:date="2021-01-27T12:26:00Z">
              <w:r>
                <w:rPr>
                  <w:rFonts w:cstheme="minorHAnsi"/>
                  <w:b/>
                  <w:szCs w:val="20"/>
                </w:rPr>
                <w:t>4</w:t>
              </w:r>
            </w:ins>
          </w:p>
        </w:tc>
        <w:tc>
          <w:tcPr>
            <w:tcW w:w="4607" w:type="dxa"/>
            <w:shd w:val="clear" w:color="auto" w:fill="F2F2F2" w:themeFill="background1" w:themeFillShade="F2"/>
          </w:tcPr>
          <w:p w14:paraId="4BCB6AD5" w14:textId="3C480D4B" w:rsidR="00662978" w:rsidRPr="00C37011" w:rsidRDefault="00662978" w:rsidP="00662978">
            <w:pPr>
              <w:pStyle w:val="Tabletext"/>
              <w:spacing w:before="0" w:after="0"/>
              <w:ind w:left="0" w:right="0"/>
              <w:rPr>
                <w:ins w:id="1846" w:author="Abercrombie, Kerrie" w:date="2021-01-22T09:58:00Z"/>
                <w:rFonts w:cstheme="minorHAnsi"/>
                <w:b/>
                <w:szCs w:val="20"/>
              </w:rPr>
            </w:pPr>
            <w:ins w:id="1847" w:author="Abercrombie, Kerrie" w:date="2021-01-22T09:59:00Z">
              <w:r w:rsidRPr="00C37011">
                <w:rPr>
                  <w:rFonts w:cstheme="minorHAnsi"/>
                  <w:b/>
                  <w:szCs w:val="20"/>
                </w:rPr>
                <w:t>COMPILING A MESSAGE</w:t>
              </w:r>
            </w:ins>
          </w:p>
        </w:tc>
        <w:tc>
          <w:tcPr>
            <w:tcW w:w="921" w:type="dxa"/>
            <w:shd w:val="clear" w:color="auto" w:fill="F2F2F2" w:themeFill="background1" w:themeFillShade="F2"/>
          </w:tcPr>
          <w:p w14:paraId="77A79B57" w14:textId="77777777" w:rsidR="00662978" w:rsidRPr="00C37011" w:rsidRDefault="00662978" w:rsidP="00662978">
            <w:pPr>
              <w:pStyle w:val="Tabletext"/>
              <w:spacing w:before="0" w:after="0"/>
              <w:ind w:left="0" w:right="0"/>
              <w:rPr>
                <w:ins w:id="1848" w:author="Abercrombie, Kerrie" w:date="2021-01-25T08:52:00Z"/>
                <w:rFonts w:cstheme="minorHAnsi"/>
                <w:szCs w:val="20"/>
              </w:rPr>
            </w:pPr>
          </w:p>
        </w:tc>
        <w:tc>
          <w:tcPr>
            <w:tcW w:w="4607" w:type="dxa"/>
            <w:shd w:val="clear" w:color="auto" w:fill="F2F2F2" w:themeFill="background1" w:themeFillShade="F2"/>
          </w:tcPr>
          <w:p w14:paraId="55CE5C92" w14:textId="60E2CB8C" w:rsidR="00662978" w:rsidRPr="00C37011" w:rsidRDefault="00662978" w:rsidP="00662978">
            <w:pPr>
              <w:pStyle w:val="Tabletext"/>
              <w:spacing w:before="0" w:after="0"/>
              <w:ind w:left="0" w:right="0"/>
              <w:rPr>
                <w:ins w:id="1849" w:author="Abercrombie, Kerrie" w:date="2021-01-22T09:58:00Z"/>
                <w:rFonts w:cstheme="minorHAnsi"/>
                <w:b/>
                <w:szCs w:val="20"/>
              </w:rPr>
            </w:pPr>
          </w:p>
        </w:tc>
        <w:tc>
          <w:tcPr>
            <w:tcW w:w="683" w:type="dxa"/>
            <w:shd w:val="clear" w:color="auto" w:fill="F2F2F2" w:themeFill="background1" w:themeFillShade="F2"/>
          </w:tcPr>
          <w:p w14:paraId="68C23C28" w14:textId="77777777" w:rsidR="00662978" w:rsidRPr="00C37011" w:rsidRDefault="00662978" w:rsidP="00662978">
            <w:pPr>
              <w:pStyle w:val="Tabletext"/>
              <w:spacing w:before="0" w:after="0"/>
              <w:rPr>
                <w:ins w:id="1850" w:author="Abercrombie, Kerrie" w:date="2021-01-22T09:58:00Z"/>
                <w:rFonts w:cstheme="minorHAnsi"/>
                <w:b/>
                <w:szCs w:val="20"/>
              </w:rPr>
            </w:pPr>
          </w:p>
        </w:tc>
        <w:tc>
          <w:tcPr>
            <w:tcW w:w="3003" w:type="dxa"/>
            <w:shd w:val="clear" w:color="auto" w:fill="F2F2F2" w:themeFill="background1" w:themeFillShade="F2"/>
          </w:tcPr>
          <w:p w14:paraId="29F5A97C" w14:textId="25301530" w:rsidR="00662978" w:rsidRPr="00C37011" w:rsidRDefault="00662978" w:rsidP="00662978">
            <w:pPr>
              <w:pStyle w:val="Tabletext"/>
              <w:spacing w:before="0" w:after="0"/>
              <w:ind w:left="0" w:right="7"/>
              <w:rPr>
                <w:ins w:id="1851" w:author="Abercrombie, Kerrie" w:date="2021-01-22T09:58:00Z"/>
                <w:rFonts w:cstheme="minorHAnsi"/>
                <w:b/>
                <w:szCs w:val="20"/>
                <w:highlight w:val="yellow"/>
              </w:rPr>
            </w:pPr>
            <w:ins w:id="1852" w:author="Abercrombie, Kerrie" w:date="2021-01-25T09:35:00Z">
              <w:r w:rsidRPr="00C37011">
                <w:rPr>
                  <w:rFonts w:cstheme="minorHAnsi"/>
                  <w:b/>
                  <w:szCs w:val="20"/>
                </w:rPr>
                <w:t>G1132</w:t>
              </w:r>
            </w:ins>
          </w:p>
        </w:tc>
      </w:tr>
      <w:tr w:rsidR="00662978" w:rsidRPr="00C37011" w14:paraId="28FF5A47" w14:textId="77777777" w:rsidTr="004B6273">
        <w:trPr>
          <w:trHeight w:val="60"/>
          <w:ins w:id="1853" w:author="Abercrombie, Kerrie" w:date="2021-01-22T09:59:00Z"/>
        </w:trPr>
        <w:tc>
          <w:tcPr>
            <w:tcW w:w="846" w:type="dxa"/>
            <w:vMerge w:val="restart"/>
            <w:shd w:val="clear" w:color="auto" w:fill="auto"/>
          </w:tcPr>
          <w:p w14:paraId="778AF357" w14:textId="77777777" w:rsidR="00662978" w:rsidRPr="00C37011" w:rsidRDefault="00662978" w:rsidP="00662978">
            <w:pPr>
              <w:pStyle w:val="Tabletext"/>
              <w:spacing w:before="0" w:after="0"/>
              <w:rPr>
                <w:ins w:id="1854" w:author="Abercrombie, Kerrie" w:date="2021-01-22T09:59:00Z"/>
                <w:rFonts w:cstheme="minorHAnsi"/>
                <w:b/>
                <w:szCs w:val="20"/>
              </w:rPr>
            </w:pPr>
          </w:p>
        </w:tc>
        <w:tc>
          <w:tcPr>
            <w:tcW w:w="4607" w:type="dxa"/>
            <w:vMerge w:val="restart"/>
            <w:shd w:val="clear" w:color="auto" w:fill="auto"/>
          </w:tcPr>
          <w:p w14:paraId="10E9B631" w14:textId="2DAD2572" w:rsidR="00662978" w:rsidRPr="00C37011" w:rsidRDefault="00662978" w:rsidP="00662978">
            <w:pPr>
              <w:pStyle w:val="Tabletext"/>
              <w:spacing w:before="0" w:after="0"/>
              <w:ind w:left="0" w:right="0"/>
              <w:rPr>
                <w:ins w:id="1855" w:author="Abercrombie, Kerrie" w:date="2021-01-22T09:59:00Z"/>
                <w:rFonts w:cstheme="minorHAnsi"/>
                <w:i/>
                <w:szCs w:val="20"/>
              </w:rPr>
            </w:pPr>
            <w:ins w:id="1856" w:author="Abercrombie, Kerrie" w:date="2021-01-22T12:03:00Z">
              <w:r w:rsidRPr="00C37011">
                <w:rPr>
                  <w:rFonts w:cstheme="minorHAnsi"/>
                  <w:i/>
                  <w:szCs w:val="20"/>
                </w:rPr>
                <w:t>To demonstrate the use compiling a message</w:t>
              </w:r>
            </w:ins>
            <w:ins w:id="1857" w:author="Abercrombie, Kerrie" w:date="2021-01-22T12:04:00Z">
              <w:r w:rsidRPr="00C37011">
                <w:rPr>
                  <w:rFonts w:cstheme="minorHAnsi"/>
                  <w:i/>
                  <w:szCs w:val="20"/>
                </w:rPr>
                <w:t xml:space="preserve"> in terms of </w:t>
              </w:r>
            </w:ins>
            <w:ins w:id="1858" w:author="Abercrombie, Kerrie" w:date="2021-01-25T09:38:00Z">
              <w:r w:rsidRPr="00C37011">
                <w:rPr>
                  <w:rFonts w:cstheme="minorHAnsi"/>
                  <w:i/>
                  <w:szCs w:val="20"/>
                </w:rPr>
                <w:t>message structure</w:t>
              </w:r>
            </w:ins>
            <w:ins w:id="1859" w:author="Abercrombie, Kerrie" w:date="2021-01-22T12:04:00Z">
              <w:r w:rsidRPr="00C37011">
                <w:rPr>
                  <w:rFonts w:cstheme="minorHAnsi"/>
                  <w:i/>
                  <w:szCs w:val="20"/>
                </w:rPr>
                <w:t>, timing and content</w:t>
              </w:r>
            </w:ins>
            <w:ins w:id="1860" w:author="Abercrombie, Kerrie" w:date="2021-01-22T12:03:00Z">
              <w:r w:rsidRPr="00C37011">
                <w:rPr>
                  <w:rFonts w:cstheme="minorHAnsi"/>
                  <w:i/>
                  <w:szCs w:val="20"/>
                </w:rPr>
                <w:t xml:space="preserve">. </w:t>
              </w:r>
            </w:ins>
          </w:p>
        </w:tc>
        <w:tc>
          <w:tcPr>
            <w:tcW w:w="921" w:type="dxa"/>
            <w:shd w:val="clear" w:color="auto" w:fill="auto"/>
          </w:tcPr>
          <w:p w14:paraId="220DDC44" w14:textId="74A4B1DD" w:rsidR="00662978" w:rsidRPr="00C37011" w:rsidRDefault="00662978" w:rsidP="00662978">
            <w:pPr>
              <w:pStyle w:val="Tabletext"/>
              <w:spacing w:before="0" w:after="0"/>
              <w:ind w:left="0" w:right="0"/>
              <w:rPr>
                <w:ins w:id="1861" w:author="Abercrombie, Kerrie" w:date="2021-01-25T08:52:00Z"/>
                <w:rFonts w:cstheme="minorHAnsi"/>
                <w:szCs w:val="20"/>
              </w:rPr>
            </w:pPr>
            <w:ins w:id="1862" w:author="Abercrombie, Kerrie" w:date="2021-01-25T08:52:00Z">
              <w:r w:rsidRPr="00C37011">
                <w:rPr>
                  <w:rFonts w:cstheme="minorHAnsi"/>
                  <w:szCs w:val="20"/>
                </w:rPr>
                <w:t>2.</w:t>
              </w:r>
            </w:ins>
            <w:ins w:id="1863" w:author="Abercrombie, Kerrie" w:date="2021-01-27T12:26:00Z">
              <w:r>
                <w:rPr>
                  <w:rFonts w:cstheme="minorHAnsi"/>
                  <w:szCs w:val="20"/>
                </w:rPr>
                <w:t>4</w:t>
              </w:r>
            </w:ins>
            <w:ins w:id="1864" w:author="Abercrombie, Kerrie" w:date="2021-01-25T08:52:00Z">
              <w:r w:rsidRPr="00C37011">
                <w:rPr>
                  <w:rFonts w:cstheme="minorHAnsi"/>
                  <w:szCs w:val="20"/>
                </w:rPr>
                <w:t>.1</w:t>
              </w:r>
            </w:ins>
          </w:p>
        </w:tc>
        <w:tc>
          <w:tcPr>
            <w:tcW w:w="4607" w:type="dxa"/>
            <w:shd w:val="clear" w:color="auto" w:fill="auto"/>
          </w:tcPr>
          <w:p w14:paraId="70FF2E4B" w14:textId="73FF3E81" w:rsidR="00662978" w:rsidRPr="00C37011" w:rsidRDefault="00662978" w:rsidP="00662978">
            <w:pPr>
              <w:pStyle w:val="Tabletext"/>
              <w:spacing w:before="0" w:after="0"/>
              <w:ind w:left="0" w:right="0"/>
              <w:rPr>
                <w:ins w:id="1865" w:author="Abercrombie, Kerrie" w:date="2021-01-22T09:59:00Z"/>
                <w:rFonts w:cstheme="minorHAnsi"/>
                <w:szCs w:val="20"/>
              </w:rPr>
            </w:pPr>
            <w:ins w:id="1866" w:author="Abercrombie, Kerrie" w:date="2021-01-22T10:22:00Z">
              <w:r w:rsidRPr="00C37011">
                <w:rPr>
                  <w:rFonts w:cstheme="minorHAnsi"/>
                  <w:szCs w:val="20"/>
                </w:rPr>
                <w:t>Message Structure</w:t>
              </w:r>
            </w:ins>
          </w:p>
        </w:tc>
        <w:tc>
          <w:tcPr>
            <w:tcW w:w="683" w:type="dxa"/>
            <w:shd w:val="clear" w:color="auto" w:fill="auto"/>
          </w:tcPr>
          <w:p w14:paraId="089FF1CE" w14:textId="77777777" w:rsidR="00662978" w:rsidRPr="00C37011" w:rsidRDefault="00662978" w:rsidP="00662978">
            <w:pPr>
              <w:pStyle w:val="Tabletext"/>
              <w:spacing w:before="0" w:after="0"/>
              <w:rPr>
                <w:ins w:id="1867" w:author="Abercrombie, Kerrie" w:date="2021-01-22T09:59:00Z"/>
                <w:rFonts w:cstheme="minorHAnsi"/>
                <w:b/>
                <w:szCs w:val="20"/>
              </w:rPr>
            </w:pPr>
          </w:p>
        </w:tc>
        <w:tc>
          <w:tcPr>
            <w:tcW w:w="3003" w:type="dxa"/>
            <w:shd w:val="clear" w:color="auto" w:fill="auto"/>
          </w:tcPr>
          <w:p w14:paraId="19E95F72" w14:textId="50BAB149" w:rsidR="00662978" w:rsidRPr="00C37011" w:rsidRDefault="00662978" w:rsidP="00662978">
            <w:pPr>
              <w:pStyle w:val="Tabletext"/>
              <w:spacing w:before="0" w:after="0"/>
              <w:ind w:left="0" w:right="7"/>
              <w:rPr>
                <w:ins w:id="1868" w:author="Abercrombie, Kerrie" w:date="2021-01-22T09:59:00Z"/>
                <w:rFonts w:cstheme="minorHAnsi"/>
                <w:b/>
                <w:szCs w:val="20"/>
                <w:highlight w:val="yellow"/>
              </w:rPr>
            </w:pPr>
          </w:p>
        </w:tc>
      </w:tr>
      <w:tr w:rsidR="00662978" w:rsidRPr="00C37011" w14:paraId="0210C2B4" w14:textId="77777777" w:rsidTr="004B6273">
        <w:trPr>
          <w:trHeight w:val="60"/>
          <w:ins w:id="1869" w:author="Abercrombie, Kerrie" w:date="2021-01-22T10:03:00Z"/>
        </w:trPr>
        <w:tc>
          <w:tcPr>
            <w:tcW w:w="846" w:type="dxa"/>
            <w:vMerge/>
            <w:shd w:val="clear" w:color="auto" w:fill="auto"/>
          </w:tcPr>
          <w:p w14:paraId="658ABB1B" w14:textId="77777777" w:rsidR="00662978" w:rsidRPr="00C37011" w:rsidRDefault="00662978" w:rsidP="00662978">
            <w:pPr>
              <w:pStyle w:val="Tabletext"/>
              <w:spacing w:before="0" w:after="0"/>
              <w:rPr>
                <w:ins w:id="1870" w:author="Abercrombie, Kerrie" w:date="2021-01-22T10:03:00Z"/>
                <w:rFonts w:cstheme="minorHAnsi"/>
                <w:b/>
                <w:szCs w:val="20"/>
              </w:rPr>
            </w:pPr>
          </w:p>
        </w:tc>
        <w:tc>
          <w:tcPr>
            <w:tcW w:w="4607" w:type="dxa"/>
            <w:vMerge/>
            <w:shd w:val="clear" w:color="auto" w:fill="auto"/>
          </w:tcPr>
          <w:p w14:paraId="1EE0A35B" w14:textId="77777777" w:rsidR="00662978" w:rsidRPr="00C37011" w:rsidRDefault="00662978" w:rsidP="00662978">
            <w:pPr>
              <w:pStyle w:val="Tabletext"/>
              <w:spacing w:before="0" w:after="0"/>
              <w:ind w:left="0" w:right="0"/>
              <w:rPr>
                <w:ins w:id="1871" w:author="Abercrombie, Kerrie" w:date="2021-01-22T10:03:00Z"/>
                <w:rFonts w:cstheme="minorHAnsi"/>
                <w:b/>
                <w:szCs w:val="20"/>
              </w:rPr>
            </w:pPr>
          </w:p>
        </w:tc>
        <w:tc>
          <w:tcPr>
            <w:tcW w:w="921" w:type="dxa"/>
            <w:shd w:val="clear" w:color="auto" w:fill="auto"/>
          </w:tcPr>
          <w:p w14:paraId="78899857" w14:textId="1D859C85" w:rsidR="00662978" w:rsidRPr="00C37011" w:rsidRDefault="00662978" w:rsidP="00662978">
            <w:pPr>
              <w:pStyle w:val="Tabletext"/>
              <w:spacing w:before="0" w:after="0"/>
              <w:ind w:left="0" w:right="0"/>
              <w:rPr>
                <w:ins w:id="1872" w:author="Abercrombie, Kerrie" w:date="2021-01-25T08:52:00Z"/>
                <w:rFonts w:cstheme="minorHAnsi"/>
                <w:szCs w:val="20"/>
              </w:rPr>
            </w:pPr>
            <w:ins w:id="1873" w:author="Abercrombie, Kerrie" w:date="2021-01-25T08:52:00Z">
              <w:r w:rsidRPr="00C37011">
                <w:rPr>
                  <w:rFonts w:cstheme="minorHAnsi"/>
                  <w:szCs w:val="20"/>
                </w:rPr>
                <w:t>2.</w:t>
              </w:r>
            </w:ins>
            <w:ins w:id="1874" w:author="Abercrombie, Kerrie" w:date="2021-01-27T12:26:00Z">
              <w:r>
                <w:rPr>
                  <w:rFonts w:cstheme="minorHAnsi"/>
                  <w:szCs w:val="20"/>
                </w:rPr>
                <w:t>4</w:t>
              </w:r>
            </w:ins>
            <w:ins w:id="1875" w:author="Abercrombie, Kerrie" w:date="2021-01-25T08:52:00Z">
              <w:r w:rsidRPr="00C37011">
                <w:rPr>
                  <w:rFonts w:cstheme="minorHAnsi"/>
                  <w:szCs w:val="20"/>
                </w:rPr>
                <w:t>.2</w:t>
              </w:r>
            </w:ins>
          </w:p>
        </w:tc>
        <w:tc>
          <w:tcPr>
            <w:tcW w:w="4607" w:type="dxa"/>
            <w:shd w:val="clear" w:color="auto" w:fill="auto"/>
          </w:tcPr>
          <w:p w14:paraId="2AE7A178" w14:textId="08C7EADB" w:rsidR="00662978" w:rsidRPr="00C37011" w:rsidRDefault="00662978" w:rsidP="00662978">
            <w:pPr>
              <w:pStyle w:val="Tabletext"/>
              <w:spacing w:before="0" w:after="0"/>
              <w:ind w:left="0" w:right="0"/>
              <w:rPr>
                <w:ins w:id="1876" w:author="Abercrombie, Kerrie" w:date="2021-01-22T10:03:00Z"/>
                <w:rFonts w:cstheme="minorHAnsi"/>
                <w:szCs w:val="20"/>
              </w:rPr>
            </w:pPr>
            <w:ins w:id="1877" w:author="Abercrombie, Kerrie" w:date="2021-01-22T10:03:00Z">
              <w:r w:rsidRPr="00C37011">
                <w:rPr>
                  <w:rFonts w:cstheme="minorHAnsi"/>
                  <w:szCs w:val="20"/>
                </w:rPr>
                <w:t xml:space="preserve">Procedures for </w:t>
              </w:r>
            </w:ins>
            <w:ins w:id="1878" w:author="Abercrombie, Kerrie" w:date="2021-01-22T12:14:00Z">
              <w:r w:rsidRPr="00C37011">
                <w:rPr>
                  <w:rFonts w:cstheme="minorHAnsi"/>
                  <w:szCs w:val="20"/>
                </w:rPr>
                <w:t>making d</w:t>
              </w:r>
            </w:ins>
            <w:ins w:id="1879" w:author="Abercrombie, Kerrie" w:date="2021-01-22T10:03:00Z">
              <w:r w:rsidRPr="00C37011">
                <w:rPr>
                  <w:rFonts w:cstheme="minorHAnsi"/>
                  <w:szCs w:val="20"/>
                </w:rPr>
                <w:t>istress, urgency, safety calls</w:t>
              </w:r>
            </w:ins>
          </w:p>
        </w:tc>
        <w:tc>
          <w:tcPr>
            <w:tcW w:w="683" w:type="dxa"/>
            <w:shd w:val="clear" w:color="auto" w:fill="auto"/>
          </w:tcPr>
          <w:p w14:paraId="132A300B" w14:textId="77777777" w:rsidR="00662978" w:rsidRPr="00C37011" w:rsidRDefault="00662978" w:rsidP="00662978">
            <w:pPr>
              <w:pStyle w:val="Tabletext"/>
              <w:spacing w:before="0" w:after="0"/>
              <w:rPr>
                <w:ins w:id="1880" w:author="Abercrombie, Kerrie" w:date="2021-01-22T10:03:00Z"/>
                <w:rFonts w:cstheme="minorHAnsi"/>
                <w:b/>
                <w:szCs w:val="20"/>
              </w:rPr>
            </w:pPr>
          </w:p>
        </w:tc>
        <w:tc>
          <w:tcPr>
            <w:tcW w:w="3003" w:type="dxa"/>
            <w:shd w:val="clear" w:color="auto" w:fill="auto"/>
          </w:tcPr>
          <w:p w14:paraId="147C5D37" w14:textId="77777777" w:rsidR="00662978" w:rsidRPr="00C37011" w:rsidRDefault="00662978" w:rsidP="00662978">
            <w:pPr>
              <w:pStyle w:val="Tabletext"/>
              <w:spacing w:before="0" w:after="0"/>
              <w:ind w:left="0" w:right="7"/>
              <w:rPr>
                <w:ins w:id="1881" w:author="Abercrombie, Kerrie" w:date="2021-01-22T10:03:00Z"/>
                <w:rFonts w:cstheme="minorHAnsi"/>
                <w:b/>
                <w:szCs w:val="20"/>
                <w:highlight w:val="yellow"/>
              </w:rPr>
            </w:pPr>
          </w:p>
        </w:tc>
      </w:tr>
      <w:tr w:rsidR="00662978" w:rsidRPr="00C37011" w14:paraId="31937E17" w14:textId="77777777" w:rsidTr="004B6273">
        <w:trPr>
          <w:trHeight w:val="60"/>
          <w:ins w:id="1882" w:author="Abercrombie, Kerrie" w:date="2021-01-22T09:58:00Z"/>
        </w:trPr>
        <w:tc>
          <w:tcPr>
            <w:tcW w:w="846" w:type="dxa"/>
            <w:shd w:val="clear" w:color="auto" w:fill="F2F2F2" w:themeFill="background1" w:themeFillShade="F2"/>
          </w:tcPr>
          <w:p w14:paraId="4E29CD34" w14:textId="7972FEC7" w:rsidR="00662978" w:rsidRPr="00C37011" w:rsidRDefault="00662978" w:rsidP="00662978">
            <w:pPr>
              <w:pStyle w:val="Tabletext"/>
              <w:spacing w:before="0" w:after="0"/>
              <w:rPr>
                <w:ins w:id="1883" w:author="Abercrombie, Kerrie" w:date="2021-01-22T09:58:00Z"/>
                <w:rFonts w:cstheme="minorHAnsi"/>
                <w:b/>
                <w:szCs w:val="20"/>
              </w:rPr>
            </w:pPr>
            <w:ins w:id="1884" w:author="Abercrombie, Kerrie" w:date="2021-01-22T10:04:00Z">
              <w:r w:rsidRPr="00C37011">
                <w:rPr>
                  <w:rFonts w:cstheme="minorHAnsi"/>
                  <w:b/>
                  <w:szCs w:val="20"/>
                </w:rPr>
                <w:t>2.</w:t>
              </w:r>
            </w:ins>
            <w:ins w:id="1885" w:author="Abercrombie, Kerrie" w:date="2021-01-27T12:26:00Z">
              <w:r>
                <w:rPr>
                  <w:rFonts w:cstheme="minorHAnsi"/>
                  <w:b/>
                  <w:szCs w:val="20"/>
                </w:rPr>
                <w:t>5</w:t>
              </w:r>
            </w:ins>
          </w:p>
        </w:tc>
        <w:tc>
          <w:tcPr>
            <w:tcW w:w="4607" w:type="dxa"/>
            <w:shd w:val="clear" w:color="auto" w:fill="F2F2F2" w:themeFill="background1" w:themeFillShade="F2"/>
          </w:tcPr>
          <w:p w14:paraId="32648700" w14:textId="56DDF3EE" w:rsidR="00662978" w:rsidRPr="00C37011" w:rsidRDefault="00662978" w:rsidP="00662978">
            <w:pPr>
              <w:pStyle w:val="Tabletext"/>
              <w:spacing w:before="0" w:after="0"/>
              <w:ind w:left="0" w:right="0"/>
              <w:rPr>
                <w:ins w:id="1886" w:author="Abercrombie, Kerrie" w:date="2021-01-22T09:58:00Z"/>
                <w:rFonts w:cstheme="minorHAnsi"/>
                <w:b/>
                <w:szCs w:val="20"/>
              </w:rPr>
            </w:pPr>
            <w:ins w:id="1887" w:author="Abercrombie, Kerrie" w:date="2021-01-22T09:59:00Z">
              <w:r w:rsidRPr="00C37011">
                <w:rPr>
                  <w:rFonts w:cstheme="minorHAnsi"/>
                  <w:b/>
                  <w:szCs w:val="20"/>
                </w:rPr>
                <w:t>DELIVERING A MESSAGE</w:t>
              </w:r>
            </w:ins>
          </w:p>
        </w:tc>
        <w:tc>
          <w:tcPr>
            <w:tcW w:w="921" w:type="dxa"/>
            <w:shd w:val="clear" w:color="auto" w:fill="F2F2F2" w:themeFill="background1" w:themeFillShade="F2"/>
          </w:tcPr>
          <w:p w14:paraId="70C1C4C1" w14:textId="77777777" w:rsidR="00662978" w:rsidRPr="00C37011" w:rsidRDefault="00662978" w:rsidP="00662978">
            <w:pPr>
              <w:pStyle w:val="Tabletext"/>
              <w:spacing w:before="0" w:after="0"/>
              <w:ind w:left="0" w:right="0"/>
              <w:rPr>
                <w:ins w:id="1888" w:author="Abercrombie, Kerrie" w:date="2021-01-25T08:52:00Z"/>
                <w:rFonts w:cstheme="minorHAnsi"/>
                <w:szCs w:val="20"/>
              </w:rPr>
            </w:pPr>
          </w:p>
        </w:tc>
        <w:tc>
          <w:tcPr>
            <w:tcW w:w="4607" w:type="dxa"/>
            <w:shd w:val="clear" w:color="auto" w:fill="F2F2F2" w:themeFill="background1" w:themeFillShade="F2"/>
          </w:tcPr>
          <w:p w14:paraId="559BDA0C" w14:textId="51A63811" w:rsidR="00662978" w:rsidRPr="00C37011" w:rsidRDefault="00662978" w:rsidP="00662978">
            <w:pPr>
              <w:pStyle w:val="Tabletext"/>
              <w:spacing w:before="0" w:after="0"/>
              <w:ind w:left="0" w:right="0"/>
              <w:rPr>
                <w:ins w:id="1889" w:author="Abercrombie, Kerrie" w:date="2021-01-22T09:58:00Z"/>
                <w:rFonts w:cstheme="minorHAnsi"/>
                <w:b/>
                <w:szCs w:val="20"/>
              </w:rPr>
            </w:pPr>
          </w:p>
        </w:tc>
        <w:tc>
          <w:tcPr>
            <w:tcW w:w="683" w:type="dxa"/>
            <w:shd w:val="clear" w:color="auto" w:fill="F2F2F2" w:themeFill="background1" w:themeFillShade="F2"/>
          </w:tcPr>
          <w:p w14:paraId="5708F066" w14:textId="77777777" w:rsidR="00662978" w:rsidRPr="00C37011" w:rsidRDefault="00662978" w:rsidP="00662978">
            <w:pPr>
              <w:pStyle w:val="Tabletext"/>
              <w:spacing w:before="0" w:after="0"/>
              <w:rPr>
                <w:ins w:id="1890" w:author="Abercrombie, Kerrie" w:date="2021-01-22T09:58:00Z"/>
                <w:rFonts w:cstheme="minorHAnsi"/>
                <w:b/>
                <w:szCs w:val="20"/>
              </w:rPr>
            </w:pPr>
          </w:p>
        </w:tc>
        <w:tc>
          <w:tcPr>
            <w:tcW w:w="3003" w:type="dxa"/>
            <w:shd w:val="clear" w:color="auto" w:fill="F2F2F2" w:themeFill="background1" w:themeFillShade="F2"/>
          </w:tcPr>
          <w:p w14:paraId="23488E9A" w14:textId="4D744023" w:rsidR="00662978" w:rsidRPr="00C37011" w:rsidRDefault="00662978" w:rsidP="00662978">
            <w:pPr>
              <w:pStyle w:val="Tabletext"/>
              <w:spacing w:before="0" w:after="0"/>
              <w:ind w:left="0" w:right="7"/>
              <w:rPr>
                <w:ins w:id="1891" w:author="Abercrombie, Kerrie" w:date="2021-01-22T09:58:00Z"/>
                <w:rFonts w:cstheme="minorHAnsi"/>
                <w:b/>
                <w:szCs w:val="20"/>
                <w:highlight w:val="yellow"/>
              </w:rPr>
            </w:pPr>
            <w:ins w:id="1892" w:author="Abercrombie, Kerrie" w:date="2021-01-25T09:35:00Z">
              <w:r w:rsidRPr="00C37011">
                <w:rPr>
                  <w:rFonts w:cstheme="minorHAnsi"/>
                  <w:b/>
                  <w:szCs w:val="20"/>
                </w:rPr>
                <w:t>G1132</w:t>
              </w:r>
            </w:ins>
          </w:p>
        </w:tc>
      </w:tr>
      <w:tr w:rsidR="00662978" w:rsidRPr="00C37011" w14:paraId="0E798132" w14:textId="77777777" w:rsidTr="004B6273">
        <w:trPr>
          <w:trHeight w:val="60"/>
          <w:ins w:id="1893" w:author="Abercrombie, Kerrie" w:date="2021-01-21T12:19:00Z"/>
        </w:trPr>
        <w:tc>
          <w:tcPr>
            <w:tcW w:w="846" w:type="dxa"/>
            <w:vMerge w:val="restart"/>
            <w:shd w:val="clear" w:color="auto" w:fill="auto"/>
          </w:tcPr>
          <w:p w14:paraId="53D9018C" w14:textId="77777777" w:rsidR="00662978" w:rsidRPr="00C37011" w:rsidRDefault="00662978" w:rsidP="00662978">
            <w:pPr>
              <w:pStyle w:val="Tabletext"/>
              <w:spacing w:before="0" w:after="0"/>
              <w:rPr>
                <w:ins w:id="1894" w:author="Abercrombie, Kerrie" w:date="2021-01-21T12:19:00Z"/>
                <w:rFonts w:cstheme="minorHAnsi"/>
                <w:b/>
                <w:szCs w:val="20"/>
              </w:rPr>
            </w:pPr>
          </w:p>
        </w:tc>
        <w:tc>
          <w:tcPr>
            <w:tcW w:w="4607" w:type="dxa"/>
            <w:vMerge w:val="restart"/>
            <w:shd w:val="clear" w:color="auto" w:fill="auto"/>
          </w:tcPr>
          <w:p w14:paraId="470E05EE" w14:textId="18E15D64" w:rsidR="00662978" w:rsidRPr="00C37011" w:rsidRDefault="00662978" w:rsidP="00662978">
            <w:pPr>
              <w:pStyle w:val="Tabletext"/>
              <w:spacing w:before="0" w:after="0"/>
              <w:ind w:left="0" w:right="0"/>
              <w:rPr>
                <w:ins w:id="1895" w:author="Abercrombie, Kerrie" w:date="2021-01-21T12:19:00Z"/>
                <w:rFonts w:cstheme="minorHAnsi"/>
                <w:i/>
                <w:szCs w:val="20"/>
              </w:rPr>
            </w:pPr>
            <w:ins w:id="1896" w:author="Abercrombie, Kerrie" w:date="2021-01-25T09:38:00Z">
              <w:r w:rsidRPr="00C37011">
                <w:rPr>
                  <w:rFonts w:cstheme="minorHAnsi"/>
                  <w:i/>
                  <w:szCs w:val="20"/>
                </w:rPr>
                <w:t>To demonstrate the techniques used when delivering a message</w:t>
              </w:r>
            </w:ins>
            <w:ins w:id="1897" w:author="Abercrombie, Kerrie" w:date="2021-01-25T09:39:00Z">
              <w:r w:rsidRPr="00C37011">
                <w:rPr>
                  <w:rFonts w:cstheme="minorHAnsi"/>
                  <w:i/>
                  <w:szCs w:val="20"/>
                </w:rPr>
                <w:t>.</w:t>
              </w:r>
            </w:ins>
            <w:ins w:id="1898" w:author="Abercrombie, Kerrie" w:date="2021-01-25T09:38:00Z">
              <w:r w:rsidRPr="00C37011">
                <w:rPr>
                  <w:rFonts w:cstheme="minorHAnsi"/>
                  <w:i/>
                  <w:szCs w:val="20"/>
                </w:rPr>
                <w:t xml:space="preserve"> </w:t>
              </w:r>
            </w:ins>
          </w:p>
        </w:tc>
        <w:tc>
          <w:tcPr>
            <w:tcW w:w="921" w:type="dxa"/>
          </w:tcPr>
          <w:p w14:paraId="04F8EC2E" w14:textId="6E86AE9C" w:rsidR="00662978" w:rsidRPr="00C37011" w:rsidRDefault="00662978" w:rsidP="00662978">
            <w:pPr>
              <w:pStyle w:val="Tabletext"/>
              <w:spacing w:before="0" w:after="0"/>
              <w:ind w:left="0" w:right="0"/>
              <w:rPr>
                <w:ins w:id="1899" w:author="Abercrombie, Kerrie" w:date="2021-01-25T08:52:00Z"/>
                <w:rFonts w:cstheme="minorHAnsi"/>
                <w:szCs w:val="20"/>
              </w:rPr>
            </w:pPr>
            <w:ins w:id="1900" w:author="Abercrombie, Kerrie" w:date="2021-01-25T08:52:00Z">
              <w:r w:rsidRPr="00C37011">
                <w:rPr>
                  <w:rFonts w:cstheme="minorHAnsi"/>
                  <w:szCs w:val="20"/>
                </w:rPr>
                <w:t>2.</w:t>
              </w:r>
            </w:ins>
            <w:ins w:id="1901" w:author="Abercrombie, Kerrie" w:date="2021-01-27T12:26:00Z">
              <w:r>
                <w:rPr>
                  <w:rFonts w:cstheme="minorHAnsi"/>
                  <w:szCs w:val="20"/>
                </w:rPr>
                <w:t>5</w:t>
              </w:r>
            </w:ins>
            <w:ins w:id="1902" w:author="Abercrombie, Kerrie" w:date="2021-01-25T08:52:00Z">
              <w:r w:rsidRPr="00C37011">
                <w:rPr>
                  <w:rFonts w:cstheme="minorHAnsi"/>
                  <w:szCs w:val="20"/>
                </w:rPr>
                <w:t>.1</w:t>
              </w:r>
            </w:ins>
          </w:p>
        </w:tc>
        <w:tc>
          <w:tcPr>
            <w:tcW w:w="4607" w:type="dxa"/>
            <w:shd w:val="clear" w:color="auto" w:fill="auto"/>
          </w:tcPr>
          <w:p w14:paraId="706B803D" w14:textId="54A6257C" w:rsidR="00662978" w:rsidRPr="00C37011" w:rsidRDefault="00662978" w:rsidP="00662978">
            <w:pPr>
              <w:pStyle w:val="Tabletext"/>
              <w:spacing w:before="0" w:after="0"/>
              <w:ind w:left="0" w:right="0"/>
              <w:rPr>
                <w:ins w:id="1903" w:author="Abercrombie, Kerrie" w:date="2021-01-22T10:59:00Z"/>
                <w:rFonts w:cstheme="minorHAnsi"/>
                <w:szCs w:val="20"/>
              </w:rPr>
            </w:pPr>
            <w:ins w:id="1904" w:author="Abercrombie, Kerrie" w:date="2021-01-22T10:59:00Z">
              <w:r w:rsidRPr="00C37011">
                <w:rPr>
                  <w:rFonts w:cstheme="minorHAnsi"/>
                  <w:szCs w:val="20"/>
                </w:rPr>
                <w:t>Questioning Techniques</w:t>
              </w:r>
            </w:ins>
          </w:p>
          <w:p w14:paraId="08031C42" w14:textId="77777777" w:rsidR="00662978" w:rsidRPr="00C37011" w:rsidRDefault="00662978" w:rsidP="00662978">
            <w:pPr>
              <w:pStyle w:val="Tabletext"/>
              <w:spacing w:before="0" w:after="0"/>
              <w:ind w:left="709"/>
              <w:rPr>
                <w:ins w:id="1905" w:author="Abercrombie, Kerrie" w:date="2021-01-22T11:00:00Z"/>
                <w:rFonts w:cstheme="minorHAnsi"/>
                <w:szCs w:val="20"/>
              </w:rPr>
            </w:pPr>
            <w:ins w:id="1906" w:author="Abercrombie, Kerrie" w:date="2021-01-22T11:00:00Z">
              <w:r w:rsidRPr="00C37011">
                <w:rPr>
                  <w:rFonts w:cstheme="minorHAnsi"/>
                  <w:szCs w:val="20"/>
                </w:rPr>
                <w:t>Direct questioning using message markers</w:t>
              </w:r>
            </w:ins>
          </w:p>
          <w:p w14:paraId="7A5FB1FE" w14:textId="77777777" w:rsidR="00662978" w:rsidRPr="00C37011" w:rsidRDefault="00662978" w:rsidP="00662978">
            <w:pPr>
              <w:pStyle w:val="Tabletext"/>
              <w:spacing w:before="0" w:after="0"/>
              <w:ind w:left="709"/>
              <w:rPr>
                <w:ins w:id="1907" w:author="Abercrombie, Kerrie" w:date="2021-01-22T11:00:00Z"/>
                <w:rFonts w:cstheme="minorHAnsi"/>
                <w:szCs w:val="20"/>
              </w:rPr>
            </w:pPr>
            <w:ins w:id="1908" w:author="Abercrombie, Kerrie" w:date="2021-01-22T11:00:00Z">
              <w:r w:rsidRPr="00C37011">
                <w:rPr>
                  <w:rFonts w:cstheme="minorHAnsi"/>
                  <w:szCs w:val="20"/>
                </w:rPr>
                <w:t>Linguistic problems in using voice tone to pose a question</w:t>
              </w:r>
            </w:ins>
          </w:p>
          <w:p w14:paraId="443C48F2" w14:textId="77777777" w:rsidR="00662978" w:rsidRPr="00C37011" w:rsidRDefault="00662978" w:rsidP="00662978">
            <w:pPr>
              <w:pStyle w:val="Tabletext"/>
              <w:spacing w:before="0" w:after="0"/>
              <w:ind w:left="709"/>
              <w:rPr>
                <w:ins w:id="1909" w:author="Abercrombie, Kerrie" w:date="2021-01-22T11:00:00Z"/>
                <w:rFonts w:cstheme="minorHAnsi"/>
                <w:szCs w:val="20"/>
              </w:rPr>
            </w:pPr>
            <w:ins w:id="1910" w:author="Abercrombie, Kerrie" w:date="2021-01-22T11:00:00Z">
              <w:r w:rsidRPr="00C37011">
                <w:rPr>
                  <w:rFonts w:cstheme="minorHAnsi"/>
                  <w:szCs w:val="20"/>
                </w:rPr>
                <w:t>Rejection of abstract questions and double questions</w:t>
              </w:r>
            </w:ins>
          </w:p>
          <w:p w14:paraId="00065D79" w14:textId="57C74680" w:rsidR="00662978" w:rsidRPr="00C37011" w:rsidRDefault="00662978" w:rsidP="00662978">
            <w:pPr>
              <w:pStyle w:val="Tabletext"/>
              <w:spacing w:before="0" w:after="0"/>
              <w:ind w:left="709" w:right="0"/>
              <w:rPr>
                <w:ins w:id="1911" w:author="Abercrombie, Kerrie" w:date="2021-01-21T12:19:00Z"/>
                <w:rFonts w:cstheme="minorHAnsi"/>
                <w:szCs w:val="20"/>
              </w:rPr>
            </w:pPr>
            <w:ins w:id="1912" w:author="Abercrombie, Kerrie" w:date="2021-01-22T11:00:00Z">
              <w:r w:rsidRPr="00C37011">
                <w:rPr>
                  <w:rFonts w:cstheme="minorHAnsi"/>
                  <w:szCs w:val="20"/>
                </w:rPr>
                <w:t>Sarcasm in questioning.</w:t>
              </w:r>
            </w:ins>
          </w:p>
        </w:tc>
        <w:tc>
          <w:tcPr>
            <w:tcW w:w="683" w:type="dxa"/>
            <w:shd w:val="clear" w:color="auto" w:fill="auto"/>
          </w:tcPr>
          <w:p w14:paraId="0F3C8E8D" w14:textId="77777777" w:rsidR="00662978" w:rsidRPr="00C37011" w:rsidRDefault="00662978" w:rsidP="00662978">
            <w:pPr>
              <w:pStyle w:val="Tabletext"/>
              <w:spacing w:before="0" w:after="0"/>
              <w:rPr>
                <w:ins w:id="1913" w:author="Abercrombie, Kerrie" w:date="2021-01-21T12:19:00Z"/>
                <w:rFonts w:cstheme="minorHAnsi"/>
                <w:b/>
                <w:szCs w:val="20"/>
              </w:rPr>
            </w:pPr>
          </w:p>
        </w:tc>
        <w:tc>
          <w:tcPr>
            <w:tcW w:w="3003" w:type="dxa"/>
            <w:shd w:val="clear" w:color="auto" w:fill="auto"/>
          </w:tcPr>
          <w:p w14:paraId="1AE641DD" w14:textId="77777777" w:rsidR="00662978" w:rsidRPr="00C37011" w:rsidRDefault="00662978" w:rsidP="00662978">
            <w:pPr>
              <w:pStyle w:val="Tabletext"/>
              <w:spacing w:before="0" w:after="0"/>
              <w:ind w:left="0" w:right="7"/>
              <w:rPr>
                <w:ins w:id="1914" w:author="Abercrombie, Kerrie" w:date="2021-01-21T12:19:00Z"/>
                <w:rFonts w:cstheme="minorHAnsi"/>
                <w:b/>
                <w:szCs w:val="20"/>
                <w:highlight w:val="yellow"/>
              </w:rPr>
            </w:pPr>
          </w:p>
        </w:tc>
      </w:tr>
      <w:tr w:rsidR="00662978" w:rsidRPr="00C37011" w14:paraId="505FD43C" w14:textId="77777777" w:rsidTr="004B6273">
        <w:trPr>
          <w:trHeight w:val="60"/>
          <w:ins w:id="1915" w:author="Abercrombie, Kerrie" w:date="2021-01-22T10:41:00Z"/>
        </w:trPr>
        <w:tc>
          <w:tcPr>
            <w:tcW w:w="846" w:type="dxa"/>
            <w:vMerge/>
            <w:shd w:val="clear" w:color="auto" w:fill="auto"/>
          </w:tcPr>
          <w:p w14:paraId="0133CA88" w14:textId="77777777" w:rsidR="00662978" w:rsidRPr="00C37011" w:rsidRDefault="00662978" w:rsidP="00662978">
            <w:pPr>
              <w:pStyle w:val="Tabletext"/>
              <w:spacing w:before="0" w:after="0"/>
              <w:rPr>
                <w:ins w:id="1916" w:author="Abercrombie, Kerrie" w:date="2021-01-22T10:41:00Z"/>
                <w:rFonts w:cstheme="minorHAnsi"/>
                <w:b/>
                <w:szCs w:val="20"/>
              </w:rPr>
            </w:pPr>
          </w:p>
        </w:tc>
        <w:tc>
          <w:tcPr>
            <w:tcW w:w="4607" w:type="dxa"/>
            <w:vMerge/>
            <w:shd w:val="clear" w:color="auto" w:fill="auto"/>
          </w:tcPr>
          <w:p w14:paraId="41E29A31" w14:textId="77777777" w:rsidR="00662978" w:rsidRPr="00C37011" w:rsidRDefault="00662978" w:rsidP="00662978">
            <w:pPr>
              <w:pStyle w:val="Tabletext"/>
              <w:spacing w:before="0" w:after="0"/>
              <w:ind w:left="0" w:right="0"/>
              <w:rPr>
                <w:ins w:id="1917" w:author="Abercrombie, Kerrie" w:date="2021-01-22T10:41:00Z"/>
                <w:rFonts w:cstheme="minorHAnsi"/>
                <w:b/>
                <w:szCs w:val="20"/>
              </w:rPr>
            </w:pPr>
          </w:p>
        </w:tc>
        <w:tc>
          <w:tcPr>
            <w:tcW w:w="921" w:type="dxa"/>
          </w:tcPr>
          <w:p w14:paraId="18FFC32D" w14:textId="044B7267" w:rsidR="00662978" w:rsidRPr="00C37011" w:rsidRDefault="00662978" w:rsidP="00662978">
            <w:pPr>
              <w:pStyle w:val="Tabletext"/>
              <w:spacing w:before="0" w:after="0"/>
              <w:ind w:left="0" w:right="0"/>
              <w:rPr>
                <w:ins w:id="1918" w:author="Abercrombie, Kerrie" w:date="2021-01-25T08:52:00Z"/>
                <w:rFonts w:cstheme="minorHAnsi"/>
                <w:szCs w:val="20"/>
              </w:rPr>
            </w:pPr>
            <w:ins w:id="1919" w:author="Abercrombie, Kerrie" w:date="2021-01-25T09:12:00Z">
              <w:r w:rsidRPr="00C37011">
                <w:rPr>
                  <w:rFonts w:cstheme="minorHAnsi"/>
                  <w:szCs w:val="20"/>
                </w:rPr>
                <w:t>2.</w:t>
              </w:r>
            </w:ins>
            <w:ins w:id="1920" w:author="Abercrombie, Kerrie" w:date="2021-01-27T12:27:00Z">
              <w:r>
                <w:rPr>
                  <w:rFonts w:cstheme="minorHAnsi"/>
                  <w:szCs w:val="20"/>
                </w:rPr>
                <w:t>5</w:t>
              </w:r>
            </w:ins>
            <w:ins w:id="1921" w:author="Abercrombie, Kerrie" w:date="2021-01-25T09:12:00Z">
              <w:r w:rsidRPr="00C37011">
                <w:rPr>
                  <w:rFonts w:cstheme="minorHAnsi"/>
                  <w:szCs w:val="20"/>
                </w:rPr>
                <w:t>.2</w:t>
              </w:r>
            </w:ins>
          </w:p>
        </w:tc>
        <w:tc>
          <w:tcPr>
            <w:tcW w:w="4607" w:type="dxa"/>
            <w:shd w:val="clear" w:color="auto" w:fill="auto"/>
          </w:tcPr>
          <w:p w14:paraId="1756F76B" w14:textId="5C8943ED" w:rsidR="00662978" w:rsidRPr="00C37011" w:rsidRDefault="00662978" w:rsidP="00662978">
            <w:pPr>
              <w:pStyle w:val="Tabletext"/>
              <w:spacing w:before="0" w:after="0"/>
              <w:ind w:left="0" w:right="0"/>
              <w:rPr>
                <w:ins w:id="1922" w:author="Abercrombie, Kerrie" w:date="2021-01-22T10:42:00Z"/>
                <w:rFonts w:cstheme="minorHAnsi"/>
                <w:szCs w:val="20"/>
              </w:rPr>
            </w:pPr>
            <w:ins w:id="1923" w:author="Abercrombie, Kerrie" w:date="2021-01-22T10:42:00Z">
              <w:r w:rsidRPr="00C37011">
                <w:rPr>
                  <w:rFonts w:cstheme="minorHAnsi"/>
                  <w:szCs w:val="20"/>
                </w:rPr>
                <w:t>Ambiguous Terminology</w:t>
              </w:r>
            </w:ins>
          </w:p>
          <w:p w14:paraId="757E215D" w14:textId="77777777" w:rsidR="00662978" w:rsidRPr="00C37011" w:rsidRDefault="00662978" w:rsidP="00662978">
            <w:pPr>
              <w:pStyle w:val="Tabletext"/>
              <w:spacing w:before="0" w:after="0"/>
              <w:ind w:left="709"/>
              <w:rPr>
                <w:ins w:id="1924" w:author="Abercrombie, Kerrie" w:date="2021-01-22T10:43:00Z"/>
                <w:rFonts w:cstheme="minorHAnsi"/>
                <w:szCs w:val="20"/>
              </w:rPr>
            </w:pPr>
            <w:ins w:id="1925" w:author="Abercrombie, Kerrie" w:date="2021-01-22T10:43:00Z">
              <w:r w:rsidRPr="00C37011">
                <w:rPr>
                  <w:rFonts w:cstheme="minorHAnsi"/>
                  <w:szCs w:val="20"/>
                </w:rPr>
                <w:t>‘Conditional’  words and their elimination in VTS messages</w:t>
              </w:r>
            </w:ins>
          </w:p>
          <w:p w14:paraId="2D421448" w14:textId="02D2EA38" w:rsidR="00662978" w:rsidRPr="00C37011" w:rsidRDefault="00662978" w:rsidP="00662978">
            <w:pPr>
              <w:pStyle w:val="Tabletext"/>
              <w:spacing w:before="0" w:after="0"/>
              <w:ind w:left="709" w:right="0"/>
              <w:rPr>
                <w:ins w:id="1926" w:author="Abercrombie, Kerrie" w:date="2021-01-22T10:41:00Z"/>
                <w:rFonts w:cstheme="minorHAnsi"/>
                <w:szCs w:val="20"/>
              </w:rPr>
            </w:pPr>
            <w:ins w:id="1927" w:author="Abercrombie, Kerrie" w:date="2021-01-22T10:43:00Z">
              <w:r w:rsidRPr="00C37011">
                <w:rPr>
                  <w:rFonts w:cstheme="minorHAnsi"/>
                  <w:szCs w:val="20"/>
                </w:rPr>
                <w:t>Consequences of misuse of ‘conditional’ words</w:t>
              </w:r>
            </w:ins>
          </w:p>
        </w:tc>
        <w:tc>
          <w:tcPr>
            <w:tcW w:w="683" w:type="dxa"/>
            <w:shd w:val="clear" w:color="auto" w:fill="auto"/>
          </w:tcPr>
          <w:p w14:paraId="5B10D6C3" w14:textId="77777777" w:rsidR="00662978" w:rsidRPr="00C37011" w:rsidRDefault="00662978" w:rsidP="00662978">
            <w:pPr>
              <w:pStyle w:val="Tabletext"/>
              <w:spacing w:before="0" w:after="0"/>
              <w:rPr>
                <w:ins w:id="1928" w:author="Abercrombie, Kerrie" w:date="2021-01-22T10:41:00Z"/>
                <w:rFonts w:cstheme="minorHAnsi"/>
                <w:b/>
                <w:szCs w:val="20"/>
              </w:rPr>
            </w:pPr>
          </w:p>
        </w:tc>
        <w:tc>
          <w:tcPr>
            <w:tcW w:w="3003" w:type="dxa"/>
            <w:shd w:val="clear" w:color="auto" w:fill="auto"/>
          </w:tcPr>
          <w:p w14:paraId="300BD10E" w14:textId="77777777" w:rsidR="00662978" w:rsidRPr="00C37011" w:rsidRDefault="00662978" w:rsidP="00662978">
            <w:pPr>
              <w:pStyle w:val="Tabletext"/>
              <w:spacing w:before="0" w:after="0"/>
              <w:ind w:left="0" w:right="7"/>
              <w:rPr>
                <w:ins w:id="1929" w:author="Abercrombie, Kerrie" w:date="2021-01-22T10:41:00Z"/>
                <w:rFonts w:cstheme="minorHAnsi"/>
                <w:b/>
                <w:szCs w:val="20"/>
                <w:highlight w:val="yellow"/>
              </w:rPr>
            </w:pPr>
          </w:p>
        </w:tc>
      </w:tr>
      <w:tr w:rsidR="00662978" w:rsidRPr="00C37011" w14:paraId="0C941254" w14:textId="77777777" w:rsidTr="004B6273">
        <w:trPr>
          <w:trHeight w:val="60"/>
          <w:ins w:id="1930" w:author="Abercrombie, Kerrie" w:date="2021-01-22T10:41:00Z"/>
        </w:trPr>
        <w:tc>
          <w:tcPr>
            <w:tcW w:w="846" w:type="dxa"/>
            <w:vMerge/>
            <w:shd w:val="clear" w:color="auto" w:fill="auto"/>
          </w:tcPr>
          <w:p w14:paraId="570B3E23" w14:textId="77777777" w:rsidR="00662978" w:rsidRPr="00C37011" w:rsidRDefault="00662978" w:rsidP="00662978">
            <w:pPr>
              <w:pStyle w:val="Tabletext"/>
              <w:spacing w:before="0" w:after="0"/>
              <w:rPr>
                <w:ins w:id="1931" w:author="Abercrombie, Kerrie" w:date="2021-01-22T10:41:00Z"/>
                <w:rFonts w:cstheme="minorHAnsi"/>
                <w:b/>
                <w:szCs w:val="20"/>
              </w:rPr>
            </w:pPr>
          </w:p>
        </w:tc>
        <w:tc>
          <w:tcPr>
            <w:tcW w:w="4607" w:type="dxa"/>
            <w:vMerge/>
            <w:shd w:val="clear" w:color="auto" w:fill="auto"/>
          </w:tcPr>
          <w:p w14:paraId="05ED0A20" w14:textId="77777777" w:rsidR="00662978" w:rsidRPr="00C37011" w:rsidRDefault="00662978" w:rsidP="00662978">
            <w:pPr>
              <w:pStyle w:val="Tabletext"/>
              <w:spacing w:before="0" w:after="0"/>
              <w:ind w:left="0" w:right="0"/>
              <w:rPr>
                <w:ins w:id="1932" w:author="Abercrombie, Kerrie" w:date="2021-01-22T10:41:00Z"/>
                <w:rFonts w:cstheme="minorHAnsi"/>
                <w:b/>
                <w:szCs w:val="20"/>
              </w:rPr>
            </w:pPr>
          </w:p>
        </w:tc>
        <w:tc>
          <w:tcPr>
            <w:tcW w:w="921" w:type="dxa"/>
          </w:tcPr>
          <w:p w14:paraId="4681648A" w14:textId="3D099030" w:rsidR="00662978" w:rsidRPr="00C37011" w:rsidRDefault="00662978" w:rsidP="00662978">
            <w:pPr>
              <w:pStyle w:val="Tabletext"/>
              <w:spacing w:before="0" w:after="0"/>
              <w:ind w:left="0" w:right="0"/>
              <w:rPr>
                <w:ins w:id="1933" w:author="Abercrombie, Kerrie" w:date="2021-01-25T08:52:00Z"/>
                <w:rFonts w:cstheme="minorHAnsi"/>
                <w:szCs w:val="20"/>
              </w:rPr>
            </w:pPr>
            <w:ins w:id="1934" w:author="Abercrombie, Kerrie" w:date="2021-01-25T09:12:00Z">
              <w:r w:rsidRPr="00C37011">
                <w:rPr>
                  <w:rFonts w:cstheme="minorHAnsi"/>
                  <w:szCs w:val="20"/>
                </w:rPr>
                <w:t>2.</w:t>
              </w:r>
            </w:ins>
            <w:ins w:id="1935" w:author="Abercrombie, Kerrie" w:date="2021-01-27T12:27:00Z">
              <w:r>
                <w:rPr>
                  <w:rFonts w:cstheme="minorHAnsi"/>
                  <w:szCs w:val="20"/>
                </w:rPr>
                <w:t>5</w:t>
              </w:r>
            </w:ins>
            <w:ins w:id="1936" w:author="Abercrombie, Kerrie" w:date="2021-01-25T09:12:00Z">
              <w:r w:rsidRPr="00C37011">
                <w:rPr>
                  <w:rFonts w:cstheme="minorHAnsi"/>
                  <w:szCs w:val="20"/>
                </w:rPr>
                <w:t>.3</w:t>
              </w:r>
            </w:ins>
          </w:p>
        </w:tc>
        <w:tc>
          <w:tcPr>
            <w:tcW w:w="4607" w:type="dxa"/>
            <w:shd w:val="clear" w:color="auto" w:fill="auto"/>
          </w:tcPr>
          <w:p w14:paraId="71AA218C" w14:textId="26EF544A" w:rsidR="00662978" w:rsidRPr="00C37011" w:rsidRDefault="00662978" w:rsidP="00662978">
            <w:pPr>
              <w:pStyle w:val="Tabletext"/>
              <w:spacing w:before="0" w:after="0"/>
              <w:ind w:left="0" w:right="0"/>
              <w:rPr>
                <w:ins w:id="1937" w:author="Abercrombie, Kerrie" w:date="2021-01-22T10:41:00Z"/>
                <w:rFonts w:cstheme="minorHAnsi"/>
                <w:szCs w:val="20"/>
              </w:rPr>
            </w:pPr>
            <w:ins w:id="1938" w:author="Abercrombie, Kerrie" w:date="2021-01-22T12:23:00Z">
              <w:r w:rsidRPr="00C37011">
                <w:rPr>
                  <w:rFonts w:cstheme="minorHAnsi"/>
                  <w:szCs w:val="20"/>
                </w:rPr>
                <w:t>? Verbal and non-verbal communications</w:t>
              </w:r>
            </w:ins>
          </w:p>
        </w:tc>
        <w:tc>
          <w:tcPr>
            <w:tcW w:w="683" w:type="dxa"/>
            <w:shd w:val="clear" w:color="auto" w:fill="auto"/>
          </w:tcPr>
          <w:p w14:paraId="26D5F358" w14:textId="77777777" w:rsidR="00662978" w:rsidRPr="00C37011" w:rsidRDefault="00662978" w:rsidP="00662978">
            <w:pPr>
              <w:pStyle w:val="Tabletext"/>
              <w:spacing w:before="0" w:after="0"/>
              <w:rPr>
                <w:ins w:id="1939" w:author="Abercrombie, Kerrie" w:date="2021-01-22T10:41:00Z"/>
                <w:rFonts w:cstheme="minorHAnsi"/>
                <w:b/>
                <w:szCs w:val="20"/>
              </w:rPr>
            </w:pPr>
          </w:p>
        </w:tc>
        <w:tc>
          <w:tcPr>
            <w:tcW w:w="3003" w:type="dxa"/>
            <w:shd w:val="clear" w:color="auto" w:fill="auto"/>
          </w:tcPr>
          <w:p w14:paraId="78E537A1" w14:textId="77777777" w:rsidR="00662978" w:rsidRPr="00C37011" w:rsidRDefault="00662978" w:rsidP="00662978">
            <w:pPr>
              <w:pStyle w:val="Tabletext"/>
              <w:spacing w:before="0" w:after="0"/>
              <w:ind w:left="0" w:right="7"/>
              <w:rPr>
                <w:ins w:id="1940" w:author="Abercrombie, Kerrie" w:date="2021-01-22T10:41:00Z"/>
                <w:rFonts w:cstheme="minorHAnsi"/>
                <w:b/>
                <w:szCs w:val="20"/>
                <w:highlight w:val="yellow"/>
              </w:rPr>
            </w:pPr>
          </w:p>
        </w:tc>
      </w:tr>
      <w:tr w:rsidR="00662978" w:rsidRPr="00C37011" w14:paraId="05EDC77B" w14:textId="77777777" w:rsidTr="004B6273">
        <w:trPr>
          <w:trHeight w:val="60"/>
          <w:ins w:id="1941" w:author="Abercrombie, Kerrie" w:date="2021-01-21T12:19:00Z"/>
        </w:trPr>
        <w:tc>
          <w:tcPr>
            <w:tcW w:w="846" w:type="dxa"/>
            <w:shd w:val="clear" w:color="auto" w:fill="F2F2F2" w:themeFill="background1" w:themeFillShade="F2"/>
          </w:tcPr>
          <w:p w14:paraId="665E20B2" w14:textId="07F520B6" w:rsidR="00662978" w:rsidRPr="00C37011" w:rsidRDefault="00662978" w:rsidP="00662978">
            <w:pPr>
              <w:pStyle w:val="Tabletext"/>
              <w:spacing w:before="0" w:after="0"/>
              <w:rPr>
                <w:ins w:id="1942" w:author="Abercrombie, Kerrie" w:date="2021-01-21T12:19:00Z"/>
                <w:rFonts w:cstheme="minorHAnsi"/>
                <w:b/>
                <w:szCs w:val="20"/>
              </w:rPr>
            </w:pPr>
            <w:ins w:id="1943" w:author="Abercrombie, Kerrie" w:date="2021-01-22T10:04:00Z">
              <w:r w:rsidRPr="00C37011">
                <w:rPr>
                  <w:rFonts w:cstheme="minorHAnsi"/>
                  <w:b/>
                  <w:szCs w:val="20"/>
                </w:rPr>
                <w:t>2.</w:t>
              </w:r>
            </w:ins>
            <w:ins w:id="1944" w:author="Abercrombie, Kerrie" w:date="2021-01-27T12:27:00Z">
              <w:r>
                <w:rPr>
                  <w:rFonts w:cstheme="minorHAnsi"/>
                  <w:b/>
                  <w:szCs w:val="20"/>
                </w:rPr>
                <w:t>6</w:t>
              </w:r>
            </w:ins>
          </w:p>
        </w:tc>
        <w:tc>
          <w:tcPr>
            <w:tcW w:w="4607" w:type="dxa"/>
            <w:shd w:val="clear" w:color="auto" w:fill="F2F2F2" w:themeFill="background1" w:themeFillShade="F2"/>
          </w:tcPr>
          <w:p w14:paraId="1722CF4B" w14:textId="30A96050" w:rsidR="00662978" w:rsidRPr="00C37011" w:rsidRDefault="00662978" w:rsidP="00662978">
            <w:pPr>
              <w:pStyle w:val="Tabletext"/>
              <w:spacing w:before="0" w:after="0"/>
              <w:ind w:left="0" w:right="0"/>
              <w:rPr>
                <w:ins w:id="1945" w:author="Abercrombie, Kerrie" w:date="2021-01-21T12:19:00Z"/>
                <w:rFonts w:cstheme="minorHAnsi"/>
                <w:b/>
                <w:szCs w:val="20"/>
              </w:rPr>
            </w:pPr>
            <w:ins w:id="1946" w:author="Abercrombie, Kerrie" w:date="2021-01-22T10:00:00Z">
              <w:r w:rsidRPr="00C37011">
                <w:rPr>
                  <w:rFonts w:cstheme="minorHAnsi"/>
                  <w:b/>
                  <w:szCs w:val="20"/>
                </w:rPr>
                <w:t>HOW TO INTERPRET A MESSAGE</w:t>
              </w:r>
            </w:ins>
          </w:p>
        </w:tc>
        <w:tc>
          <w:tcPr>
            <w:tcW w:w="921" w:type="dxa"/>
            <w:shd w:val="clear" w:color="auto" w:fill="F2F2F2" w:themeFill="background1" w:themeFillShade="F2"/>
          </w:tcPr>
          <w:p w14:paraId="6C436EBE" w14:textId="77777777" w:rsidR="00662978" w:rsidRPr="00C37011" w:rsidRDefault="00662978" w:rsidP="00662978">
            <w:pPr>
              <w:pStyle w:val="Tabletext"/>
              <w:spacing w:before="0" w:after="0"/>
              <w:ind w:left="0" w:right="0"/>
              <w:rPr>
                <w:ins w:id="1947" w:author="Abercrombie, Kerrie" w:date="2021-01-25T08:52:00Z"/>
                <w:rFonts w:cstheme="minorHAnsi"/>
                <w:szCs w:val="20"/>
              </w:rPr>
            </w:pPr>
          </w:p>
        </w:tc>
        <w:tc>
          <w:tcPr>
            <w:tcW w:w="4607" w:type="dxa"/>
            <w:shd w:val="clear" w:color="auto" w:fill="F2F2F2" w:themeFill="background1" w:themeFillShade="F2"/>
          </w:tcPr>
          <w:p w14:paraId="2D7725AC" w14:textId="6CFACAD0" w:rsidR="00662978" w:rsidRPr="00C37011" w:rsidRDefault="00662978" w:rsidP="00662978">
            <w:pPr>
              <w:pStyle w:val="Tabletext"/>
              <w:spacing w:before="0" w:after="0"/>
              <w:ind w:left="0" w:right="0"/>
              <w:rPr>
                <w:ins w:id="1948" w:author="Abercrombie, Kerrie" w:date="2021-01-21T12:19:00Z"/>
                <w:rFonts w:cstheme="minorHAnsi"/>
                <w:szCs w:val="20"/>
              </w:rPr>
            </w:pPr>
          </w:p>
        </w:tc>
        <w:tc>
          <w:tcPr>
            <w:tcW w:w="683" w:type="dxa"/>
            <w:shd w:val="clear" w:color="auto" w:fill="F2F2F2" w:themeFill="background1" w:themeFillShade="F2"/>
          </w:tcPr>
          <w:p w14:paraId="4EECFE84" w14:textId="77777777" w:rsidR="00662978" w:rsidRPr="00C37011" w:rsidRDefault="00662978" w:rsidP="00662978">
            <w:pPr>
              <w:pStyle w:val="Tabletext"/>
              <w:spacing w:before="0" w:after="0"/>
              <w:rPr>
                <w:ins w:id="1949" w:author="Abercrombie, Kerrie" w:date="2021-01-21T12:19:00Z"/>
                <w:rFonts w:cstheme="minorHAnsi"/>
                <w:b/>
                <w:szCs w:val="20"/>
              </w:rPr>
            </w:pPr>
          </w:p>
        </w:tc>
        <w:tc>
          <w:tcPr>
            <w:tcW w:w="3003" w:type="dxa"/>
            <w:shd w:val="clear" w:color="auto" w:fill="F2F2F2" w:themeFill="background1" w:themeFillShade="F2"/>
          </w:tcPr>
          <w:p w14:paraId="40A49B7C" w14:textId="3A907679" w:rsidR="00662978" w:rsidRPr="00C37011" w:rsidRDefault="00662978" w:rsidP="00662978">
            <w:pPr>
              <w:pStyle w:val="Tabletext"/>
              <w:spacing w:before="0" w:after="0"/>
              <w:ind w:left="0" w:right="7"/>
              <w:rPr>
                <w:ins w:id="1950" w:author="Abercrombie, Kerrie" w:date="2021-01-21T12:19:00Z"/>
                <w:rFonts w:cstheme="minorHAnsi"/>
                <w:b/>
                <w:szCs w:val="20"/>
                <w:highlight w:val="yellow"/>
              </w:rPr>
            </w:pPr>
            <w:ins w:id="1951" w:author="Abercrombie, Kerrie" w:date="2021-01-25T09:35:00Z">
              <w:r w:rsidRPr="00C37011">
                <w:rPr>
                  <w:rFonts w:cstheme="minorHAnsi"/>
                  <w:b/>
                  <w:szCs w:val="20"/>
                </w:rPr>
                <w:t>G1132</w:t>
              </w:r>
            </w:ins>
          </w:p>
        </w:tc>
      </w:tr>
      <w:tr w:rsidR="00662978" w:rsidRPr="00C37011" w14:paraId="7370EE95" w14:textId="77777777" w:rsidTr="004B6273">
        <w:trPr>
          <w:trHeight w:val="60"/>
          <w:ins w:id="1952" w:author="Abercrombie, Kerrie" w:date="2021-01-21T12:19:00Z"/>
        </w:trPr>
        <w:tc>
          <w:tcPr>
            <w:tcW w:w="846" w:type="dxa"/>
            <w:vMerge w:val="restart"/>
            <w:shd w:val="clear" w:color="auto" w:fill="auto"/>
          </w:tcPr>
          <w:p w14:paraId="0E0A6E96" w14:textId="77777777" w:rsidR="00662978" w:rsidRPr="00C37011" w:rsidRDefault="00662978" w:rsidP="00662978">
            <w:pPr>
              <w:pStyle w:val="Tabletext"/>
              <w:spacing w:before="0" w:after="0"/>
              <w:rPr>
                <w:ins w:id="1953" w:author="Abercrombie, Kerrie" w:date="2021-01-21T12:19:00Z"/>
                <w:rFonts w:cstheme="minorHAnsi"/>
                <w:b/>
                <w:szCs w:val="20"/>
              </w:rPr>
            </w:pPr>
          </w:p>
        </w:tc>
        <w:tc>
          <w:tcPr>
            <w:tcW w:w="4607" w:type="dxa"/>
            <w:vMerge w:val="restart"/>
            <w:shd w:val="clear" w:color="auto" w:fill="auto"/>
          </w:tcPr>
          <w:p w14:paraId="7C6C62FC" w14:textId="006333E9" w:rsidR="00662978" w:rsidRPr="00C37011" w:rsidRDefault="00662978" w:rsidP="00662978">
            <w:pPr>
              <w:pStyle w:val="Tabletext"/>
              <w:spacing w:before="0" w:after="0"/>
              <w:ind w:left="0" w:right="0"/>
              <w:rPr>
                <w:ins w:id="1954" w:author="Abercrombie, Kerrie" w:date="2021-01-21T12:19:00Z"/>
                <w:rFonts w:cstheme="minorHAnsi"/>
                <w:i/>
                <w:szCs w:val="20"/>
              </w:rPr>
            </w:pPr>
            <w:ins w:id="1955" w:author="Abercrombie, Kerrie" w:date="2021-01-25T09:40:00Z">
              <w:r w:rsidRPr="00C37011">
                <w:rPr>
                  <w:rFonts w:cstheme="minorHAnsi"/>
                  <w:i/>
                  <w:szCs w:val="20"/>
                </w:rPr>
                <w:t xml:space="preserve">Understand how to interpret </w:t>
              </w:r>
            </w:ins>
            <w:ins w:id="1956" w:author="Abercrombie, Kerrie" w:date="2021-01-25T09:41:00Z">
              <w:r w:rsidRPr="00C37011">
                <w:rPr>
                  <w:rFonts w:cstheme="minorHAnsi"/>
                  <w:i/>
                  <w:szCs w:val="20"/>
                </w:rPr>
                <w:t>communications</w:t>
              </w:r>
            </w:ins>
            <w:ins w:id="1957" w:author="Abercrombie, Kerrie" w:date="2021-01-25T09:40:00Z">
              <w:r w:rsidRPr="00C37011">
                <w:rPr>
                  <w:rFonts w:cstheme="minorHAnsi"/>
                  <w:i/>
                  <w:szCs w:val="20"/>
                </w:rPr>
                <w:t xml:space="preserve"> and validate </w:t>
              </w:r>
            </w:ins>
            <w:ins w:id="1958" w:author="Abercrombie, Kerrie" w:date="2021-01-25T09:41:00Z">
              <w:r w:rsidRPr="00C37011">
                <w:rPr>
                  <w:rFonts w:cstheme="minorHAnsi"/>
                  <w:i/>
                  <w:szCs w:val="20"/>
                </w:rPr>
                <w:t>the</w:t>
              </w:r>
            </w:ins>
            <w:ins w:id="1959" w:author="Abercrombie, Kerrie" w:date="2021-01-25T09:40:00Z">
              <w:r w:rsidRPr="00C37011">
                <w:rPr>
                  <w:rFonts w:cstheme="minorHAnsi"/>
                  <w:i/>
                  <w:szCs w:val="20"/>
                </w:rPr>
                <w:t xml:space="preserve"> </w:t>
              </w:r>
            </w:ins>
            <w:ins w:id="1960" w:author="Abercrombie, Kerrie" w:date="2021-01-25T09:41:00Z">
              <w:r w:rsidRPr="00C37011">
                <w:rPr>
                  <w:rFonts w:cstheme="minorHAnsi"/>
                  <w:i/>
                  <w:szCs w:val="20"/>
                </w:rPr>
                <w:t xml:space="preserve">information received. </w:t>
              </w:r>
            </w:ins>
          </w:p>
        </w:tc>
        <w:tc>
          <w:tcPr>
            <w:tcW w:w="921" w:type="dxa"/>
          </w:tcPr>
          <w:p w14:paraId="79E830F9" w14:textId="5858CC7E" w:rsidR="00662978" w:rsidRPr="00C37011" w:rsidRDefault="00662978" w:rsidP="00662978">
            <w:pPr>
              <w:pStyle w:val="Tabletext"/>
              <w:spacing w:before="0" w:after="0"/>
              <w:ind w:left="0" w:right="0"/>
              <w:rPr>
                <w:ins w:id="1961" w:author="Abercrombie, Kerrie" w:date="2021-01-25T08:52:00Z"/>
                <w:rFonts w:cstheme="minorHAnsi"/>
                <w:szCs w:val="20"/>
              </w:rPr>
            </w:pPr>
            <w:ins w:id="1962" w:author="Abercrombie, Kerrie" w:date="2021-01-25T08:52:00Z">
              <w:r w:rsidRPr="00C37011">
                <w:rPr>
                  <w:rFonts w:cstheme="minorHAnsi"/>
                  <w:szCs w:val="20"/>
                </w:rPr>
                <w:t>2.</w:t>
              </w:r>
            </w:ins>
            <w:ins w:id="1963" w:author="Abercrombie, Kerrie" w:date="2021-01-27T12:27:00Z">
              <w:r>
                <w:rPr>
                  <w:rFonts w:cstheme="minorHAnsi"/>
                  <w:szCs w:val="20"/>
                </w:rPr>
                <w:t>6</w:t>
              </w:r>
            </w:ins>
            <w:ins w:id="1964" w:author="Abercrombie, Kerrie" w:date="2021-01-25T08:52:00Z">
              <w:r w:rsidRPr="00C37011">
                <w:rPr>
                  <w:rFonts w:cstheme="minorHAnsi"/>
                  <w:szCs w:val="20"/>
                </w:rPr>
                <w:t>.1</w:t>
              </w:r>
            </w:ins>
          </w:p>
        </w:tc>
        <w:tc>
          <w:tcPr>
            <w:tcW w:w="4607" w:type="dxa"/>
            <w:shd w:val="clear" w:color="auto" w:fill="auto"/>
          </w:tcPr>
          <w:p w14:paraId="5A4A32F4" w14:textId="71FC5F7D" w:rsidR="00662978" w:rsidRPr="00C37011" w:rsidRDefault="00662978" w:rsidP="00662978">
            <w:pPr>
              <w:pStyle w:val="Tabletext"/>
              <w:spacing w:before="0" w:after="0"/>
              <w:ind w:left="0" w:right="0"/>
              <w:rPr>
                <w:ins w:id="1965" w:author="Abercrombie, Kerrie" w:date="2021-01-22T11:42:00Z"/>
                <w:rFonts w:cstheme="minorHAnsi"/>
                <w:szCs w:val="20"/>
              </w:rPr>
            </w:pPr>
            <w:ins w:id="1966" w:author="Abercrombie, Kerrie" w:date="2021-01-22T11:39:00Z">
              <w:r w:rsidRPr="00C37011">
                <w:rPr>
                  <w:rFonts w:cstheme="minorHAnsi"/>
                  <w:szCs w:val="20"/>
                </w:rPr>
                <w:t>Effective listening skills</w:t>
              </w:r>
            </w:ins>
          </w:p>
          <w:p w14:paraId="6A442C85" w14:textId="77777777" w:rsidR="00662978" w:rsidRPr="00C37011" w:rsidRDefault="00662978" w:rsidP="00662978">
            <w:pPr>
              <w:pStyle w:val="Tabletext"/>
              <w:spacing w:before="0" w:after="0"/>
              <w:ind w:left="709" w:right="0"/>
              <w:rPr>
                <w:ins w:id="1967" w:author="Abercrombie, Kerrie" w:date="2021-01-22T11:42:00Z"/>
                <w:rFonts w:cstheme="minorHAnsi"/>
                <w:szCs w:val="20"/>
              </w:rPr>
            </w:pPr>
            <w:commentRangeStart w:id="1968"/>
            <w:ins w:id="1969" w:author="Abercrombie, Kerrie" w:date="2021-01-22T11:42:00Z">
              <w:r w:rsidRPr="00C37011">
                <w:rPr>
                  <w:rFonts w:cstheme="minorHAnsi"/>
                  <w:szCs w:val="20"/>
                </w:rPr>
                <w:t>Hearing</w:t>
              </w:r>
            </w:ins>
          </w:p>
          <w:p w14:paraId="1EB40F16" w14:textId="77777777" w:rsidR="00662978" w:rsidRPr="00C37011" w:rsidRDefault="00662978" w:rsidP="00662978">
            <w:pPr>
              <w:pStyle w:val="Tabletext"/>
              <w:spacing w:before="0" w:after="0"/>
              <w:ind w:left="709" w:right="0"/>
              <w:rPr>
                <w:ins w:id="1970" w:author="Abercrombie, Kerrie" w:date="2021-01-22T11:42:00Z"/>
                <w:rFonts w:cstheme="minorHAnsi"/>
                <w:szCs w:val="20"/>
              </w:rPr>
            </w:pPr>
            <w:ins w:id="1971" w:author="Abercrombie, Kerrie" w:date="2021-01-22T11:42:00Z">
              <w:r w:rsidRPr="00C37011">
                <w:rPr>
                  <w:rFonts w:cstheme="minorHAnsi"/>
                  <w:szCs w:val="20"/>
                </w:rPr>
                <w:t>Clarity</w:t>
              </w:r>
            </w:ins>
          </w:p>
          <w:p w14:paraId="651E5940" w14:textId="34EC7CC6" w:rsidR="00662978" w:rsidRPr="00C37011" w:rsidRDefault="00662978" w:rsidP="00662978">
            <w:pPr>
              <w:pStyle w:val="Tabletext"/>
              <w:spacing w:before="0" w:after="0"/>
              <w:ind w:left="709" w:right="0"/>
              <w:rPr>
                <w:ins w:id="1972" w:author="Abercrombie, Kerrie" w:date="2021-01-21T12:19:00Z"/>
                <w:rFonts w:cstheme="minorHAnsi"/>
                <w:szCs w:val="20"/>
              </w:rPr>
            </w:pPr>
            <w:ins w:id="1973" w:author="Abercrombie, Kerrie" w:date="2021-01-22T11:42:00Z">
              <w:r w:rsidRPr="00C37011">
                <w:rPr>
                  <w:rFonts w:cstheme="minorHAnsi"/>
                  <w:szCs w:val="20"/>
                </w:rPr>
                <w:t>Interpretation</w:t>
              </w:r>
              <w:commentRangeEnd w:id="1968"/>
              <w:r w:rsidRPr="00C37011">
                <w:rPr>
                  <w:rStyle w:val="CommentReference"/>
                  <w:rFonts w:cstheme="minorHAnsi"/>
                  <w:color w:val="auto"/>
                  <w:sz w:val="20"/>
                  <w:szCs w:val="20"/>
                </w:rPr>
                <w:commentReference w:id="1968"/>
              </w:r>
            </w:ins>
          </w:p>
        </w:tc>
        <w:tc>
          <w:tcPr>
            <w:tcW w:w="683" w:type="dxa"/>
            <w:shd w:val="clear" w:color="auto" w:fill="auto"/>
          </w:tcPr>
          <w:p w14:paraId="5852E841" w14:textId="77777777" w:rsidR="00662978" w:rsidRPr="00C37011" w:rsidRDefault="00662978" w:rsidP="00662978">
            <w:pPr>
              <w:pStyle w:val="Tabletext"/>
              <w:spacing w:before="0" w:after="0"/>
              <w:rPr>
                <w:ins w:id="1974" w:author="Abercrombie, Kerrie" w:date="2021-01-21T12:19:00Z"/>
                <w:rFonts w:cstheme="minorHAnsi"/>
                <w:b/>
                <w:szCs w:val="20"/>
              </w:rPr>
            </w:pPr>
          </w:p>
        </w:tc>
        <w:tc>
          <w:tcPr>
            <w:tcW w:w="3003" w:type="dxa"/>
            <w:shd w:val="clear" w:color="auto" w:fill="auto"/>
          </w:tcPr>
          <w:p w14:paraId="76A6AE12" w14:textId="77777777" w:rsidR="00662978" w:rsidRPr="00C37011" w:rsidRDefault="00662978" w:rsidP="00662978">
            <w:pPr>
              <w:pStyle w:val="Tabletext"/>
              <w:spacing w:before="0" w:after="0"/>
              <w:ind w:left="0" w:right="7"/>
              <w:rPr>
                <w:ins w:id="1975" w:author="Abercrombie, Kerrie" w:date="2021-01-21T12:19:00Z"/>
                <w:rFonts w:cstheme="minorHAnsi"/>
                <w:b/>
                <w:szCs w:val="20"/>
                <w:highlight w:val="yellow"/>
              </w:rPr>
            </w:pPr>
          </w:p>
        </w:tc>
      </w:tr>
      <w:tr w:rsidR="00662978" w:rsidRPr="00C37011" w14:paraId="6E3A356D" w14:textId="77777777" w:rsidTr="004B6273">
        <w:trPr>
          <w:trHeight w:val="60"/>
          <w:ins w:id="1976" w:author="Abercrombie, Kerrie" w:date="2021-01-21T12:19:00Z"/>
        </w:trPr>
        <w:tc>
          <w:tcPr>
            <w:tcW w:w="846" w:type="dxa"/>
            <w:vMerge/>
            <w:shd w:val="clear" w:color="auto" w:fill="auto"/>
          </w:tcPr>
          <w:p w14:paraId="4E7DC8AF" w14:textId="77777777" w:rsidR="00662978" w:rsidRPr="00C37011" w:rsidRDefault="00662978" w:rsidP="00662978">
            <w:pPr>
              <w:pStyle w:val="Tabletext"/>
              <w:spacing w:before="0" w:after="0"/>
              <w:rPr>
                <w:ins w:id="1977" w:author="Abercrombie, Kerrie" w:date="2021-01-21T12:19:00Z"/>
                <w:rFonts w:cstheme="minorHAnsi"/>
                <w:b/>
                <w:szCs w:val="20"/>
              </w:rPr>
            </w:pPr>
          </w:p>
        </w:tc>
        <w:tc>
          <w:tcPr>
            <w:tcW w:w="4607" w:type="dxa"/>
            <w:vMerge/>
            <w:shd w:val="clear" w:color="auto" w:fill="auto"/>
          </w:tcPr>
          <w:p w14:paraId="7959F0E3" w14:textId="77777777" w:rsidR="00662978" w:rsidRPr="00C37011" w:rsidRDefault="00662978" w:rsidP="00662978">
            <w:pPr>
              <w:pStyle w:val="Tabletext"/>
              <w:spacing w:before="0" w:after="0"/>
              <w:ind w:left="0" w:right="0"/>
              <w:rPr>
                <w:ins w:id="1978" w:author="Abercrombie, Kerrie" w:date="2021-01-21T12:19:00Z"/>
                <w:rFonts w:cstheme="minorHAnsi"/>
                <w:b/>
                <w:szCs w:val="20"/>
              </w:rPr>
            </w:pPr>
          </w:p>
        </w:tc>
        <w:tc>
          <w:tcPr>
            <w:tcW w:w="921" w:type="dxa"/>
          </w:tcPr>
          <w:p w14:paraId="657E36FC" w14:textId="03C7F0B7" w:rsidR="00662978" w:rsidRPr="00C37011" w:rsidRDefault="00662978" w:rsidP="00662978">
            <w:pPr>
              <w:pStyle w:val="Tabletext"/>
              <w:spacing w:before="0" w:after="0"/>
              <w:ind w:left="0" w:right="0"/>
              <w:rPr>
                <w:ins w:id="1979" w:author="Abercrombie, Kerrie" w:date="2021-01-25T08:52:00Z"/>
                <w:rFonts w:cstheme="minorHAnsi"/>
                <w:szCs w:val="20"/>
              </w:rPr>
            </w:pPr>
            <w:ins w:id="1980" w:author="Abercrombie, Kerrie" w:date="2021-01-25T08:52:00Z">
              <w:r w:rsidRPr="00C37011">
                <w:rPr>
                  <w:rFonts w:cstheme="minorHAnsi"/>
                  <w:szCs w:val="20"/>
                </w:rPr>
                <w:t>2.</w:t>
              </w:r>
            </w:ins>
            <w:ins w:id="1981" w:author="Abercrombie, Kerrie" w:date="2021-01-27T12:27:00Z">
              <w:r>
                <w:rPr>
                  <w:rFonts w:cstheme="minorHAnsi"/>
                  <w:szCs w:val="20"/>
                </w:rPr>
                <w:t>6</w:t>
              </w:r>
            </w:ins>
            <w:ins w:id="1982" w:author="Abercrombie, Kerrie" w:date="2021-01-25T08:52:00Z">
              <w:r w:rsidRPr="00C37011">
                <w:rPr>
                  <w:rFonts w:cstheme="minorHAnsi"/>
                  <w:szCs w:val="20"/>
                </w:rPr>
                <w:t>.2</w:t>
              </w:r>
            </w:ins>
          </w:p>
        </w:tc>
        <w:tc>
          <w:tcPr>
            <w:tcW w:w="4607" w:type="dxa"/>
            <w:shd w:val="clear" w:color="auto" w:fill="auto"/>
          </w:tcPr>
          <w:p w14:paraId="649C8431" w14:textId="5BABB651" w:rsidR="00662978" w:rsidRPr="00C37011" w:rsidRDefault="00662978" w:rsidP="00662978">
            <w:pPr>
              <w:pStyle w:val="Tabletext"/>
              <w:spacing w:before="0" w:after="0"/>
              <w:ind w:left="0" w:right="0"/>
              <w:rPr>
                <w:ins w:id="1983" w:author="Abercrombie, Kerrie" w:date="2021-01-22T11:40:00Z"/>
                <w:rFonts w:cstheme="minorHAnsi"/>
                <w:szCs w:val="20"/>
              </w:rPr>
            </w:pPr>
            <w:ins w:id="1984" w:author="Abercrombie, Kerrie" w:date="2021-01-22T11:39:00Z">
              <w:r w:rsidRPr="00C37011">
                <w:rPr>
                  <w:rFonts w:cstheme="minorHAnsi"/>
                  <w:szCs w:val="20"/>
                </w:rPr>
                <w:t>Closed loop communications / Read</w:t>
              </w:r>
            </w:ins>
            <w:ins w:id="1985" w:author="Abercrombie, Kerrie" w:date="2021-01-22T11:40:00Z">
              <w:r w:rsidRPr="00C37011">
                <w:rPr>
                  <w:rFonts w:cstheme="minorHAnsi"/>
                  <w:szCs w:val="20"/>
                </w:rPr>
                <w:t>-</w:t>
              </w:r>
            </w:ins>
            <w:ins w:id="1986" w:author="Abercrombie, Kerrie" w:date="2021-01-22T11:39:00Z">
              <w:r w:rsidRPr="00C37011">
                <w:rPr>
                  <w:rFonts w:cstheme="minorHAnsi"/>
                  <w:szCs w:val="20"/>
                </w:rPr>
                <w:t>back</w:t>
              </w:r>
            </w:ins>
          </w:p>
          <w:p w14:paraId="2D8BFEC0" w14:textId="77777777" w:rsidR="00662978" w:rsidRPr="00C37011" w:rsidRDefault="00662978" w:rsidP="00662978">
            <w:pPr>
              <w:pStyle w:val="Tablelevel2"/>
              <w:ind w:left="709"/>
              <w:rPr>
                <w:ins w:id="1987" w:author="Abercrombie, Kerrie" w:date="2021-01-22T11:40:00Z"/>
                <w:rFonts w:asciiTheme="minorHAnsi" w:hAnsiTheme="minorHAnsi" w:cstheme="minorHAnsi"/>
                <w:sz w:val="20"/>
              </w:rPr>
            </w:pPr>
            <w:ins w:id="1988" w:author="Abercrombie, Kerrie" w:date="2021-01-22T11:40:00Z">
              <w:r w:rsidRPr="00C37011">
                <w:rPr>
                  <w:rFonts w:asciiTheme="minorHAnsi" w:hAnsiTheme="minorHAnsi" w:cstheme="minorHAnsi"/>
                  <w:sz w:val="20"/>
                </w:rPr>
                <w:t>Reading-back received message</w:t>
              </w:r>
            </w:ins>
          </w:p>
          <w:p w14:paraId="6EB8CD3C" w14:textId="77777777" w:rsidR="00662978" w:rsidRPr="00C37011" w:rsidRDefault="00662978" w:rsidP="00662978">
            <w:pPr>
              <w:pStyle w:val="Tablelevel2"/>
              <w:ind w:left="709"/>
              <w:rPr>
                <w:ins w:id="1989" w:author="Abercrombie, Kerrie" w:date="2021-01-22T11:40:00Z"/>
                <w:rFonts w:asciiTheme="minorHAnsi" w:hAnsiTheme="minorHAnsi" w:cstheme="minorHAnsi"/>
                <w:sz w:val="20"/>
              </w:rPr>
            </w:pPr>
            <w:ins w:id="1990" w:author="Abercrombie, Kerrie" w:date="2021-01-22T11:40:00Z">
              <w:r w:rsidRPr="00C37011">
                <w:rPr>
                  <w:rFonts w:asciiTheme="minorHAnsi" w:hAnsiTheme="minorHAnsi" w:cstheme="minorHAnsi"/>
                  <w:sz w:val="20"/>
                </w:rPr>
                <w:t>Breaking message into smaller components</w:t>
              </w:r>
            </w:ins>
          </w:p>
          <w:p w14:paraId="0A7B1CB2" w14:textId="42A66D8F" w:rsidR="00662978" w:rsidRPr="00C37011" w:rsidRDefault="00662978" w:rsidP="00662978">
            <w:pPr>
              <w:pStyle w:val="Tabletext"/>
              <w:spacing w:before="0" w:after="0"/>
              <w:ind w:left="709" w:right="0"/>
              <w:rPr>
                <w:ins w:id="1991" w:author="Abercrombie, Kerrie" w:date="2021-01-21T12:19:00Z"/>
                <w:rFonts w:cstheme="minorHAnsi"/>
                <w:b/>
                <w:szCs w:val="20"/>
              </w:rPr>
            </w:pPr>
            <w:ins w:id="1992" w:author="Abercrombie, Kerrie" w:date="2021-01-22T11:40:00Z">
              <w:r w:rsidRPr="00C37011">
                <w:rPr>
                  <w:rFonts w:cstheme="minorHAnsi"/>
                  <w:szCs w:val="20"/>
                </w:rPr>
                <w:t>Rephrasing message</w:t>
              </w:r>
            </w:ins>
          </w:p>
        </w:tc>
        <w:tc>
          <w:tcPr>
            <w:tcW w:w="683" w:type="dxa"/>
            <w:shd w:val="clear" w:color="auto" w:fill="auto"/>
          </w:tcPr>
          <w:p w14:paraId="30087F41" w14:textId="77777777" w:rsidR="00662978" w:rsidRPr="00C37011" w:rsidRDefault="00662978" w:rsidP="00662978">
            <w:pPr>
              <w:pStyle w:val="Tabletext"/>
              <w:spacing w:before="0" w:after="0"/>
              <w:rPr>
                <w:ins w:id="1993" w:author="Abercrombie, Kerrie" w:date="2021-01-21T12:19:00Z"/>
                <w:rFonts w:cstheme="minorHAnsi"/>
                <w:b/>
                <w:szCs w:val="20"/>
              </w:rPr>
            </w:pPr>
          </w:p>
        </w:tc>
        <w:tc>
          <w:tcPr>
            <w:tcW w:w="3003" w:type="dxa"/>
            <w:shd w:val="clear" w:color="auto" w:fill="auto"/>
          </w:tcPr>
          <w:p w14:paraId="078E03F3" w14:textId="77777777" w:rsidR="00662978" w:rsidRPr="00C37011" w:rsidRDefault="00662978" w:rsidP="00662978">
            <w:pPr>
              <w:pStyle w:val="Tabletext"/>
              <w:spacing w:before="0" w:after="0"/>
              <w:ind w:left="0" w:right="7"/>
              <w:rPr>
                <w:ins w:id="1994" w:author="Abercrombie, Kerrie" w:date="2021-01-21T12:19:00Z"/>
                <w:rFonts w:cstheme="minorHAnsi"/>
                <w:b/>
                <w:szCs w:val="20"/>
                <w:highlight w:val="yellow"/>
              </w:rPr>
            </w:pPr>
          </w:p>
        </w:tc>
      </w:tr>
    </w:tbl>
    <w:p w14:paraId="6727CC70" w14:textId="35172D0B" w:rsidR="00014F6C" w:rsidRDefault="00014F6C" w:rsidP="00014F6C">
      <w:pPr>
        <w:pStyle w:val="BodyText"/>
        <w:rPr>
          <w:i/>
        </w:rPr>
      </w:pPr>
    </w:p>
    <w:p w14:paraId="53A3A02D" w14:textId="13D20D0E" w:rsidR="002C764C" w:rsidRDefault="002C764C" w:rsidP="002C764C">
      <w:pPr>
        <w:pStyle w:val="Heading1"/>
        <w:rPr>
          <w:ins w:id="1995" w:author="Abercrombie, Kerrie" w:date="2021-01-21T13:30:00Z"/>
        </w:rPr>
      </w:pPr>
      <w:bookmarkStart w:id="1996" w:name="_Toc40341950"/>
      <w:bookmarkStart w:id="1997" w:name="_Toc62642272"/>
      <w:ins w:id="1998" w:author="Abercrombie, Kerrie" w:date="2021-01-21T13:30:00Z">
        <w:r>
          <w:t>REFERENCES REVELANT TO THIS MODULE</w:t>
        </w:r>
        <w:bookmarkEnd w:id="1996"/>
        <w:bookmarkEnd w:id="1997"/>
      </w:ins>
    </w:p>
    <w:p w14:paraId="4744C4C6" w14:textId="77777777" w:rsidR="002C764C" w:rsidRDefault="002C764C" w:rsidP="002C764C">
      <w:pPr>
        <w:pStyle w:val="Heading1separatationline"/>
        <w:rPr>
          <w:ins w:id="1999" w:author="Abercrombie, Kerrie" w:date="2021-01-21T13:30:00Z"/>
        </w:rPr>
      </w:pPr>
    </w:p>
    <w:p w14:paraId="343DC562" w14:textId="77777777" w:rsidR="002C764C" w:rsidRDefault="002C764C" w:rsidP="002C764C">
      <w:pPr>
        <w:pStyle w:val="BodyText"/>
        <w:rPr>
          <w:ins w:id="2000" w:author="Abercrombie, Kerrie" w:date="2021-01-21T13:30:00Z"/>
        </w:rPr>
      </w:pPr>
      <w:ins w:id="2001" w:author="Abercrombie, Kerrie" w:date="2021-01-21T13:30:00Z">
        <w:r>
          <w:t>The following reference materials are relevant in the planning of this module:</w:t>
        </w:r>
      </w:ins>
    </w:p>
    <w:p w14:paraId="40CA1831" w14:textId="77777777" w:rsidR="002C764C" w:rsidRDefault="002C764C" w:rsidP="002C764C">
      <w:pPr>
        <w:pStyle w:val="Bullet1"/>
        <w:rPr>
          <w:ins w:id="2002" w:author="Abercrombie, Kerrie" w:date="2021-01-21T13:30:00Z"/>
        </w:rPr>
      </w:pPr>
      <w:ins w:id="2003" w:author="Abercrombie, Kerrie" w:date="2021-01-21T13:30:00Z">
        <w:r>
          <w:t>SMCP</w:t>
        </w:r>
      </w:ins>
    </w:p>
    <w:p w14:paraId="240EF69B" w14:textId="77777777" w:rsidR="002C764C" w:rsidRDefault="002C764C" w:rsidP="002C764C">
      <w:pPr>
        <w:pStyle w:val="Bullet1"/>
        <w:rPr>
          <w:ins w:id="2004" w:author="Abercrombie, Kerrie" w:date="2021-01-21T13:30:00Z"/>
        </w:rPr>
      </w:pPr>
      <w:ins w:id="2005" w:author="Abercrombie, Kerrie" w:date="2021-01-21T13:30:00Z">
        <w:r>
          <w:t>GL1132 on communications/ phraseology</w:t>
        </w:r>
      </w:ins>
    </w:p>
    <w:p w14:paraId="3FBCA462" w14:textId="497FA825" w:rsidR="008F24F6" w:rsidRDefault="008F24F6" w:rsidP="000F198F">
      <w:pPr>
        <w:pStyle w:val="BodyText"/>
        <w:rPr>
          <w:ins w:id="2006" w:author="Abercrombie, Kerrie" w:date="2021-01-21T12:19:00Z"/>
        </w:rPr>
      </w:pPr>
    </w:p>
    <w:p w14:paraId="7DB66DE2" w14:textId="77777777" w:rsidR="000F198F" w:rsidRDefault="000F198F" w:rsidP="000F198F">
      <w:pPr>
        <w:pStyle w:val="Heading1"/>
        <w:rPr>
          <w:ins w:id="2007" w:author="Abercrombie, Kerrie" w:date="2021-01-21T12:19:00Z"/>
        </w:rPr>
      </w:pPr>
      <w:bookmarkStart w:id="2008" w:name="_Toc40341952"/>
      <w:bookmarkStart w:id="2009" w:name="_Toc62642273"/>
      <w:ins w:id="2010" w:author="Abercrombie, Kerrie" w:date="2021-01-21T12:19:00Z">
        <w:r>
          <w:t>VTS OPERATOR COMPETENCE CHART</w:t>
        </w:r>
        <w:bookmarkEnd w:id="2008"/>
        <w:bookmarkEnd w:id="2009"/>
      </w:ins>
    </w:p>
    <w:p w14:paraId="5AA276C7" w14:textId="77777777" w:rsidR="000F198F" w:rsidRPr="00BF3E47" w:rsidRDefault="000F198F" w:rsidP="000F198F">
      <w:pPr>
        <w:pStyle w:val="Heading1separatationline"/>
        <w:rPr>
          <w:ins w:id="2011" w:author="Abercrombie, Kerrie" w:date="2021-01-21T12:19:00Z"/>
        </w:rPr>
      </w:pPr>
    </w:p>
    <w:tbl>
      <w:tblPr>
        <w:tblStyle w:val="TableGrid"/>
        <w:tblW w:w="0" w:type="auto"/>
        <w:tblLook w:val="04A0" w:firstRow="1" w:lastRow="0" w:firstColumn="1" w:lastColumn="0" w:noHBand="0" w:noVBand="1"/>
      </w:tblPr>
      <w:tblGrid>
        <w:gridCol w:w="3640"/>
        <w:gridCol w:w="3640"/>
        <w:gridCol w:w="3640"/>
        <w:gridCol w:w="3640"/>
      </w:tblGrid>
      <w:tr w:rsidR="000F198F" w14:paraId="7F9CBBD0" w14:textId="77777777" w:rsidTr="001348C7">
        <w:trPr>
          <w:ins w:id="2012" w:author="Abercrombie, Kerrie" w:date="2021-01-21T12:19:00Z"/>
        </w:trPr>
        <w:tc>
          <w:tcPr>
            <w:tcW w:w="3640" w:type="dxa"/>
          </w:tcPr>
          <w:p w14:paraId="25B39DEA" w14:textId="77777777" w:rsidR="000F198F" w:rsidRDefault="000F198F" w:rsidP="001348C7">
            <w:pPr>
              <w:pStyle w:val="Tableheading"/>
              <w:rPr>
                <w:ins w:id="2013" w:author="Abercrombie, Kerrie" w:date="2021-01-21T12:19:00Z"/>
              </w:rPr>
            </w:pPr>
            <w:ins w:id="2014" w:author="Abercrombie, Kerrie" w:date="2021-01-21T12:19:00Z">
              <w:r>
                <w:t>Competence Area</w:t>
              </w:r>
            </w:ins>
          </w:p>
        </w:tc>
        <w:tc>
          <w:tcPr>
            <w:tcW w:w="3640" w:type="dxa"/>
          </w:tcPr>
          <w:p w14:paraId="76BDE9E1" w14:textId="77777777" w:rsidR="000F198F" w:rsidRDefault="000F198F" w:rsidP="001348C7">
            <w:pPr>
              <w:pStyle w:val="Tableheading"/>
              <w:rPr>
                <w:ins w:id="2015" w:author="Abercrombie, Kerrie" w:date="2021-01-21T12:19:00Z"/>
              </w:rPr>
            </w:pPr>
            <w:ins w:id="2016" w:author="Abercrombie, Kerrie" w:date="2021-01-21T12:19:00Z">
              <w:r>
                <w:t>Knowledge, understanding and proficiency</w:t>
              </w:r>
            </w:ins>
          </w:p>
        </w:tc>
        <w:tc>
          <w:tcPr>
            <w:tcW w:w="3640" w:type="dxa"/>
          </w:tcPr>
          <w:p w14:paraId="6EC24EB4" w14:textId="77777777" w:rsidR="000F198F" w:rsidRDefault="000F198F" w:rsidP="001348C7">
            <w:pPr>
              <w:pStyle w:val="Tableheading"/>
              <w:rPr>
                <w:ins w:id="2017" w:author="Abercrombie, Kerrie" w:date="2021-01-21T12:19:00Z"/>
              </w:rPr>
            </w:pPr>
            <w:ins w:id="2018" w:author="Abercrombie, Kerrie" w:date="2021-01-21T12:19:00Z">
              <w:r>
                <w:t>Methods for demonstrating Competence</w:t>
              </w:r>
            </w:ins>
          </w:p>
        </w:tc>
        <w:tc>
          <w:tcPr>
            <w:tcW w:w="3640" w:type="dxa"/>
          </w:tcPr>
          <w:p w14:paraId="2F5233DF" w14:textId="77777777" w:rsidR="000F198F" w:rsidRDefault="000F198F" w:rsidP="001348C7">
            <w:pPr>
              <w:pStyle w:val="Tableheading"/>
              <w:rPr>
                <w:ins w:id="2019" w:author="Abercrombie, Kerrie" w:date="2021-01-21T12:19:00Z"/>
              </w:rPr>
            </w:pPr>
            <w:ins w:id="2020" w:author="Abercrombie, Kerrie" w:date="2021-01-21T12:19:00Z">
              <w:r>
                <w:t>Criteria for evaluating competence</w:t>
              </w:r>
            </w:ins>
          </w:p>
        </w:tc>
      </w:tr>
      <w:tr w:rsidR="000F198F" w14:paraId="09EE9797" w14:textId="77777777" w:rsidTr="001348C7">
        <w:trPr>
          <w:ins w:id="2021" w:author="Abercrombie, Kerrie" w:date="2021-01-21T12:19:00Z"/>
        </w:trPr>
        <w:tc>
          <w:tcPr>
            <w:tcW w:w="3640" w:type="dxa"/>
          </w:tcPr>
          <w:p w14:paraId="3ADE178B" w14:textId="77777777" w:rsidR="000F198F" w:rsidRDefault="000F198F" w:rsidP="001348C7">
            <w:pPr>
              <w:pStyle w:val="Tabletext"/>
              <w:rPr>
                <w:ins w:id="2022" w:author="Abercrombie, Kerrie" w:date="2021-01-21T12:19:00Z"/>
              </w:rPr>
            </w:pPr>
          </w:p>
        </w:tc>
        <w:tc>
          <w:tcPr>
            <w:tcW w:w="3640" w:type="dxa"/>
          </w:tcPr>
          <w:p w14:paraId="753A086F" w14:textId="77777777" w:rsidR="000F198F" w:rsidRDefault="000F198F" w:rsidP="001348C7">
            <w:pPr>
              <w:pStyle w:val="Tabletext"/>
              <w:rPr>
                <w:ins w:id="2023" w:author="Abercrombie, Kerrie" w:date="2021-01-21T12:19:00Z"/>
              </w:rPr>
            </w:pPr>
          </w:p>
        </w:tc>
        <w:tc>
          <w:tcPr>
            <w:tcW w:w="3640" w:type="dxa"/>
          </w:tcPr>
          <w:p w14:paraId="4E627B77" w14:textId="77777777" w:rsidR="000F198F" w:rsidRDefault="000F198F" w:rsidP="001348C7">
            <w:pPr>
              <w:pStyle w:val="Tabletext"/>
              <w:rPr>
                <w:ins w:id="2024" w:author="Abercrombie, Kerrie" w:date="2021-01-21T12:19:00Z"/>
              </w:rPr>
            </w:pPr>
          </w:p>
        </w:tc>
        <w:tc>
          <w:tcPr>
            <w:tcW w:w="3640" w:type="dxa"/>
          </w:tcPr>
          <w:p w14:paraId="332768DC" w14:textId="77777777" w:rsidR="000F198F" w:rsidRDefault="000F198F" w:rsidP="001348C7">
            <w:pPr>
              <w:pStyle w:val="Tabletext"/>
              <w:rPr>
                <w:ins w:id="2025" w:author="Abercrombie, Kerrie" w:date="2021-01-21T12:19:00Z"/>
              </w:rPr>
            </w:pPr>
          </w:p>
        </w:tc>
      </w:tr>
      <w:tr w:rsidR="000F198F" w14:paraId="1A1FEE66" w14:textId="77777777" w:rsidTr="001348C7">
        <w:trPr>
          <w:ins w:id="2026" w:author="Abercrombie, Kerrie" w:date="2021-01-21T12:19:00Z"/>
        </w:trPr>
        <w:tc>
          <w:tcPr>
            <w:tcW w:w="3640" w:type="dxa"/>
          </w:tcPr>
          <w:p w14:paraId="213A4344" w14:textId="77777777" w:rsidR="000F198F" w:rsidRDefault="000F198F" w:rsidP="001348C7">
            <w:pPr>
              <w:pStyle w:val="Tabletext"/>
              <w:rPr>
                <w:ins w:id="2027" w:author="Abercrombie, Kerrie" w:date="2021-01-21T12:19:00Z"/>
              </w:rPr>
            </w:pPr>
          </w:p>
        </w:tc>
        <w:tc>
          <w:tcPr>
            <w:tcW w:w="3640" w:type="dxa"/>
          </w:tcPr>
          <w:p w14:paraId="53333F26" w14:textId="77777777" w:rsidR="000F198F" w:rsidRDefault="000F198F" w:rsidP="001348C7">
            <w:pPr>
              <w:pStyle w:val="Tabletext"/>
              <w:rPr>
                <w:ins w:id="2028" w:author="Abercrombie, Kerrie" w:date="2021-01-21T12:19:00Z"/>
              </w:rPr>
            </w:pPr>
          </w:p>
        </w:tc>
        <w:tc>
          <w:tcPr>
            <w:tcW w:w="3640" w:type="dxa"/>
          </w:tcPr>
          <w:p w14:paraId="700A7E87" w14:textId="77777777" w:rsidR="000F198F" w:rsidRDefault="000F198F" w:rsidP="001348C7">
            <w:pPr>
              <w:pStyle w:val="Tabletext"/>
              <w:rPr>
                <w:ins w:id="2029" w:author="Abercrombie, Kerrie" w:date="2021-01-21T12:19:00Z"/>
              </w:rPr>
            </w:pPr>
          </w:p>
        </w:tc>
        <w:tc>
          <w:tcPr>
            <w:tcW w:w="3640" w:type="dxa"/>
          </w:tcPr>
          <w:p w14:paraId="5DA4E632" w14:textId="77777777" w:rsidR="000F198F" w:rsidRDefault="000F198F" w:rsidP="001348C7">
            <w:pPr>
              <w:pStyle w:val="Tabletext"/>
              <w:rPr>
                <w:ins w:id="2030" w:author="Abercrombie, Kerrie" w:date="2021-01-21T12:19:00Z"/>
              </w:rPr>
            </w:pPr>
          </w:p>
        </w:tc>
      </w:tr>
    </w:tbl>
    <w:p w14:paraId="1F4679EC" w14:textId="48C13413" w:rsidR="00C47B4B" w:rsidRDefault="00C47B4B" w:rsidP="00C47B4B">
      <w:pPr>
        <w:pStyle w:val="BodyText"/>
        <w:rPr>
          <w:ins w:id="2031" w:author="Abercrombie, Kerrie" w:date="2021-01-21T13:01:00Z"/>
        </w:rPr>
      </w:pPr>
    </w:p>
    <w:p w14:paraId="36F7A26E" w14:textId="428EEB16" w:rsidR="00947640" w:rsidRDefault="00947640" w:rsidP="00C47B4B">
      <w:pPr>
        <w:pStyle w:val="BodyText"/>
        <w:rPr>
          <w:ins w:id="2032" w:author="Abercrombie, Kerrie" w:date="2021-01-21T13:01:00Z"/>
        </w:rPr>
      </w:pPr>
    </w:p>
    <w:p w14:paraId="7FDD7624" w14:textId="34C139E1" w:rsidR="001348C7" w:rsidRDefault="001348C7" w:rsidP="00C47B4B">
      <w:pPr>
        <w:pStyle w:val="BodyText"/>
        <w:rPr>
          <w:ins w:id="2033" w:author="Abercrombie, Kerrie" w:date="2021-01-21T13:14:00Z"/>
        </w:rPr>
      </w:pPr>
    </w:p>
    <w:p w14:paraId="4F3E378D" w14:textId="77777777" w:rsidR="001348C7" w:rsidRDefault="001348C7" w:rsidP="00C47B4B">
      <w:pPr>
        <w:pStyle w:val="BodyText"/>
        <w:rPr>
          <w:ins w:id="2034" w:author="Abercrombie, Kerrie" w:date="2021-01-21T13:15:00Z"/>
        </w:rPr>
        <w:sectPr w:rsidR="001348C7" w:rsidSect="00531867">
          <w:headerReference w:type="default" r:id="rId27"/>
          <w:pgSz w:w="16838" w:h="11906" w:orient="landscape" w:code="9"/>
          <w:pgMar w:top="907" w:right="1134" w:bottom="794" w:left="1134" w:header="851" w:footer="851" w:gutter="0"/>
          <w:cols w:space="708"/>
          <w:docGrid w:linePitch="360"/>
        </w:sectPr>
      </w:pPr>
    </w:p>
    <w:p w14:paraId="4E82C38E" w14:textId="6DD32308" w:rsidR="001348C7" w:rsidRDefault="00C352C2" w:rsidP="00C352C2">
      <w:pPr>
        <w:pStyle w:val="Module"/>
        <w:rPr>
          <w:ins w:id="2035" w:author="Abercrombie, Kerrie" w:date="2021-01-21T13:15:00Z"/>
        </w:rPr>
      </w:pPr>
      <w:bookmarkStart w:id="2036" w:name="_Toc40341953"/>
      <w:bookmarkStart w:id="2037" w:name="_Toc62642274"/>
      <w:ins w:id="2038" w:author="Abercrombie, Kerrie" w:date="2021-01-21T13:17:00Z">
        <w:r>
          <w:t xml:space="preserve">MODULE 3 </w:t>
        </w:r>
      </w:ins>
      <w:ins w:id="2039" w:author="Abercrombie, Kerrie" w:date="2021-01-22T11:11:00Z">
        <w:r w:rsidR="00A70B6F">
          <w:t>–</w:t>
        </w:r>
      </w:ins>
      <w:ins w:id="2040" w:author="Abercrombie, Kerrie" w:date="2021-01-21T13:17:00Z">
        <w:r>
          <w:t xml:space="preserve"> </w:t>
        </w:r>
      </w:ins>
      <w:bookmarkEnd w:id="2036"/>
      <w:ins w:id="2041" w:author="Abercrombie, Kerrie" w:date="2021-01-22T11:12:00Z">
        <w:r w:rsidR="00A70B6F">
          <w:t>P</w:t>
        </w:r>
      </w:ins>
      <w:ins w:id="2042" w:author="Abercrombie, Kerrie" w:date="2021-01-22T12:49:00Z">
        <w:r w:rsidR="003145D0">
          <w:t>R</w:t>
        </w:r>
      </w:ins>
      <w:ins w:id="2043" w:author="Abercrombie, Kerrie" w:date="2021-01-22T12:50:00Z">
        <w:r w:rsidR="003145D0">
          <w:t xml:space="preserve">OVISION </w:t>
        </w:r>
      </w:ins>
      <w:ins w:id="2044" w:author="Abercrombie, Kerrie" w:date="2021-01-22T11:12:00Z">
        <w:r w:rsidR="00A70B6F">
          <w:t>OF</w:t>
        </w:r>
      </w:ins>
      <w:ins w:id="2045" w:author="Abercrombie, Kerrie" w:date="2021-01-22T11:11:00Z">
        <w:r w:rsidR="00A70B6F">
          <w:t xml:space="preserve"> </w:t>
        </w:r>
      </w:ins>
      <w:commentRangeStart w:id="2046"/>
      <w:ins w:id="2047" w:author="Abercrombie, Kerrie" w:date="2021-01-22T11:12:00Z">
        <w:r w:rsidR="00A70B6F">
          <w:t>VTS</w:t>
        </w:r>
      </w:ins>
      <w:commentRangeEnd w:id="2046"/>
      <w:ins w:id="2048" w:author="Abercrombie, Kerrie" w:date="2021-01-27T12:09:00Z">
        <w:r w:rsidR="004D7830">
          <w:rPr>
            <w:rStyle w:val="CommentReference"/>
            <w:rFonts w:eastAsiaTheme="minorHAnsi"/>
            <w:b w:val="0"/>
            <w:color w:val="auto"/>
            <w:u w:val="none"/>
          </w:rPr>
          <w:commentReference w:id="2046"/>
        </w:r>
      </w:ins>
      <w:bookmarkEnd w:id="2037"/>
    </w:p>
    <w:p w14:paraId="107C9A8A" w14:textId="3931D0FD" w:rsidR="001348C7" w:rsidRDefault="000B1C18" w:rsidP="008A2B31">
      <w:pPr>
        <w:pStyle w:val="Heading1"/>
        <w:numPr>
          <w:ilvl w:val="0"/>
          <w:numId w:val="65"/>
        </w:numPr>
        <w:rPr>
          <w:ins w:id="2049" w:author="Abercrombie, Kerrie" w:date="2021-01-21T13:15:00Z"/>
        </w:rPr>
      </w:pPr>
      <w:bookmarkStart w:id="2050" w:name="_Toc40341955"/>
      <w:bookmarkStart w:id="2051" w:name="_Toc62642275"/>
      <w:ins w:id="2052" w:author="Abercrombie, Kerrie" w:date="2021-01-21T13:15:00Z">
        <w:r>
          <w:rPr>
            <w:caps w:val="0"/>
          </w:rPr>
          <w:t>SCOPE</w:t>
        </w:r>
        <w:bookmarkEnd w:id="2050"/>
        <w:bookmarkEnd w:id="2051"/>
      </w:ins>
    </w:p>
    <w:p w14:paraId="1741570F" w14:textId="77777777" w:rsidR="001348C7" w:rsidRDefault="001348C7" w:rsidP="001348C7">
      <w:pPr>
        <w:pStyle w:val="Heading1separatationline"/>
        <w:rPr>
          <w:ins w:id="2053" w:author="Abercrombie, Kerrie" w:date="2021-01-21T13:15:00Z"/>
        </w:rPr>
      </w:pPr>
    </w:p>
    <w:p w14:paraId="4095100B" w14:textId="620EB9C1" w:rsidR="00A70B6F" w:rsidRDefault="005C5C0E" w:rsidP="002242ED">
      <w:pPr>
        <w:pStyle w:val="BodyText"/>
        <w:rPr>
          <w:ins w:id="2054" w:author="Abercrombie, Kerrie" w:date="2021-01-22T11:11:00Z"/>
        </w:rPr>
      </w:pPr>
      <w:ins w:id="2055" w:author="Abercrombie, Kerrie" w:date="2021-01-28T12:39:00Z">
        <w:r>
          <w:t xml:space="preserve">This module describes the </w:t>
        </w:r>
        <w:r w:rsidRPr="002C425D">
          <w:t xml:space="preserve">subject areas, knowledge and practical competence </w:t>
        </w:r>
        <w:r>
          <w:t>to interact with participating ships and allied services in mitigating the development of unsafe situations through</w:t>
        </w:r>
      </w:ins>
      <w:ins w:id="2056" w:author="Abercrombie, Kerrie" w:date="2021-01-22T11:11:00Z">
        <w:r w:rsidR="00A70B6F">
          <w:t>:</w:t>
        </w:r>
      </w:ins>
    </w:p>
    <w:p w14:paraId="08EE95F2" w14:textId="77777777" w:rsidR="00A70B6F" w:rsidRDefault="00A70B6F" w:rsidP="00A70B6F">
      <w:pPr>
        <w:pStyle w:val="Bullet1"/>
        <w:rPr>
          <w:ins w:id="2057" w:author="Abercrombie, Kerrie" w:date="2021-01-22T11:11:00Z"/>
        </w:rPr>
      </w:pPr>
      <w:ins w:id="2058" w:author="Abercrombie, Kerrie" w:date="2021-01-22T11:11:00Z">
        <w:r>
          <w:t xml:space="preserve">The provision of timely and relevant information on factors that may influence the ship's movements and assist on-board decision making. </w:t>
        </w:r>
      </w:ins>
    </w:p>
    <w:p w14:paraId="7D43B41C" w14:textId="77777777" w:rsidR="00A70B6F" w:rsidRDefault="00A70B6F" w:rsidP="00A70B6F">
      <w:pPr>
        <w:pStyle w:val="Bullet1"/>
        <w:rPr>
          <w:ins w:id="2059" w:author="Abercrombie, Kerrie" w:date="2021-01-22T11:11:00Z"/>
        </w:rPr>
      </w:pPr>
      <w:ins w:id="2060" w:author="Abercrombie, Kerrie" w:date="2021-01-22T11:11:00Z">
        <w:r>
          <w:t>The management of ship traffic to ensure the safety and efficiency of ship movements.</w:t>
        </w:r>
      </w:ins>
    </w:p>
    <w:p w14:paraId="6373251E" w14:textId="705EBB48" w:rsidR="00A70B6F" w:rsidRDefault="00A70B6F" w:rsidP="00A70B6F">
      <w:pPr>
        <w:pStyle w:val="Bullet1"/>
        <w:rPr>
          <w:ins w:id="2061" w:author="Abercrombie, Kerrie" w:date="2021-01-22T11:11:00Z"/>
        </w:rPr>
      </w:pPr>
      <w:ins w:id="2062" w:author="Abercrombie, Kerrie" w:date="2021-01-22T11:11:00Z">
        <w:r>
          <w:t>Responding to developing unsafe situations.</w:t>
        </w:r>
      </w:ins>
    </w:p>
    <w:p w14:paraId="10E46555" w14:textId="019B9EDE" w:rsidR="001348C7" w:rsidRDefault="000B1C18" w:rsidP="001348C7">
      <w:pPr>
        <w:pStyle w:val="Heading1"/>
        <w:rPr>
          <w:ins w:id="2063" w:author="Abercrombie, Kerrie" w:date="2021-01-21T13:15:00Z"/>
        </w:rPr>
      </w:pPr>
      <w:bookmarkStart w:id="2064" w:name="_Toc40341956"/>
      <w:bookmarkStart w:id="2065" w:name="_Toc62642276"/>
      <w:ins w:id="2066" w:author="Abercrombie, Kerrie" w:date="2021-01-21T13:15:00Z">
        <w:r>
          <w:rPr>
            <w:caps w:val="0"/>
          </w:rPr>
          <w:t>LEARNING OBJECTIVE</w:t>
        </w:r>
        <w:bookmarkEnd w:id="2064"/>
        <w:bookmarkEnd w:id="2065"/>
      </w:ins>
    </w:p>
    <w:p w14:paraId="251026FA" w14:textId="77777777" w:rsidR="001348C7" w:rsidRDefault="001348C7" w:rsidP="001348C7">
      <w:pPr>
        <w:pStyle w:val="Heading1separatationline"/>
        <w:rPr>
          <w:ins w:id="2067" w:author="Abercrombie, Kerrie" w:date="2021-01-21T13:15:00Z"/>
        </w:rPr>
      </w:pPr>
    </w:p>
    <w:p w14:paraId="71B6D7D0" w14:textId="77777777" w:rsidR="003145D0" w:rsidRDefault="003145D0" w:rsidP="003145D0">
      <w:pPr>
        <w:pStyle w:val="BodyText"/>
        <w:rPr>
          <w:ins w:id="2068" w:author="Abercrombie, Kerrie" w:date="2021-01-22T12:46:00Z"/>
        </w:rPr>
      </w:pPr>
      <w:ins w:id="2069" w:author="Abercrombie, Kerrie" w:date="2021-01-22T12:46:00Z">
        <w:r>
          <w:t>On the completion of the module the student will be able to demonstrate an understanding of, and knowledge in:</w:t>
        </w:r>
      </w:ins>
    </w:p>
    <w:p w14:paraId="4EA5BED6" w14:textId="796F2026" w:rsidR="003145D0" w:rsidRDefault="003145D0" w:rsidP="001348C7">
      <w:pPr>
        <w:pStyle w:val="BodyText"/>
        <w:rPr>
          <w:ins w:id="2070" w:author="Abercrombie, Kerrie" w:date="2021-01-22T12:46:00Z"/>
        </w:rPr>
      </w:pPr>
    </w:p>
    <w:p w14:paraId="234BE87E" w14:textId="1EFE5E08" w:rsidR="003145D0" w:rsidRDefault="000B1C18" w:rsidP="003145D0">
      <w:pPr>
        <w:pStyle w:val="Heading1"/>
        <w:rPr>
          <w:ins w:id="2071" w:author="Abercrombie, Kerrie" w:date="2021-01-22T12:43:00Z"/>
        </w:rPr>
      </w:pPr>
      <w:bookmarkStart w:id="2072" w:name="_Toc62642277"/>
      <w:bookmarkStart w:id="2073" w:name="_Toc40341957"/>
      <w:ins w:id="2074" w:author="Abercrombie, Kerrie" w:date="2021-01-22T12:43:00Z">
        <w:r w:rsidRPr="00C27B77">
          <w:rPr>
            <w:caps w:val="0"/>
          </w:rPr>
          <w:t>RECOMMENDED TRAINING HOURS</w:t>
        </w:r>
        <w:bookmarkEnd w:id="2072"/>
      </w:ins>
    </w:p>
    <w:p w14:paraId="3222F48E" w14:textId="77777777" w:rsidR="003145D0" w:rsidRDefault="003145D0" w:rsidP="003145D0">
      <w:pPr>
        <w:pStyle w:val="Heading1separatationline"/>
        <w:rPr>
          <w:ins w:id="2075" w:author="Abercrombie, Kerrie" w:date="2021-01-22T12:43:00Z"/>
        </w:rPr>
      </w:pPr>
    </w:p>
    <w:p w14:paraId="020CA9B5" w14:textId="77777777" w:rsidR="003145D0" w:rsidRPr="00C27B77" w:rsidRDefault="003145D0" w:rsidP="003145D0">
      <w:pPr>
        <w:pStyle w:val="BodyText"/>
        <w:rPr>
          <w:ins w:id="2076" w:author="Abercrombie, Kerrie" w:date="2021-01-22T12:43:00Z"/>
        </w:rPr>
      </w:pPr>
      <w:ins w:id="2077" w:author="Abercrombie, Kerrie" w:date="2021-01-22T12:43:00Z">
        <w:r>
          <w:t xml:space="preserve">The number of recommended hours are </w:t>
        </w:r>
        <w:r w:rsidRPr="00945E59">
          <w:rPr>
            <w:highlight w:val="yellow"/>
          </w:rPr>
          <w:t>XXX</w:t>
        </w:r>
        <w:r>
          <w:t xml:space="preserve">.  </w:t>
        </w:r>
      </w:ins>
    </w:p>
    <w:p w14:paraId="756E6A0D" w14:textId="612D02A9" w:rsidR="001348C7" w:rsidRDefault="000B1C18" w:rsidP="001348C7">
      <w:pPr>
        <w:pStyle w:val="Heading1"/>
        <w:rPr>
          <w:ins w:id="2078" w:author="Abercrombie, Kerrie" w:date="2021-01-21T13:15:00Z"/>
          <w:szCs w:val="20"/>
        </w:rPr>
      </w:pPr>
      <w:bookmarkStart w:id="2079" w:name="_Toc40341959"/>
      <w:bookmarkStart w:id="2080" w:name="_Toc62642278"/>
      <w:bookmarkEnd w:id="2073"/>
      <w:ins w:id="2081" w:author="Abercrombie, Kerrie" w:date="2021-01-21T13:15:00Z">
        <w:r w:rsidRPr="002A0F96">
          <w:rPr>
            <w:caps w:val="0"/>
            <w:szCs w:val="20"/>
          </w:rPr>
          <w:t>RECOMMENDED TRAINING AIDS AND EXERCISES</w:t>
        </w:r>
        <w:bookmarkEnd w:id="2079"/>
        <w:bookmarkEnd w:id="2080"/>
      </w:ins>
    </w:p>
    <w:p w14:paraId="27E7778D" w14:textId="77777777" w:rsidR="001348C7" w:rsidRDefault="001348C7" w:rsidP="001348C7">
      <w:pPr>
        <w:pStyle w:val="Heading1separatationline"/>
        <w:rPr>
          <w:ins w:id="2082" w:author="Abercrombie, Kerrie" w:date="2021-01-21T13:15:00Z"/>
        </w:rPr>
      </w:pPr>
    </w:p>
    <w:p w14:paraId="75E21564" w14:textId="77777777" w:rsidR="001348C7" w:rsidRDefault="001348C7" w:rsidP="001348C7">
      <w:pPr>
        <w:pStyle w:val="BodyText"/>
        <w:rPr>
          <w:ins w:id="2083" w:author="Abercrombie, Kerrie" w:date="2021-01-21T13:15:00Z"/>
        </w:rPr>
      </w:pPr>
      <w:ins w:id="2084" w:author="Abercrombie, Kerrie" w:date="2021-01-21T13:15:00Z">
        <w:r>
          <w:t>The teaching methods that should be used for the delivery of this module include:</w:t>
        </w:r>
      </w:ins>
    </w:p>
    <w:p w14:paraId="7D5B8DDE" w14:textId="77777777" w:rsidR="001348C7" w:rsidRDefault="001348C7" w:rsidP="001348C7">
      <w:pPr>
        <w:pStyle w:val="Bullet1"/>
        <w:rPr>
          <w:ins w:id="2085" w:author="Abercrombie, Kerrie" w:date="2021-01-21T13:15:00Z"/>
        </w:rPr>
      </w:pPr>
      <w:ins w:id="2086" w:author="Abercrombie, Kerrie" w:date="2021-01-21T13:15:00Z">
        <w:r>
          <w:t>Classroom presentations and facilitated discussion</w:t>
        </w:r>
      </w:ins>
    </w:p>
    <w:p w14:paraId="3C5E7742" w14:textId="77777777" w:rsidR="001348C7" w:rsidRDefault="001348C7" w:rsidP="001348C7">
      <w:pPr>
        <w:pStyle w:val="Bullet1"/>
        <w:rPr>
          <w:ins w:id="2087" w:author="Abercrombie, Kerrie" w:date="2021-01-21T13:15:00Z"/>
        </w:rPr>
      </w:pPr>
    </w:p>
    <w:p w14:paraId="578784FA" w14:textId="1C6E9B65" w:rsidR="003145D0" w:rsidRDefault="000B1C18" w:rsidP="003145D0">
      <w:pPr>
        <w:pStyle w:val="Heading1"/>
        <w:rPr>
          <w:ins w:id="2088" w:author="Abercrombie, Kerrie" w:date="2021-01-22T12:43:00Z"/>
        </w:rPr>
      </w:pPr>
      <w:bookmarkStart w:id="2089" w:name="_Toc62642279"/>
      <w:ins w:id="2090" w:author="Abercrombie, Kerrie" w:date="2021-01-22T12:43:00Z">
        <w:r>
          <w:rPr>
            <w:caps w:val="0"/>
          </w:rPr>
          <w:t>PRE-COURSE READING MATERIAL</w:t>
        </w:r>
        <w:bookmarkEnd w:id="2089"/>
        <w:r>
          <w:rPr>
            <w:caps w:val="0"/>
          </w:rPr>
          <w:t xml:space="preserve"> </w:t>
        </w:r>
      </w:ins>
    </w:p>
    <w:p w14:paraId="05054410" w14:textId="77777777" w:rsidR="003145D0" w:rsidRPr="00BF3E47" w:rsidRDefault="003145D0" w:rsidP="003145D0">
      <w:pPr>
        <w:pStyle w:val="Heading1separatationline"/>
        <w:rPr>
          <w:ins w:id="2091" w:author="Abercrombie, Kerrie" w:date="2021-01-22T12:43:00Z"/>
        </w:rPr>
      </w:pPr>
    </w:p>
    <w:p w14:paraId="3610DA1A" w14:textId="77777777" w:rsidR="003145D0" w:rsidRDefault="003145D0" w:rsidP="003145D0">
      <w:pPr>
        <w:pStyle w:val="BodyText"/>
        <w:rPr>
          <w:ins w:id="2092" w:author="Abercrombie, Kerrie" w:date="2021-01-22T12:43:00Z"/>
        </w:rPr>
      </w:pPr>
      <w:ins w:id="2093" w:author="Abercrombie, Kerrie" w:date="2021-01-22T12:43:00Z">
        <w:r>
          <w:t>Prior to attending the course, it is suggested that a student be provided with at least the following materials:</w:t>
        </w:r>
      </w:ins>
    </w:p>
    <w:p w14:paraId="3F8BEB71" w14:textId="2E8BFEAB" w:rsidR="003145D0" w:rsidRDefault="002242ED" w:rsidP="003145D0">
      <w:pPr>
        <w:pStyle w:val="Bullet1"/>
        <w:rPr>
          <w:ins w:id="2094" w:author="Abercrombie, Kerrie" w:date="2021-01-22T12:43:00Z"/>
        </w:rPr>
      </w:pPr>
      <w:ins w:id="2095" w:author="Abercrombie, Kerrie" w:date="2021-01-22T12:55:00Z">
        <w:r>
          <w:t>A.857 (xx)</w:t>
        </w:r>
      </w:ins>
    </w:p>
    <w:p w14:paraId="75D41947" w14:textId="41DDE9F6" w:rsidR="003145D0" w:rsidRDefault="003145D0" w:rsidP="003145D0">
      <w:pPr>
        <w:pStyle w:val="Bullet1"/>
        <w:rPr>
          <w:ins w:id="2096" w:author="Abercrombie, Kerrie" w:date="2021-01-22T12:43:00Z"/>
        </w:rPr>
      </w:pPr>
      <w:ins w:id="2097" w:author="Abercrombie, Kerrie" w:date="2021-01-22T12:43:00Z">
        <w:r>
          <w:t>GL1089</w:t>
        </w:r>
      </w:ins>
      <w:ins w:id="2098" w:author="Abercrombie, Kerrie" w:date="2021-01-22T12:55:00Z">
        <w:r w:rsidR="002242ED" w:rsidRPr="002242ED">
          <w:t xml:space="preserve"> </w:t>
        </w:r>
        <w:r w:rsidR="002242ED">
          <w:t>(Revised)</w:t>
        </w:r>
      </w:ins>
    </w:p>
    <w:p w14:paraId="6AD4A7D9" w14:textId="77777777" w:rsidR="001348C7" w:rsidRDefault="001348C7" w:rsidP="001348C7">
      <w:pPr>
        <w:pStyle w:val="BodyText"/>
        <w:rPr>
          <w:ins w:id="2099" w:author="Abercrombie, Kerrie" w:date="2021-01-21T13:15:00Z"/>
        </w:rPr>
      </w:pPr>
    </w:p>
    <w:p w14:paraId="7B381535" w14:textId="77777777" w:rsidR="001348C7" w:rsidRDefault="001348C7" w:rsidP="001348C7">
      <w:pPr>
        <w:pStyle w:val="BodyText"/>
        <w:rPr>
          <w:ins w:id="2100" w:author="Abercrombie, Kerrie" w:date="2021-01-21T13:15:00Z"/>
        </w:rPr>
      </w:pPr>
    </w:p>
    <w:p w14:paraId="31928951" w14:textId="77777777" w:rsidR="001348C7" w:rsidRPr="0036496F" w:rsidRDefault="001348C7" w:rsidP="001348C7">
      <w:pPr>
        <w:pStyle w:val="BodyText"/>
        <w:rPr>
          <w:ins w:id="2101" w:author="Abercrombie, Kerrie" w:date="2021-01-21T13:15:00Z"/>
        </w:rPr>
        <w:sectPr w:rsidR="001348C7" w:rsidRPr="0036496F" w:rsidSect="001348C7">
          <w:pgSz w:w="11906" w:h="16838" w:code="9"/>
          <w:pgMar w:top="1134" w:right="794" w:bottom="1134" w:left="907" w:header="851" w:footer="851" w:gutter="0"/>
          <w:cols w:space="708"/>
          <w:docGrid w:linePitch="360"/>
        </w:sectPr>
      </w:pPr>
    </w:p>
    <w:p w14:paraId="5DAAB407" w14:textId="3C2C0419" w:rsidR="001348C7" w:rsidRDefault="000B1C18" w:rsidP="001348C7">
      <w:pPr>
        <w:pStyle w:val="Heading1"/>
        <w:rPr>
          <w:ins w:id="2102" w:author="Abercrombie, Kerrie" w:date="2021-01-22T10:24:00Z"/>
        </w:rPr>
      </w:pPr>
      <w:bookmarkStart w:id="2103" w:name="_Toc40341961"/>
      <w:bookmarkStart w:id="2104" w:name="_Toc62642280"/>
      <w:ins w:id="2105" w:author="Abercrombie, Kerrie" w:date="2021-01-21T13:15:00Z">
        <w:r>
          <w:rPr>
            <w:caps w:val="0"/>
          </w:rPr>
          <w:t>DETAILED TEACHING SYLLABUS</w:t>
        </w:r>
      </w:ins>
      <w:bookmarkEnd w:id="2103"/>
      <w:bookmarkEnd w:id="2104"/>
    </w:p>
    <w:p w14:paraId="6D04C758" w14:textId="427D6140" w:rsidR="00531867" w:rsidRDefault="00531867" w:rsidP="00531867">
      <w:pPr>
        <w:pStyle w:val="Heading1separatationline"/>
        <w:rPr>
          <w:ins w:id="2106" w:author="Abercrombie, Kerrie" w:date="2021-01-22T10:24:00Z"/>
        </w:rPr>
      </w:pPr>
    </w:p>
    <w:p w14:paraId="79A91C37" w14:textId="77777777" w:rsidR="002B5A22" w:rsidRPr="00BF3E47" w:rsidRDefault="002B5A22" w:rsidP="002242ED">
      <w:pPr>
        <w:pStyle w:val="BodyText"/>
        <w:rPr>
          <w:ins w:id="2107" w:author="Abercrombie, Kerrie" w:date="2021-01-21T13:15:00Z"/>
        </w:rPr>
      </w:pPr>
    </w:p>
    <w:tbl>
      <w:tblPr>
        <w:tblStyle w:val="TableGrid"/>
        <w:tblW w:w="14667" w:type="dxa"/>
        <w:tblLayout w:type="fixed"/>
        <w:tblLook w:val="04A0" w:firstRow="1" w:lastRow="0" w:firstColumn="1" w:lastColumn="0" w:noHBand="0" w:noVBand="1"/>
      </w:tblPr>
      <w:tblGrid>
        <w:gridCol w:w="846"/>
        <w:gridCol w:w="4607"/>
        <w:gridCol w:w="921"/>
        <w:gridCol w:w="4607"/>
        <w:gridCol w:w="683"/>
        <w:gridCol w:w="3003"/>
      </w:tblGrid>
      <w:tr w:rsidR="002B5A22" w:rsidRPr="00FB0C8D" w14:paraId="409AC186" w14:textId="77777777" w:rsidTr="00920CAB">
        <w:trPr>
          <w:cantSplit/>
          <w:trHeight w:val="1349"/>
          <w:tblHeader/>
          <w:ins w:id="2108" w:author="Abercrombie, Kerrie" w:date="2021-01-21T13:15:00Z"/>
        </w:trPr>
        <w:tc>
          <w:tcPr>
            <w:tcW w:w="846" w:type="dxa"/>
            <w:textDirection w:val="btLr"/>
          </w:tcPr>
          <w:p w14:paraId="5ECCB109" w14:textId="77777777" w:rsidR="002B5A22" w:rsidRPr="00FB0C8D" w:rsidRDefault="002B5A22" w:rsidP="00FB0C8D">
            <w:pPr>
              <w:pStyle w:val="Tabletexttitle"/>
              <w:spacing w:before="0" w:after="0"/>
              <w:rPr>
                <w:ins w:id="2109" w:author="Abercrombie, Kerrie" w:date="2021-01-21T13:15:00Z"/>
                <w:rFonts w:cstheme="minorHAnsi"/>
                <w:szCs w:val="20"/>
              </w:rPr>
            </w:pPr>
            <w:ins w:id="2110" w:author="Abercrombie, Kerrie" w:date="2021-01-21T13:15:00Z">
              <w:r w:rsidRPr="00FB0C8D">
                <w:rPr>
                  <w:rFonts w:cstheme="minorHAnsi"/>
                  <w:szCs w:val="20"/>
                </w:rPr>
                <w:t>Element</w:t>
              </w:r>
            </w:ins>
          </w:p>
        </w:tc>
        <w:tc>
          <w:tcPr>
            <w:tcW w:w="4607" w:type="dxa"/>
          </w:tcPr>
          <w:p w14:paraId="2C094BFA" w14:textId="77777777" w:rsidR="002B5A22" w:rsidRPr="00FB0C8D" w:rsidRDefault="002B5A22" w:rsidP="00FB0C8D">
            <w:pPr>
              <w:pStyle w:val="Tabletexttitle"/>
              <w:spacing w:before="0" w:after="0"/>
              <w:ind w:left="0" w:right="0"/>
              <w:rPr>
                <w:ins w:id="2111" w:author="Abercrombie, Kerrie" w:date="2021-01-21T13:15:00Z"/>
                <w:rFonts w:cstheme="minorHAnsi"/>
                <w:szCs w:val="20"/>
              </w:rPr>
            </w:pPr>
            <w:ins w:id="2112" w:author="Abercrombie, Kerrie" w:date="2021-01-21T13:15:00Z">
              <w:r w:rsidRPr="00FB0C8D">
                <w:rPr>
                  <w:rFonts w:cstheme="minorHAnsi"/>
                  <w:szCs w:val="20"/>
                </w:rPr>
                <w:t>Session Objective</w:t>
              </w:r>
            </w:ins>
          </w:p>
        </w:tc>
        <w:tc>
          <w:tcPr>
            <w:tcW w:w="921" w:type="dxa"/>
            <w:textDirection w:val="btLr"/>
          </w:tcPr>
          <w:p w14:paraId="510BB100" w14:textId="55FD9779" w:rsidR="002B5A22" w:rsidRPr="00FB0C8D" w:rsidRDefault="002B5A22" w:rsidP="00FB0C8D">
            <w:pPr>
              <w:pStyle w:val="Tabletexttitle"/>
              <w:spacing w:before="0" w:after="0"/>
              <w:rPr>
                <w:ins w:id="2113" w:author="Abercrombie, Kerrie" w:date="2021-01-25T09:00:00Z"/>
                <w:rFonts w:cstheme="minorHAnsi"/>
                <w:szCs w:val="20"/>
              </w:rPr>
            </w:pPr>
            <w:ins w:id="2114" w:author="Abercrombie, Kerrie" w:date="2021-01-25T09:00:00Z">
              <w:r w:rsidRPr="00FB0C8D">
                <w:rPr>
                  <w:rFonts w:cstheme="minorHAnsi"/>
                  <w:szCs w:val="20"/>
                </w:rPr>
                <w:t>Sub-element</w:t>
              </w:r>
            </w:ins>
          </w:p>
        </w:tc>
        <w:tc>
          <w:tcPr>
            <w:tcW w:w="4607" w:type="dxa"/>
          </w:tcPr>
          <w:p w14:paraId="7BB47FC5" w14:textId="6F815E4D" w:rsidR="002B5A22" w:rsidRPr="00FB0C8D" w:rsidRDefault="002B5A22" w:rsidP="00FB0C8D">
            <w:pPr>
              <w:pStyle w:val="Tabletexttitle"/>
              <w:spacing w:before="0" w:after="0"/>
              <w:ind w:left="0" w:right="0"/>
              <w:rPr>
                <w:ins w:id="2115" w:author="Abercrombie, Kerrie" w:date="2021-01-21T13:15:00Z"/>
                <w:rFonts w:cstheme="minorHAnsi"/>
                <w:szCs w:val="20"/>
              </w:rPr>
            </w:pPr>
            <w:ins w:id="2116" w:author="Abercrombie, Kerrie" w:date="2021-01-21T13:15:00Z">
              <w:r w:rsidRPr="00FB0C8D">
                <w:rPr>
                  <w:rFonts w:cstheme="minorHAnsi"/>
                  <w:szCs w:val="20"/>
                </w:rPr>
                <w:t>Subject Elements</w:t>
              </w:r>
            </w:ins>
          </w:p>
        </w:tc>
        <w:tc>
          <w:tcPr>
            <w:tcW w:w="683" w:type="dxa"/>
            <w:textDirection w:val="btLr"/>
          </w:tcPr>
          <w:p w14:paraId="5696B37B" w14:textId="77777777" w:rsidR="002B5A22" w:rsidRPr="00FB0C8D" w:rsidRDefault="002B5A22" w:rsidP="00FB0C8D">
            <w:pPr>
              <w:pStyle w:val="Tabletexttitle"/>
              <w:spacing w:before="0" w:after="0"/>
              <w:rPr>
                <w:ins w:id="2117" w:author="Abercrombie, Kerrie" w:date="2021-01-21T13:15:00Z"/>
                <w:rFonts w:cstheme="minorHAnsi"/>
                <w:szCs w:val="20"/>
              </w:rPr>
            </w:pPr>
            <w:ins w:id="2118" w:author="Abercrombie, Kerrie" w:date="2021-01-21T13:15:00Z">
              <w:r w:rsidRPr="00FB0C8D">
                <w:rPr>
                  <w:rFonts w:cstheme="minorHAnsi"/>
                  <w:szCs w:val="20"/>
                </w:rPr>
                <w:t>Level of Competence</w:t>
              </w:r>
            </w:ins>
          </w:p>
        </w:tc>
        <w:tc>
          <w:tcPr>
            <w:tcW w:w="3003" w:type="dxa"/>
          </w:tcPr>
          <w:p w14:paraId="45851060" w14:textId="77777777" w:rsidR="002B5A22" w:rsidRPr="00FB0C8D" w:rsidRDefault="002B5A22" w:rsidP="00FB0C8D">
            <w:pPr>
              <w:pStyle w:val="Tabletexttitle"/>
              <w:spacing w:before="0" w:after="0"/>
              <w:ind w:left="0" w:right="7"/>
              <w:rPr>
                <w:ins w:id="2119" w:author="Abercrombie, Kerrie" w:date="2021-01-21T13:15:00Z"/>
                <w:rFonts w:cstheme="minorHAnsi"/>
                <w:szCs w:val="20"/>
              </w:rPr>
            </w:pPr>
            <w:ins w:id="2120" w:author="Abercrombie, Kerrie" w:date="2021-01-21T13:15:00Z">
              <w:r w:rsidRPr="00FB0C8D">
                <w:rPr>
                  <w:rFonts w:cstheme="minorHAnsi"/>
                  <w:szCs w:val="20"/>
                </w:rPr>
                <w:t>Resources</w:t>
              </w:r>
            </w:ins>
          </w:p>
          <w:p w14:paraId="1CD20872" w14:textId="77777777" w:rsidR="002B5A22" w:rsidRPr="00FB0C8D" w:rsidRDefault="002B5A22" w:rsidP="00FB0C8D">
            <w:pPr>
              <w:pStyle w:val="Tabletexttitle"/>
              <w:spacing w:before="0" w:after="0"/>
              <w:ind w:left="0" w:right="7"/>
              <w:rPr>
                <w:ins w:id="2121" w:author="Abercrombie, Kerrie" w:date="2021-01-21T13:15:00Z"/>
                <w:rFonts w:cstheme="minorHAnsi"/>
                <w:szCs w:val="20"/>
              </w:rPr>
            </w:pPr>
          </w:p>
        </w:tc>
      </w:tr>
      <w:tr w:rsidR="002B5A22" w:rsidRPr="00FB0C8D" w14:paraId="5BC5E068" w14:textId="77777777" w:rsidTr="002B5A22">
        <w:trPr>
          <w:trHeight w:val="70"/>
          <w:ins w:id="2122" w:author="Abercrombie, Kerrie" w:date="2021-01-22T13:14:00Z"/>
        </w:trPr>
        <w:tc>
          <w:tcPr>
            <w:tcW w:w="846" w:type="dxa"/>
            <w:shd w:val="clear" w:color="auto" w:fill="F2F2F2" w:themeFill="background1" w:themeFillShade="F2"/>
          </w:tcPr>
          <w:p w14:paraId="07390E43" w14:textId="161ACF10" w:rsidR="002B5A22" w:rsidRPr="00FB0C8D" w:rsidRDefault="002B5A22" w:rsidP="00FB0C8D">
            <w:pPr>
              <w:pStyle w:val="Tabletext"/>
              <w:spacing w:before="0" w:after="0"/>
              <w:rPr>
                <w:ins w:id="2123" w:author="Abercrombie, Kerrie" w:date="2021-01-22T13:14:00Z"/>
                <w:rFonts w:cstheme="minorHAnsi"/>
                <w:b/>
                <w:szCs w:val="20"/>
              </w:rPr>
            </w:pPr>
            <w:ins w:id="2124" w:author="Abercrombie, Kerrie" w:date="2021-01-22T13:20:00Z">
              <w:r w:rsidRPr="00FB0C8D">
                <w:rPr>
                  <w:rFonts w:cstheme="minorHAnsi"/>
                  <w:b/>
                  <w:szCs w:val="20"/>
                </w:rPr>
                <w:t>3.1</w:t>
              </w:r>
            </w:ins>
          </w:p>
        </w:tc>
        <w:tc>
          <w:tcPr>
            <w:tcW w:w="4607" w:type="dxa"/>
            <w:shd w:val="clear" w:color="auto" w:fill="F2F2F2" w:themeFill="background1" w:themeFillShade="F2"/>
          </w:tcPr>
          <w:p w14:paraId="1068018C" w14:textId="22BD9C89" w:rsidR="002B5A22" w:rsidRPr="00FB0C8D" w:rsidRDefault="008E652F" w:rsidP="00FB0C8D">
            <w:pPr>
              <w:pStyle w:val="Tabletext"/>
              <w:spacing w:before="0" w:after="0"/>
              <w:ind w:left="0" w:right="0"/>
              <w:rPr>
                <w:ins w:id="2125" w:author="Abercrombie, Kerrie" w:date="2021-01-22T13:14:00Z"/>
                <w:rFonts w:cstheme="minorHAnsi"/>
                <w:b/>
                <w:szCs w:val="20"/>
              </w:rPr>
            </w:pPr>
            <w:ins w:id="2126" w:author="Abercrombie, Kerrie" w:date="2021-01-22T13:14:00Z">
              <w:r w:rsidRPr="00FB0C8D">
                <w:rPr>
                  <w:rFonts w:cstheme="minorHAnsi"/>
                  <w:b/>
                  <w:szCs w:val="20"/>
                </w:rPr>
                <w:t>VTS ENVIRONMENT</w:t>
              </w:r>
            </w:ins>
          </w:p>
        </w:tc>
        <w:tc>
          <w:tcPr>
            <w:tcW w:w="921" w:type="dxa"/>
            <w:shd w:val="clear" w:color="auto" w:fill="F2F2F2" w:themeFill="background1" w:themeFillShade="F2"/>
          </w:tcPr>
          <w:p w14:paraId="28B265BF" w14:textId="77777777" w:rsidR="002B5A22" w:rsidRPr="00FB0C8D" w:rsidRDefault="002B5A22" w:rsidP="00FB0C8D">
            <w:pPr>
              <w:pStyle w:val="Tabletext"/>
              <w:spacing w:before="0" w:after="0"/>
              <w:ind w:left="0" w:right="0"/>
              <w:rPr>
                <w:ins w:id="2127" w:author="Abercrombie, Kerrie" w:date="2021-01-25T09:00:00Z"/>
                <w:rFonts w:cstheme="minorHAnsi"/>
                <w:b/>
                <w:szCs w:val="20"/>
              </w:rPr>
            </w:pPr>
          </w:p>
        </w:tc>
        <w:tc>
          <w:tcPr>
            <w:tcW w:w="4607" w:type="dxa"/>
            <w:shd w:val="clear" w:color="auto" w:fill="F2F2F2" w:themeFill="background1" w:themeFillShade="F2"/>
          </w:tcPr>
          <w:p w14:paraId="01101D52" w14:textId="48921EBF" w:rsidR="002B5A22" w:rsidRPr="00FB0C8D" w:rsidRDefault="002B5A22" w:rsidP="00FB0C8D">
            <w:pPr>
              <w:pStyle w:val="Tabletext"/>
              <w:spacing w:before="0" w:after="0"/>
              <w:ind w:left="0" w:right="0"/>
              <w:rPr>
                <w:ins w:id="2128" w:author="Abercrombie, Kerrie" w:date="2021-01-22T13:14:00Z"/>
                <w:rFonts w:cstheme="minorHAnsi"/>
                <w:b/>
                <w:szCs w:val="20"/>
              </w:rPr>
            </w:pPr>
          </w:p>
        </w:tc>
        <w:tc>
          <w:tcPr>
            <w:tcW w:w="683" w:type="dxa"/>
            <w:shd w:val="clear" w:color="auto" w:fill="F2F2F2" w:themeFill="background1" w:themeFillShade="F2"/>
          </w:tcPr>
          <w:p w14:paraId="624194E0" w14:textId="77777777" w:rsidR="002B5A22" w:rsidRPr="00FB0C8D" w:rsidRDefault="002B5A22" w:rsidP="00FB0C8D">
            <w:pPr>
              <w:pStyle w:val="Tabletext"/>
              <w:spacing w:before="0" w:after="0"/>
              <w:rPr>
                <w:ins w:id="2129" w:author="Abercrombie, Kerrie" w:date="2021-01-22T13:14:00Z"/>
                <w:rFonts w:cstheme="minorHAnsi"/>
                <w:b/>
                <w:szCs w:val="20"/>
              </w:rPr>
            </w:pPr>
          </w:p>
        </w:tc>
        <w:tc>
          <w:tcPr>
            <w:tcW w:w="3003" w:type="dxa"/>
            <w:shd w:val="clear" w:color="auto" w:fill="F2F2F2" w:themeFill="background1" w:themeFillShade="F2"/>
          </w:tcPr>
          <w:p w14:paraId="08F93729" w14:textId="34A4F672" w:rsidR="002B5A22" w:rsidRPr="00FB0C8D" w:rsidRDefault="005300C7" w:rsidP="00FB0C8D">
            <w:pPr>
              <w:pStyle w:val="Tabletext"/>
              <w:spacing w:before="0" w:after="0"/>
              <w:ind w:left="0" w:right="7"/>
              <w:rPr>
                <w:ins w:id="2130" w:author="Abercrombie, Kerrie" w:date="2021-01-22T13:14:00Z"/>
                <w:rFonts w:cstheme="minorHAnsi"/>
                <w:b/>
                <w:szCs w:val="20"/>
              </w:rPr>
            </w:pPr>
            <w:ins w:id="2131" w:author="Abercrombie, Kerrie" w:date="2021-01-25T09:52:00Z">
              <w:r w:rsidRPr="00FB0C8D">
                <w:rPr>
                  <w:rFonts w:cstheme="minorHAnsi"/>
                  <w:b/>
                  <w:szCs w:val="20"/>
                </w:rPr>
                <w:t>?R35, R37</w:t>
              </w:r>
            </w:ins>
          </w:p>
        </w:tc>
      </w:tr>
      <w:tr w:rsidR="00B1705B" w:rsidRPr="00FB0C8D" w14:paraId="6410E024" w14:textId="77777777" w:rsidTr="001067BE">
        <w:trPr>
          <w:trHeight w:val="70"/>
          <w:ins w:id="2132" w:author="Abercrombie, Kerrie" w:date="2021-01-22T13:15:00Z"/>
        </w:trPr>
        <w:tc>
          <w:tcPr>
            <w:tcW w:w="846" w:type="dxa"/>
            <w:vMerge w:val="restart"/>
            <w:shd w:val="clear" w:color="auto" w:fill="auto"/>
          </w:tcPr>
          <w:p w14:paraId="08C541CD" w14:textId="77777777" w:rsidR="00B1705B" w:rsidRPr="00FB0C8D" w:rsidRDefault="00B1705B" w:rsidP="00FB0C8D">
            <w:pPr>
              <w:pStyle w:val="Tabletext"/>
              <w:spacing w:before="0" w:after="0"/>
              <w:rPr>
                <w:ins w:id="2133" w:author="Abercrombie, Kerrie" w:date="2021-01-22T13:15:00Z"/>
                <w:rFonts w:cstheme="minorHAnsi"/>
                <w:szCs w:val="20"/>
              </w:rPr>
            </w:pPr>
          </w:p>
        </w:tc>
        <w:tc>
          <w:tcPr>
            <w:tcW w:w="4607" w:type="dxa"/>
            <w:vMerge w:val="restart"/>
            <w:shd w:val="clear" w:color="auto" w:fill="auto"/>
          </w:tcPr>
          <w:p w14:paraId="6DD30E2A" w14:textId="59252B38" w:rsidR="00B1705B" w:rsidRPr="00FB0C8D" w:rsidRDefault="005300C7" w:rsidP="00FB0C8D">
            <w:pPr>
              <w:pStyle w:val="Tabletext"/>
              <w:spacing w:before="0" w:after="0"/>
              <w:ind w:left="0" w:right="0"/>
              <w:rPr>
                <w:ins w:id="2134" w:author="Abercrombie, Kerrie" w:date="2021-01-22T13:15:00Z"/>
                <w:rFonts w:cstheme="minorHAnsi"/>
                <w:i/>
                <w:szCs w:val="20"/>
              </w:rPr>
            </w:pPr>
            <w:ins w:id="2135" w:author="Abercrombie, Kerrie" w:date="2021-01-25T09:50:00Z">
              <w:r w:rsidRPr="00FB0C8D">
                <w:rPr>
                  <w:rFonts w:cstheme="minorHAnsi"/>
                  <w:i/>
                  <w:szCs w:val="20"/>
                </w:rPr>
                <w:t xml:space="preserve">To provide a broad understanding of the measures used to manage traffic within a VTS. </w:t>
              </w:r>
            </w:ins>
          </w:p>
        </w:tc>
        <w:tc>
          <w:tcPr>
            <w:tcW w:w="921" w:type="dxa"/>
            <w:shd w:val="clear" w:color="auto" w:fill="auto"/>
          </w:tcPr>
          <w:p w14:paraId="22631FE7" w14:textId="7CA8D4C5" w:rsidR="00B1705B" w:rsidRPr="00FB0C8D" w:rsidRDefault="00B1705B" w:rsidP="00FB0C8D">
            <w:pPr>
              <w:pStyle w:val="Tabletext"/>
              <w:spacing w:before="0" w:after="0"/>
              <w:rPr>
                <w:ins w:id="2136" w:author="Abercrombie, Kerrie" w:date="2021-01-25T09:00:00Z"/>
                <w:rFonts w:cstheme="minorHAnsi"/>
                <w:szCs w:val="20"/>
              </w:rPr>
            </w:pPr>
            <w:ins w:id="2137" w:author="Abercrombie, Kerrie" w:date="2021-01-25T09:00:00Z">
              <w:r w:rsidRPr="00FB0C8D">
                <w:rPr>
                  <w:rFonts w:cstheme="minorHAnsi"/>
                  <w:szCs w:val="20"/>
                </w:rPr>
                <w:t>3.1.1</w:t>
              </w:r>
            </w:ins>
          </w:p>
        </w:tc>
        <w:tc>
          <w:tcPr>
            <w:tcW w:w="4607" w:type="dxa"/>
            <w:shd w:val="clear" w:color="auto" w:fill="auto"/>
          </w:tcPr>
          <w:p w14:paraId="54D34D4E" w14:textId="5EF61A7D" w:rsidR="00B1705B" w:rsidRPr="00FB0C8D" w:rsidRDefault="00B1705B" w:rsidP="00FB0C8D">
            <w:pPr>
              <w:pStyle w:val="Tabletext"/>
              <w:spacing w:before="0" w:after="0"/>
              <w:rPr>
                <w:ins w:id="2138" w:author="Abercrombie, Kerrie" w:date="2021-01-22T13:15:00Z"/>
                <w:rFonts w:cstheme="minorHAnsi"/>
                <w:szCs w:val="20"/>
              </w:rPr>
            </w:pPr>
            <w:ins w:id="2139" w:author="Abercrombie, Kerrie" w:date="2021-01-22T13:16:00Z">
              <w:r w:rsidRPr="00FB0C8D">
                <w:rPr>
                  <w:rFonts w:cstheme="minorHAnsi"/>
                  <w:szCs w:val="20"/>
                </w:rPr>
                <w:t>Area limits, boundaries, separation zones, shipping lanes and channels</w:t>
              </w:r>
            </w:ins>
          </w:p>
        </w:tc>
        <w:tc>
          <w:tcPr>
            <w:tcW w:w="683" w:type="dxa"/>
            <w:shd w:val="clear" w:color="auto" w:fill="auto"/>
          </w:tcPr>
          <w:p w14:paraId="4949807A" w14:textId="77777777" w:rsidR="00B1705B" w:rsidRPr="00FB0C8D" w:rsidRDefault="00B1705B" w:rsidP="00FB0C8D">
            <w:pPr>
              <w:pStyle w:val="Tabletext"/>
              <w:spacing w:before="0" w:after="0"/>
              <w:rPr>
                <w:ins w:id="2140" w:author="Abercrombie, Kerrie" w:date="2021-01-22T13:15:00Z"/>
                <w:rFonts w:cstheme="minorHAnsi"/>
                <w:szCs w:val="20"/>
              </w:rPr>
            </w:pPr>
          </w:p>
        </w:tc>
        <w:tc>
          <w:tcPr>
            <w:tcW w:w="3003" w:type="dxa"/>
            <w:shd w:val="clear" w:color="auto" w:fill="auto"/>
          </w:tcPr>
          <w:p w14:paraId="23D2ABAD" w14:textId="77777777" w:rsidR="00B1705B" w:rsidRPr="00FB0C8D" w:rsidRDefault="00B1705B" w:rsidP="00FB0C8D">
            <w:pPr>
              <w:pStyle w:val="Tabletext"/>
              <w:spacing w:before="0" w:after="0"/>
              <w:ind w:left="0" w:right="7"/>
              <w:rPr>
                <w:ins w:id="2141" w:author="Abercrombie, Kerrie" w:date="2021-01-22T13:15:00Z"/>
                <w:rFonts w:cstheme="minorHAnsi"/>
                <w:szCs w:val="20"/>
              </w:rPr>
            </w:pPr>
          </w:p>
        </w:tc>
      </w:tr>
      <w:tr w:rsidR="00B1705B" w:rsidRPr="00FB0C8D" w14:paraId="6833E489" w14:textId="77777777" w:rsidTr="001067BE">
        <w:trPr>
          <w:trHeight w:val="70"/>
          <w:ins w:id="2142" w:author="Abercrombie, Kerrie" w:date="2021-01-22T13:15:00Z"/>
        </w:trPr>
        <w:tc>
          <w:tcPr>
            <w:tcW w:w="846" w:type="dxa"/>
            <w:vMerge/>
            <w:shd w:val="clear" w:color="auto" w:fill="auto"/>
          </w:tcPr>
          <w:p w14:paraId="7AC2CA39" w14:textId="77777777" w:rsidR="00B1705B" w:rsidRPr="00FB0C8D" w:rsidRDefault="00B1705B" w:rsidP="00FB0C8D">
            <w:pPr>
              <w:pStyle w:val="Tabletext"/>
              <w:spacing w:before="0" w:after="0"/>
              <w:rPr>
                <w:ins w:id="2143" w:author="Abercrombie, Kerrie" w:date="2021-01-22T13:15:00Z"/>
                <w:rFonts w:cstheme="minorHAnsi"/>
                <w:szCs w:val="20"/>
              </w:rPr>
            </w:pPr>
          </w:p>
        </w:tc>
        <w:tc>
          <w:tcPr>
            <w:tcW w:w="4607" w:type="dxa"/>
            <w:vMerge/>
            <w:shd w:val="clear" w:color="auto" w:fill="auto"/>
          </w:tcPr>
          <w:p w14:paraId="0DB6AB34" w14:textId="77777777" w:rsidR="00B1705B" w:rsidRPr="00FB0C8D" w:rsidRDefault="00B1705B" w:rsidP="00FB0C8D">
            <w:pPr>
              <w:pStyle w:val="Tabletext"/>
              <w:spacing w:before="0" w:after="0"/>
              <w:ind w:left="0" w:right="0"/>
              <w:rPr>
                <w:ins w:id="2144" w:author="Abercrombie, Kerrie" w:date="2021-01-22T13:15:00Z"/>
                <w:rFonts w:cstheme="minorHAnsi"/>
                <w:i/>
                <w:szCs w:val="20"/>
              </w:rPr>
            </w:pPr>
          </w:p>
        </w:tc>
        <w:tc>
          <w:tcPr>
            <w:tcW w:w="921" w:type="dxa"/>
            <w:shd w:val="clear" w:color="auto" w:fill="auto"/>
          </w:tcPr>
          <w:p w14:paraId="532D9427" w14:textId="73F78545" w:rsidR="00B1705B" w:rsidRPr="00FB0C8D" w:rsidRDefault="00B1705B" w:rsidP="00FB0C8D">
            <w:pPr>
              <w:pStyle w:val="Tabletext"/>
              <w:spacing w:before="0" w:after="0"/>
              <w:rPr>
                <w:ins w:id="2145" w:author="Abercrombie, Kerrie" w:date="2021-01-25T09:00:00Z"/>
                <w:rFonts w:cstheme="minorHAnsi"/>
                <w:szCs w:val="20"/>
              </w:rPr>
            </w:pPr>
            <w:ins w:id="2146" w:author="Abercrombie, Kerrie" w:date="2021-01-25T09:00:00Z">
              <w:r w:rsidRPr="00FB0C8D">
                <w:rPr>
                  <w:rFonts w:cstheme="minorHAnsi"/>
                  <w:szCs w:val="20"/>
                </w:rPr>
                <w:t>3.1.2</w:t>
              </w:r>
            </w:ins>
          </w:p>
        </w:tc>
        <w:tc>
          <w:tcPr>
            <w:tcW w:w="4607" w:type="dxa"/>
            <w:shd w:val="clear" w:color="auto" w:fill="auto"/>
          </w:tcPr>
          <w:p w14:paraId="33D2A589" w14:textId="4FCBA95F" w:rsidR="00B1705B" w:rsidRPr="00FB0C8D" w:rsidRDefault="00B1705B" w:rsidP="00FB0C8D">
            <w:pPr>
              <w:pStyle w:val="Tabletext"/>
              <w:spacing w:before="0" w:after="0"/>
              <w:rPr>
                <w:ins w:id="2147" w:author="Abercrombie, Kerrie" w:date="2021-01-22T13:15:00Z"/>
                <w:rFonts w:cstheme="minorHAnsi"/>
                <w:szCs w:val="20"/>
              </w:rPr>
            </w:pPr>
            <w:ins w:id="2148" w:author="Abercrombie, Kerrie" w:date="2021-01-22T13:16:00Z">
              <w:r w:rsidRPr="00FB0C8D">
                <w:rPr>
                  <w:rFonts w:cstheme="minorHAnsi"/>
                  <w:szCs w:val="20"/>
                </w:rPr>
                <w:t>Prohibited or dangerous areas, safety zones, anchorages and restricted areas</w:t>
              </w:r>
            </w:ins>
          </w:p>
        </w:tc>
        <w:tc>
          <w:tcPr>
            <w:tcW w:w="683" w:type="dxa"/>
            <w:shd w:val="clear" w:color="auto" w:fill="auto"/>
          </w:tcPr>
          <w:p w14:paraId="332542BA" w14:textId="77777777" w:rsidR="00B1705B" w:rsidRPr="00FB0C8D" w:rsidRDefault="00B1705B" w:rsidP="00FB0C8D">
            <w:pPr>
              <w:pStyle w:val="Tabletext"/>
              <w:spacing w:before="0" w:after="0"/>
              <w:rPr>
                <w:ins w:id="2149" w:author="Abercrombie, Kerrie" w:date="2021-01-22T13:15:00Z"/>
                <w:rFonts w:cstheme="minorHAnsi"/>
                <w:szCs w:val="20"/>
              </w:rPr>
            </w:pPr>
          </w:p>
        </w:tc>
        <w:tc>
          <w:tcPr>
            <w:tcW w:w="3003" w:type="dxa"/>
            <w:shd w:val="clear" w:color="auto" w:fill="auto"/>
          </w:tcPr>
          <w:p w14:paraId="377D97C3" w14:textId="77777777" w:rsidR="00B1705B" w:rsidRPr="00FB0C8D" w:rsidRDefault="00B1705B" w:rsidP="00FB0C8D">
            <w:pPr>
              <w:pStyle w:val="Tabletext"/>
              <w:spacing w:before="0" w:after="0"/>
              <w:ind w:left="0" w:right="7"/>
              <w:rPr>
                <w:ins w:id="2150" w:author="Abercrombie, Kerrie" w:date="2021-01-22T13:15:00Z"/>
                <w:rFonts w:cstheme="minorHAnsi"/>
                <w:szCs w:val="20"/>
              </w:rPr>
            </w:pPr>
          </w:p>
        </w:tc>
      </w:tr>
      <w:tr w:rsidR="00B1705B" w:rsidRPr="00FB0C8D" w14:paraId="5CF2AF5B" w14:textId="77777777" w:rsidTr="001067BE">
        <w:trPr>
          <w:trHeight w:val="70"/>
          <w:ins w:id="2151" w:author="Abercrombie, Kerrie" w:date="2021-01-22T13:15:00Z"/>
        </w:trPr>
        <w:tc>
          <w:tcPr>
            <w:tcW w:w="846" w:type="dxa"/>
            <w:vMerge/>
            <w:shd w:val="clear" w:color="auto" w:fill="auto"/>
          </w:tcPr>
          <w:p w14:paraId="18A3FDFB" w14:textId="77777777" w:rsidR="00B1705B" w:rsidRPr="00FB0C8D" w:rsidRDefault="00B1705B" w:rsidP="00FB0C8D">
            <w:pPr>
              <w:pStyle w:val="Tabletext"/>
              <w:spacing w:before="0" w:after="0"/>
              <w:rPr>
                <w:ins w:id="2152" w:author="Abercrombie, Kerrie" w:date="2021-01-22T13:15:00Z"/>
                <w:rFonts w:cstheme="minorHAnsi"/>
                <w:szCs w:val="20"/>
              </w:rPr>
            </w:pPr>
          </w:p>
        </w:tc>
        <w:tc>
          <w:tcPr>
            <w:tcW w:w="4607" w:type="dxa"/>
            <w:vMerge/>
            <w:shd w:val="clear" w:color="auto" w:fill="auto"/>
          </w:tcPr>
          <w:p w14:paraId="23506920" w14:textId="77777777" w:rsidR="00B1705B" w:rsidRPr="00FB0C8D" w:rsidRDefault="00B1705B" w:rsidP="00FB0C8D">
            <w:pPr>
              <w:pStyle w:val="Tabletext"/>
              <w:spacing w:before="0" w:after="0"/>
              <w:ind w:left="0" w:right="0"/>
              <w:rPr>
                <w:ins w:id="2153" w:author="Abercrombie, Kerrie" w:date="2021-01-22T13:15:00Z"/>
                <w:rFonts w:cstheme="minorHAnsi"/>
                <w:i/>
                <w:szCs w:val="20"/>
              </w:rPr>
            </w:pPr>
          </w:p>
        </w:tc>
        <w:tc>
          <w:tcPr>
            <w:tcW w:w="921" w:type="dxa"/>
            <w:shd w:val="clear" w:color="auto" w:fill="auto"/>
          </w:tcPr>
          <w:p w14:paraId="17CCC25A" w14:textId="79C0A412" w:rsidR="00B1705B" w:rsidRPr="00FB0C8D" w:rsidRDefault="00B1705B" w:rsidP="00FB0C8D">
            <w:pPr>
              <w:pStyle w:val="Tabletext"/>
              <w:spacing w:before="0" w:after="0"/>
              <w:rPr>
                <w:ins w:id="2154" w:author="Abercrombie, Kerrie" w:date="2021-01-25T09:00:00Z"/>
                <w:rFonts w:cstheme="minorHAnsi"/>
                <w:szCs w:val="20"/>
              </w:rPr>
            </w:pPr>
            <w:ins w:id="2155" w:author="Abercrombie, Kerrie" w:date="2021-01-25T09:00:00Z">
              <w:r w:rsidRPr="00FB0C8D">
                <w:rPr>
                  <w:rFonts w:cstheme="minorHAnsi"/>
                  <w:szCs w:val="20"/>
                </w:rPr>
                <w:t>3.1.3</w:t>
              </w:r>
            </w:ins>
          </w:p>
        </w:tc>
        <w:tc>
          <w:tcPr>
            <w:tcW w:w="4607" w:type="dxa"/>
            <w:shd w:val="clear" w:color="auto" w:fill="auto"/>
          </w:tcPr>
          <w:p w14:paraId="5EDDC73E" w14:textId="16997290" w:rsidR="00B1705B" w:rsidRPr="00FB0C8D" w:rsidRDefault="00B1705B" w:rsidP="00FB0C8D">
            <w:pPr>
              <w:pStyle w:val="Tabletext"/>
              <w:spacing w:before="0" w:after="0"/>
              <w:rPr>
                <w:ins w:id="2156" w:author="Abercrombie, Kerrie" w:date="2021-01-22T13:15:00Z"/>
                <w:rFonts w:cstheme="minorHAnsi"/>
                <w:szCs w:val="20"/>
              </w:rPr>
            </w:pPr>
            <w:ins w:id="2157" w:author="Abercrombie, Kerrie" w:date="2021-01-22T13:16:00Z">
              <w:r w:rsidRPr="00FB0C8D">
                <w:rPr>
                  <w:rFonts w:cstheme="minorHAnsi"/>
                  <w:szCs w:val="20"/>
                </w:rPr>
                <w:t>Traffic separation schemes</w:t>
              </w:r>
            </w:ins>
          </w:p>
        </w:tc>
        <w:tc>
          <w:tcPr>
            <w:tcW w:w="683" w:type="dxa"/>
            <w:shd w:val="clear" w:color="auto" w:fill="auto"/>
          </w:tcPr>
          <w:p w14:paraId="7D316E76" w14:textId="77777777" w:rsidR="00B1705B" w:rsidRPr="00FB0C8D" w:rsidRDefault="00B1705B" w:rsidP="00FB0C8D">
            <w:pPr>
              <w:pStyle w:val="Tabletext"/>
              <w:spacing w:before="0" w:after="0"/>
              <w:rPr>
                <w:ins w:id="2158" w:author="Abercrombie, Kerrie" w:date="2021-01-22T13:15:00Z"/>
                <w:rFonts w:cstheme="minorHAnsi"/>
                <w:szCs w:val="20"/>
              </w:rPr>
            </w:pPr>
          </w:p>
        </w:tc>
        <w:tc>
          <w:tcPr>
            <w:tcW w:w="3003" w:type="dxa"/>
            <w:shd w:val="clear" w:color="auto" w:fill="auto"/>
          </w:tcPr>
          <w:p w14:paraId="6C679602" w14:textId="77777777" w:rsidR="00B1705B" w:rsidRPr="00FB0C8D" w:rsidRDefault="00B1705B" w:rsidP="00FB0C8D">
            <w:pPr>
              <w:pStyle w:val="Tabletext"/>
              <w:spacing w:before="0" w:after="0"/>
              <w:ind w:left="0" w:right="7"/>
              <w:rPr>
                <w:ins w:id="2159" w:author="Abercrombie, Kerrie" w:date="2021-01-22T13:15:00Z"/>
                <w:rFonts w:cstheme="minorHAnsi"/>
                <w:szCs w:val="20"/>
              </w:rPr>
            </w:pPr>
          </w:p>
        </w:tc>
      </w:tr>
      <w:tr w:rsidR="00B1705B" w:rsidRPr="00FB0C8D" w14:paraId="40A9A381" w14:textId="77777777" w:rsidTr="001067BE">
        <w:trPr>
          <w:trHeight w:val="70"/>
          <w:ins w:id="2160" w:author="Abercrombie, Kerrie" w:date="2021-01-22T13:15:00Z"/>
        </w:trPr>
        <w:tc>
          <w:tcPr>
            <w:tcW w:w="846" w:type="dxa"/>
            <w:vMerge/>
            <w:shd w:val="clear" w:color="auto" w:fill="auto"/>
          </w:tcPr>
          <w:p w14:paraId="437DF4E6" w14:textId="77777777" w:rsidR="00B1705B" w:rsidRPr="00FB0C8D" w:rsidRDefault="00B1705B" w:rsidP="00FB0C8D">
            <w:pPr>
              <w:pStyle w:val="Tabletext"/>
              <w:spacing w:before="0" w:after="0"/>
              <w:rPr>
                <w:ins w:id="2161" w:author="Abercrombie, Kerrie" w:date="2021-01-22T13:15:00Z"/>
                <w:rFonts w:cstheme="minorHAnsi"/>
                <w:szCs w:val="20"/>
              </w:rPr>
            </w:pPr>
          </w:p>
        </w:tc>
        <w:tc>
          <w:tcPr>
            <w:tcW w:w="4607" w:type="dxa"/>
            <w:vMerge/>
            <w:shd w:val="clear" w:color="auto" w:fill="auto"/>
          </w:tcPr>
          <w:p w14:paraId="09EA8364" w14:textId="77777777" w:rsidR="00B1705B" w:rsidRPr="00FB0C8D" w:rsidRDefault="00B1705B" w:rsidP="00FB0C8D">
            <w:pPr>
              <w:pStyle w:val="Tabletext"/>
              <w:spacing w:before="0" w:after="0"/>
              <w:ind w:left="0" w:right="0"/>
              <w:rPr>
                <w:ins w:id="2162" w:author="Abercrombie, Kerrie" w:date="2021-01-22T13:15:00Z"/>
                <w:rFonts w:cstheme="minorHAnsi"/>
                <w:i/>
                <w:szCs w:val="20"/>
              </w:rPr>
            </w:pPr>
          </w:p>
        </w:tc>
        <w:tc>
          <w:tcPr>
            <w:tcW w:w="921" w:type="dxa"/>
            <w:shd w:val="clear" w:color="auto" w:fill="auto"/>
          </w:tcPr>
          <w:p w14:paraId="6F4DB04F" w14:textId="6E63380E" w:rsidR="00B1705B" w:rsidRPr="00FB0C8D" w:rsidRDefault="00B1705B" w:rsidP="00FB0C8D">
            <w:pPr>
              <w:pStyle w:val="Tabletext"/>
              <w:spacing w:before="0" w:after="0"/>
              <w:rPr>
                <w:ins w:id="2163" w:author="Abercrombie, Kerrie" w:date="2021-01-25T09:00:00Z"/>
                <w:rFonts w:cstheme="minorHAnsi"/>
                <w:szCs w:val="20"/>
              </w:rPr>
            </w:pPr>
            <w:ins w:id="2164" w:author="Abercrombie, Kerrie" w:date="2021-01-25T09:00:00Z">
              <w:r w:rsidRPr="00FB0C8D">
                <w:rPr>
                  <w:rFonts w:cstheme="minorHAnsi"/>
                  <w:szCs w:val="20"/>
                </w:rPr>
                <w:t>3.1.4</w:t>
              </w:r>
            </w:ins>
          </w:p>
        </w:tc>
        <w:tc>
          <w:tcPr>
            <w:tcW w:w="4607" w:type="dxa"/>
            <w:shd w:val="clear" w:color="auto" w:fill="auto"/>
          </w:tcPr>
          <w:p w14:paraId="04BF48FB" w14:textId="2548A77A" w:rsidR="00B1705B" w:rsidRPr="00FB0C8D" w:rsidRDefault="00B1705B" w:rsidP="00FB0C8D">
            <w:pPr>
              <w:pStyle w:val="Tabletext"/>
              <w:spacing w:before="0" w:after="0"/>
              <w:rPr>
                <w:ins w:id="2165" w:author="Abercrombie, Kerrie" w:date="2021-01-22T13:15:00Z"/>
                <w:rFonts w:cstheme="minorHAnsi"/>
                <w:szCs w:val="20"/>
              </w:rPr>
            </w:pPr>
            <w:ins w:id="2166" w:author="Abercrombie, Kerrie" w:date="2021-01-22T13:16:00Z">
              <w:r w:rsidRPr="00FB0C8D">
                <w:rPr>
                  <w:rFonts w:cstheme="minorHAnsi"/>
                  <w:szCs w:val="20"/>
                </w:rPr>
                <w:t>Traffic separation criteria</w:t>
              </w:r>
            </w:ins>
          </w:p>
        </w:tc>
        <w:tc>
          <w:tcPr>
            <w:tcW w:w="683" w:type="dxa"/>
            <w:shd w:val="clear" w:color="auto" w:fill="auto"/>
          </w:tcPr>
          <w:p w14:paraId="395F7AC2" w14:textId="77777777" w:rsidR="00B1705B" w:rsidRPr="00FB0C8D" w:rsidRDefault="00B1705B" w:rsidP="00FB0C8D">
            <w:pPr>
              <w:pStyle w:val="Tabletext"/>
              <w:spacing w:before="0" w:after="0"/>
              <w:rPr>
                <w:ins w:id="2167" w:author="Abercrombie, Kerrie" w:date="2021-01-22T13:15:00Z"/>
                <w:rFonts w:cstheme="minorHAnsi"/>
                <w:szCs w:val="20"/>
              </w:rPr>
            </w:pPr>
          </w:p>
        </w:tc>
        <w:tc>
          <w:tcPr>
            <w:tcW w:w="3003" w:type="dxa"/>
            <w:shd w:val="clear" w:color="auto" w:fill="auto"/>
          </w:tcPr>
          <w:p w14:paraId="1EF53973" w14:textId="77777777" w:rsidR="00B1705B" w:rsidRPr="00FB0C8D" w:rsidRDefault="00B1705B" w:rsidP="00FB0C8D">
            <w:pPr>
              <w:pStyle w:val="Tabletext"/>
              <w:spacing w:before="0" w:after="0"/>
              <w:ind w:left="0" w:right="7"/>
              <w:rPr>
                <w:ins w:id="2168" w:author="Abercrombie, Kerrie" w:date="2021-01-22T13:15:00Z"/>
                <w:rFonts w:cstheme="minorHAnsi"/>
                <w:szCs w:val="20"/>
              </w:rPr>
            </w:pPr>
          </w:p>
        </w:tc>
      </w:tr>
      <w:tr w:rsidR="00B1705B" w:rsidRPr="00FB0C8D" w14:paraId="18CF3395" w14:textId="77777777" w:rsidTr="001067BE">
        <w:trPr>
          <w:trHeight w:val="70"/>
          <w:ins w:id="2169" w:author="Abercrombie, Kerrie" w:date="2021-01-22T13:15:00Z"/>
        </w:trPr>
        <w:tc>
          <w:tcPr>
            <w:tcW w:w="846" w:type="dxa"/>
            <w:vMerge/>
            <w:shd w:val="clear" w:color="auto" w:fill="auto"/>
          </w:tcPr>
          <w:p w14:paraId="0A198260" w14:textId="77777777" w:rsidR="00B1705B" w:rsidRPr="00FB0C8D" w:rsidRDefault="00B1705B" w:rsidP="00FB0C8D">
            <w:pPr>
              <w:pStyle w:val="Tabletext"/>
              <w:spacing w:before="0" w:after="0"/>
              <w:rPr>
                <w:ins w:id="2170" w:author="Abercrombie, Kerrie" w:date="2021-01-22T13:15:00Z"/>
                <w:rFonts w:cstheme="minorHAnsi"/>
                <w:szCs w:val="20"/>
              </w:rPr>
            </w:pPr>
          </w:p>
        </w:tc>
        <w:tc>
          <w:tcPr>
            <w:tcW w:w="4607" w:type="dxa"/>
            <w:vMerge/>
            <w:shd w:val="clear" w:color="auto" w:fill="auto"/>
          </w:tcPr>
          <w:p w14:paraId="38BDCF4F" w14:textId="77777777" w:rsidR="00B1705B" w:rsidRPr="00FB0C8D" w:rsidRDefault="00B1705B" w:rsidP="00FB0C8D">
            <w:pPr>
              <w:pStyle w:val="Tabletext"/>
              <w:spacing w:before="0" w:after="0"/>
              <w:ind w:left="0" w:right="0"/>
              <w:rPr>
                <w:ins w:id="2171" w:author="Abercrombie, Kerrie" w:date="2021-01-22T13:15:00Z"/>
                <w:rFonts w:cstheme="minorHAnsi"/>
                <w:i/>
                <w:szCs w:val="20"/>
              </w:rPr>
            </w:pPr>
          </w:p>
        </w:tc>
        <w:tc>
          <w:tcPr>
            <w:tcW w:w="921" w:type="dxa"/>
            <w:shd w:val="clear" w:color="auto" w:fill="auto"/>
          </w:tcPr>
          <w:p w14:paraId="3113A73C" w14:textId="6F6A521E" w:rsidR="00B1705B" w:rsidRPr="00FB0C8D" w:rsidRDefault="00B1705B" w:rsidP="00FB0C8D">
            <w:pPr>
              <w:pStyle w:val="Tabletext"/>
              <w:spacing w:before="0" w:after="0"/>
              <w:rPr>
                <w:ins w:id="2172" w:author="Abercrombie, Kerrie" w:date="2021-01-25T09:00:00Z"/>
                <w:rFonts w:cstheme="minorHAnsi"/>
                <w:szCs w:val="20"/>
              </w:rPr>
            </w:pPr>
            <w:ins w:id="2173" w:author="Abercrombie, Kerrie" w:date="2021-01-25T09:00:00Z">
              <w:r w:rsidRPr="00FB0C8D">
                <w:rPr>
                  <w:rFonts w:cstheme="minorHAnsi"/>
                  <w:szCs w:val="20"/>
                </w:rPr>
                <w:t>3.1.5</w:t>
              </w:r>
            </w:ins>
          </w:p>
        </w:tc>
        <w:tc>
          <w:tcPr>
            <w:tcW w:w="4607" w:type="dxa"/>
            <w:shd w:val="clear" w:color="auto" w:fill="auto"/>
          </w:tcPr>
          <w:p w14:paraId="64C6E5DC" w14:textId="1271C15C" w:rsidR="00B1705B" w:rsidRPr="00FB0C8D" w:rsidRDefault="00B1705B" w:rsidP="00FB0C8D">
            <w:pPr>
              <w:pStyle w:val="Tabletext"/>
              <w:spacing w:before="0" w:after="0"/>
              <w:rPr>
                <w:ins w:id="2174" w:author="Abercrombie, Kerrie" w:date="2021-01-22T13:15:00Z"/>
                <w:rFonts w:cstheme="minorHAnsi"/>
                <w:szCs w:val="20"/>
              </w:rPr>
            </w:pPr>
            <w:commentRangeStart w:id="2175"/>
            <w:ins w:id="2176" w:author="Abercrombie, Kerrie" w:date="2021-01-22T13:16:00Z">
              <w:r w:rsidRPr="00FB0C8D">
                <w:rPr>
                  <w:rFonts w:cstheme="minorHAnsi"/>
                  <w:szCs w:val="20"/>
                </w:rPr>
                <w:t>Geographical constraints</w:t>
              </w:r>
            </w:ins>
            <w:commentRangeEnd w:id="2175"/>
            <w:ins w:id="2177" w:author="Abercrombie, Kerrie" w:date="2021-01-25T09:50:00Z">
              <w:r w:rsidR="005300C7" w:rsidRPr="00FB0C8D">
                <w:rPr>
                  <w:rStyle w:val="CommentReference"/>
                  <w:rFonts w:cstheme="minorHAnsi"/>
                  <w:color w:val="auto"/>
                  <w:sz w:val="20"/>
                  <w:szCs w:val="20"/>
                </w:rPr>
                <w:commentReference w:id="2175"/>
              </w:r>
            </w:ins>
          </w:p>
        </w:tc>
        <w:tc>
          <w:tcPr>
            <w:tcW w:w="683" w:type="dxa"/>
            <w:shd w:val="clear" w:color="auto" w:fill="auto"/>
          </w:tcPr>
          <w:p w14:paraId="3D6D12CC" w14:textId="77777777" w:rsidR="00B1705B" w:rsidRPr="00FB0C8D" w:rsidRDefault="00B1705B" w:rsidP="00FB0C8D">
            <w:pPr>
              <w:pStyle w:val="Tabletext"/>
              <w:spacing w:before="0" w:after="0"/>
              <w:rPr>
                <w:ins w:id="2178" w:author="Abercrombie, Kerrie" w:date="2021-01-22T13:15:00Z"/>
                <w:rFonts w:cstheme="minorHAnsi"/>
                <w:szCs w:val="20"/>
              </w:rPr>
            </w:pPr>
          </w:p>
        </w:tc>
        <w:tc>
          <w:tcPr>
            <w:tcW w:w="3003" w:type="dxa"/>
            <w:shd w:val="clear" w:color="auto" w:fill="auto"/>
          </w:tcPr>
          <w:p w14:paraId="1C76E8D7" w14:textId="77777777" w:rsidR="00B1705B" w:rsidRPr="00FB0C8D" w:rsidRDefault="00B1705B" w:rsidP="00FB0C8D">
            <w:pPr>
              <w:pStyle w:val="Tabletext"/>
              <w:spacing w:before="0" w:after="0"/>
              <w:ind w:left="0" w:right="7"/>
              <w:rPr>
                <w:ins w:id="2179" w:author="Abercrombie, Kerrie" w:date="2021-01-22T13:15:00Z"/>
                <w:rFonts w:cstheme="minorHAnsi"/>
                <w:szCs w:val="20"/>
              </w:rPr>
            </w:pPr>
          </w:p>
        </w:tc>
      </w:tr>
      <w:tr w:rsidR="00B1705B" w:rsidRPr="00FB0C8D" w14:paraId="5F24FE39" w14:textId="77777777" w:rsidTr="001067BE">
        <w:trPr>
          <w:trHeight w:val="70"/>
          <w:ins w:id="2180" w:author="Abercrombie, Kerrie" w:date="2021-01-22T13:14:00Z"/>
        </w:trPr>
        <w:tc>
          <w:tcPr>
            <w:tcW w:w="846" w:type="dxa"/>
            <w:vMerge/>
            <w:shd w:val="clear" w:color="auto" w:fill="auto"/>
          </w:tcPr>
          <w:p w14:paraId="513EDEAE" w14:textId="77777777" w:rsidR="00B1705B" w:rsidRPr="00FB0C8D" w:rsidRDefault="00B1705B" w:rsidP="00FB0C8D">
            <w:pPr>
              <w:pStyle w:val="Tabletext"/>
              <w:spacing w:before="0" w:after="0"/>
              <w:rPr>
                <w:ins w:id="2181" w:author="Abercrombie, Kerrie" w:date="2021-01-22T13:14:00Z"/>
                <w:rFonts w:cstheme="minorHAnsi"/>
                <w:szCs w:val="20"/>
              </w:rPr>
            </w:pPr>
          </w:p>
        </w:tc>
        <w:tc>
          <w:tcPr>
            <w:tcW w:w="4607" w:type="dxa"/>
            <w:vMerge/>
            <w:shd w:val="clear" w:color="auto" w:fill="auto"/>
          </w:tcPr>
          <w:p w14:paraId="175817BD" w14:textId="77777777" w:rsidR="00B1705B" w:rsidRPr="00FB0C8D" w:rsidRDefault="00B1705B" w:rsidP="00FB0C8D">
            <w:pPr>
              <w:pStyle w:val="Tabletext"/>
              <w:spacing w:before="0" w:after="0"/>
              <w:ind w:left="0" w:right="0"/>
              <w:rPr>
                <w:ins w:id="2182" w:author="Abercrombie, Kerrie" w:date="2021-01-22T13:14:00Z"/>
                <w:rFonts w:cstheme="minorHAnsi"/>
                <w:i/>
                <w:szCs w:val="20"/>
              </w:rPr>
            </w:pPr>
          </w:p>
        </w:tc>
        <w:tc>
          <w:tcPr>
            <w:tcW w:w="921" w:type="dxa"/>
            <w:shd w:val="clear" w:color="auto" w:fill="auto"/>
          </w:tcPr>
          <w:p w14:paraId="5466D0FF" w14:textId="5CDD2B6D" w:rsidR="00B1705B" w:rsidRPr="00FB0C8D" w:rsidRDefault="00B1705B" w:rsidP="00FB0C8D">
            <w:pPr>
              <w:pStyle w:val="Tabletext"/>
              <w:spacing w:before="0" w:after="0"/>
              <w:ind w:left="108" w:right="0"/>
              <w:rPr>
                <w:ins w:id="2183" w:author="Abercrombie, Kerrie" w:date="2021-01-25T09:00:00Z"/>
                <w:rFonts w:cstheme="minorHAnsi"/>
                <w:szCs w:val="20"/>
              </w:rPr>
            </w:pPr>
            <w:ins w:id="2184" w:author="Abercrombie, Kerrie" w:date="2021-01-25T09:00:00Z">
              <w:r w:rsidRPr="00FB0C8D">
                <w:rPr>
                  <w:rFonts w:cstheme="minorHAnsi"/>
                  <w:szCs w:val="20"/>
                </w:rPr>
                <w:t>3.1.6</w:t>
              </w:r>
            </w:ins>
          </w:p>
        </w:tc>
        <w:tc>
          <w:tcPr>
            <w:tcW w:w="4607" w:type="dxa"/>
            <w:shd w:val="clear" w:color="auto" w:fill="auto"/>
          </w:tcPr>
          <w:p w14:paraId="29937A9D" w14:textId="5A038735" w:rsidR="00B1705B" w:rsidRPr="00FB0C8D" w:rsidRDefault="00B1705B" w:rsidP="00FB0C8D">
            <w:pPr>
              <w:pStyle w:val="Tabletext"/>
              <w:spacing w:before="0" w:after="0"/>
              <w:ind w:left="108" w:right="0"/>
              <w:rPr>
                <w:ins w:id="2185" w:author="Abercrombie, Kerrie" w:date="2021-01-22T13:14:00Z"/>
                <w:rFonts w:cstheme="minorHAnsi"/>
                <w:szCs w:val="20"/>
              </w:rPr>
            </w:pPr>
            <w:ins w:id="2186" w:author="Abercrombie, Kerrie" w:date="2021-01-22T13:16:00Z">
              <w:r w:rsidRPr="00FB0C8D">
                <w:rPr>
                  <w:rFonts w:cstheme="minorHAnsi"/>
                  <w:szCs w:val="20"/>
                </w:rPr>
                <w:t>Aids to navigation (e-navigation, virtual aids to navigation)</w:t>
              </w:r>
            </w:ins>
          </w:p>
        </w:tc>
        <w:tc>
          <w:tcPr>
            <w:tcW w:w="683" w:type="dxa"/>
            <w:shd w:val="clear" w:color="auto" w:fill="auto"/>
          </w:tcPr>
          <w:p w14:paraId="19D3A16B" w14:textId="77777777" w:rsidR="00B1705B" w:rsidRPr="00FB0C8D" w:rsidRDefault="00B1705B" w:rsidP="00FB0C8D">
            <w:pPr>
              <w:pStyle w:val="Tabletext"/>
              <w:spacing w:before="0" w:after="0"/>
              <w:rPr>
                <w:ins w:id="2187" w:author="Abercrombie, Kerrie" w:date="2021-01-22T13:14:00Z"/>
                <w:rFonts w:cstheme="minorHAnsi"/>
                <w:szCs w:val="20"/>
              </w:rPr>
            </w:pPr>
          </w:p>
        </w:tc>
        <w:tc>
          <w:tcPr>
            <w:tcW w:w="3003" w:type="dxa"/>
            <w:shd w:val="clear" w:color="auto" w:fill="auto"/>
          </w:tcPr>
          <w:p w14:paraId="66E44B2D" w14:textId="77777777" w:rsidR="00B1705B" w:rsidRPr="00FB0C8D" w:rsidRDefault="00B1705B" w:rsidP="00FB0C8D">
            <w:pPr>
              <w:pStyle w:val="Tabletext"/>
              <w:spacing w:before="0" w:after="0"/>
              <w:ind w:left="0" w:right="7"/>
              <w:rPr>
                <w:ins w:id="2188" w:author="Abercrombie, Kerrie" w:date="2021-01-22T13:14:00Z"/>
                <w:rFonts w:cstheme="minorHAnsi"/>
                <w:szCs w:val="20"/>
              </w:rPr>
            </w:pPr>
          </w:p>
        </w:tc>
      </w:tr>
      <w:tr w:rsidR="002B5A22" w:rsidRPr="00FB0C8D" w14:paraId="02AA6978" w14:textId="77777777" w:rsidTr="001067BE">
        <w:trPr>
          <w:trHeight w:val="70"/>
          <w:ins w:id="2189" w:author="Abercrombie, Kerrie" w:date="2021-01-25T08:58:00Z"/>
        </w:trPr>
        <w:tc>
          <w:tcPr>
            <w:tcW w:w="846" w:type="dxa"/>
            <w:shd w:val="clear" w:color="auto" w:fill="auto"/>
          </w:tcPr>
          <w:p w14:paraId="4932BF63" w14:textId="77777777" w:rsidR="002B5A22" w:rsidRPr="00FB0C8D" w:rsidRDefault="002B5A22" w:rsidP="00FB0C8D">
            <w:pPr>
              <w:pStyle w:val="Tabletext"/>
              <w:spacing w:before="0" w:after="0"/>
              <w:rPr>
                <w:ins w:id="2190" w:author="Abercrombie, Kerrie" w:date="2021-01-25T08:58:00Z"/>
                <w:rFonts w:cstheme="minorHAnsi"/>
                <w:b/>
                <w:sz w:val="18"/>
                <w:szCs w:val="20"/>
              </w:rPr>
            </w:pPr>
          </w:p>
        </w:tc>
        <w:tc>
          <w:tcPr>
            <w:tcW w:w="4607" w:type="dxa"/>
            <w:shd w:val="clear" w:color="auto" w:fill="auto"/>
          </w:tcPr>
          <w:p w14:paraId="3F259EFC" w14:textId="251E812D" w:rsidR="000A604D" w:rsidRDefault="000A604D" w:rsidP="00FB0C8D">
            <w:pPr>
              <w:pStyle w:val="Tabletext"/>
              <w:spacing w:before="0" w:after="0"/>
              <w:ind w:left="0" w:right="7"/>
              <w:rPr>
                <w:ins w:id="2191" w:author="Abercrombie, Kerrie" w:date="2021-01-27T11:41:00Z"/>
                <w:rFonts w:cstheme="minorHAnsi"/>
                <w:b/>
                <w:sz w:val="18"/>
                <w:szCs w:val="20"/>
                <w:highlight w:val="yellow"/>
              </w:rPr>
            </w:pPr>
            <w:commentRangeStart w:id="2192"/>
            <w:ins w:id="2193" w:author="Abercrombie, Kerrie" w:date="2021-01-27T11:41:00Z">
              <w:r>
                <w:rPr>
                  <w:rFonts w:cstheme="minorHAnsi"/>
                  <w:b/>
                  <w:sz w:val="18"/>
                  <w:szCs w:val="20"/>
                  <w:highlight w:val="yellow"/>
                </w:rPr>
                <w:t>Extract</w:t>
              </w:r>
            </w:ins>
            <w:commentRangeEnd w:id="2192"/>
            <w:ins w:id="2194" w:author="Abercrombie, Kerrie" w:date="2021-02-02T06:52:00Z">
              <w:r w:rsidR="00640C08">
                <w:rPr>
                  <w:rStyle w:val="CommentReference"/>
                  <w:color w:val="auto"/>
                </w:rPr>
                <w:commentReference w:id="2192"/>
              </w:r>
            </w:ins>
            <w:ins w:id="2195" w:author="Abercrombie, Kerrie" w:date="2021-01-27T11:41:00Z">
              <w:r>
                <w:rPr>
                  <w:rFonts w:cstheme="minorHAnsi"/>
                  <w:b/>
                  <w:sz w:val="18"/>
                  <w:szCs w:val="20"/>
                  <w:highlight w:val="yellow"/>
                </w:rPr>
                <w:t xml:space="preserve"> from the </w:t>
              </w:r>
            </w:ins>
            <w:ins w:id="2196" w:author="Abercrombie, Kerrie" w:date="2021-01-27T11:42:00Z">
              <w:r>
                <w:rPr>
                  <w:rFonts w:cstheme="minorHAnsi"/>
                  <w:b/>
                  <w:sz w:val="18"/>
                  <w:szCs w:val="20"/>
                  <w:highlight w:val="yellow"/>
                </w:rPr>
                <w:t xml:space="preserve">revised A.857(XXX) -  </w:t>
              </w:r>
            </w:ins>
            <w:ins w:id="2197" w:author="Abercrombie, Kerrie" w:date="2021-01-27T11:41:00Z">
              <w:r>
                <w:rPr>
                  <w:rFonts w:cstheme="minorHAnsi"/>
                  <w:b/>
                  <w:sz w:val="18"/>
                  <w:szCs w:val="20"/>
                  <w:highlight w:val="yellow"/>
                </w:rPr>
                <w:t xml:space="preserve"> </w:t>
              </w:r>
            </w:ins>
          </w:p>
          <w:p w14:paraId="360A7733" w14:textId="247F351F" w:rsidR="002B5A22" w:rsidRPr="00FB0C8D" w:rsidRDefault="002B5A22" w:rsidP="00FB0C8D">
            <w:pPr>
              <w:pStyle w:val="Tabletext"/>
              <w:spacing w:before="0" w:after="0"/>
              <w:ind w:left="0" w:right="7"/>
              <w:rPr>
                <w:ins w:id="2198" w:author="Abercrombie, Kerrie" w:date="2021-01-25T08:59:00Z"/>
                <w:rFonts w:cstheme="minorHAnsi"/>
                <w:b/>
                <w:sz w:val="18"/>
                <w:szCs w:val="20"/>
                <w:highlight w:val="yellow"/>
              </w:rPr>
            </w:pPr>
            <w:ins w:id="2199" w:author="Abercrombie, Kerrie" w:date="2021-01-25T08:59:00Z">
              <w:r w:rsidRPr="00FB0C8D">
                <w:rPr>
                  <w:rFonts w:cstheme="minorHAnsi"/>
                  <w:b/>
                  <w:sz w:val="18"/>
                  <w:szCs w:val="20"/>
                  <w:highlight w:val="yellow"/>
                </w:rPr>
                <w:t>TIMELY AND RELEVANT INFORMATION</w:t>
              </w:r>
            </w:ins>
          </w:p>
          <w:p w14:paraId="4A8BA67C" w14:textId="77777777" w:rsidR="002B5A22" w:rsidRPr="00FB0C8D" w:rsidRDefault="002B5A22" w:rsidP="00FB0C8D">
            <w:pPr>
              <w:pStyle w:val="Tabletext"/>
              <w:spacing w:before="0" w:after="0"/>
              <w:ind w:right="7"/>
              <w:rPr>
                <w:ins w:id="2200" w:author="Abercrombie, Kerrie" w:date="2021-01-25T08:59:00Z"/>
                <w:rFonts w:cstheme="minorHAnsi"/>
                <w:sz w:val="18"/>
                <w:szCs w:val="20"/>
                <w:highlight w:val="yellow"/>
              </w:rPr>
            </w:pPr>
            <w:ins w:id="2201" w:author="Abercrombie, Kerrie" w:date="2021-01-25T08:59:00Z">
              <w:r w:rsidRPr="00FB0C8D">
                <w:rPr>
                  <w:rFonts w:cstheme="minorHAnsi"/>
                  <w:sz w:val="18"/>
                  <w:szCs w:val="20"/>
                  <w:highlight w:val="yellow"/>
                </w:rPr>
                <w:t>.1 the provision of timely and relevant information on factors that may influence the ship's movements and assist on-board decision making. This may include:</w:t>
              </w:r>
            </w:ins>
          </w:p>
          <w:p w14:paraId="6A7EBD68" w14:textId="77777777" w:rsidR="002B5A22" w:rsidRPr="00FB0C8D" w:rsidRDefault="002B5A22" w:rsidP="00FB0C8D">
            <w:pPr>
              <w:pStyle w:val="Tabletext"/>
              <w:spacing w:before="0" w:after="0"/>
              <w:ind w:left="312" w:right="7"/>
              <w:rPr>
                <w:ins w:id="2202" w:author="Abercrombie, Kerrie" w:date="2021-01-25T08:59:00Z"/>
                <w:rFonts w:cstheme="minorHAnsi"/>
                <w:sz w:val="18"/>
                <w:szCs w:val="20"/>
                <w:highlight w:val="yellow"/>
              </w:rPr>
            </w:pPr>
            <w:ins w:id="2203" w:author="Abercrombie, Kerrie" w:date="2021-01-25T08:59:00Z">
              <w:r w:rsidRPr="00FB0C8D">
                <w:rPr>
                  <w:rFonts w:cstheme="minorHAnsi"/>
                  <w:sz w:val="18"/>
                  <w:szCs w:val="20"/>
                  <w:highlight w:val="yellow"/>
                </w:rPr>
                <w:t>.1 position, identity, intention and movements of ships;</w:t>
              </w:r>
            </w:ins>
          </w:p>
          <w:p w14:paraId="1B35413C" w14:textId="77777777" w:rsidR="002B5A22" w:rsidRPr="00FB0C8D" w:rsidRDefault="002B5A22" w:rsidP="00FB0C8D">
            <w:pPr>
              <w:pStyle w:val="Tabletext"/>
              <w:spacing w:before="0" w:after="0"/>
              <w:ind w:left="312" w:right="7"/>
              <w:rPr>
                <w:ins w:id="2204" w:author="Abercrombie, Kerrie" w:date="2021-01-25T08:59:00Z"/>
                <w:rFonts w:cstheme="minorHAnsi"/>
                <w:sz w:val="18"/>
                <w:szCs w:val="20"/>
                <w:highlight w:val="yellow"/>
              </w:rPr>
            </w:pPr>
            <w:ins w:id="2205" w:author="Abercrombie, Kerrie" w:date="2021-01-25T08:59:00Z">
              <w:r w:rsidRPr="00FB0C8D">
                <w:rPr>
                  <w:rFonts w:cstheme="minorHAnsi"/>
                  <w:sz w:val="18"/>
                  <w:szCs w:val="20"/>
                  <w:highlight w:val="yellow"/>
                </w:rPr>
                <w:t>.2 maritime safety information;</w:t>
              </w:r>
            </w:ins>
          </w:p>
          <w:p w14:paraId="65145756" w14:textId="77777777" w:rsidR="002B5A22" w:rsidRPr="00FB0C8D" w:rsidRDefault="002B5A22" w:rsidP="00FB0C8D">
            <w:pPr>
              <w:pStyle w:val="Tabletext"/>
              <w:spacing w:before="0" w:after="0"/>
              <w:ind w:left="312" w:right="7"/>
              <w:rPr>
                <w:ins w:id="2206" w:author="Abercrombie, Kerrie" w:date="2021-01-25T08:59:00Z"/>
                <w:rFonts w:cstheme="minorHAnsi"/>
                <w:sz w:val="18"/>
                <w:szCs w:val="20"/>
                <w:highlight w:val="yellow"/>
              </w:rPr>
            </w:pPr>
            <w:ins w:id="2207" w:author="Abercrombie, Kerrie" w:date="2021-01-25T08:59:00Z">
              <w:r w:rsidRPr="00FB0C8D">
                <w:rPr>
                  <w:rFonts w:cstheme="minorHAnsi"/>
                  <w:sz w:val="18"/>
                  <w:szCs w:val="20"/>
                  <w:highlight w:val="yellow"/>
                </w:rPr>
                <w:t>.3 limitations of ships in the VTS area that may impose restrictions on the navigation of other ships (e.g. manoeuvrability), or any other potential hindrances;</w:t>
              </w:r>
            </w:ins>
          </w:p>
          <w:p w14:paraId="58677574" w14:textId="3B2F5F1C" w:rsidR="002B5A22" w:rsidRPr="00FB0C8D" w:rsidRDefault="002B5A22" w:rsidP="00FB0C8D">
            <w:pPr>
              <w:pStyle w:val="Tabletext"/>
              <w:spacing w:before="0" w:after="0"/>
              <w:ind w:left="312" w:right="7"/>
              <w:rPr>
                <w:ins w:id="2208" w:author="Abercrombie, Kerrie" w:date="2021-01-25T08:59:00Z"/>
                <w:rFonts w:cstheme="minorHAnsi"/>
                <w:sz w:val="18"/>
                <w:szCs w:val="20"/>
                <w:highlight w:val="yellow"/>
              </w:rPr>
            </w:pPr>
            <w:ins w:id="2209" w:author="Abercrombie, Kerrie" w:date="2021-01-25T08:59:00Z">
              <w:r w:rsidRPr="00FB0C8D">
                <w:rPr>
                  <w:rFonts w:cstheme="minorHAnsi"/>
                  <w:sz w:val="18"/>
                  <w:szCs w:val="20"/>
                  <w:highlight w:val="yellow"/>
                </w:rPr>
                <w:t xml:space="preserve">.4 other information such as reporting formalities and International Ship and </w:t>
              </w:r>
              <w:r w:rsidR="00920CAB" w:rsidRPr="00FB0C8D">
                <w:rPr>
                  <w:rFonts w:cstheme="minorHAnsi"/>
                  <w:sz w:val="18"/>
                  <w:szCs w:val="20"/>
                  <w:highlight w:val="yellow"/>
                </w:rPr>
                <w:t>Port Facility Security (ISPS) c</w:t>
              </w:r>
              <w:r w:rsidRPr="00FB0C8D">
                <w:rPr>
                  <w:rFonts w:cstheme="minorHAnsi"/>
                  <w:sz w:val="18"/>
                  <w:szCs w:val="20"/>
                  <w:highlight w:val="yellow"/>
                </w:rPr>
                <w:t>ode details; and</w:t>
              </w:r>
            </w:ins>
          </w:p>
          <w:p w14:paraId="01D87176" w14:textId="1411BC9C" w:rsidR="002B5A22" w:rsidRPr="00FB0C8D" w:rsidRDefault="002B5A22" w:rsidP="00FB0C8D">
            <w:pPr>
              <w:pStyle w:val="Tabletext"/>
              <w:spacing w:before="0" w:after="0"/>
              <w:ind w:left="312" w:right="0"/>
              <w:rPr>
                <w:ins w:id="2210" w:author="Abercrombie, Kerrie" w:date="2021-01-25T08:58:00Z"/>
                <w:rFonts w:cstheme="minorHAnsi"/>
                <w:b/>
                <w:i/>
                <w:sz w:val="18"/>
                <w:szCs w:val="20"/>
              </w:rPr>
            </w:pPr>
            <w:ins w:id="2211" w:author="Abercrombie, Kerrie" w:date="2021-01-25T08:59:00Z">
              <w:r w:rsidRPr="00FB0C8D">
                <w:rPr>
                  <w:rFonts w:cstheme="minorHAnsi"/>
                  <w:sz w:val="18"/>
                  <w:szCs w:val="20"/>
                  <w:highlight w:val="yellow"/>
                </w:rPr>
                <w:t>.5 support to, and cooperation with, allied services;</w:t>
              </w:r>
            </w:ins>
          </w:p>
        </w:tc>
        <w:tc>
          <w:tcPr>
            <w:tcW w:w="921" w:type="dxa"/>
            <w:shd w:val="clear" w:color="auto" w:fill="auto"/>
          </w:tcPr>
          <w:p w14:paraId="6FD63D26" w14:textId="77777777" w:rsidR="002B5A22" w:rsidRPr="00FB0C8D" w:rsidRDefault="002B5A22" w:rsidP="00FB0C8D">
            <w:pPr>
              <w:pStyle w:val="Tabletext"/>
              <w:spacing w:before="0" w:after="0"/>
              <w:ind w:left="108" w:right="0"/>
              <w:rPr>
                <w:ins w:id="2212" w:author="Abercrombie, Kerrie" w:date="2021-01-25T09:00:00Z"/>
                <w:rFonts w:cstheme="minorHAnsi"/>
                <w:sz w:val="18"/>
                <w:szCs w:val="20"/>
              </w:rPr>
            </w:pPr>
          </w:p>
        </w:tc>
        <w:tc>
          <w:tcPr>
            <w:tcW w:w="4607" w:type="dxa"/>
            <w:shd w:val="clear" w:color="auto" w:fill="auto"/>
          </w:tcPr>
          <w:p w14:paraId="67855AF6" w14:textId="076CB130" w:rsidR="002B5A22" w:rsidRPr="00FB0C8D" w:rsidRDefault="002B5A22" w:rsidP="00FB0C8D">
            <w:pPr>
              <w:pStyle w:val="Tabletext"/>
              <w:spacing w:before="0" w:after="0"/>
              <w:ind w:left="108" w:right="0"/>
              <w:rPr>
                <w:ins w:id="2213" w:author="Abercrombie, Kerrie" w:date="2021-01-25T08:58:00Z"/>
                <w:rFonts w:cstheme="minorHAnsi"/>
                <w:sz w:val="18"/>
                <w:szCs w:val="20"/>
              </w:rPr>
            </w:pPr>
          </w:p>
        </w:tc>
        <w:tc>
          <w:tcPr>
            <w:tcW w:w="683" w:type="dxa"/>
            <w:shd w:val="clear" w:color="auto" w:fill="auto"/>
          </w:tcPr>
          <w:p w14:paraId="01FF77D3" w14:textId="77777777" w:rsidR="002B5A22" w:rsidRPr="00FB0C8D" w:rsidRDefault="002B5A22" w:rsidP="00FB0C8D">
            <w:pPr>
              <w:pStyle w:val="Tabletext"/>
              <w:spacing w:before="0" w:after="0"/>
              <w:rPr>
                <w:ins w:id="2214" w:author="Abercrombie, Kerrie" w:date="2021-01-25T08:58:00Z"/>
                <w:rFonts w:cstheme="minorHAnsi"/>
                <w:b/>
                <w:sz w:val="18"/>
                <w:szCs w:val="20"/>
              </w:rPr>
            </w:pPr>
          </w:p>
        </w:tc>
        <w:tc>
          <w:tcPr>
            <w:tcW w:w="3003" w:type="dxa"/>
            <w:shd w:val="clear" w:color="auto" w:fill="auto"/>
          </w:tcPr>
          <w:p w14:paraId="40A485B6" w14:textId="77777777" w:rsidR="002B5A22" w:rsidRPr="00FB0C8D" w:rsidRDefault="002B5A22" w:rsidP="00FB0C8D">
            <w:pPr>
              <w:pStyle w:val="Tabletext"/>
              <w:spacing w:before="0" w:after="0"/>
              <w:ind w:left="0" w:right="7"/>
              <w:rPr>
                <w:ins w:id="2215" w:author="Abercrombie, Kerrie" w:date="2021-01-25T08:58:00Z"/>
                <w:rFonts w:cstheme="minorHAnsi"/>
                <w:b/>
                <w:sz w:val="18"/>
                <w:szCs w:val="20"/>
              </w:rPr>
            </w:pPr>
          </w:p>
        </w:tc>
      </w:tr>
      <w:tr w:rsidR="002B5A22" w:rsidRPr="00FB0C8D" w14:paraId="4913C9C0" w14:textId="77777777" w:rsidTr="00D2597A">
        <w:trPr>
          <w:trHeight w:val="70"/>
          <w:ins w:id="2216" w:author="Abercrombie, Kerrie" w:date="2021-01-22T12:57:00Z"/>
        </w:trPr>
        <w:tc>
          <w:tcPr>
            <w:tcW w:w="846" w:type="dxa"/>
            <w:shd w:val="clear" w:color="auto" w:fill="F2F2F2" w:themeFill="background1" w:themeFillShade="F2"/>
          </w:tcPr>
          <w:p w14:paraId="53E232AB" w14:textId="3F546071" w:rsidR="002B5A22" w:rsidRPr="00FB0C8D" w:rsidRDefault="00F925D2" w:rsidP="00FB0C8D">
            <w:pPr>
              <w:pStyle w:val="Tabletext"/>
              <w:spacing w:before="0" w:after="0"/>
              <w:rPr>
                <w:ins w:id="2217" w:author="Abercrombie, Kerrie" w:date="2021-01-22T12:57:00Z"/>
                <w:rFonts w:cstheme="minorHAnsi"/>
                <w:b/>
                <w:szCs w:val="20"/>
              </w:rPr>
            </w:pPr>
            <w:ins w:id="2218" w:author="Abercrombie, Kerrie" w:date="2021-01-26T21:39:00Z">
              <w:r w:rsidRPr="00FB0C8D">
                <w:rPr>
                  <w:rFonts w:cstheme="minorHAnsi"/>
                  <w:b/>
                  <w:szCs w:val="20"/>
                </w:rPr>
                <w:t>3.2</w:t>
              </w:r>
            </w:ins>
          </w:p>
        </w:tc>
        <w:tc>
          <w:tcPr>
            <w:tcW w:w="4607" w:type="dxa"/>
            <w:shd w:val="clear" w:color="auto" w:fill="F2F2F2" w:themeFill="background1" w:themeFillShade="F2"/>
          </w:tcPr>
          <w:p w14:paraId="5B7BF9CF" w14:textId="5C7C339D" w:rsidR="002B5A22" w:rsidRPr="00FB0C8D" w:rsidRDefault="002B5A22" w:rsidP="00FB0C8D">
            <w:pPr>
              <w:pStyle w:val="Tabletext"/>
              <w:spacing w:before="0" w:after="0"/>
              <w:ind w:left="0" w:right="0"/>
              <w:rPr>
                <w:ins w:id="2219" w:author="Abercrombie, Kerrie" w:date="2021-01-22T12:57:00Z"/>
                <w:rFonts w:cstheme="minorHAnsi"/>
                <w:b/>
                <w:szCs w:val="20"/>
              </w:rPr>
            </w:pPr>
            <w:ins w:id="2220" w:author="Abercrombie, Kerrie" w:date="2021-01-22T13:34:00Z">
              <w:r w:rsidRPr="00FB0C8D">
                <w:rPr>
                  <w:rFonts w:cstheme="minorHAnsi"/>
                  <w:b/>
                  <w:szCs w:val="20"/>
                </w:rPr>
                <w:t>PROVISION OF INFORMATION</w:t>
              </w:r>
            </w:ins>
          </w:p>
        </w:tc>
        <w:tc>
          <w:tcPr>
            <w:tcW w:w="921" w:type="dxa"/>
            <w:shd w:val="clear" w:color="auto" w:fill="F2F2F2" w:themeFill="background1" w:themeFillShade="F2"/>
          </w:tcPr>
          <w:p w14:paraId="34B38B33" w14:textId="77777777" w:rsidR="002B5A22" w:rsidRPr="00FB0C8D" w:rsidRDefault="002B5A22" w:rsidP="00FB0C8D">
            <w:pPr>
              <w:pStyle w:val="Tabletext"/>
              <w:spacing w:before="0" w:after="0"/>
              <w:ind w:left="0" w:right="0"/>
              <w:rPr>
                <w:ins w:id="2221" w:author="Abercrombie, Kerrie" w:date="2021-01-25T09:00:00Z"/>
                <w:rFonts w:cstheme="minorHAnsi"/>
                <w:b/>
                <w:szCs w:val="20"/>
              </w:rPr>
            </w:pPr>
          </w:p>
        </w:tc>
        <w:tc>
          <w:tcPr>
            <w:tcW w:w="4607" w:type="dxa"/>
            <w:shd w:val="clear" w:color="auto" w:fill="F2F2F2" w:themeFill="background1" w:themeFillShade="F2"/>
          </w:tcPr>
          <w:p w14:paraId="3E2B5DA1" w14:textId="08F4DC49" w:rsidR="002B5A22" w:rsidRPr="00FB0C8D" w:rsidRDefault="002B5A22" w:rsidP="00FB0C8D">
            <w:pPr>
              <w:pStyle w:val="Tabletext"/>
              <w:spacing w:before="0" w:after="0"/>
              <w:ind w:left="0" w:right="0"/>
              <w:rPr>
                <w:ins w:id="2222" w:author="Abercrombie, Kerrie" w:date="2021-01-22T12:57:00Z"/>
                <w:rFonts w:cstheme="minorHAnsi"/>
                <w:b/>
                <w:szCs w:val="20"/>
              </w:rPr>
            </w:pPr>
          </w:p>
        </w:tc>
        <w:tc>
          <w:tcPr>
            <w:tcW w:w="683" w:type="dxa"/>
            <w:shd w:val="clear" w:color="auto" w:fill="F2F2F2" w:themeFill="background1" w:themeFillShade="F2"/>
          </w:tcPr>
          <w:p w14:paraId="20B3C4C1" w14:textId="77777777" w:rsidR="002B5A22" w:rsidRPr="00FB0C8D" w:rsidRDefault="002B5A22" w:rsidP="00FB0C8D">
            <w:pPr>
              <w:pStyle w:val="Tabletext"/>
              <w:spacing w:before="0" w:after="0"/>
              <w:rPr>
                <w:ins w:id="2223" w:author="Abercrombie, Kerrie" w:date="2021-01-22T12:57:00Z"/>
                <w:rFonts w:cstheme="minorHAnsi"/>
                <w:b/>
                <w:szCs w:val="20"/>
              </w:rPr>
            </w:pPr>
          </w:p>
        </w:tc>
        <w:tc>
          <w:tcPr>
            <w:tcW w:w="3003" w:type="dxa"/>
            <w:shd w:val="clear" w:color="auto" w:fill="F2F2F2" w:themeFill="background1" w:themeFillShade="F2"/>
          </w:tcPr>
          <w:p w14:paraId="2B8FDCBB" w14:textId="77777777" w:rsidR="002B5A22" w:rsidRPr="00FB0C8D" w:rsidRDefault="002B5A22" w:rsidP="00FB0C8D">
            <w:pPr>
              <w:pStyle w:val="Tabletext"/>
              <w:spacing w:before="0" w:after="0"/>
              <w:ind w:left="0" w:right="7"/>
              <w:rPr>
                <w:ins w:id="2224" w:author="Abercrombie, Kerrie" w:date="2021-01-22T12:57:00Z"/>
                <w:rFonts w:cstheme="minorHAnsi"/>
                <w:b/>
                <w:szCs w:val="20"/>
              </w:rPr>
            </w:pPr>
          </w:p>
        </w:tc>
      </w:tr>
      <w:tr w:rsidR="00F925D2" w:rsidRPr="00FB0C8D" w14:paraId="2D27088C" w14:textId="77777777" w:rsidTr="001067BE">
        <w:trPr>
          <w:trHeight w:val="70"/>
          <w:ins w:id="2225" w:author="Abercrombie, Kerrie" w:date="2021-01-22T12:57:00Z"/>
        </w:trPr>
        <w:tc>
          <w:tcPr>
            <w:tcW w:w="846" w:type="dxa"/>
            <w:vMerge w:val="restart"/>
            <w:shd w:val="clear" w:color="auto" w:fill="auto"/>
          </w:tcPr>
          <w:p w14:paraId="14D79F68" w14:textId="77777777" w:rsidR="00F925D2" w:rsidRPr="00FB0C8D" w:rsidRDefault="00F925D2" w:rsidP="00FB0C8D">
            <w:pPr>
              <w:pStyle w:val="Tabletext"/>
              <w:spacing w:before="0" w:after="0"/>
              <w:rPr>
                <w:ins w:id="2226" w:author="Abercrombie, Kerrie" w:date="2021-01-22T12:57:00Z"/>
                <w:rFonts w:cstheme="minorHAnsi"/>
                <w:b/>
                <w:szCs w:val="20"/>
              </w:rPr>
            </w:pPr>
          </w:p>
        </w:tc>
        <w:tc>
          <w:tcPr>
            <w:tcW w:w="4607" w:type="dxa"/>
            <w:vMerge w:val="restart"/>
            <w:shd w:val="clear" w:color="auto" w:fill="auto"/>
          </w:tcPr>
          <w:p w14:paraId="57DEDAC2" w14:textId="61FE9710" w:rsidR="00F925D2" w:rsidRPr="00FB0C8D" w:rsidRDefault="00F925D2" w:rsidP="00FB0C8D">
            <w:pPr>
              <w:pStyle w:val="Tablelevel1bold"/>
              <w:spacing w:before="0" w:after="0"/>
              <w:rPr>
                <w:ins w:id="2227" w:author="Abercrombie, Kerrie" w:date="2021-01-22T12:57:00Z"/>
                <w:rFonts w:asciiTheme="minorHAnsi" w:hAnsiTheme="minorHAnsi" w:cstheme="minorHAnsi"/>
                <w:b w:val="0"/>
                <w:i/>
                <w:sz w:val="20"/>
                <w:szCs w:val="20"/>
              </w:rPr>
            </w:pPr>
            <w:ins w:id="2228" w:author="Abercrombie, Kerrie" w:date="2021-01-26T21:33:00Z">
              <w:r w:rsidRPr="00FB0C8D">
                <w:rPr>
                  <w:rFonts w:asciiTheme="minorHAnsi" w:hAnsiTheme="minorHAnsi" w:cstheme="minorHAnsi"/>
                  <w:b w:val="0"/>
                  <w:i/>
                  <w:sz w:val="20"/>
                  <w:szCs w:val="20"/>
                </w:rPr>
                <w:t>List and describe the relevan</w:t>
              </w:r>
            </w:ins>
            <w:ins w:id="2229" w:author="Abercrombie, Kerrie" w:date="2021-01-26T21:42:00Z">
              <w:r w:rsidRPr="00FB0C8D">
                <w:rPr>
                  <w:rFonts w:asciiTheme="minorHAnsi" w:hAnsiTheme="minorHAnsi" w:cstheme="minorHAnsi"/>
                  <w:b w:val="0"/>
                  <w:i/>
                  <w:sz w:val="20"/>
                  <w:szCs w:val="20"/>
                </w:rPr>
                <w:t xml:space="preserve">ce </w:t>
              </w:r>
              <w:r w:rsidR="00D2597A" w:rsidRPr="00FB0C8D">
                <w:rPr>
                  <w:rFonts w:asciiTheme="minorHAnsi" w:hAnsiTheme="minorHAnsi" w:cstheme="minorHAnsi"/>
                  <w:b w:val="0"/>
                  <w:i/>
                  <w:sz w:val="20"/>
                  <w:szCs w:val="20"/>
                </w:rPr>
                <w:t xml:space="preserve">of vessel </w:t>
              </w:r>
            </w:ins>
            <w:ins w:id="2230" w:author="Abercrombie, Kerrie" w:date="2021-01-26T21:33:00Z">
              <w:r w:rsidRPr="00FB0C8D">
                <w:rPr>
                  <w:rFonts w:asciiTheme="minorHAnsi" w:hAnsiTheme="minorHAnsi" w:cstheme="minorHAnsi"/>
                  <w:b w:val="0"/>
                  <w:i/>
                  <w:sz w:val="20"/>
                  <w:szCs w:val="20"/>
                </w:rPr>
                <w:t>information</w:t>
              </w:r>
            </w:ins>
          </w:p>
        </w:tc>
        <w:tc>
          <w:tcPr>
            <w:tcW w:w="921" w:type="dxa"/>
            <w:shd w:val="clear" w:color="auto" w:fill="auto"/>
          </w:tcPr>
          <w:p w14:paraId="20C66617" w14:textId="4F66ABBC" w:rsidR="00F925D2" w:rsidRPr="00FB0C8D" w:rsidRDefault="00F925D2" w:rsidP="00FB0C8D">
            <w:pPr>
              <w:pStyle w:val="Tabletext"/>
              <w:spacing w:before="0" w:after="0"/>
              <w:ind w:left="0" w:right="0"/>
              <w:rPr>
                <w:ins w:id="2231" w:author="Abercrombie, Kerrie" w:date="2021-01-25T09:00:00Z"/>
                <w:rFonts w:cstheme="minorHAnsi"/>
                <w:szCs w:val="20"/>
              </w:rPr>
            </w:pPr>
            <w:ins w:id="2232" w:author="Abercrombie, Kerrie" w:date="2021-01-26T21:40:00Z">
              <w:r w:rsidRPr="00FB0C8D">
                <w:rPr>
                  <w:rFonts w:cstheme="minorHAnsi"/>
                  <w:szCs w:val="20"/>
                </w:rPr>
                <w:t>3.2.1</w:t>
              </w:r>
            </w:ins>
          </w:p>
        </w:tc>
        <w:tc>
          <w:tcPr>
            <w:tcW w:w="4607" w:type="dxa"/>
            <w:shd w:val="clear" w:color="auto" w:fill="auto"/>
          </w:tcPr>
          <w:p w14:paraId="33F42198" w14:textId="77777777" w:rsidR="00F925D2" w:rsidRPr="00FB0C8D" w:rsidRDefault="00F925D2" w:rsidP="00FB0C8D">
            <w:pPr>
              <w:pStyle w:val="Tablelevel2"/>
              <w:ind w:left="0"/>
              <w:rPr>
                <w:ins w:id="2233" w:author="Abercrombie, Kerrie" w:date="2021-01-26T21:40:00Z"/>
                <w:rFonts w:asciiTheme="minorHAnsi" w:hAnsiTheme="minorHAnsi" w:cstheme="minorHAnsi"/>
                <w:sz w:val="20"/>
              </w:rPr>
            </w:pPr>
            <w:ins w:id="2234" w:author="Abercrombie, Kerrie" w:date="2021-01-26T21:34:00Z">
              <w:r w:rsidRPr="00FB0C8D">
                <w:rPr>
                  <w:rFonts w:asciiTheme="minorHAnsi" w:hAnsiTheme="minorHAnsi" w:cstheme="minorHAnsi"/>
                  <w:sz w:val="20"/>
                </w:rPr>
                <w:t>Prioritising of participating vessels</w:t>
              </w:r>
            </w:ins>
          </w:p>
          <w:p w14:paraId="373AA522" w14:textId="77777777" w:rsidR="00F925D2" w:rsidRPr="00FB0C8D" w:rsidRDefault="00F925D2" w:rsidP="00FB0C8D">
            <w:pPr>
              <w:pStyle w:val="Tablelevel2"/>
              <w:ind w:left="0"/>
              <w:rPr>
                <w:ins w:id="2235" w:author="Abercrombie, Kerrie" w:date="2021-01-26T21:40:00Z"/>
                <w:rFonts w:asciiTheme="minorHAnsi" w:hAnsiTheme="minorHAnsi" w:cstheme="minorHAnsi"/>
                <w:sz w:val="20"/>
              </w:rPr>
            </w:pPr>
          </w:p>
          <w:p w14:paraId="233AF023" w14:textId="77777777" w:rsidR="00F925D2" w:rsidRPr="00FB0C8D" w:rsidRDefault="00F925D2" w:rsidP="00FB0C8D">
            <w:pPr>
              <w:pStyle w:val="Tablelevel2"/>
              <w:ind w:left="0"/>
              <w:rPr>
                <w:ins w:id="2236" w:author="Abercrombie, Kerrie" w:date="2021-01-26T21:40:00Z"/>
                <w:rFonts w:asciiTheme="minorHAnsi" w:hAnsiTheme="minorHAnsi" w:cstheme="minorHAnsi"/>
                <w:sz w:val="20"/>
              </w:rPr>
            </w:pPr>
          </w:p>
          <w:p w14:paraId="1B7B1D58" w14:textId="46897ADB" w:rsidR="00F925D2" w:rsidRPr="00FB0C8D" w:rsidRDefault="00F925D2" w:rsidP="00FB0C8D">
            <w:pPr>
              <w:pStyle w:val="Tablelevel2"/>
              <w:ind w:left="0"/>
              <w:rPr>
                <w:ins w:id="2237" w:author="Abercrombie, Kerrie" w:date="2021-01-22T12:57:00Z"/>
                <w:rFonts w:asciiTheme="minorHAnsi" w:hAnsiTheme="minorHAnsi" w:cstheme="minorHAnsi"/>
                <w:sz w:val="20"/>
              </w:rPr>
            </w:pPr>
          </w:p>
        </w:tc>
        <w:tc>
          <w:tcPr>
            <w:tcW w:w="683" w:type="dxa"/>
            <w:shd w:val="clear" w:color="auto" w:fill="auto"/>
          </w:tcPr>
          <w:p w14:paraId="5D217CC7" w14:textId="77777777" w:rsidR="00F925D2" w:rsidRPr="00FB0C8D" w:rsidRDefault="00F925D2" w:rsidP="00FB0C8D">
            <w:pPr>
              <w:pStyle w:val="Tabletext"/>
              <w:spacing w:before="0" w:after="0"/>
              <w:rPr>
                <w:ins w:id="2238" w:author="Abercrombie, Kerrie" w:date="2021-01-22T12:57:00Z"/>
                <w:rFonts w:cstheme="minorHAnsi"/>
                <w:b/>
                <w:szCs w:val="20"/>
              </w:rPr>
            </w:pPr>
          </w:p>
        </w:tc>
        <w:tc>
          <w:tcPr>
            <w:tcW w:w="3003" w:type="dxa"/>
            <w:shd w:val="clear" w:color="auto" w:fill="auto"/>
          </w:tcPr>
          <w:p w14:paraId="68BCC6E4" w14:textId="77777777" w:rsidR="00F925D2" w:rsidRPr="00FB0C8D" w:rsidRDefault="00F925D2" w:rsidP="00FB0C8D">
            <w:pPr>
              <w:pStyle w:val="Tabletext"/>
              <w:spacing w:before="0" w:after="0"/>
              <w:ind w:left="0" w:right="7"/>
              <w:rPr>
                <w:ins w:id="2239" w:author="Abercrombie, Kerrie" w:date="2021-01-22T12:57:00Z"/>
                <w:rFonts w:cstheme="minorHAnsi"/>
                <w:b/>
                <w:szCs w:val="20"/>
              </w:rPr>
            </w:pPr>
          </w:p>
        </w:tc>
      </w:tr>
      <w:tr w:rsidR="00F925D2" w:rsidRPr="00FB0C8D" w14:paraId="735313CF" w14:textId="77777777" w:rsidTr="001067BE">
        <w:trPr>
          <w:trHeight w:val="70"/>
          <w:ins w:id="2240" w:author="Abercrombie, Kerrie" w:date="2021-01-26T21:34:00Z"/>
        </w:trPr>
        <w:tc>
          <w:tcPr>
            <w:tcW w:w="846" w:type="dxa"/>
            <w:vMerge/>
            <w:shd w:val="clear" w:color="auto" w:fill="auto"/>
          </w:tcPr>
          <w:p w14:paraId="6EB8E053" w14:textId="77777777" w:rsidR="00F925D2" w:rsidRPr="00FB0C8D" w:rsidRDefault="00F925D2" w:rsidP="00FB0C8D">
            <w:pPr>
              <w:pStyle w:val="Tabletext"/>
              <w:spacing w:before="0" w:after="0"/>
              <w:rPr>
                <w:ins w:id="2241" w:author="Abercrombie, Kerrie" w:date="2021-01-26T21:34:00Z"/>
                <w:rFonts w:cstheme="minorHAnsi"/>
                <w:b/>
                <w:szCs w:val="20"/>
              </w:rPr>
            </w:pPr>
          </w:p>
        </w:tc>
        <w:tc>
          <w:tcPr>
            <w:tcW w:w="4607" w:type="dxa"/>
            <w:vMerge/>
            <w:shd w:val="clear" w:color="auto" w:fill="auto"/>
          </w:tcPr>
          <w:p w14:paraId="4582BA7A" w14:textId="77777777" w:rsidR="00F925D2" w:rsidRPr="00FB0C8D" w:rsidRDefault="00F925D2" w:rsidP="00FB0C8D">
            <w:pPr>
              <w:pStyle w:val="Tablelevel1bold"/>
              <w:spacing w:before="0" w:after="0"/>
              <w:rPr>
                <w:ins w:id="2242" w:author="Abercrombie, Kerrie" w:date="2021-01-26T21:34:00Z"/>
                <w:rFonts w:asciiTheme="minorHAnsi" w:hAnsiTheme="minorHAnsi" w:cstheme="minorHAnsi"/>
                <w:b w:val="0"/>
                <w:i/>
                <w:sz w:val="20"/>
                <w:szCs w:val="20"/>
              </w:rPr>
            </w:pPr>
          </w:p>
        </w:tc>
        <w:tc>
          <w:tcPr>
            <w:tcW w:w="921" w:type="dxa"/>
            <w:shd w:val="clear" w:color="auto" w:fill="auto"/>
          </w:tcPr>
          <w:p w14:paraId="4338AA92" w14:textId="5A768D51" w:rsidR="00F925D2" w:rsidRPr="00FB0C8D" w:rsidRDefault="00F925D2" w:rsidP="00FB0C8D">
            <w:pPr>
              <w:pStyle w:val="Tabletext"/>
              <w:spacing w:before="0" w:after="0"/>
              <w:ind w:left="0" w:right="0"/>
              <w:rPr>
                <w:ins w:id="2243" w:author="Abercrombie, Kerrie" w:date="2021-01-26T21:34:00Z"/>
                <w:rFonts w:cstheme="minorHAnsi"/>
                <w:szCs w:val="20"/>
              </w:rPr>
            </w:pPr>
            <w:ins w:id="2244" w:author="Abercrombie, Kerrie" w:date="2021-01-26T21:40:00Z">
              <w:r w:rsidRPr="00FB0C8D">
                <w:rPr>
                  <w:rFonts w:cstheme="minorHAnsi"/>
                  <w:szCs w:val="20"/>
                </w:rPr>
                <w:t>3.2.2</w:t>
              </w:r>
            </w:ins>
          </w:p>
        </w:tc>
        <w:tc>
          <w:tcPr>
            <w:tcW w:w="4607" w:type="dxa"/>
            <w:shd w:val="clear" w:color="auto" w:fill="auto"/>
          </w:tcPr>
          <w:p w14:paraId="6FF46B1E" w14:textId="7056901F" w:rsidR="00F925D2" w:rsidRPr="00FB0C8D" w:rsidRDefault="00F925D2" w:rsidP="00FB0C8D">
            <w:pPr>
              <w:pStyle w:val="Tablelevel2"/>
              <w:ind w:left="0"/>
              <w:rPr>
                <w:ins w:id="2245" w:author="Abercrombie, Kerrie" w:date="2021-01-26T21:34:00Z"/>
                <w:rFonts w:asciiTheme="minorHAnsi" w:hAnsiTheme="minorHAnsi" w:cstheme="minorHAnsi"/>
                <w:sz w:val="20"/>
              </w:rPr>
            </w:pPr>
            <w:ins w:id="2246" w:author="Abercrombie, Kerrie" w:date="2021-01-26T21:34:00Z">
              <w:r w:rsidRPr="00FB0C8D">
                <w:rPr>
                  <w:rFonts w:asciiTheme="minorHAnsi" w:hAnsiTheme="minorHAnsi" w:cstheme="minorHAnsi"/>
                  <w:sz w:val="20"/>
                </w:rPr>
                <w:t xml:space="preserve">Anticipating calls using </w:t>
              </w:r>
            </w:ins>
            <w:ins w:id="2247" w:author="Abercrombie, Kerrie" w:date="2021-01-26T21:48:00Z">
              <w:r w:rsidR="00D2597A" w:rsidRPr="00FB0C8D">
                <w:rPr>
                  <w:rFonts w:asciiTheme="minorHAnsi" w:hAnsiTheme="minorHAnsi" w:cstheme="minorHAnsi"/>
                  <w:sz w:val="20"/>
                </w:rPr>
                <w:t xml:space="preserve">available </w:t>
              </w:r>
            </w:ins>
            <w:ins w:id="2248" w:author="Abercrombie, Kerrie" w:date="2021-01-26T21:34:00Z">
              <w:r w:rsidRPr="00FB0C8D">
                <w:rPr>
                  <w:rFonts w:asciiTheme="minorHAnsi" w:hAnsiTheme="minorHAnsi" w:cstheme="minorHAnsi"/>
                  <w:sz w:val="20"/>
                </w:rPr>
                <w:t xml:space="preserve">sensor information </w:t>
              </w:r>
            </w:ins>
          </w:p>
        </w:tc>
        <w:tc>
          <w:tcPr>
            <w:tcW w:w="683" w:type="dxa"/>
            <w:shd w:val="clear" w:color="auto" w:fill="auto"/>
          </w:tcPr>
          <w:p w14:paraId="0EBE5410" w14:textId="77777777" w:rsidR="00F925D2" w:rsidRPr="00FB0C8D" w:rsidRDefault="00F925D2" w:rsidP="00FB0C8D">
            <w:pPr>
              <w:pStyle w:val="Tabletext"/>
              <w:spacing w:before="0" w:after="0"/>
              <w:rPr>
                <w:ins w:id="2249" w:author="Abercrombie, Kerrie" w:date="2021-01-26T21:34:00Z"/>
                <w:rFonts w:cstheme="minorHAnsi"/>
                <w:b/>
                <w:szCs w:val="20"/>
              </w:rPr>
            </w:pPr>
          </w:p>
        </w:tc>
        <w:tc>
          <w:tcPr>
            <w:tcW w:w="3003" w:type="dxa"/>
            <w:shd w:val="clear" w:color="auto" w:fill="auto"/>
          </w:tcPr>
          <w:p w14:paraId="36ABAE86" w14:textId="77777777" w:rsidR="00F925D2" w:rsidRPr="00FB0C8D" w:rsidRDefault="00F925D2" w:rsidP="00FB0C8D">
            <w:pPr>
              <w:pStyle w:val="Tabletext"/>
              <w:spacing w:before="0" w:after="0"/>
              <w:ind w:left="0" w:right="7"/>
              <w:rPr>
                <w:ins w:id="2250" w:author="Abercrombie, Kerrie" w:date="2021-01-26T21:34:00Z"/>
                <w:rFonts w:cstheme="minorHAnsi"/>
                <w:b/>
                <w:szCs w:val="20"/>
              </w:rPr>
            </w:pPr>
          </w:p>
        </w:tc>
      </w:tr>
      <w:tr w:rsidR="00F925D2" w:rsidRPr="00FB0C8D" w14:paraId="636DB57A" w14:textId="77777777" w:rsidTr="001067BE">
        <w:trPr>
          <w:trHeight w:val="70"/>
          <w:ins w:id="2251" w:author="Abercrombie, Kerrie" w:date="2021-01-26T21:40:00Z"/>
        </w:trPr>
        <w:tc>
          <w:tcPr>
            <w:tcW w:w="846" w:type="dxa"/>
            <w:vMerge/>
            <w:shd w:val="clear" w:color="auto" w:fill="auto"/>
          </w:tcPr>
          <w:p w14:paraId="7C834714" w14:textId="77777777" w:rsidR="00F925D2" w:rsidRPr="00FB0C8D" w:rsidRDefault="00F925D2" w:rsidP="00FB0C8D">
            <w:pPr>
              <w:pStyle w:val="Tabletext"/>
              <w:spacing w:before="0" w:after="0"/>
              <w:rPr>
                <w:ins w:id="2252" w:author="Abercrombie, Kerrie" w:date="2021-01-26T21:40:00Z"/>
                <w:rFonts w:cstheme="minorHAnsi"/>
                <w:b/>
                <w:szCs w:val="20"/>
              </w:rPr>
            </w:pPr>
          </w:p>
        </w:tc>
        <w:tc>
          <w:tcPr>
            <w:tcW w:w="4607" w:type="dxa"/>
            <w:vMerge/>
            <w:shd w:val="clear" w:color="auto" w:fill="auto"/>
          </w:tcPr>
          <w:p w14:paraId="534AB5A3" w14:textId="77777777" w:rsidR="00F925D2" w:rsidRPr="00FB0C8D" w:rsidRDefault="00F925D2" w:rsidP="00FB0C8D">
            <w:pPr>
              <w:pStyle w:val="Tablelevel1bold"/>
              <w:spacing w:before="0" w:after="0"/>
              <w:rPr>
                <w:ins w:id="2253" w:author="Abercrombie, Kerrie" w:date="2021-01-26T21:40:00Z"/>
                <w:rFonts w:asciiTheme="minorHAnsi" w:hAnsiTheme="minorHAnsi" w:cstheme="minorHAnsi"/>
                <w:b w:val="0"/>
                <w:i/>
                <w:sz w:val="20"/>
                <w:szCs w:val="20"/>
              </w:rPr>
            </w:pPr>
          </w:p>
        </w:tc>
        <w:tc>
          <w:tcPr>
            <w:tcW w:w="921" w:type="dxa"/>
            <w:shd w:val="clear" w:color="auto" w:fill="auto"/>
          </w:tcPr>
          <w:p w14:paraId="7427134A" w14:textId="1F628ADA" w:rsidR="00F925D2" w:rsidRPr="00FB0C8D" w:rsidRDefault="00F925D2" w:rsidP="00FB0C8D">
            <w:pPr>
              <w:pStyle w:val="Tabletext"/>
              <w:spacing w:before="0" w:after="0"/>
              <w:ind w:left="0" w:right="0"/>
              <w:rPr>
                <w:ins w:id="2254" w:author="Abercrombie, Kerrie" w:date="2021-01-26T21:40:00Z"/>
                <w:rFonts w:cstheme="minorHAnsi"/>
                <w:szCs w:val="20"/>
              </w:rPr>
            </w:pPr>
            <w:ins w:id="2255" w:author="Abercrombie, Kerrie" w:date="2021-01-26T21:40:00Z">
              <w:r w:rsidRPr="00FB0C8D">
                <w:rPr>
                  <w:rFonts w:cstheme="minorHAnsi"/>
                  <w:szCs w:val="20"/>
                </w:rPr>
                <w:t>3.2.3</w:t>
              </w:r>
            </w:ins>
          </w:p>
        </w:tc>
        <w:tc>
          <w:tcPr>
            <w:tcW w:w="4607" w:type="dxa"/>
            <w:shd w:val="clear" w:color="auto" w:fill="auto"/>
          </w:tcPr>
          <w:p w14:paraId="1A1BFF5D" w14:textId="35FB0165" w:rsidR="00F925D2" w:rsidRPr="00FB0C8D" w:rsidRDefault="00F925D2" w:rsidP="00FB0C8D">
            <w:pPr>
              <w:pStyle w:val="Tablelevel2"/>
              <w:ind w:left="0"/>
              <w:rPr>
                <w:ins w:id="2256" w:author="Abercrombie, Kerrie" w:date="2021-01-26T21:40:00Z"/>
                <w:rFonts w:asciiTheme="minorHAnsi" w:hAnsiTheme="minorHAnsi" w:cstheme="minorHAnsi"/>
                <w:sz w:val="20"/>
              </w:rPr>
            </w:pPr>
            <w:ins w:id="2257" w:author="Abercrombie, Kerrie" w:date="2021-01-26T21:40:00Z">
              <w:r w:rsidRPr="00FB0C8D">
                <w:rPr>
                  <w:rFonts w:asciiTheme="minorHAnsi" w:hAnsiTheme="minorHAnsi" w:cstheme="minorHAnsi"/>
                  <w:sz w:val="20"/>
                </w:rPr>
                <w:t>Information from ships - name, call sign, type, position, speed, destination, ETA, special reports</w:t>
              </w:r>
            </w:ins>
          </w:p>
        </w:tc>
        <w:tc>
          <w:tcPr>
            <w:tcW w:w="683" w:type="dxa"/>
            <w:shd w:val="clear" w:color="auto" w:fill="auto"/>
          </w:tcPr>
          <w:p w14:paraId="3F204177" w14:textId="77777777" w:rsidR="00F925D2" w:rsidRPr="00FB0C8D" w:rsidRDefault="00F925D2" w:rsidP="00FB0C8D">
            <w:pPr>
              <w:pStyle w:val="Tabletext"/>
              <w:spacing w:before="0" w:after="0"/>
              <w:rPr>
                <w:ins w:id="2258" w:author="Abercrombie, Kerrie" w:date="2021-01-26T21:40:00Z"/>
                <w:rFonts w:cstheme="minorHAnsi"/>
                <w:b/>
                <w:szCs w:val="20"/>
              </w:rPr>
            </w:pPr>
          </w:p>
        </w:tc>
        <w:tc>
          <w:tcPr>
            <w:tcW w:w="3003" w:type="dxa"/>
            <w:shd w:val="clear" w:color="auto" w:fill="auto"/>
          </w:tcPr>
          <w:p w14:paraId="537C524A" w14:textId="77777777" w:rsidR="00F925D2" w:rsidRPr="00FB0C8D" w:rsidRDefault="00F925D2" w:rsidP="00FB0C8D">
            <w:pPr>
              <w:pStyle w:val="Tabletext"/>
              <w:spacing w:before="0" w:after="0"/>
              <w:ind w:left="0" w:right="7"/>
              <w:rPr>
                <w:ins w:id="2259" w:author="Abercrombie, Kerrie" w:date="2021-01-26T21:40:00Z"/>
                <w:rFonts w:cstheme="minorHAnsi"/>
                <w:b/>
                <w:szCs w:val="20"/>
              </w:rPr>
            </w:pPr>
          </w:p>
        </w:tc>
      </w:tr>
      <w:tr w:rsidR="00F925D2" w:rsidRPr="00FB0C8D" w14:paraId="579A52AB" w14:textId="77777777" w:rsidTr="001067BE">
        <w:trPr>
          <w:trHeight w:val="70"/>
          <w:ins w:id="2260" w:author="Abercrombie, Kerrie" w:date="2021-01-25T11:33:00Z"/>
        </w:trPr>
        <w:tc>
          <w:tcPr>
            <w:tcW w:w="846" w:type="dxa"/>
            <w:vMerge/>
            <w:shd w:val="clear" w:color="auto" w:fill="auto"/>
          </w:tcPr>
          <w:p w14:paraId="6F1309B1" w14:textId="77777777" w:rsidR="00F925D2" w:rsidRPr="00FB0C8D" w:rsidRDefault="00F925D2" w:rsidP="00FB0C8D">
            <w:pPr>
              <w:pStyle w:val="Tabletext"/>
              <w:spacing w:before="0" w:after="0"/>
              <w:rPr>
                <w:ins w:id="2261" w:author="Abercrombie, Kerrie" w:date="2021-01-25T11:33:00Z"/>
                <w:rFonts w:cstheme="minorHAnsi"/>
                <w:b/>
                <w:szCs w:val="20"/>
              </w:rPr>
            </w:pPr>
          </w:p>
        </w:tc>
        <w:tc>
          <w:tcPr>
            <w:tcW w:w="4607" w:type="dxa"/>
            <w:vMerge/>
            <w:shd w:val="clear" w:color="auto" w:fill="auto"/>
          </w:tcPr>
          <w:p w14:paraId="4867B061" w14:textId="77777777" w:rsidR="00F925D2" w:rsidRPr="00FB0C8D" w:rsidRDefault="00F925D2" w:rsidP="00FB0C8D">
            <w:pPr>
              <w:pStyle w:val="Tabletext"/>
              <w:spacing w:before="0" w:after="0"/>
              <w:ind w:left="0" w:right="0"/>
              <w:rPr>
                <w:ins w:id="2262" w:author="Abercrombie, Kerrie" w:date="2021-01-25T11:33:00Z"/>
                <w:rFonts w:cstheme="minorHAnsi"/>
                <w:b/>
                <w:i/>
                <w:szCs w:val="20"/>
              </w:rPr>
            </w:pPr>
          </w:p>
        </w:tc>
        <w:tc>
          <w:tcPr>
            <w:tcW w:w="921" w:type="dxa"/>
            <w:shd w:val="clear" w:color="auto" w:fill="auto"/>
          </w:tcPr>
          <w:p w14:paraId="4CE6546D" w14:textId="497D0D55" w:rsidR="00F925D2" w:rsidRPr="00FB0C8D" w:rsidRDefault="00F925D2" w:rsidP="00FB0C8D">
            <w:pPr>
              <w:pStyle w:val="Tabletext"/>
              <w:spacing w:before="0" w:after="0"/>
              <w:ind w:left="0" w:right="0"/>
              <w:rPr>
                <w:ins w:id="2263" w:author="Abercrombie, Kerrie" w:date="2021-01-25T11:33:00Z"/>
                <w:rFonts w:cstheme="minorHAnsi"/>
                <w:szCs w:val="20"/>
              </w:rPr>
            </w:pPr>
            <w:ins w:id="2264" w:author="Abercrombie, Kerrie" w:date="2021-01-26T21:40:00Z">
              <w:r w:rsidRPr="00FB0C8D">
                <w:rPr>
                  <w:rFonts w:cstheme="minorHAnsi"/>
                  <w:szCs w:val="20"/>
                </w:rPr>
                <w:t>3.2.4</w:t>
              </w:r>
            </w:ins>
          </w:p>
        </w:tc>
        <w:tc>
          <w:tcPr>
            <w:tcW w:w="4607" w:type="dxa"/>
            <w:shd w:val="clear" w:color="auto" w:fill="auto"/>
          </w:tcPr>
          <w:p w14:paraId="3B41B59C" w14:textId="6A138947" w:rsidR="00F925D2" w:rsidRPr="00FB0C8D" w:rsidRDefault="00F925D2" w:rsidP="00FB0C8D">
            <w:pPr>
              <w:pStyle w:val="Tabletext"/>
              <w:spacing w:before="0" w:after="0"/>
              <w:ind w:left="0" w:right="0"/>
              <w:rPr>
                <w:ins w:id="2265" w:author="Abercrombie, Kerrie" w:date="2021-01-25T11:33:00Z"/>
                <w:rFonts w:cstheme="minorHAnsi"/>
                <w:b/>
                <w:szCs w:val="20"/>
              </w:rPr>
            </w:pPr>
            <w:ins w:id="2266" w:author="Abercrombie, Kerrie" w:date="2021-01-25T11:33:00Z">
              <w:r w:rsidRPr="00FB0C8D">
                <w:rPr>
                  <w:rFonts w:cstheme="minorHAnsi"/>
                  <w:szCs w:val="20"/>
                </w:rPr>
                <w:t>Information to ships - content, timely, relevant</w:t>
              </w:r>
            </w:ins>
          </w:p>
        </w:tc>
        <w:tc>
          <w:tcPr>
            <w:tcW w:w="683" w:type="dxa"/>
            <w:shd w:val="clear" w:color="auto" w:fill="auto"/>
          </w:tcPr>
          <w:p w14:paraId="62E0FD9B" w14:textId="77777777" w:rsidR="00F925D2" w:rsidRPr="00FB0C8D" w:rsidRDefault="00F925D2" w:rsidP="00FB0C8D">
            <w:pPr>
              <w:pStyle w:val="Tabletext"/>
              <w:spacing w:before="0" w:after="0"/>
              <w:rPr>
                <w:ins w:id="2267" w:author="Abercrombie, Kerrie" w:date="2021-01-25T11:33:00Z"/>
                <w:rFonts w:cstheme="minorHAnsi"/>
                <w:b/>
                <w:szCs w:val="20"/>
              </w:rPr>
            </w:pPr>
          </w:p>
        </w:tc>
        <w:tc>
          <w:tcPr>
            <w:tcW w:w="3003" w:type="dxa"/>
            <w:shd w:val="clear" w:color="auto" w:fill="auto"/>
          </w:tcPr>
          <w:p w14:paraId="6C6E1EA3" w14:textId="77777777" w:rsidR="00F925D2" w:rsidRPr="00FB0C8D" w:rsidRDefault="00F925D2" w:rsidP="00FB0C8D">
            <w:pPr>
              <w:pStyle w:val="Tabletext"/>
              <w:spacing w:before="0" w:after="0"/>
              <w:ind w:left="0" w:right="7"/>
              <w:rPr>
                <w:ins w:id="2268" w:author="Abercrombie, Kerrie" w:date="2021-01-25T11:33:00Z"/>
                <w:rFonts w:cstheme="minorHAnsi"/>
                <w:b/>
                <w:szCs w:val="20"/>
              </w:rPr>
            </w:pPr>
          </w:p>
        </w:tc>
      </w:tr>
      <w:tr w:rsidR="00F925D2" w:rsidRPr="00FB0C8D" w14:paraId="3DCA6CA8" w14:textId="77777777" w:rsidTr="00D2597A">
        <w:trPr>
          <w:trHeight w:val="70"/>
          <w:ins w:id="2269" w:author="Abercrombie, Kerrie" w:date="2021-01-26T21:36:00Z"/>
        </w:trPr>
        <w:tc>
          <w:tcPr>
            <w:tcW w:w="846" w:type="dxa"/>
            <w:shd w:val="clear" w:color="auto" w:fill="F2F2F2" w:themeFill="background1" w:themeFillShade="F2"/>
          </w:tcPr>
          <w:p w14:paraId="47FB8025" w14:textId="322D61EB" w:rsidR="00F925D2" w:rsidRPr="00FB0C8D" w:rsidRDefault="00D2597A" w:rsidP="00FB0C8D">
            <w:pPr>
              <w:pStyle w:val="Tabletext"/>
              <w:spacing w:before="0" w:after="0"/>
              <w:rPr>
                <w:ins w:id="2270" w:author="Abercrombie, Kerrie" w:date="2021-01-26T21:36:00Z"/>
                <w:rFonts w:cstheme="minorHAnsi"/>
                <w:b/>
                <w:szCs w:val="20"/>
              </w:rPr>
            </w:pPr>
            <w:ins w:id="2271" w:author="Abercrombie, Kerrie" w:date="2021-01-26T21:44:00Z">
              <w:r w:rsidRPr="00FB0C8D">
                <w:rPr>
                  <w:rFonts w:cstheme="minorHAnsi"/>
                  <w:b/>
                  <w:szCs w:val="20"/>
                </w:rPr>
                <w:t>3.3</w:t>
              </w:r>
            </w:ins>
          </w:p>
        </w:tc>
        <w:tc>
          <w:tcPr>
            <w:tcW w:w="4607" w:type="dxa"/>
            <w:shd w:val="clear" w:color="auto" w:fill="F2F2F2" w:themeFill="background1" w:themeFillShade="F2"/>
          </w:tcPr>
          <w:p w14:paraId="166FEFB3" w14:textId="7D262348" w:rsidR="00F925D2" w:rsidRPr="00FB0C8D" w:rsidRDefault="00F925D2" w:rsidP="00FB0C8D">
            <w:pPr>
              <w:pStyle w:val="Tablelevel1bold"/>
              <w:spacing w:before="0" w:after="0"/>
              <w:rPr>
                <w:ins w:id="2272" w:author="Abercrombie, Kerrie" w:date="2021-01-26T21:36:00Z"/>
                <w:rFonts w:asciiTheme="minorHAnsi" w:hAnsiTheme="minorHAnsi" w:cstheme="minorHAnsi"/>
                <w:sz w:val="20"/>
                <w:szCs w:val="20"/>
              </w:rPr>
            </w:pPr>
            <w:ins w:id="2273" w:author="Abercrombie, Kerrie" w:date="2021-01-26T21:41:00Z">
              <w:r w:rsidRPr="00FB0C8D">
                <w:rPr>
                  <w:rFonts w:asciiTheme="minorHAnsi" w:hAnsiTheme="minorHAnsi" w:cstheme="minorHAnsi"/>
                  <w:sz w:val="20"/>
                  <w:szCs w:val="20"/>
                </w:rPr>
                <w:t>ALLIED SERVICES</w:t>
              </w:r>
            </w:ins>
          </w:p>
        </w:tc>
        <w:tc>
          <w:tcPr>
            <w:tcW w:w="921" w:type="dxa"/>
            <w:shd w:val="clear" w:color="auto" w:fill="F2F2F2" w:themeFill="background1" w:themeFillShade="F2"/>
          </w:tcPr>
          <w:p w14:paraId="5F4B5ADA" w14:textId="77777777" w:rsidR="00F925D2" w:rsidRPr="00FB0C8D" w:rsidRDefault="00F925D2" w:rsidP="00FB0C8D">
            <w:pPr>
              <w:pStyle w:val="Tabletext"/>
              <w:spacing w:before="0" w:after="0"/>
              <w:ind w:left="0" w:right="0"/>
              <w:rPr>
                <w:ins w:id="2274" w:author="Abercrombie, Kerrie" w:date="2021-01-26T21:36:00Z"/>
                <w:rFonts w:cstheme="minorHAnsi"/>
                <w:szCs w:val="20"/>
              </w:rPr>
            </w:pPr>
          </w:p>
        </w:tc>
        <w:tc>
          <w:tcPr>
            <w:tcW w:w="4607" w:type="dxa"/>
            <w:shd w:val="clear" w:color="auto" w:fill="F2F2F2" w:themeFill="background1" w:themeFillShade="F2"/>
          </w:tcPr>
          <w:p w14:paraId="68E93935" w14:textId="69BA17CE" w:rsidR="00F925D2" w:rsidRPr="00FB0C8D" w:rsidRDefault="00F925D2" w:rsidP="00FB0C8D">
            <w:pPr>
              <w:pStyle w:val="Tablelevel2"/>
              <w:ind w:left="0"/>
              <w:rPr>
                <w:ins w:id="2275" w:author="Abercrombie, Kerrie" w:date="2021-01-26T21:36:00Z"/>
                <w:rFonts w:asciiTheme="minorHAnsi" w:hAnsiTheme="minorHAnsi" w:cstheme="minorHAnsi"/>
                <w:sz w:val="20"/>
              </w:rPr>
            </w:pPr>
          </w:p>
        </w:tc>
        <w:tc>
          <w:tcPr>
            <w:tcW w:w="683" w:type="dxa"/>
            <w:shd w:val="clear" w:color="auto" w:fill="F2F2F2" w:themeFill="background1" w:themeFillShade="F2"/>
          </w:tcPr>
          <w:p w14:paraId="56448231" w14:textId="77777777" w:rsidR="00F925D2" w:rsidRPr="00FB0C8D" w:rsidRDefault="00F925D2" w:rsidP="00FB0C8D">
            <w:pPr>
              <w:pStyle w:val="Tabletext"/>
              <w:spacing w:before="0" w:after="0"/>
              <w:rPr>
                <w:ins w:id="2276" w:author="Abercrombie, Kerrie" w:date="2021-01-26T21:36:00Z"/>
                <w:rFonts w:cstheme="minorHAnsi"/>
                <w:b/>
                <w:szCs w:val="20"/>
              </w:rPr>
            </w:pPr>
          </w:p>
        </w:tc>
        <w:tc>
          <w:tcPr>
            <w:tcW w:w="3003" w:type="dxa"/>
            <w:shd w:val="clear" w:color="auto" w:fill="F2F2F2" w:themeFill="background1" w:themeFillShade="F2"/>
          </w:tcPr>
          <w:p w14:paraId="1D4366C6" w14:textId="77777777" w:rsidR="00F925D2" w:rsidRPr="00FB0C8D" w:rsidRDefault="00F925D2" w:rsidP="00FB0C8D">
            <w:pPr>
              <w:pStyle w:val="Tabletext"/>
              <w:spacing w:before="0" w:after="0"/>
              <w:ind w:left="0" w:right="7"/>
              <w:rPr>
                <w:ins w:id="2277" w:author="Abercrombie, Kerrie" w:date="2021-01-26T21:36:00Z"/>
                <w:rFonts w:cstheme="minorHAnsi"/>
                <w:b/>
                <w:szCs w:val="20"/>
              </w:rPr>
            </w:pPr>
          </w:p>
        </w:tc>
      </w:tr>
      <w:tr w:rsidR="00D2597A" w:rsidRPr="00FB0C8D" w14:paraId="050A3400" w14:textId="77777777" w:rsidTr="001067BE">
        <w:trPr>
          <w:trHeight w:val="70"/>
          <w:ins w:id="2278" w:author="Abercrombie, Kerrie" w:date="2021-01-26T21:41:00Z"/>
        </w:trPr>
        <w:tc>
          <w:tcPr>
            <w:tcW w:w="846" w:type="dxa"/>
            <w:vMerge w:val="restart"/>
            <w:shd w:val="clear" w:color="auto" w:fill="auto"/>
          </w:tcPr>
          <w:p w14:paraId="43CAFE1F" w14:textId="77777777" w:rsidR="00D2597A" w:rsidRPr="00FB0C8D" w:rsidRDefault="00D2597A" w:rsidP="00FB0C8D">
            <w:pPr>
              <w:pStyle w:val="Tabletext"/>
              <w:spacing w:before="0" w:after="0"/>
              <w:rPr>
                <w:ins w:id="2279" w:author="Abercrombie, Kerrie" w:date="2021-01-26T21:41:00Z"/>
                <w:rFonts w:cstheme="minorHAnsi"/>
                <w:b/>
                <w:szCs w:val="20"/>
              </w:rPr>
            </w:pPr>
          </w:p>
        </w:tc>
        <w:tc>
          <w:tcPr>
            <w:tcW w:w="4607" w:type="dxa"/>
            <w:vMerge w:val="restart"/>
            <w:shd w:val="clear" w:color="auto" w:fill="auto"/>
          </w:tcPr>
          <w:p w14:paraId="5D83D6C8" w14:textId="5DF9FB40" w:rsidR="00D2597A" w:rsidRPr="00087D3E" w:rsidRDefault="00D2597A" w:rsidP="00FB0C8D">
            <w:pPr>
              <w:pStyle w:val="Tablelevel1bold"/>
              <w:spacing w:before="0" w:after="0"/>
              <w:rPr>
                <w:ins w:id="2280" w:author="Abercrombie, Kerrie" w:date="2021-01-26T21:41:00Z"/>
                <w:rFonts w:asciiTheme="minorHAnsi" w:hAnsiTheme="minorHAnsi" w:cstheme="minorHAnsi"/>
                <w:b w:val="0"/>
                <w:i/>
                <w:sz w:val="20"/>
                <w:szCs w:val="20"/>
              </w:rPr>
            </w:pPr>
            <w:ins w:id="2281" w:author="Abercrombie, Kerrie" w:date="2021-01-26T21:42:00Z">
              <w:r w:rsidRPr="00087D3E">
                <w:rPr>
                  <w:rFonts w:asciiTheme="minorHAnsi" w:hAnsiTheme="minorHAnsi" w:cstheme="minorHAnsi"/>
                  <w:b w:val="0"/>
                  <w:i/>
                  <w:sz w:val="20"/>
                  <w:szCs w:val="20"/>
                </w:rPr>
                <w:t>List and describe different allied services within a VTS area</w:t>
              </w:r>
            </w:ins>
          </w:p>
        </w:tc>
        <w:tc>
          <w:tcPr>
            <w:tcW w:w="921" w:type="dxa"/>
            <w:shd w:val="clear" w:color="auto" w:fill="auto"/>
          </w:tcPr>
          <w:p w14:paraId="25D3A999" w14:textId="74407681" w:rsidR="00D2597A" w:rsidRPr="00FB0C8D" w:rsidRDefault="00D2597A" w:rsidP="00FB0C8D">
            <w:pPr>
              <w:pStyle w:val="Tabletext"/>
              <w:spacing w:before="0" w:after="0"/>
              <w:ind w:left="0" w:right="0"/>
              <w:rPr>
                <w:ins w:id="2282" w:author="Abercrombie, Kerrie" w:date="2021-01-26T21:41:00Z"/>
                <w:rFonts w:cstheme="minorHAnsi"/>
                <w:szCs w:val="20"/>
              </w:rPr>
            </w:pPr>
            <w:ins w:id="2283" w:author="Abercrombie, Kerrie" w:date="2021-01-26T21:43:00Z">
              <w:r w:rsidRPr="00FB0C8D">
                <w:rPr>
                  <w:rFonts w:cstheme="minorHAnsi"/>
                  <w:szCs w:val="20"/>
                </w:rPr>
                <w:t>3.3.1</w:t>
              </w:r>
            </w:ins>
          </w:p>
        </w:tc>
        <w:tc>
          <w:tcPr>
            <w:tcW w:w="4607" w:type="dxa"/>
            <w:shd w:val="clear" w:color="auto" w:fill="auto"/>
          </w:tcPr>
          <w:p w14:paraId="441E1E7C" w14:textId="68A8212F" w:rsidR="00D2597A" w:rsidRPr="00FB0C8D" w:rsidRDefault="00D2597A" w:rsidP="00FB0C8D">
            <w:pPr>
              <w:pStyle w:val="Tablelevel2"/>
              <w:ind w:left="0"/>
              <w:rPr>
                <w:ins w:id="2284" w:author="Abercrombie, Kerrie" w:date="2021-01-26T21:41:00Z"/>
                <w:rFonts w:asciiTheme="minorHAnsi" w:hAnsiTheme="minorHAnsi" w:cstheme="minorHAnsi"/>
                <w:sz w:val="20"/>
              </w:rPr>
            </w:pPr>
            <w:ins w:id="2285" w:author="Abercrombie, Kerrie" w:date="2021-01-26T21:43:00Z">
              <w:r w:rsidRPr="00FB0C8D">
                <w:rPr>
                  <w:rFonts w:asciiTheme="minorHAnsi" w:hAnsiTheme="minorHAnsi" w:cstheme="minorHAnsi"/>
                  <w:sz w:val="20"/>
                </w:rPr>
                <w:t>Information from allied services</w:t>
              </w:r>
            </w:ins>
          </w:p>
        </w:tc>
        <w:tc>
          <w:tcPr>
            <w:tcW w:w="683" w:type="dxa"/>
            <w:shd w:val="clear" w:color="auto" w:fill="auto"/>
          </w:tcPr>
          <w:p w14:paraId="528454F6" w14:textId="77777777" w:rsidR="00D2597A" w:rsidRPr="00FB0C8D" w:rsidRDefault="00D2597A" w:rsidP="00FB0C8D">
            <w:pPr>
              <w:pStyle w:val="Tabletext"/>
              <w:spacing w:before="0" w:after="0"/>
              <w:rPr>
                <w:ins w:id="2286" w:author="Abercrombie, Kerrie" w:date="2021-01-26T21:41:00Z"/>
                <w:rFonts w:cstheme="minorHAnsi"/>
                <w:b/>
                <w:szCs w:val="20"/>
              </w:rPr>
            </w:pPr>
          </w:p>
        </w:tc>
        <w:tc>
          <w:tcPr>
            <w:tcW w:w="3003" w:type="dxa"/>
            <w:shd w:val="clear" w:color="auto" w:fill="auto"/>
          </w:tcPr>
          <w:p w14:paraId="39BC3A02" w14:textId="77777777" w:rsidR="00D2597A" w:rsidRPr="00FB0C8D" w:rsidRDefault="00D2597A" w:rsidP="00FB0C8D">
            <w:pPr>
              <w:pStyle w:val="Tabletext"/>
              <w:spacing w:before="0" w:after="0"/>
              <w:ind w:left="0" w:right="7"/>
              <w:rPr>
                <w:ins w:id="2287" w:author="Abercrombie, Kerrie" w:date="2021-01-26T21:41:00Z"/>
                <w:rFonts w:cstheme="minorHAnsi"/>
                <w:b/>
                <w:szCs w:val="20"/>
              </w:rPr>
            </w:pPr>
          </w:p>
        </w:tc>
      </w:tr>
      <w:tr w:rsidR="00D2597A" w:rsidRPr="00FB0C8D" w14:paraId="5B7AC5F0" w14:textId="77777777" w:rsidTr="001067BE">
        <w:trPr>
          <w:trHeight w:val="70"/>
          <w:ins w:id="2288" w:author="Abercrombie, Kerrie" w:date="2021-01-26T21:43:00Z"/>
        </w:trPr>
        <w:tc>
          <w:tcPr>
            <w:tcW w:w="846" w:type="dxa"/>
            <w:vMerge/>
            <w:shd w:val="clear" w:color="auto" w:fill="auto"/>
          </w:tcPr>
          <w:p w14:paraId="275FD0B9" w14:textId="77777777" w:rsidR="00D2597A" w:rsidRPr="00FB0C8D" w:rsidRDefault="00D2597A" w:rsidP="00FB0C8D">
            <w:pPr>
              <w:pStyle w:val="Tabletext"/>
              <w:spacing w:before="0" w:after="0"/>
              <w:rPr>
                <w:ins w:id="2289" w:author="Abercrombie, Kerrie" w:date="2021-01-26T21:43:00Z"/>
                <w:rFonts w:cstheme="minorHAnsi"/>
                <w:b/>
                <w:szCs w:val="20"/>
              </w:rPr>
            </w:pPr>
          </w:p>
        </w:tc>
        <w:tc>
          <w:tcPr>
            <w:tcW w:w="4607" w:type="dxa"/>
            <w:vMerge/>
            <w:shd w:val="clear" w:color="auto" w:fill="auto"/>
          </w:tcPr>
          <w:p w14:paraId="21D71B2E" w14:textId="77777777" w:rsidR="00D2597A" w:rsidRPr="00FB0C8D" w:rsidRDefault="00D2597A" w:rsidP="00FB0C8D">
            <w:pPr>
              <w:pStyle w:val="Tablelevel1bold"/>
              <w:spacing w:before="0" w:after="0"/>
              <w:rPr>
                <w:ins w:id="2290" w:author="Abercrombie, Kerrie" w:date="2021-01-26T21:43:00Z"/>
                <w:rFonts w:asciiTheme="minorHAnsi" w:hAnsiTheme="minorHAnsi" w:cstheme="minorHAnsi"/>
                <w:b w:val="0"/>
                <w:sz w:val="20"/>
                <w:szCs w:val="20"/>
              </w:rPr>
            </w:pPr>
          </w:p>
        </w:tc>
        <w:tc>
          <w:tcPr>
            <w:tcW w:w="921" w:type="dxa"/>
            <w:shd w:val="clear" w:color="auto" w:fill="auto"/>
          </w:tcPr>
          <w:p w14:paraId="543A829C" w14:textId="0BEB9B01" w:rsidR="00D2597A" w:rsidRPr="00FB0C8D" w:rsidRDefault="00D2597A" w:rsidP="00FB0C8D">
            <w:pPr>
              <w:pStyle w:val="Tabletext"/>
              <w:spacing w:before="0" w:after="0"/>
              <w:ind w:left="0" w:right="0"/>
              <w:rPr>
                <w:ins w:id="2291" w:author="Abercrombie, Kerrie" w:date="2021-01-26T21:43:00Z"/>
                <w:rFonts w:cstheme="minorHAnsi"/>
                <w:szCs w:val="20"/>
              </w:rPr>
            </w:pPr>
            <w:ins w:id="2292" w:author="Abercrombie, Kerrie" w:date="2021-01-26T21:43:00Z">
              <w:r w:rsidRPr="00FB0C8D">
                <w:rPr>
                  <w:rFonts w:cstheme="minorHAnsi"/>
                  <w:szCs w:val="20"/>
                </w:rPr>
                <w:t>3.3.2</w:t>
              </w:r>
            </w:ins>
          </w:p>
        </w:tc>
        <w:tc>
          <w:tcPr>
            <w:tcW w:w="4607" w:type="dxa"/>
            <w:shd w:val="clear" w:color="auto" w:fill="auto"/>
          </w:tcPr>
          <w:p w14:paraId="63B17EC6" w14:textId="44D25D5E" w:rsidR="00D2597A" w:rsidRPr="00FB0C8D" w:rsidRDefault="00D2597A" w:rsidP="00FB0C8D">
            <w:pPr>
              <w:pStyle w:val="Tablelevel2"/>
              <w:ind w:left="0"/>
              <w:rPr>
                <w:ins w:id="2293" w:author="Abercrombie, Kerrie" w:date="2021-01-26T21:43:00Z"/>
                <w:rFonts w:asciiTheme="minorHAnsi" w:hAnsiTheme="minorHAnsi" w:cstheme="minorHAnsi"/>
                <w:sz w:val="20"/>
              </w:rPr>
            </w:pPr>
            <w:ins w:id="2294" w:author="Abercrombie, Kerrie" w:date="2021-01-26T21:43:00Z">
              <w:r w:rsidRPr="00FB0C8D">
                <w:rPr>
                  <w:rFonts w:asciiTheme="minorHAnsi" w:hAnsiTheme="minorHAnsi" w:cstheme="minorHAnsi"/>
                  <w:sz w:val="20"/>
                </w:rPr>
                <w:t>Information to allied services - content, timely, relevant</w:t>
              </w:r>
              <w:commentRangeStart w:id="2295"/>
              <w:commentRangeEnd w:id="2295"/>
              <w:r w:rsidRPr="00FB0C8D">
                <w:rPr>
                  <w:rStyle w:val="CommentReference"/>
                  <w:rFonts w:asciiTheme="minorHAnsi" w:hAnsiTheme="minorHAnsi" w:cstheme="minorHAnsi"/>
                  <w:sz w:val="20"/>
                  <w:szCs w:val="20"/>
                </w:rPr>
                <w:commentReference w:id="2295"/>
              </w:r>
            </w:ins>
          </w:p>
        </w:tc>
        <w:tc>
          <w:tcPr>
            <w:tcW w:w="683" w:type="dxa"/>
            <w:shd w:val="clear" w:color="auto" w:fill="auto"/>
          </w:tcPr>
          <w:p w14:paraId="2B59658C" w14:textId="77777777" w:rsidR="00D2597A" w:rsidRPr="00FB0C8D" w:rsidRDefault="00D2597A" w:rsidP="00FB0C8D">
            <w:pPr>
              <w:pStyle w:val="Tabletext"/>
              <w:spacing w:before="0" w:after="0"/>
              <w:rPr>
                <w:ins w:id="2296" w:author="Abercrombie, Kerrie" w:date="2021-01-26T21:43:00Z"/>
                <w:rFonts w:cstheme="minorHAnsi"/>
                <w:b/>
                <w:szCs w:val="20"/>
              </w:rPr>
            </w:pPr>
          </w:p>
        </w:tc>
        <w:tc>
          <w:tcPr>
            <w:tcW w:w="3003" w:type="dxa"/>
            <w:shd w:val="clear" w:color="auto" w:fill="auto"/>
          </w:tcPr>
          <w:p w14:paraId="1F9969C1" w14:textId="77777777" w:rsidR="00D2597A" w:rsidRPr="00FB0C8D" w:rsidRDefault="00D2597A" w:rsidP="00FB0C8D">
            <w:pPr>
              <w:pStyle w:val="Tabletext"/>
              <w:spacing w:before="0" w:after="0"/>
              <w:ind w:left="0" w:right="7"/>
              <w:rPr>
                <w:ins w:id="2297" w:author="Abercrombie, Kerrie" w:date="2021-01-26T21:43:00Z"/>
                <w:rFonts w:cstheme="minorHAnsi"/>
                <w:b/>
                <w:szCs w:val="20"/>
              </w:rPr>
            </w:pPr>
          </w:p>
        </w:tc>
      </w:tr>
      <w:tr w:rsidR="00185207" w:rsidRPr="00FB0C8D" w14:paraId="7A3087D2" w14:textId="77777777" w:rsidTr="00D2597A">
        <w:trPr>
          <w:trHeight w:val="70"/>
          <w:ins w:id="2298" w:author="Abercrombie, Kerrie" w:date="2021-01-22T12:57:00Z"/>
        </w:trPr>
        <w:tc>
          <w:tcPr>
            <w:tcW w:w="846" w:type="dxa"/>
            <w:shd w:val="clear" w:color="auto" w:fill="F2F2F2" w:themeFill="background1" w:themeFillShade="F2"/>
          </w:tcPr>
          <w:p w14:paraId="146DC341" w14:textId="3624142F" w:rsidR="00185207" w:rsidRPr="00FB0C8D" w:rsidRDefault="00D2597A" w:rsidP="00FB0C8D">
            <w:pPr>
              <w:pStyle w:val="Tabletext"/>
              <w:spacing w:before="0" w:after="0"/>
              <w:rPr>
                <w:ins w:id="2299" w:author="Abercrombie, Kerrie" w:date="2021-01-22T12:57:00Z"/>
                <w:rFonts w:cstheme="minorHAnsi"/>
                <w:b/>
                <w:szCs w:val="20"/>
              </w:rPr>
            </w:pPr>
            <w:ins w:id="2300" w:author="Abercrombie, Kerrie" w:date="2021-01-26T21:44:00Z">
              <w:r w:rsidRPr="00FB0C8D">
                <w:rPr>
                  <w:rFonts w:cstheme="minorHAnsi"/>
                  <w:b/>
                  <w:szCs w:val="20"/>
                </w:rPr>
                <w:t>3.4</w:t>
              </w:r>
            </w:ins>
          </w:p>
        </w:tc>
        <w:tc>
          <w:tcPr>
            <w:tcW w:w="4607" w:type="dxa"/>
            <w:shd w:val="clear" w:color="auto" w:fill="F2F2F2" w:themeFill="background1" w:themeFillShade="F2"/>
          </w:tcPr>
          <w:p w14:paraId="56D4CF85" w14:textId="0B648D31" w:rsidR="00185207" w:rsidRPr="00FB0C8D" w:rsidRDefault="008E652F" w:rsidP="00FB0C8D">
            <w:pPr>
              <w:pStyle w:val="Tabletext"/>
              <w:spacing w:before="0" w:after="0"/>
              <w:ind w:left="0" w:right="0"/>
              <w:rPr>
                <w:ins w:id="2301" w:author="Abercrombie, Kerrie" w:date="2021-01-22T12:57:00Z"/>
                <w:rFonts w:cstheme="minorHAnsi"/>
                <w:b/>
                <w:szCs w:val="20"/>
              </w:rPr>
            </w:pPr>
            <w:commentRangeStart w:id="2302"/>
            <w:ins w:id="2303" w:author="Abercrombie, Kerrie" w:date="2021-01-26T20:49:00Z">
              <w:r w:rsidRPr="00FB0C8D">
                <w:rPr>
                  <w:rFonts w:cstheme="minorHAnsi"/>
                  <w:b/>
                  <w:szCs w:val="20"/>
                </w:rPr>
                <w:t>ISPS CODE</w:t>
              </w:r>
            </w:ins>
            <w:commentRangeEnd w:id="2302"/>
            <w:ins w:id="2304" w:author="Abercrombie, Kerrie" w:date="2021-02-02T07:02:00Z">
              <w:r w:rsidR="00EC27BF">
                <w:rPr>
                  <w:rStyle w:val="CommentReference"/>
                  <w:color w:val="auto"/>
                </w:rPr>
                <w:commentReference w:id="2302"/>
              </w:r>
            </w:ins>
          </w:p>
        </w:tc>
        <w:tc>
          <w:tcPr>
            <w:tcW w:w="921" w:type="dxa"/>
            <w:shd w:val="clear" w:color="auto" w:fill="F2F2F2" w:themeFill="background1" w:themeFillShade="F2"/>
          </w:tcPr>
          <w:p w14:paraId="74A91E21" w14:textId="77777777" w:rsidR="00185207" w:rsidRPr="00FB0C8D" w:rsidRDefault="00185207" w:rsidP="00FB0C8D">
            <w:pPr>
              <w:pStyle w:val="Tabletext"/>
              <w:spacing w:before="0" w:after="0"/>
              <w:ind w:left="0" w:right="0"/>
              <w:rPr>
                <w:ins w:id="2305" w:author="Abercrombie, Kerrie" w:date="2021-01-25T09:00:00Z"/>
                <w:rFonts w:cstheme="minorHAnsi"/>
                <w:szCs w:val="20"/>
              </w:rPr>
            </w:pPr>
          </w:p>
        </w:tc>
        <w:tc>
          <w:tcPr>
            <w:tcW w:w="4607" w:type="dxa"/>
            <w:shd w:val="clear" w:color="auto" w:fill="F2F2F2" w:themeFill="background1" w:themeFillShade="F2"/>
          </w:tcPr>
          <w:p w14:paraId="3D29F6E3" w14:textId="0A18CE25" w:rsidR="00185207" w:rsidRPr="00FB0C8D" w:rsidRDefault="00185207" w:rsidP="00FB0C8D">
            <w:pPr>
              <w:pStyle w:val="Tabletext"/>
              <w:spacing w:before="0" w:after="0"/>
              <w:ind w:left="0" w:right="0"/>
              <w:rPr>
                <w:ins w:id="2306" w:author="Abercrombie, Kerrie" w:date="2021-01-22T12:57:00Z"/>
                <w:rFonts w:cstheme="minorHAnsi"/>
                <w:b/>
                <w:szCs w:val="20"/>
              </w:rPr>
            </w:pPr>
          </w:p>
        </w:tc>
        <w:tc>
          <w:tcPr>
            <w:tcW w:w="683" w:type="dxa"/>
            <w:shd w:val="clear" w:color="auto" w:fill="F2F2F2" w:themeFill="background1" w:themeFillShade="F2"/>
          </w:tcPr>
          <w:p w14:paraId="0DF12694" w14:textId="77777777" w:rsidR="00185207" w:rsidRPr="00FB0C8D" w:rsidRDefault="00185207" w:rsidP="00FB0C8D">
            <w:pPr>
              <w:pStyle w:val="Tabletext"/>
              <w:spacing w:before="0" w:after="0"/>
              <w:rPr>
                <w:ins w:id="2307" w:author="Abercrombie, Kerrie" w:date="2021-01-22T12:57:00Z"/>
                <w:rFonts w:cstheme="minorHAnsi"/>
                <w:b/>
                <w:szCs w:val="20"/>
              </w:rPr>
            </w:pPr>
          </w:p>
        </w:tc>
        <w:tc>
          <w:tcPr>
            <w:tcW w:w="3003" w:type="dxa"/>
            <w:shd w:val="clear" w:color="auto" w:fill="F2F2F2" w:themeFill="background1" w:themeFillShade="F2"/>
          </w:tcPr>
          <w:p w14:paraId="7761B382" w14:textId="77777777" w:rsidR="00185207" w:rsidRPr="00FB0C8D" w:rsidRDefault="00185207" w:rsidP="00FB0C8D">
            <w:pPr>
              <w:pStyle w:val="Tabletext"/>
              <w:spacing w:before="0" w:after="0"/>
              <w:ind w:left="0" w:right="7"/>
              <w:rPr>
                <w:ins w:id="2308" w:author="Abercrombie, Kerrie" w:date="2021-01-22T12:57:00Z"/>
                <w:rFonts w:cstheme="minorHAnsi"/>
                <w:b/>
                <w:szCs w:val="20"/>
              </w:rPr>
            </w:pPr>
          </w:p>
        </w:tc>
      </w:tr>
      <w:tr w:rsidR="00920CAB" w:rsidRPr="00FB0C8D" w14:paraId="19395979" w14:textId="77777777" w:rsidTr="001067BE">
        <w:trPr>
          <w:trHeight w:val="70"/>
          <w:ins w:id="2309" w:author="Abercrombie, Kerrie" w:date="2021-01-26T20:48:00Z"/>
        </w:trPr>
        <w:tc>
          <w:tcPr>
            <w:tcW w:w="846" w:type="dxa"/>
            <w:vMerge w:val="restart"/>
            <w:shd w:val="clear" w:color="auto" w:fill="auto"/>
          </w:tcPr>
          <w:p w14:paraId="7412C6CE" w14:textId="77777777" w:rsidR="00920CAB" w:rsidRPr="00FB0C8D" w:rsidRDefault="00920CAB" w:rsidP="00FB0C8D">
            <w:pPr>
              <w:pStyle w:val="Tabletext"/>
              <w:spacing w:before="0" w:after="0"/>
              <w:rPr>
                <w:ins w:id="2310" w:author="Abercrombie, Kerrie" w:date="2021-01-26T20:48:00Z"/>
                <w:rFonts w:cstheme="minorHAnsi"/>
                <w:b/>
                <w:szCs w:val="20"/>
              </w:rPr>
            </w:pPr>
          </w:p>
        </w:tc>
        <w:tc>
          <w:tcPr>
            <w:tcW w:w="4607" w:type="dxa"/>
            <w:vMerge w:val="restart"/>
            <w:shd w:val="clear" w:color="auto" w:fill="auto"/>
          </w:tcPr>
          <w:p w14:paraId="0F61D356" w14:textId="5A98524B" w:rsidR="00920CAB" w:rsidRPr="00FB0C8D" w:rsidRDefault="00EC27BF" w:rsidP="00FB0C8D">
            <w:pPr>
              <w:pStyle w:val="Tabletext"/>
              <w:spacing w:before="0" w:after="0"/>
              <w:ind w:left="0" w:right="0"/>
              <w:rPr>
                <w:ins w:id="2311" w:author="Abercrombie, Kerrie" w:date="2021-01-26T20:48:00Z"/>
                <w:rFonts w:cstheme="minorHAnsi"/>
                <w:i/>
                <w:szCs w:val="20"/>
              </w:rPr>
            </w:pPr>
            <w:ins w:id="2312" w:author="Abercrombie, Kerrie" w:date="2021-02-02T06:57:00Z">
              <w:r>
                <w:rPr>
                  <w:rFonts w:cstheme="minorHAnsi"/>
                  <w:i/>
                  <w:szCs w:val="20"/>
                </w:rPr>
                <w:t>Provide an overview to</w:t>
              </w:r>
            </w:ins>
            <w:ins w:id="2313" w:author="Abercrombie, Kerrie" w:date="2021-01-26T20:50:00Z">
              <w:r w:rsidR="00920CAB" w:rsidRPr="00FB0C8D">
                <w:rPr>
                  <w:rFonts w:cstheme="minorHAnsi"/>
                  <w:i/>
                  <w:szCs w:val="20"/>
                </w:rPr>
                <w:t xml:space="preserve"> the ISPS code with relation to ship and port security</w:t>
              </w:r>
            </w:ins>
          </w:p>
        </w:tc>
        <w:tc>
          <w:tcPr>
            <w:tcW w:w="921" w:type="dxa"/>
            <w:shd w:val="clear" w:color="auto" w:fill="auto"/>
          </w:tcPr>
          <w:p w14:paraId="36F54B0E" w14:textId="392165D5" w:rsidR="00920CAB" w:rsidRPr="00FB0C8D" w:rsidRDefault="00D2597A" w:rsidP="00FB0C8D">
            <w:pPr>
              <w:pStyle w:val="Tabletext"/>
              <w:spacing w:before="0" w:after="0"/>
              <w:ind w:left="0" w:right="0"/>
              <w:rPr>
                <w:ins w:id="2314" w:author="Abercrombie, Kerrie" w:date="2021-01-26T20:48:00Z"/>
                <w:rFonts w:cstheme="minorHAnsi"/>
                <w:szCs w:val="20"/>
              </w:rPr>
            </w:pPr>
            <w:ins w:id="2315" w:author="Abercrombie, Kerrie" w:date="2021-01-26T21:44:00Z">
              <w:r w:rsidRPr="00FB0C8D">
                <w:rPr>
                  <w:rFonts w:cstheme="minorHAnsi"/>
                  <w:szCs w:val="20"/>
                </w:rPr>
                <w:t>3.4.1</w:t>
              </w:r>
            </w:ins>
          </w:p>
        </w:tc>
        <w:tc>
          <w:tcPr>
            <w:tcW w:w="4607" w:type="dxa"/>
            <w:shd w:val="clear" w:color="auto" w:fill="auto"/>
          </w:tcPr>
          <w:p w14:paraId="1A44915A" w14:textId="77777777" w:rsidR="00920CAB" w:rsidRDefault="00920CAB" w:rsidP="00FB0C8D">
            <w:pPr>
              <w:pStyle w:val="Tabletext"/>
              <w:spacing w:before="0" w:after="0"/>
              <w:ind w:left="0"/>
              <w:rPr>
                <w:ins w:id="2316" w:author="Abercrombie, Kerrie" w:date="2021-02-02T06:58:00Z"/>
                <w:rFonts w:cstheme="minorHAnsi"/>
                <w:szCs w:val="20"/>
              </w:rPr>
            </w:pPr>
            <w:ins w:id="2317" w:author="Abercrombie, Kerrie" w:date="2021-01-26T20:48:00Z">
              <w:r w:rsidRPr="00FB0C8D">
                <w:rPr>
                  <w:rFonts w:cstheme="minorHAnsi"/>
                  <w:szCs w:val="20"/>
                </w:rPr>
                <w:t>Overview of ISPS code</w:t>
              </w:r>
            </w:ins>
            <w:ins w:id="2318" w:author="Abercrombie, Kerrie [2]" w:date="2021-02-01T14:36:00Z">
              <w:r w:rsidR="00662978">
                <w:rPr>
                  <w:rFonts w:cstheme="minorHAnsi"/>
                  <w:szCs w:val="20"/>
                </w:rPr>
                <w:t xml:space="preserve"> </w:t>
              </w:r>
              <w:r w:rsidR="00662978" w:rsidRPr="00496AF5">
                <w:rPr>
                  <w:rFonts w:cstheme="minorHAnsi"/>
                  <w:szCs w:val="20"/>
                  <w:highlight w:val="yellow"/>
                </w:rPr>
                <w:t>and security levels</w:t>
              </w:r>
            </w:ins>
          </w:p>
          <w:p w14:paraId="02AE8F7C" w14:textId="77777777" w:rsidR="00EC27BF" w:rsidRPr="00EC27BF" w:rsidRDefault="00EC27BF" w:rsidP="00EC27BF">
            <w:pPr>
              <w:pStyle w:val="Tabletext"/>
              <w:spacing w:before="0" w:after="0"/>
              <w:ind w:left="709"/>
              <w:rPr>
                <w:ins w:id="2319" w:author="Abercrombie, Kerrie" w:date="2021-02-02T06:58:00Z"/>
                <w:rFonts w:cstheme="minorHAnsi"/>
                <w:strike/>
                <w:szCs w:val="20"/>
              </w:rPr>
            </w:pPr>
            <w:ins w:id="2320" w:author="Abercrombie, Kerrie" w:date="2021-02-02T06:58:00Z">
              <w:r w:rsidRPr="00EC27BF">
                <w:rPr>
                  <w:rFonts w:cstheme="minorHAnsi"/>
                  <w:strike/>
                  <w:szCs w:val="20"/>
                </w:rPr>
                <w:t>Port policing</w:t>
              </w:r>
            </w:ins>
          </w:p>
          <w:p w14:paraId="7B4D367E" w14:textId="50824323" w:rsidR="00EC27BF" w:rsidRPr="00FB0C8D" w:rsidRDefault="00EC27BF" w:rsidP="00EC27BF">
            <w:pPr>
              <w:pStyle w:val="Tabletext"/>
              <w:spacing w:before="0" w:after="0"/>
              <w:ind w:left="709"/>
              <w:rPr>
                <w:ins w:id="2321" w:author="Abercrombie, Kerrie" w:date="2021-01-26T20:48:00Z"/>
                <w:rFonts w:cstheme="minorHAnsi"/>
                <w:szCs w:val="20"/>
              </w:rPr>
            </w:pPr>
            <w:ins w:id="2322" w:author="Abercrombie, Kerrie" w:date="2021-02-02T06:59:00Z">
              <w:r w:rsidRPr="00EC27BF">
                <w:rPr>
                  <w:rFonts w:cstheme="minorHAnsi"/>
                  <w:strike/>
                  <w:szCs w:val="20"/>
                </w:rPr>
                <w:t xml:space="preserve">Interaction with </w:t>
              </w:r>
              <w:commentRangeStart w:id="2323"/>
              <w:r w:rsidRPr="00EC27BF">
                <w:rPr>
                  <w:rFonts w:cstheme="minorHAnsi"/>
                  <w:strike/>
                  <w:szCs w:val="20"/>
                </w:rPr>
                <w:t>municipal</w:t>
              </w:r>
              <w:commentRangeEnd w:id="2323"/>
              <w:r w:rsidRPr="00EC27BF">
                <w:rPr>
                  <w:rStyle w:val="CommentReference"/>
                  <w:rFonts w:cstheme="minorHAnsi"/>
                  <w:strike/>
                  <w:color w:val="auto"/>
                  <w:sz w:val="20"/>
                  <w:szCs w:val="20"/>
                </w:rPr>
                <w:commentReference w:id="2323"/>
              </w:r>
              <w:r w:rsidRPr="00EC27BF">
                <w:rPr>
                  <w:rFonts w:cstheme="minorHAnsi"/>
                  <w:strike/>
                  <w:szCs w:val="20"/>
                </w:rPr>
                <w:t>, national and international security</w:t>
              </w:r>
            </w:ins>
          </w:p>
        </w:tc>
        <w:tc>
          <w:tcPr>
            <w:tcW w:w="683" w:type="dxa"/>
            <w:shd w:val="clear" w:color="auto" w:fill="auto"/>
          </w:tcPr>
          <w:p w14:paraId="5C307AE1" w14:textId="77777777" w:rsidR="00920CAB" w:rsidRPr="00FB0C8D" w:rsidRDefault="00920CAB" w:rsidP="00FB0C8D">
            <w:pPr>
              <w:pStyle w:val="Tabletext"/>
              <w:spacing w:before="0" w:after="0"/>
              <w:rPr>
                <w:ins w:id="2324" w:author="Abercrombie, Kerrie" w:date="2021-01-26T20:48:00Z"/>
                <w:rFonts w:cstheme="minorHAnsi"/>
                <w:b/>
                <w:szCs w:val="20"/>
              </w:rPr>
            </w:pPr>
          </w:p>
        </w:tc>
        <w:tc>
          <w:tcPr>
            <w:tcW w:w="3003" w:type="dxa"/>
            <w:shd w:val="clear" w:color="auto" w:fill="auto"/>
          </w:tcPr>
          <w:p w14:paraId="4AE6F45C" w14:textId="77777777" w:rsidR="00920CAB" w:rsidRPr="00FB0C8D" w:rsidRDefault="00920CAB" w:rsidP="00FB0C8D">
            <w:pPr>
              <w:pStyle w:val="Tabletext"/>
              <w:spacing w:before="0" w:after="0"/>
              <w:ind w:left="0" w:right="7"/>
              <w:rPr>
                <w:ins w:id="2325" w:author="Abercrombie, Kerrie" w:date="2021-01-26T20:48:00Z"/>
                <w:rFonts w:cstheme="minorHAnsi"/>
                <w:b/>
                <w:szCs w:val="20"/>
              </w:rPr>
            </w:pPr>
          </w:p>
        </w:tc>
      </w:tr>
      <w:tr w:rsidR="00920CAB" w:rsidRPr="00FB0C8D" w14:paraId="1100410C" w14:textId="77777777" w:rsidTr="001067BE">
        <w:trPr>
          <w:trHeight w:val="70"/>
          <w:ins w:id="2326" w:author="Abercrombie, Kerrie" w:date="2021-01-26T20:52:00Z"/>
        </w:trPr>
        <w:tc>
          <w:tcPr>
            <w:tcW w:w="846" w:type="dxa"/>
            <w:vMerge/>
            <w:shd w:val="clear" w:color="auto" w:fill="auto"/>
          </w:tcPr>
          <w:p w14:paraId="00A60643" w14:textId="77777777" w:rsidR="00920CAB" w:rsidRPr="00FB0C8D" w:rsidRDefault="00920CAB" w:rsidP="00FB0C8D">
            <w:pPr>
              <w:pStyle w:val="Tabletext"/>
              <w:spacing w:before="0" w:after="0"/>
              <w:rPr>
                <w:ins w:id="2327" w:author="Abercrombie, Kerrie" w:date="2021-01-26T20:52:00Z"/>
                <w:rFonts w:cstheme="minorHAnsi"/>
                <w:b/>
                <w:szCs w:val="20"/>
              </w:rPr>
            </w:pPr>
          </w:p>
        </w:tc>
        <w:tc>
          <w:tcPr>
            <w:tcW w:w="4607" w:type="dxa"/>
            <w:vMerge/>
            <w:shd w:val="clear" w:color="auto" w:fill="auto"/>
          </w:tcPr>
          <w:p w14:paraId="7C4ADB54" w14:textId="77777777" w:rsidR="00920CAB" w:rsidRPr="00FB0C8D" w:rsidRDefault="00920CAB" w:rsidP="00FB0C8D">
            <w:pPr>
              <w:pStyle w:val="Tabletext"/>
              <w:spacing w:before="0" w:after="0"/>
              <w:ind w:left="0" w:right="0"/>
              <w:rPr>
                <w:ins w:id="2328" w:author="Abercrombie, Kerrie" w:date="2021-01-26T20:52:00Z"/>
                <w:rFonts w:cstheme="minorHAnsi"/>
                <w:i/>
                <w:szCs w:val="20"/>
              </w:rPr>
            </w:pPr>
          </w:p>
        </w:tc>
        <w:tc>
          <w:tcPr>
            <w:tcW w:w="921" w:type="dxa"/>
            <w:shd w:val="clear" w:color="auto" w:fill="auto"/>
          </w:tcPr>
          <w:p w14:paraId="5ECD1F0D" w14:textId="2A0CA7F3" w:rsidR="00920CAB" w:rsidRPr="00FB0C8D" w:rsidRDefault="00D2597A" w:rsidP="00EC27BF">
            <w:pPr>
              <w:pStyle w:val="Tabletext"/>
              <w:spacing w:before="0" w:after="0"/>
              <w:ind w:left="0" w:right="0"/>
              <w:rPr>
                <w:ins w:id="2329" w:author="Abercrombie, Kerrie" w:date="2021-01-26T20:52:00Z"/>
                <w:rFonts w:cstheme="minorHAnsi"/>
                <w:szCs w:val="20"/>
              </w:rPr>
            </w:pPr>
            <w:ins w:id="2330" w:author="Abercrombie, Kerrie" w:date="2021-01-26T21:44:00Z">
              <w:r w:rsidRPr="00FB0C8D">
                <w:rPr>
                  <w:rFonts w:cstheme="minorHAnsi"/>
                  <w:szCs w:val="20"/>
                </w:rPr>
                <w:t>3.4.</w:t>
              </w:r>
            </w:ins>
            <w:ins w:id="2331" w:author="Abercrombie, Kerrie" w:date="2021-02-02T06:59:00Z">
              <w:r w:rsidR="00EC27BF">
                <w:rPr>
                  <w:rFonts w:cstheme="minorHAnsi"/>
                  <w:szCs w:val="20"/>
                </w:rPr>
                <w:t>2</w:t>
              </w:r>
            </w:ins>
          </w:p>
        </w:tc>
        <w:tc>
          <w:tcPr>
            <w:tcW w:w="4607" w:type="dxa"/>
            <w:shd w:val="clear" w:color="auto" w:fill="auto"/>
          </w:tcPr>
          <w:p w14:paraId="7E2D0C90" w14:textId="7962BEAB" w:rsidR="00920CAB" w:rsidRPr="00FB0C8D" w:rsidRDefault="00920CAB" w:rsidP="00FB0C8D">
            <w:pPr>
              <w:pStyle w:val="Tabletext"/>
              <w:spacing w:before="0" w:after="0"/>
              <w:ind w:left="0"/>
              <w:rPr>
                <w:ins w:id="2332" w:author="Abercrombie, Kerrie" w:date="2021-01-26T20:52:00Z"/>
                <w:rFonts w:cstheme="minorHAnsi"/>
                <w:szCs w:val="20"/>
              </w:rPr>
            </w:pPr>
            <w:ins w:id="2333" w:author="Abercrombie, Kerrie" w:date="2021-01-26T20:53:00Z">
              <w:r w:rsidRPr="00EC27BF">
                <w:rPr>
                  <w:rFonts w:cstheme="minorHAnsi"/>
                  <w:strike/>
                  <w:szCs w:val="20"/>
                </w:rPr>
                <w:t>General overview of security of VTS centres</w:t>
              </w:r>
              <w:r w:rsidRPr="00FB0C8D">
                <w:rPr>
                  <w:rFonts w:cstheme="minorHAnsi"/>
                  <w:szCs w:val="20"/>
                </w:rPr>
                <w:t xml:space="preserve"> </w:t>
              </w:r>
              <w:commentRangeStart w:id="2334"/>
              <w:r w:rsidRPr="00662978">
                <w:rPr>
                  <w:rFonts w:cstheme="minorHAnsi"/>
                  <w:strike/>
                  <w:szCs w:val="20"/>
                </w:rPr>
                <w:t>and outstations</w:t>
              </w:r>
              <w:commentRangeEnd w:id="2334"/>
              <w:r w:rsidRPr="00662978">
                <w:rPr>
                  <w:rStyle w:val="CommentReference"/>
                  <w:rFonts w:cstheme="minorHAnsi"/>
                  <w:strike/>
                  <w:color w:val="auto"/>
                  <w:sz w:val="20"/>
                  <w:szCs w:val="20"/>
                </w:rPr>
                <w:commentReference w:id="2334"/>
              </w:r>
            </w:ins>
          </w:p>
        </w:tc>
        <w:tc>
          <w:tcPr>
            <w:tcW w:w="683" w:type="dxa"/>
            <w:shd w:val="clear" w:color="auto" w:fill="auto"/>
          </w:tcPr>
          <w:p w14:paraId="2147DE29" w14:textId="77777777" w:rsidR="00920CAB" w:rsidRPr="00FB0C8D" w:rsidRDefault="00920CAB" w:rsidP="00FB0C8D">
            <w:pPr>
              <w:pStyle w:val="Tabletext"/>
              <w:spacing w:before="0" w:after="0"/>
              <w:rPr>
                <w:ins w:id="2335" w:author="Abercrombie, Kerrie" w:date="2021-01-26T20:52:00Z"/>
                <w:rFonts w:cstheme="minorHAnsi"/>
                <w:b/>
                <w:szCs w:val="20"/>
              </w:rPr>
            </w:pPr>
          </w:p>
        </w:tc>
        <w:tc>
          <w:tcPr>
            <w:tcW w:w="3003" w:type="dxa"/>
            <w:shd w:val="clear" w:color="auto" w:fill="auto"/>
          </w:tcPr>
          <w:p w14:paraId="5D228975" w14:textId="77777777" w:rsidR="00920CAB" w:rsidRPr="00FB0C8D" w:rsidRDefault="00920CAB" w:rsidP="00FB0C8D">
            <w:pPr>
              <w:pStyle w:val="Tabletext"/>
              <w:spacing w:before="0" w:after="0"/>
              <w:ind w:left="0" w:right="7"/>
              <w:rPr>
                <w:ins w:id="2336" w:author="Abercrombie, Kerrie" w:date="2021-01-26T20:52:00Z"/>
                <w:rFonts w:cstheme="minorHAnsi"/>
                <w:b/>
                <w:szCs w:val="20"/>
              </w:rPr>
            </w:pPr>
          </w:p>
        </w:tc>
      </w:tr>
      <w:tr w:rsidR="008E652F" w:rsidRPr="00FB0C8D" w14:paraId="385A4E0E" w14:textId="77777777" w:rsidTr="00D2597A">
        <w:trPr>
          <w:trHeight w:val="70"/>
          <w:ins w:id="2337" w:author="Abercrombie, Kerrie" w:date="2021-01-26T20:48:00Z"/>
        </w:trPr>
        <w:tc>
          <w:tcPr>
            <w:tcW w:w="846" w:type="dxa"/>
            <w:shd w:val="clear" w:color="auto" w:fill="F2F2F2" w:themeFill="background1" w:themeFillShade="F2"/>
          </w:tcPr>
          <w:p w14:paraId="626984EA" w14:textId="769161F8" w:rsidR="008E652F" w:rsidRPr="00FB0C8D" w:rsidRDefault="00D2597A" w:rsidP="00FB0C8D">
            <w:pPr>
              <w:pStyle w:val="Tabletext"/>
              <w:spacing w:before="0" w:after="0"/>
              <w:rPr>
                <w:ins w:id="2338" w:author="Abercrombie, Kerrie" w:date="2021-01-26T20:48:00Z"/>
                <w:rFonts w:cstheme="minorHAnsi"/>
                <w:b/>
                <w:szCs w:val="20"/>
              </w:rPr>
            </w:pPr>
            <w:ins w:id="2339" w:author="Abercrombie, Kerrie" w:date="2021-01-26T21:44:00Z">
              <w:r w:rsidRPr="00FB0C8D">
                <w:rPr>
                  <w:rFonts w:cstheme="minorHAnsi"/>
                  <w:b/>
                  <w:szCs w:val="20"/>
                </w:rPr>
                <w:t>3.5</w:t>
              </w:r>
            </w:ins>
          </w:p>
        </w:tc>
        <w:tc>
          <w:tcPr>
            <w:tcW w:w="4607" w:type="dxa"/>
            <w:shd w:val="clear" w:color="auto" w:fill="F2F2F2" w:themeFill="background1" w:themeFillShade="F2"/>
          </w:tcPr>
          <w:p w14:paraId="051CE9F1" w14:textId="229A0C3C" w:rsidR="008E652F" w:rsidRPr="00FB0C8D" w:rsidRDefault="00920CAB" w:rsidP="00FB0C8D">
            <w:pPr>
              <w:pStyle w:val="Tabletext"/>
              <w:spacing w:before="0" w:after="0"/>
              <w:ind w:left="0" w:right="0"/>
              <w:rPr>
                <w:ins w:id="2340" w:author="Abercrombie, Kerrie" w:date="2021-01-26T20:48:00Z"/>
                <w:rFonts w:cstheme="minorHAnsi"/>
                <w:b/>
                <w:szCs w:val="20"/>
              </w:rPr>
            </w:pPr>
            <w:commentRangeStart w:id="2341"/>
            <w:ins w:id="2342" w:author="Abercrombie, Kerrie" w:date="2021-01-26T20:58:00Z">
              <w:r w:rsidRPr="00FB0C8D">
                <w:rPr>
                  <w:rFonts w:cstheme="minorHAnsi"/>
                  <w:b/>
                  <w:szCs w:val="20"/>
                </w:rPr>
                <w:t>DANGEROUS CARG</w:t>
              </w:r>
            </w:ins>
            <w:commentRangeEnd w:id="2341"/>
            <w:ins w:id="2343" w:author="Abercrombie, Kerrie" w:date="2021-01-26T21:08:00Z">
              <w:r w:rsidR="0074551F" w:rsidRPr="00FB0C8D">
                <w:rPr>
                  <w:rStyle w:val="CommentReference"/>
                  <w:rFonts w:cstheme="minorHAnsi"/>
                  <w:color w:val="auto"/>
                  <w:sz w:val="20"/>
                  <w:szCs w:val="20"/>
                </w:rPr>
                <w:commentReference w:id="2341"/>
              </w:r>
            </w:ins>
            <w:ins w:id="2344" w:author="Abercrombie, Kerrie" w:date="2021-01-26T21:13:00Z">
              <w:r w:rsidR="00A85F0B" w:rsidRPr="00FB0C8D">
                <w:rPr>
                  <w:rFonts w:cstheme="minorHAnsi"/>
                  <w:b/>
                  <w:szCs w:val="20"/>
                </w:rPr>
                <w:t>OES</w:t>
              </w:r>
            </w:ins>
          </w:p>
        </w:tc>
        <w:tc>
          <w:tcPr>
            <w:tcW w:w="921" w:type="dxa"/>
            <w:shd w:val="clear" w:color="auto" w:fill="F2F2F2" w:themeFill="background1" w:themeFillShade="F2"/>
          </w:tcPr>
          <w:p w14:paraId="4147695D" w14:textId="77777777" w:rsidR="008E652F" w:rsidRPr="00FB0C8D" w:rsidRDefault="008E652F" w:rsidP="00FB0C8D">
            <w:pPr>
              <w:pStyle w:val="Tabletext"/>
              <w:spacing w:before="0" w:after="0"/>
              <w:ind w:left="0" w:right="0"/>
              <w:rPr>
                <w:ins w:id="2345" w:author="Abercrombie, Kerrie" w:date="2021-01-26T20:48:00Z"/>
                <w:rFonts w:cstheme="minorHAnsi"/>
                <w:szCs w:val="20"/>
              </w:rPr>
            </w:pPr>
          </w:p>
        </w:tc>
        <w:tc>
          <w:tcPr>
            <w:tcW w:w="4607" w:type="dxa"/>
            <w:shd w:val="clear" w:color="auto" w:fill="F2F2F2" w:themeFill="background1" w:themeFillShade="F2"/>
          </w:tcPr>
          <w:p w14:paraId="6BA1F212" w14:textId="77777777" w:rsidR="008E652F" w:rsidRPr="00FB0C8D" w:rsidRDefault="008E652F" w:rsidP="00FB0C8D">
            <w:pPr>
              <w:pStyle w:val="Tabletext"/>
              <w:spacing w:before="0" w:after="0"/>
              <w:ind w:left="0" w:right="0"/>
              <w:rPr>
                <w:ins w:id="2346" w:author="Abercrombie, Kerrie" w:date="2021-01-26T20:48:00Z"/>
                <w:rFonts w:cstheme="minorHAnsi"/>
                <w:b/>
                <w:szCs w:val="20"/>
              </w:rPr>
            </w:pPr>
          </w:p>
        </w:tc>
        <w:tc>
          <w:tcPr>
            <w:tcW w:w="683" w:type="dxa"/>
            <w:shd w:val="clear" w:color="auto" w:fill="F2F2F2" w:themeFill="background1" w:themeFillShade="F2"/>
          </w:tcPr>
          <w:p w14:paraId="3ED07BD9" w14:textId="1ACEFBA5" w:rsidR="008E652F" w:rsidRPr="00FB0C8D" w:rsidRDefault="0074551F" w:rsidP="00FB0C8D">
            <w:pPr>
              <w:pStyle w:val="Tabletext"/>
              <w:spacing w:before="0" w:after="0"/>
              <w:rPr>
                <w:ins w:id="2347" w:author="Abercrombie, Kerrie" w:date="2021-01-26T20:48:00Z"/>
                <w:rFonts w:cstheme="minorHAnsi"/>
                <w:b/>
                <w:szCs w:val="20"/>
              </w:rPr>
            </w:pPr>
            <w:ins w:id="2348" w:author="Abercrombie, Kerrie" w:date="2021-01-26T21:02:00Z">
              <w:r w:rsidRPr="00FB0C8D">
                <w:rPr>
                  <w:rFonts w:cstheme="minorHAnsi"/>
                  <w:b/>
                  <w:szCs w:val="20"/>
                </w:rPr>
                <w:t>L4</w:t>
              </w:r>
            </w:ins>
          </w:p>
        </w:tc>
        <w:tc>
          <w:tcPr>
            <w:tcW w:w="3003" w:type="dxa"/>
            <w:shd w:val="clear" w:color="auto" w:fill="F2F2F2" w:themeFill="background1" w:themeFillShade="F2"/>
          </w:tcPr>
          <w:p w14:paraId="5F2C0F78" w14:textId="53C46C56" w:rsidR="008E652F" w:rsidRPr="00FB0C8D" w:rsidRDefault="00920CAB" w:rsidP="00FB0C8D">
            <w:pPr>
              <w:pStyle w:val="Tabletext"/>
              <w:spacing w:before="0" w:after="0"/>
              <w:ind w:left="0" w:right="7"/>
              <w:rPr>
                <w:ins w:id="2349" w:author="Abercrombie, Kerrie" w:date="2021-01-26T20:48:00Z"/>
                <w:rFonts w:cstheme="minorHAnsi"/>
                <w:b/>
                <w:szCs w:val="20"/>
              </w:rPr>
            </w:pPr>
            <w:ins w:id="2350" w:author="Abercrombie, Kerrie" w:date="2021-01-26T21:00:00Z">
              <w:r w:rsidRPr="00FB0C8D">
                <w:rPr>
                  <w:rFonts w:cstheme="minorHAnsi"/>
                  <w:b/>
                  <w:szCs w:val="20"/>
                </w:rPr>
                <w:t>?R8, R38, R40</w:t>
              </w:r>
            </w:ins>
          </w:p>
        </w:tc>
      </w:tr>
      <w:tr w:rsidR="00D2597A" w:rsidRPr="00FB0C8D" w14:paraId="3BF9A081" w14:textId="77777777" w:rsidTr="001067BE">
        <w:trPr>
          <w:trHeight w:val="70"/>
          <w:ins w:id="2351" w:author="Abercrombie, Kerrie" w:date="2021-01-26T20:57:00Z"/>
        </w:trPr>
        <w:tc>
          <w:tcPr>
            <w:tcW w:w="846" w:type="dxa"/>
            <w:vMerge w:val="restart"/>
            <w:shd w:val="clear" w:color="auto" w:fill="auto"/>
          </w:tcPr>
          <w:p w14:paraId="3BFAA98D" w14:textId="77777777" w:rsidR="00D2597A" w:rsidRPr="00FB0C8D" w:rsidRDefault="00D2597A" w:rsidP="00FB0C8D">
            <w:pPr>
              <w:pStyle w:val="Tabletext"/>
              <w:spacing w:before="0" w:after="0"/>
              <w:rPr>
                <w:ins w:id="2352" w:author="Abercrombie, Kerrie" w:date="2021-01-26T20:57:00Z"/>
                <w:rFonts w:cstheme="minorHAnsi"/>
                <w:b/>
                <w:szCs w:val="20"/>
              </w:rPr>
            </w:pPr>
          </w:p>
        </w:tc>
        <w:tc>
          <w:tcPr>
            <w:tcW w:w="4607" w:type="dxa"/>
            <w:vMerge w:val="restart"/>
            <w:shd w:val="clear" w:color="auto" w:fill="auto"/>
          </w:tcPr>
          <w:p w14:paraId="1A476B87" w14:textId="3DA47FD8" w:rsidR="00D2597A" w:rsidRPr="00FB0C8D" w:rsidRDefault="00D2597A" w:rsidP="00FB0C8D">
            <w:pPr>
              <w:pStyle w:val="Tabletext"/>
              <w:spacing w:before="0" w:after="0"/>
              <w:ind w:left="0" w:right="0"/>
              <w:rPr>
                <w:ins w:id="2353" w:author="Abercrombie, Kerrie" w:date="2021-01-26T20:57:00Z"/>
                <w:rFonts w:cstheme="minorHAnsi"/>
                <w:i/>
                <w:szCs w:val="20"/>
              </w:rPr>
            </w:pPr>
            <w:ins w:id="2354" w:author="Abercrombie, Kerrie" w:date="2021-01-26T21:44:00Z">
              <w:r w:rsidRPr="00FB0C8D">
                <w:rPr>
                  <w:rFonts w:cstheme="minorHAnsi"/>
                  <w:i/>
                  <w:szCs w:val="20"/>
                </w:rPr>
                <w:t xml:space="preserve">To understand the types of dangerous cargo and </w:t>
              </w:r>
            </w:ins>
            <w:ins w:id="2355" w:author="Abercrombie, Kerrie" w:date="2021-01-26T21:45:00Z">
              <w:r w:rsidRPr="00FB0C8D">
                <w:rPr>
                  <w:rFonts w:cstheme="minorHAnsi"/>
                  <w:i/>
                  <w:szCs w:val="20"/>
                </w:rPr>
                <w:t xml:space="preserve">special </w:t>
              </w:r>
            </w:ins>
            <w:ins w:id="2356" w:author="Abercrombie, Kerrie" w:date="2021-01-26T21:44:00Z">
              <w:r w:rsidRPr="00FB0C8D">
                <w:rPr>
                  <w:rFonts w:cstheme="minorHAnsi"/>
                  <w:i/>
                  <w:szCs w:val="20"/>
                </w:rPr>
                <w:t xml:space="preserve">considerations </w:t>
              </w:r>
            </w:ins>
            <w:ins w:id="2357" w:author="Abercrombie, Kerrie" w:date="2021-01-26T21:45:00Z">
              <w:r w:rsidRPr="00FB0C8D">
                <w:rPr>
                  <w:rFonts w:cstheme="minorHAnsi"/>
                  <w:i/>
                  <w:szCs w:val="20"/>
                </w:rPr>
                <w:t>for vessels transiting the VTS</w:t>
              </w:r>
            </w:ins>
          </w:p>
        </w:tc>
        <w:tc>
          <w:tcPr>
            <w:tcW w:w="921" w:type="dxa"/>
            <w:shd w:val="clear" w:color="auto" w:fill="auto"/>
          </w:tcPr>
          <w:p w14:paraId="40F4E3B3" w14:textId="0A634464" w:rsidR="00D2597A" w:rsidRPr="00FB0C8D" w:rsidRDefault="00D2597A" w:rsidP="00FB0C8D">
            <w:pPr>
              <w:pStyle w:val="Tabletext"/>
              <w:spacing w:before="0" w:after="0"/>
              <w:ind w:left="0" w:right="0"/>
              <w:rPr>
                <w:ins w:id="2358" w:author="Abercrombie, Kerrie" w:date="2021-01-26T20:57:00Z"/>
                <w:rFonts w:cstheme="minorHAnsi"/>
                <w:szCs w:val="20"/>
              </w:rPr>
            </w:pPr>
            <w:ins w:id="2359" w:author="Abercrombie, Kerrie" w:date="2021-01-26T21:46:00Z">
              <w:r w:rsidRPr="00FB0C8D">
                <w:rPr>
                  <w:rFonts w:cstheme="minorHAnsi"/>
                  <w:szCs w:val="20"/>
                </w:rPr>
                <w:t>3.5.1</w:t>
              </w:r>
            </w:ins>
          </w:p>
        </w:tc>
        <w:tc>
          <w:tcPr>
            <w:tcW w:w="4607" w:type="dxa"/>
            <w:shd w:val="clear" w:color="auto" w:fill="auto"/>
          </w:tcPr>
          <w:p w14:paraId="731D508A" w14:textId="77777777" w:rsidR="00D2597A" w:rsidRPr="00FB0C8D" w:rsidRDefault="00D2597A" w:rsidP="00FB0C8D">
            <w:pPr>
              <w:pStyle w:val="Tabletext"/>
              <w:spacing w:before="0" w:after="0"/>
              <w:ind w:left="0" w:right="0"/>
              <w:rPr>
                <w:ins w:id="2360" w:author="Abercrombie, Kerrie" w:date="2021-01-26T20:59:00Z"/>
                <w:rFonts w:cstheme="minorHAnsi"/>
                <w:szCs w:val="20"/>
              </w:rPr>
            </w:pPr>
            <w:ins w:id="2361" w:author="Abercrombie, Kerrie" w:date="2021-01-26T20:59:00Z">
              <w:r w:rsidRPr="00FB0C8D">
                <w:rPr>
                  <w:rFonts w:cstheme="minorHAnsi"/>
                  <w:szCs w:val="20"/>
                </w:rPr>
                <w:t>Types of dangerous cargo</w:t>
              </w:r>
            </w:ins>
          </w:p>
          <w:p w14:paraId="646B48D6" w14:textId="77777777" w:rsidR="00D2597A" w:rsidRPr="00FB0C8D" w:rsidRDefault="00D2597A" w:rsidP="00FB0C8D">
            <w:pPr>
              <w:pStyle w:val="Tabletext"/>
              <w:spacing w:before="0" w:after="0"/>
              <w:ind w:left="709" w:right="0"/>
              <w:rPr>
                <w:ins w:id="2362" w:author="Abercrombie, Kerrie" w:date="2021-01-26T21:00:00Z"/>
                <w:rFonts w:cstheme="minorHAnsi"/>
                <w:szCs w:val="20"/>
              </w:rPr>
            </w:pPr>
            <w:ins w:id="2363" w:author="Abercrombie, Kerrie" w:date="2021-01-26T21:00:00Z">
              <w:r w:rsidRPr="00FB0C8D">
                <w:rPr>
                  <w:rFonts w:cstheme="minorHAnsi"/>
                  <w:szCs w:val="20"/>
                </w:rPr>
                <w:t>International Maritime Dangerous Goods code (IMDG)</w:t>
              </w:r>
            </w:ins>
          </w:p>
          <w:p w14:paraId="0EE71476" w14:textId="77777777" w:rsidR="00D2597A" w:rsidRPr="00FB0C8D" w:rsidRDefault="00D2597A" w:rsidP="00FB0C8D">
            <w:pPr>
              <w:pStyle w:val="Tabletext"/>
              <w:spacing w:before="0" w:after="0"/>
              <w:ind w:left="709" w:right="0"/>
              <w:rPr>
                <w:ins w:id="2364" w:author="Abercrombie, Kerrie" w:date="2021-01-26T21:01:00Z"/>
                <w:rFonts w:cstheme="minorHAnsi"/>
                <w:szCs w:val="20"/>
              </w:rPr>
            </w:pPr>
            <w:ins w:id="2365" w:author="Abercrombie, Kerrie" w:date="2021-01-26T21:00:00Z">
              <w:r w:rsidRPr="00FB0C8D">
                <w:rPr>
                  <w:rFonts w:cstheme="minorHAnsi"/>
                  <w:szCs w:val="20"/>
                </w:rPr>
                <w:t xml:space="preserve">International Convention for the </w:t>
              </w:r>
            </w:ins>
            <w:ins w:id="2366" w:author="Abercrombie, Kerrie" w:date="2021-01-26T21:01:00Z">
              <w:r w:rsidRPr="00FB0C8D">
                <w:rPr>
                  <w:rFonts w:cstheme="minorHAnsi"/>
                  <w:szCs w:val="20"/>
                </w:rPr>
                <w:t>prevention of pollution from ships (MARPOL)</w:t>
              </w:r>
            </w:ins>
          </w:p>
          <w:p w14:paraId="0DD012B6" w14:textId="6B2DDCF1" w:rsidR="00D2597A" w:rsidRPr="00FB0C8D" w:rsidRDefault="00D2597A" w:rsidP="00FB0C8D">
            <w:pPr>
              <w:pStyle w:val="Tabletext"/>
              <w:spacing w:before="0" w:after="0"/>
              <w:ind w:left="709" w:right="0"/>
              <w:rPr>
                <w:ins w:id="2367" w:author="Abercrombie, Kerrie" w:date="2021-01-26T20:57:00Z"/>
                <w:rFonts w:cstheme="minorHAnsi"/>
                <w:szCs w:val="20"/>
              </w:rPr>
            </w:pPr>
            <w:ins w:id="2368" w:author="Abercrombie, Kerrie" w:date="2021-01-26T21:01:00Z">
              <w:r w:rsidRPr="00FB0C8D">
                <w:rPr>
                  <w:rFonts w:cstheme="minorHAnsi"/>
                  <w:szCs w:val="20"/>
                </w:rPr>
                <w:t>Local/regional contingency and emergency requirements</w:t>
              </w:r>
            </w:ins>
          </w:p>
        </w:tc>
        <w:tc>
          <w:tcPr>
            <w:tcW w:w="683" w:type="dxa"/>
            <w:shd w:val="clear" w:color="auto" w:fill="auto"/>
          </w:tcPr>
          <w:p w14:paraId="026A8AF1" w14:textId="77777777" w:rsidR="00D2597A" w:rsidRPr="00FB0C8D" w:rsidRDefault="00D2597A" w:rsidP="00FB0C8D">
            <w:pPr>
              <w:pStyle w:val="Tabletext"/>
              <w:spacing w:before="0" w:after="0"/>
              <w:rPr>
                <w:ins w:id="2369" w:author="Abercrombie, Kerrie" w:date="2021-01-26T20:57:00Z"/>
                <w:rFonts w:cstheme="minorHAnsi"/>
                <w:b/>
                <w:szCs w:val="20"/>
              </w:rPr>
            </w:pPr>
          </w:p>
        </w:tc>
        <w:tc>
          <w:tcPr>
            <w:tcW w:w="3003" w:type="dxa"/>
            <w:shd w:val="clear" w:color="auto" w:fill="auto"/>
          </w:tcPr>
          <w:p w14:paraId="4C60E337" w14:textId="77777777" w:rsidR="00D2597A" w:rsidRPr="00FB0C8D" w:rsidRDefault="00D2597A" w:rsidP="00FB0C8D">
            <w:pPr>
              <w:pStyle w:val="Tabletext"/>
              <w:spacing w:before="0" w:after="0"/>
              <w:ind w:left="0" w:right="7"/>
              <w:rPr>
                <w:ins w:id="2370" w:author="Abercrombie, Kerrie" w:date="2021-01-26T20:57:00Z"/>
                <w:rFonts w:cstheme="minorHAnsi"/>
                <w:b/>
                <w:szCs w:val="20"/>
              </w:rPr>
            </w:pPr>
          </w:p>
        </w:tc>
      </w:tr>
      <w:tr w:rsidR="00D2597A" w:rsidRPr="00FB0C8D" w14:paraId="41B33AFB" w14:textId="77777777" w:rsidTr="001067BE">
        <w:trPr>
          <w:trHeight w:val="70"/>
          <w:ins w:id="2371" w:author="Abercrombie, Kerrie" w:date="2021-01-26T20:58:00Z"/>
        </w:trPr>
        <w:tc>
          <w:tcPr>
            <w:tcW w:w="846" w:type="dxa"/>
            <w:vMerge/>
            <w:shd w:val="clear" w:color="auto" w:fill="auto"/>
          </w:tcPr>
          <w:p w14:paraId="60532170" w14:textId="77777777" w:rsidR="00D2597A" w:rsidRPr="00FB0C8D" w:rsidRDefault="00D2597A" w:rsidP="00FB0C8D">
            <w:pPr>
              <w:pStyle w:val="Tabletext"/>
              <w:spacing w:before="0" w:after="0"/>
              <w:rPr>
                <w:ins w:id="2372" w:author="Abercrombie, Kerrie" w:date="2021-01-26T20:58:00Z"/>
                <w:rFonts w:cstheme="minorHAnsi"/>
                <w:b/>
                <w:szCs w:val="20"/>
              </w:rPr>
            </w:pPr>
          </w:p>
        </w:tc>
        <w:tc>
          <w:tcPr>
            <w:tcW w:w="4607" w:type="dxa"/>
            <w:vMerge/>
            <w:shd w:val="clear" w:color="auto" w:fill="auto"/>
          </w:tcPr>
          <w:p w14:paraId="7036BC99" w14:textId="77777777" w:rsidR="00D2597A" w:rsidRPr="00FB0C8D" w:rsidRDefault="00D2597A" w:rsidP="00FB0C8D">
            <w:pPr>
              <w:pStyle w:val="Tabletext"/>
              <w:spacing w:before="0" w:after="0"/>
              <w:ind w:left="0" w:right="0"/>
              <w:rPr>
                <w:ins w:id="2373" w:author="Abercrombie, Kerrie" w:date="2021-01-26T20:58:00Z"/>
                <w:rFonts w:cstheme="minorHAnsi"/>
                <w:b/>
                <w:i/>
                <w:szCs w:val="20"/>
              </w:rPr>
            </w:pPr>
          </w:p>
        </w:tc>
        <w:tc>
          <w:tcPr>
            <w:tcW w:w="921" w:type="dxa"/>
            <w:shd w:val="clear" w:color="auto" w:fill="auto"/>
          </w:tcPr>
          <w:p w14:paraId="7EEE1D88" w14:textId="0669019A" w:rsidR="00D2597A" w:rsidRPr="00FB0C8D" w:rsidRDefault="00D2597A" w:rsidP="00FB0C8D">
            <w:pPr>
              <w:pStyle w:val="Tabletext"/>
              <w:spacing w:before="0" w:after="0"/>
              <w:ind w:left="0" w:right="0"/>
              <w:rPr>
                <w:ins w:id="2374" w:author="Abercrombie, Kerrie" w:date="2021-01-26T20:58:00Z"/>
                <w:rFonts w:cstheme="minorHAnsi"/>
                <w:szCs w:val="20"/>
              </w:rPr>
            </w:pPr>
            <w:ins w:id="2375" w:author="Abercrombie, Kerrie" w:date="2021-01-26T21:46:00Z">
              <w:r w:rsidRPr="00FB0C8D">
                <w:rPr>
                  <w:rFonts w:cstheme="minorHAnsi"/>
                  <w:szCs w:val="20"/>
                </w:rPr>
                <w:t>3.5.2</w:t>
              </w:r>
            </w:ins>
          </w:p>
        </w:tc>
        <w:tc>
          <w:tcPr>
            <w:tcW w:w="4607" w:type="dxa"/>
            <w:shd w:val="clear" w:color="auto" w:fill="auto"/>
          </w:tcPr>
          <w:p w14:paraId="0FEFF69A" w14:textId="718F26C8" w:rsidR="00D2597A" w:rsidRPr="00FB0C8D" w:rsidRDefault="00D2597A" w:rsidP="00FB0C8D">
            <w:pPr>
              <w:pStyle w:val="Tabletext"/>
              <w:spacing w:before="0" w:after="0"/>
              <w:ind w:left="0" w:right="0"/>
              <w:rPr>
                <w:ins w:id="2376" w:author="Abercrombie, Kerrie" w:date="2021-01-26T20:58:00Z"/>
                <w:rFonts w:cstheme="minorHAnsi"/>
                <w:szCs w:val="20"/>
              </w:rPr>
            </w:pPr>
            <w:ins w:id="2377" w:author="Abercrombie, Kerrie" w:date="2021-01-26T21:02:00Z">
              <w:r w:rsidRPr="00FB0C8D">
                <w:rPr>
                  <w:rFonts w:cstheme="minorHAnsi"/>
                  <w:szCs w:val="20"/>
                </w:rPr>
                <w:t xml:space="preserve">Special considerations for ships carrying dangerous cargo in </w:t>
              </w:r>
            </w:ins>
            <w:ins w:id="2378" w:author="Abercrombie, Kerrie" w:date="2021-01-26T21:46:00Z">
              <w:r w:rsidRPr="00FB0C8D">
                <w:rPr>
                  <w:rFonts w:cstheme="minorHAnsi"/>
                  <w:szCs w:val="20"/>
                </w:rPr>
                <w:t>a</w:t>
              </w:r>
            </w:ins>
            <w:ins w:id="2379" w:author="Abercrombie, Kerrie" w:date="2021-01-26T21:02:00Z">
              <w:r w:rsidRPr="00FB0C8D">
                <w:rPr>
                  <w:rFonts w:cstheme="minorHAnsi"/>
                  <w:szCs w:val="20"/>
                </w:rPr>
                <w:t xml:space="preserve"> VTS area</w:t>
              </w:r>
            </w:ins>
          </w:p>
        </w:tc>
        <w:tc>
          <w:tcPr>
            <w:tcW w:w="683" w:type="dxa"/>
            <w:shd w:val="clear" w:color="auto" w:fill="auto"/>
          </w:tcPr>
          <w:p w14:paraId="03D41FBB" w14:textId="77777777" w:rsidR="00D2597A" w:rsidRPr="00FB0C8D" w:rsidRDefault="00D2597A" w:rsidP="00FB0C8D">
            <w:pPr>
              <w:pStyle w:val="Tabletext"/>
              <w:spacing w:before="0" w:after="0"/>
              <w:rPr>
                <w:ins w:id="2380" w:author="Abercrombie, Kerrie" w:date="2021-01-26T20:58:00Z"/>
                <w:rFonts w:cstheme="minorHAnsi"/>
                <w:b/>
                <w:szCs w:val="20"/>
              </w:rPr>
            </w:pPr>
          </w:p>
        </w:tc>
        <w:tc>
          <w:tcPr>
            <w:tcW w:w="3003" w:type="dxa"/>
            <w:shd w:val="clear" w:color="auto" w:fill="auto"/>
          </w:tcPr>
          <w:p w14:paraId="7BD1FBBB" w14:textId="77777777" w:rsidR="00D2597A" w:rsidRPr="00FB0C8D" w:rsidRDefault="00D2597A" w:rsidP="00FB0C8D">
            <w:pPr>
              <w:pStyle w:val="Tabletext"/>
              <w:spacing w:before="0" w:after="0"/>
              <w:ind w:left="0" w:right="7"/>
              <w:rPr>
                <w:ins w:id="2381" w:author="Abercrombie, Kerrie" w:date="2021-01-26T20:58:00Z"/>
                <w:rFonts w:cstheme="minorHAnsi"/>
                <w:b/>
                <w:szCs w:val="20"/>
              </w:rPr>
            </w:pPr>
          </w:p>
        </w:tc>
      </w:tr>
      <w:tr w:rsidR="00D2597A" w:rsidRPr="00FB0C8D" w14:paraId="4367B21B" w14:textId="77777777" w:rsidTr="001067BE">
        <w:trPr>
          <w:trHeight w:val="70"/>
          <w:ins w:id="2382" w:author="Abercrombie, Kerrie" w:date="2021-01-26T21:03:00Z"/>
        </w:trPr>
        <w:tc>
          <w:tcPr>
            <w:tcW w:w="846" w:type="dxa"/>
            <w:vMerge/>
            <w:shd w:val="clear" w:color="auto" w:fill="auto"/>
          </w:tcPr>
          <w:p w14:paraId="72CB1368" w14:textId="77777777" w:rsidR="00D2597A" w:rsidRPr="00FB0C8D" w:rsidRDefault="00D2597A" w:rsidP="00FB0C8D">
            <w:pPr>
              <w:pStyle w:val="Tabletext"/>
              <w:spacing w:before="0" w:after="0"/>
              <w:rPr>
                <w:ins w:id="2383" w:author="Abercrombie, Kerrie" w:date="2021-01-26T21:03:00Z"/>
                <w:rFonts w:cstheme="minorHAnsi"/>
                <w:b/>
                <w:szCs w:val="20"/>
              </w:rPr>
            </w:pPr>
          </w:p>
        </w:tc>
        <w:tc>
          <w:tcPr>
            <w:tcW w:w="4607" w:type="dxa"/>
            <w:vMerge/>
            <w:shd w:val="clear" w:color="auto" w:fill="auto"/>
          </w:tcPr>
          <w:p w14:paraId="73B4751D" w14:textId="77777777" w:rsidR="00D2597A" w:rsidRPr="00FB0C8D" w:rsidRDefault="00D2597A" w:rsidP="00FB0C8D">
            <w:pPr>
              <w:pStyle w:val="Tabletext"/>
              <w:spacing w:before="0" w:after="0"/>
              <w:ind w:left="0" w:right="0"/>
              <w:rPr>
                <w:ins w:id="2384" w:author="Abercrombie, Kerrie" w:date="2021-01-26T21:03:00Z"/>
                <w:rFonts w:cstheme="minorHAnsi"/>
                <w:b/>
                <w:i/>
                <w:szCs w:val="20"/>
              </w:rPr>
            </w:pPr>
          </w:p>
        </w:tc>
        <w:tc>
          <w:tcPr>
            <w:tcW w:w="921" w:type="dxa"/>
            <w:shd w:val="clear" w:color="auto" w:fill="auto"/>
          </w:tcPr>
          <w:p w14:paraId="6CFDCEF2" w14:textId="01DBCA77" w:rsidR="00D2597A" w:rsidRPr="00FB0C8D" w:rsidRDefault="00D2597A" w:rsidP="00FB0C8D">
            <w:pPr>
              <w:pStyle w:val="Tabletext"/>
              <w:spacing w:before="0" w:after="0"/>
              <w:ind w:left="0" w:right="0"/>
              <w:rPr>
                <w:ins w:id="2385" w:author="Abercrombie, Kerrie" w:date="2021-01-26T21:03:00Z"/>
                <w:rFonts w:cstheme="minorHAnsi"/>
                <w:szCs w:val="20"/>
              </w:rPr>
            </w:pPr>
            <w:ins w:id="2386" w:author="Abercrombie, Kerrie" w:date="2021-01-26T21:46:00Z">
              <w:r w:rsidRPr="00FB0C8D">
                <w:rPr>
                  <w:rFonts w:cstheme="minorHAnsi"/>
                  <w:szCs w:val="20"/>
                </w:rPr>
                <w:t>3.5.3</w:t>
              </w:r>
            </w:ins>
          </w:p>
        </w:tc>
        <w:tc>
          <w:tcPr>
            <w:tcW w:w="4607" w:type="dxa"/>
            <w:shd w:val="clear" w:color="auto" w:fill="auto"/>
          </w:tcPr>
          <w:p w14:paraId="7C2ACF69" w14:textId="77777777" w:rsidR="00D2597A" w:rsidRPr="00FB0C8D" w:rsidRDefault="00D2597A" w:rsidP="00FB0C8D">
            <w:pPr>
              <w:pStyle w:val="Tabletext"/>
              <w:spacing w:before="0" w:after="0"/>
              <w:ind w:left="0" w:right="0"/>
              <w:rPr>
                <w:ins w:id="2387" w:author="Abercrombie, Kerrie" w:date="2021-01-26T21:03:00Z"/>
                <w:rFonts w:cstheme="minorHAnsi"/>
                <w:szCs w:val="20"/>
              </w:rPr>
            </w:pPr>
            <w:ins w:id="2388" w:author="Abercrombie, Kerrie" w:date="2021-01-26T21:03:00Z">
              <w:r w:rsidRPr="00FB0C8D">
                <w:rPr>
                  <w:rFonts w:cstheme="minorHAnsi"/>
                  <w:szCs w:val="20"/>
                </w:rPr>
                <w:t>Pollution control and response</w:t>
              </w:r>
            </w:ins>
          </w:p>
          <w:p w14:paraId="77DCB29F" w14:textId="77777777" w:rsidR="00D2597A" w:rsidRPr="00FB0C8D" w:rsidRDefault="00D2597A" w:rsidP="00FB0C8D">
            <w:pPr>
              <w:pStyle w:val="Tabletext"/>
              <w:spacing w:before="0" w:after="0"/>
              <w:ind w:left="709" w:right="0"/>
              <w:rPr>
                <w:ins w:id="2389" w:author="Abercrombie, Kerrie" w:date="2021-01-26T21:04:00Z"/>
                <w:rFonts w:cstheme="minorHAnsi"/>
                <w:szCs w:val="20"/>
              </w:rPr>
            </w:pPr>
            <w:ins w:id="2390" w:author="Abercrombie, Kerrie" w:date="2021-01-26T21:04:00Z">
              <w:r w:rsidRPr="00FB0C8D">
                <w:rPr>
                  <w:rFonts w:cstheme="minorHAnsi"/>
                  <w:szCs w:val="20"/>
                </w:rPr>
                <w:t xml:space="preserve">Methods of containing </w:t>
              </w:r>
            </w:ins>
          </w:p>
          <w:p w14:paraId="21D75621" w14:textId="77777777" w:rsidR="00D2597A" w:rsidRPr="00FB0C8D" w:rsidRDefault="00D2597A" w:rsidP="00FB0C8D">
            <w:pPr>
              <w:pStyle w:val="Tabletext"/>
              <w:spacing w:before="0" w:after="0"/>
              <w:ind w:left="709" w:right="0"/>
              <w:rPr>
                <w:ins w:id="2391" w:author="Abercrombie, Kerrie" w:date="2021-01-26T21:04:00Z"/>
                <w:rFonts w:cstheme="minorHAnsi"/>
                <w:szCs w:val="20"/>
              </w:rPr>
            </w:pPr>
            <w:ins w:id="2392" w:author="Abercrombie, Kerrie" w:date="2021-01-26T21:04:00Z">
              <w:r w:rsidRPr="00FB0C8D">
                <w:rPr>
                  <w:rFonts w:cstheme="minorHAnsi"/>
                  <w:szCs w:val="20"/>
                </w:rPr>
                <w:t>Methods of recovery</w:t>
              </w:r>
            </w:ins>
          </w:p>
          <w:p w14:paraId="5FF90C07" w14:textId="096797D2" w:rsidR="00D2597A" w:rsidRPr="00FB0C8D" w:rsidRDefault="00D2597A" w:rsidP="00FB0C8D">
            <w:pPr>
              <w:pStyle w:val="Tabletext"/>
              <w:spacing w:before="0" w:after="0"/>
              <w:ind w:left="709" w:right="0"/>
              <w:rPr>
                <w:ins w:id="2393" w:author="Abercrombie, Kerrie" w:date="2021-01-26T21:03:00Z"/>
                <w:rFonts w:cstheme="minorHAnsi"/>
                <w:szCs w:val="20"/>
              </w:rPr>
            </w:pPr>
            <w:ins w:id="2394" w:author="Abercrombie, Kerrie" w:date="2021-01-26T21:04:00Z">
              <w:r w:rsidRPr="00FB0C8D">
                <w:rPr>
                  <w:rFonts w:cstheme="minorHAnsi"/>
                  <w:szCs w:val="20"/>
                </w:rPr>
                <w:t>Role of VTS in national and local contingency/re</w:t>
              </w:r>
            </w:ins>
            <w:ins w:id="2395" w:author="Abercrombie, Kerrie" w:date="2021-01-26T21:05:00Z">
              <w:r w:rsidRPr="00FB0C8D">
                <w:rPr>
                  <w:rFonts w:cstheme="minorHAnsi"/>
                  <w:szCs w:val="20"/>
                </w:rPr>
                <w:t>sponse plans</w:t>
              </w:r>
            </w:ins>
          </w:p>
        </w:tc>
        <w:tc>
          <w:tcPr>
            <w:tcW w:w="683" w:type="dxa"/>
            <w:shd w:val="clear" w:color="auto" w:fill="auto"/>
          </w:tcPr>
          <w:p w14:paraId="704F5AF5" w14:textId="77777777" w:rsidR="00D2597A" w:rsidRPr="00FB0C8D" w:rsidRDefault="00D2597A" w:rsidP="00FB0C8D">
            <w:pPr>
              <w:pStyle w:val="Tabletext"/>
              <w:spacing w:before="0" w:after="0"/>
              <w:rPr>
                <w:ins w:id="2396" w:author="Abercrombie, Kerrie" w:date="2021-01-26T21:03:00Z"/>
                <w:rFonts w:cstheme="minorHAnsi"/>
                <w:b/>
                <w:szCs w:val="20"/>
              </w:rPr>
            </w:pPr>
          </w:p>
        </w:tc>
        <w:tc>
          <w:tcPr>
            <w:tcW w:w="3003" w:type="dxa"/>
            <w:shd w:val="clear" w:color="auto" w:fill="auto"/>
          </w:tcPr>
          <w:p w14:paraId="2F6150DB" w14:textId="77777777" w:rsidR="00D2597A" w:rsidRPr="00FB0C8D" w:rsidRDefault="00D2597A" w:rsidP="00FB0C8D">
            <w:pPr>
              <w:pStyle w:val="Tabletext"/>
              <w:spacing w:before="0" w:after="0"/>
              <w:ind w:left="0" w:right="7"/>
              <w:rPr>
                <w:ins w:id="2397" w:author="Abercrombie, Kerrie" w:date="2021-01-26T21:03:00Z"/>
                <w:rFonts w:cstheme="minorHAnsi"/>
                <w:b/>
                <w:szCs w:val="20"/>
              </w:rPr>
            </w:pPr>
          </w:p>
        </w:tc>
      </w:tr>
      <w:tr w:rsidR="00920CAB" w:rsidRPr="00FB0C8D" w14:paraId="7EA24315" w14:textId="77777777" w:rsidTr="001067BE">
        <w:trPr>
          <w:trHeight w:val="70"/>
          <w:ins w:id="2398" w:author="Abercrombie, Kerrie" w:date="2021-01-26T20:58:00Z"/>
        </w:trPr>
        <w:tc>
          <w:tcPr>
            <w:tcW w:w="846" w:type="dxa"/>
            <w:shd w:val="clear" w:color="auto" w:fill="auto"/>
          </w:tcPr>
          <w:p w14:paraId="600CD8F7" w14:textId="77777777" w:rsidR="00920CAB" w:rsidRPr="00FB0C8D" w:rsidRDefault="00920CAB" w:rsidP="00FB0C8D">
            <w:pPr>
              <w:pStyle w:val="Tabletext"/>
              <w:spacing w:before="0" w:after="0"/>
              <w:rPr>
                <w:ins w:id="2399" w:author="Abercrombie, Kerrie" w:date="2021-01-26T20:58:00Z"/>
                <w:rFonts w:cstheme="minorHAnsi"/>
                <w:b/>
                <w:szCs w:val="20"/>
              </w:rPr>
            </w:pPr>
          </w:p>
        </w:tc>
        <w:tc>
          <w:tcPr>
            <w:tcW w:w="4607" w:type="dxa"/>
            <w:shd w:val="clear" w:color="auto" w:fill="auto"/>
          </w:tcPr>
          <w:p w14:paraId="67EC5F28" w14:textId="77777777" w:rsidR="00920CAB" w:rsidRPr="00FB0C8D" w:rsidRDefault="00920CAB" w:rsidP="00FB0C8D">
            <w:pPr>
              <w:pStyle w:val="Tabletext"/>
              <w:spacing w:before="0" w:after="0"/>
              <w:ind w:left="0" w:right="0"/>
              <w:rPr>
                <w:ins w:id="2400" w:author="Abercrombie, Kerrie" w:date="2021-01-26T20:58:00Z"/>
                <w:rFonts w:cstheme="minorHAnsi"/>
                <w:b/>
                <w:i/>
                <w:szCs w:val="20"/>
              </w:rPr>
            </w:pPr>
          </w:p>
        </w:tc>
        <w:tc>
          <w:tcPr>
            <w:tcW w:w="921" w:type="dxa"/>
            <w:shd w:val="clear" w:color="auto" w:fill="auto"/>
          </w:tcPr>
          <w:p w14:paraId="720B8328" w14:textId="77777777" w:rsidR="00920CAB" w:rsidRPr="00FB0C8D" w:rsidRDefault="00920CAB" w:rsidP="00FB0C8D">
            <w:pPr>
              <w:pStyle w:val="Tabletext"/>
              <w:spacing w:before="0" w:after="0"/>
              <w:ind w:left="0" w:right="0"/>
              <w:rPr>
                <w:ins w:id="2401" w:author="Abercrombie, Kerrie" w:date="2021-01-26T20:58:00Z"/>
                <w:rFonts w:cstheme="minorHAnsi"/>
                <w:b/>
                <w:szCs w:val="20"/>
              </w:rPr>
            </w:pPr>
          </w:p>
        </w:tc>
        <w:tc>
          <w:tcPr>
            <w:tcW w:w="4607" w:type="dxa"/>
            <w:shd w:val="clear" w:color="auto" w:fill="auto"/>
          </w:tcPr>
          <w:p w14:paraId="3EB37883" w14:textId="77777777" w:rsidR="00920CAB" w:rsidRPr="00FB0C8D" w:rsidRDefault="00920CAB" w:rsidP="00FB0C8D">
            <w:pPr>
              <w:pStyle w:val="Tabletext"/>
              <w:spacing w:before="0" w:after="0"/>
              <w:ind w:left="0" w:right="0"/>
              <w:rPr>
                <w:ins w:id="2402" w:author="Abercrombie, Kerrie" w:date="2021-01-26T20:58:00Z"/>
                <w:rFonts w:cstheme="minorHAnsi"/>
                <w:b/>
                <w:szCs w:val="20"/>
              </w:rPr>
            </w:pPr>
          </w:p>
        </w:tc>
        <w:tc>
          <w:tcPr>
            <w:tcW w:w="683" w:type="dxa"/>
            <w:shd w:val="clear" w:color="auto" w:fill="auto"/>
          </w:tcPr>
          <w:p w14:paraId="0623117C" w14:textId="77777777" w:rsidR="00920CAB" w:rsidRPr="00FB0C8D" w:rsidRDefault="00920CAB" w:rsidP="00FB0C8D">
            <w:pPr>
              <w:pStyle w:val="Tabletext"/>
              <w:spacing w:before="0" w:after="0"/>
              <w:rPr>
                <w:ins w:id="2403" w:author="Abercrombie, Kerrie" w:date="2021-01-26T20:58:00Z"/>
                <w:rFonts w:cstheme="minorHAnsi"/>
                <w:b/>
                <w:szCs w:val="20"/>
              </w:rPr>
            </w:pPr>
          </w:p>
        </w:tc>
        <w:tc>
          <w:tcPr>
            <w:tcW w:w="3003" w:type="dxa"/>
            <w:shd w:val="clear" w:color="auto" w:fill="auto"/>
          </w:tcPr>
          <w:p w14:paraId="0A627800" w14:textId="77777777" w:rsidR="00920CAB" w:rsidRPr="00FB0C8D" w:rsidRDefault="00920CAB" w:rsidP="00FB0C8D">
            <w:pPr>
              <w:pStyle w:val="Tabletext"/>
              <w:spacing w:before="0" w:after="0"/>
              <w:ind w:left="0" w:right="7"/>
              <w:rPr>
                <w:ins w:id="2404" w:author="Abercrombie, Kerrie" w:date="2021-01-26T20:58:00Z"/>
                <w:rFonts w:cstheme="minorHAnsi"/>
                <w:b/>
                <w:szCs w:val="20"/>
              </w:rPr>
            </w:pPr>
          </w:p>
        </w:tc>
      </w:tr>
      <w:tr w:rsidR="00185207" w:rsidRPr="00FB0C8D" w14:paraId="5DA16A55" w14:textId="77777777" w:rsidTr="001067BE">
        <w:trPr>
          <w:trHeight w:val="70"/>
          <w:ins w:id="2405" w:author="Abercrombie, Kerrie" w:date="2021-01-22T12:56:00Z"/>
        </w:trPr>
        <w:tc>
          <w:tcPr>
            <w:tcW w:w="846" w:type="dxa"/>
            <w:shd w:val="clear" w:color="auto" w:fill="auto"/>
          </w:tcPr>
          <w:p w14:paraId="426CE94D" w14:textId="77777777" w:rsidR="00185207" w:rsidRPr="00FB0C8D" w:rsidRDefault="00185207" w:rsidP="00FB0C8D">
            <w:pPr>
              <w:pStyle w:val="Tabletext"/>
              <w:spacing w:before="0" w:after="0"/>
              <w:rPr>
                <w:ins w:id="2406" w:author="Abercrombie, Kerrie" w:date="2021-01-22T12:56:00Z"/>
                <w:rFonts w:cstheme="minorHAnsi"/>
                <w:b/>
                <w:sz w:val="18"/>
                <w:szCs w:val="20"/>
              </w:rPr>
            </w:pPr>
          </w:p>
        </w:tc>
        <w:tc>
          <w:tcPr>
            <w:tcW w:w="4607" w:type="dxa"/>
            <w:shd w:val="clear" w:color="auto" w:fill="auto"/>
          </w:tcPr>
          <w:p w14:paraId="5E52FE58" w14:textId="77777777" w:rsidR="000A604D" w:rsidRDefault="000A604D" w:rsidP="000A604D">
            <w:pPr>
              <w:pStyle w:val="Tabletext"/>
              <w:spacing w:before="0" w:after="0"/>
              <w:ind w:left="0" w:right="7"/>
              <w:rPr>
                <w:ins w:id="2407" w:author="Abercrombie, Kerrie" w:date="2021-01-27T11:42:00Z"/>
                <w:rFonts w:cstheme="minorHAnsi"/>
                <w:b/>
                <w:sz w:val="18"/>
                <w:szCs w:val="20"/>
                <w:highlight w:val="yellow"/>
              </w:rPr>
            </w:pPr>
            <w:ins w:id="2408" w:author="Abercrombie, Kerrie" w:date="2021-01-27T11:42:00Z">
              <w:r>
                <w:rPr>
                  <w:rFonts w:cstheme="minorHAnsi"/>
                  <w:b/>
                  <w:sz w:val="18"/>
                  <w:szCs w:val="20"/>
                  <w:highlight w:val="yellow"/>
                </w:rPr>
                <w:t xml:space="preserve">Extract from the revised A.857(XXX) -   </w:t>
              </w:r>
            </w:ins>
          </w:p>
          <w:p w14:paraId="14D70B1C" w14:textId="12A40940" w:rsidR="00185207" w:rsidRPr="00FB0C8D" w:rsidRDefault="00185207" w:rsidP="00FB0C8D">
            <w:pPr>
              <w:pStyle w:val="Tabletext"/>
              <w:spacing w:before="0" w:after="0"/>
              <w:ind w:left="0" w:right="7"/>
              <w:rPr>
                <w:ins w:id="2409" w:author="Abercrombie, Kerrie" w:date="2021-01-25T08:59:00Z"/>
                <w:rFonts w:cstheme="minorHAnsi"/>
                <w:b/>
                <w:sz w:val="18"/>
                <w:szCs w:val="20"/>
                <w:highlight w:val="yellow"/>
              </w:rPr>
            </w:pPr>
            <w:ins w:id="2410" w:author="Abercrombie, Kerrie" w:date="2021-01-25T08:59:00Z">
              <w:r w:rsidRPr="00FB0C8D">
                <w:rPr>
                  <w:rFonts w:cstheme="minorHAnsi"/>
                  <w:b/>
                  <w:sz w:val="18"/>
                  <w:szCs w:val="20"/>
                  <w:highlight w:val="yellow"/>
                </w:rPr>
                <w:t>MONITORING AND MANAGEMENT OF SHIP TRAFFIC</w:t>
              </w:r>
            </w:ins>
          </w:p>
          <w:p w14:paraId="18D1FAE7" w14:textId="77777777" w:rsidR="00185207" w:rsidRPr="00FB0C8D" w:rsidRDefault="00185207" w:rsidP="00FB0C8D">
            <w:pPr>
              <w:pStyle w:val="Tabletext"/>
              <w:spacing w:before="0" w:after="0"/>
              <w:ind w:right="7"/>
              <w:rPr>
                <w:ins w:id="2411" w:author="Abercrombie, Kerrie" w:date="2021-01-25T08:59:00Z"/>
                <w:rFonts w:cstheme="minorHAnsi"/>
                <w:sz w:val="18"/>
                <w:szCs w:val="20"/>
                <w:highlight w:val="yellow"/>
              </w:rPr>
            </w:pPr>
            <w:ins w:id="2412" w:author="Abercrombie, Kerrie" w:date="2021-01-25T08:59:00Z">
              <w:r w:rsidRPr="00FB0C8D">
                <w:rPr>
                  <w:rFonts w:cstheme="minorHAnsi"/>
                  <w:sz w:val="18"/>
                  <w:szCs w:val="20"/>
                  <w:highlight w:val="yellow"/>
                </w:rPr>
                <w:t>.2 the monitoring and management of ship traffic to ensure the safety and efficiency of ship movements. This may include:</w:t>
              </w:r>
            </w:ins>
          </w:p>
          <w:p w14:paraId="4A933F91" w14:textId="77777777" w:rsidR="00185207" w:rsidRPr="00FB0C8D" w:rsidRDefault="00185207" w:rsidP="00FB0C8D">
            <w:pPr>
              <w:pStyle w:val="Tabletext"/>
              <w:spacing w:before="0" w:after="0"/>
              <w:ind w:left="454" w:right="7"/>
              <w:rPr>
                <w:ins w:id="2413" w:author="Abercrombie, Kerrie" w:date="2021-01-25T08:59:00Z"/>
                <w:rFonts w:cstheme="minorHAnsi"/>
                <w:sz w:val="18"/>
                <w:szCs w:val="20"/>
                <w:highlight w:val="yellow"/>
              </w:rPr>
            </w:pPr>
            <w:ins w:id="2414" w:author="Abercrombie, Kerrie" w:date="2021-01-25T08:59:00Z">
              <w:r w:rsidRPr="00FB0C8D">
                <w:rPr>
                  <w:rFonts w:cstheme="minorHAnsi"/>
                  <w:sz w:val="18"/>
                  <w:szCs w:val="20"/>
                  <w:highlight w:val="yellow"/>
                </w:rPr>
                <w:t>.1 forward planning of ship movements;</w:t>
              </w:r>
            </w:ins>
          </w:p>
          <w:p w14:paraId="0DFA7ABD" w14:textId="77777777" w:rsidR="00185207" w:rsidRPr="00FB0C8D" w:rsidRDefault="00185207" w:rsidP="00FB0C8D">
            <w:pPr>
              <w:pStyle w:val="Tabletext"/>
              <w:spacing w:before="0" w:after="0"/>
              <w:ind w:left="454" w:right="7"/>
              <w:rPr>
                <w:ins w:id="2415" w:author="Abercrombie, Kerrie" w:date="2021-01-25T08:59:00Z"/>
                <w:rFonts w:cstheme="minorHAnsi"/>
                <w:sz w:val="18"/>
                <w:szCs w:val="20"/>
                <w:highlight w:val="yellow"/>
              </w:rPr>
            </w:pPr>
            <w:ins w:id="2416" w:author="Abercrombie, Kerrie" w:date="2021-01-25T08:59:00Z">
              <w:r w:rsidRPr="00FB0C8D">
                <w:rPr>
                  <w:rFonts w:cstheme="minorHAnsi"/>
                  <w:sz w:val="18"/>
                  <w:szCs w:val="20"/>
                  <w:highlight w:val="yellow"/>
                </w:rPr>
                <w:t>.2 organizing ships underway;</w:t>
              </w:r>
            </w:ins>
          </w:p>
          <w:p w14:paraId="5D436F10" w14:textId="77777777" w:rsidR="00185207" w:rsidRPr="00FB0C8D" w:rsidRDefault="00185207" w:rsidP="00FB0C8D">
            <w:pPr>
              <w:pStyle w:val="Tabletext"/>
              <w:spacing w:before="0" w:after="0"/>
              <w:ind w:left="454" w:right="7"/>
              <w:rPr>
                <w:ins w:id="2417" w:author="Abercrombie, Kerrie" w:date="2021-01-25T08:59:00Z"/>
                <w:rFonts w:cstheme="minorHAnsi"/>
                <w:sz w:val="18"/>
                <w:szCs w:val="20"/>
                <w:highlight w:val="yellow"/>
              </w:rPr>
            </w:pPr>
            <w:ins w:id="2418" w:author="Abercrombie, Kerrie" w:date="2021-01-25T08:59:00Z">
              <w:r w:rsidRPr="00FB0C8D">
                <w:rPr>
                  <w:rFonts w:cstheme="minorHAnsi"/>
                  <w:sz w:val="18"/>
                  <w:szCs w:val="20"/>
                  <w:highlight w:val="yellow"/>
                </w:rPr>
                <w:t>.3 organizing space allocation;</w:t>
              </w:r>
            </w:ins>
          </w:p>
          <w:p w14:paraId="7F08A0CF" w14:textId="77777777" w:rsidR="00185207" w:rsidRPr="00FB0C8D" w:rsidRDefault="00185207" w:rsidP="00FB0C8D">
            <w:pPr>
              <w:pStyle w:val="Tabletext"/>
              <w:spacing w:before="0" w:after="0"/>
              <w:ind w:left="454" w:right="7"/>
              <w:rPr>
                <w:ins w:id="2419" w:author="Abercrombie, Kerrie" w:date="2021-01-25T08:59:00Z"/>
                <w:rFonts w:cstheme="minorHAnsi"/>
                <w:sz w:val="18"/>
                <w:szCs w:val="20"/>
                <w:highlight w:val="yellow"/>
              </w:rPr>
            </w:pPr>
            <w:ins w:id="2420" w:author="Abercrombie, Kerrie" w:date="2021-01-25T08:59:00Z">
              <w:r w:rsidRPr="00FB0C8D">
                <w:rPr>
                  <w:rFonts w:cstheme="minorHAnsi"/>
                  <w:sz w:val="18"/>
                  <w:szCs w:val="20"/>
                  <w:highlight w:val="yellow"/>
                </w:rPr>
                <w:t>.4 establishing a system of traffic clearances;</w:t>
              </w:r>
            </w:ins>
          </w:p>
          <w:p w14:paraId="090E29E7" w14:textId="77777777" w:rsidR="00185207" w:rsidRPr="00FB0C8D" w:rsidRDefault="00185207" w:rsidP="00FB0C8D">
            <w:pPr>
              <w:pStyle w:val="Tabletext"/>
              <w:spacing w:before="0" w:after="0"/>
              <w:ind w:left="454" w:right="7"/>
              <w:rPr>
                <w:ins w:id="2421" w:author="Abercrombie, Kerrie" w:date="2021-01-25T08:59:00Z"/>
                <w:rFonts w:cstheme="minorHAnsi"/>
                <w:sz w:val="18"/>
                <w:szCs w:val="20"/>
                <w:highlight w:val="yellow"/>
              </w:rPr>
            </w:pPr>
            <w:ins w:id="2422" w:author="Abercrombie, Kerrie" w:date="2021-01-25T08:59:00Z">
              <w:r w:rsidRPr="00FB0C8D">
                <w:rPr>
                  <w:rFonts w:cstheme="minorHAnsi"/>
                  <w:sz w:val="18"/>
                  <w:szCs w:val="20"/>
                  <w:highlight w:val="yellow"/>
                </w:rPr>
                <w:t>.5 establishing a system of voyage or passage plans;</w:t>
              </w:r>
            </w:ins>
          </w:p>
          <w:p w14:paraId="7F6A2A67" w14:textId="77777777" w:rsidR="00185207" w:rsidRPr="00FB0C8D" w:rsidRDefault="00185207" w:rsidP="00FB0C8D">
            <w:pPr>
              <w:pStyle w:val="Tabletext"/>
              <w:spacing w:before="0" w:after="0"/>
              <w:ind w:left="454" w:right="7"/>
              <w:rPr>
                <w:ins w:id="2423" w:author="Abercrombie, Kerrie" w:date="2021-01-25T08:59:00Z"/>
                <w:rFonts w:cstheme="minorHAnsi"/>
                <w:sz w:val="18"/>
                <w:szCs w:val="20"/>
                <w:highlight w:val="yellow"/>
              </w:rPr>
            </w:pPr>
            <w:ins w:id="2424" w:author="Abercrombie, Kerrie" w:date="2021-01-25T08:59:00Z">
              <w:r w:rsidRPr="00FB0C8D">
                <w:rPr>
                  <w:rFonts w:cstheme="minorHAnsi"/>
                  <w:sz w:val="18"/>
                  <w:szCs w:val="20"/>
                  <w:highlight w:val="yellow"/>
                </w:rPr>
                <w:t>.6 providing route advice; and</w:t>
              </w:r>
            </w:ins>
          </w:p>
          <w:p w14:paraId="786463AE" w14:textId="26E9A70F" w:rsidR="00185207" w:rsidRPr="00FB0C8D" w:rsidRDefault="00185207" w:rsidP="00FB0C8D">
            <w:pPr>
              <w:pStyle w:val="Tabletext"/>
              <w:spacing w:before="0" w:after="0"/>
              <w:ind w:left="454" w:right="0"/>
              <w:rPr>
                <w:ins w:id="2425" w:author="Abercrombie, Kerrie" w:date="2021-01-22T12:56:00Z"/>
                <w:rFonts w:cstheme="minorHAnsi"/>
                <w:b/>
                <w:i/>
                <w:sz w:val="18"/>
                <w:szCs w:val="20"/>
              </w:rPr>
            </w:pPr>
            <w:ins w:id="2426" w:author="Abercrombie, Kerrie" w:date="2021-01-25T08:59:00Z">
              <w:r w:rsidRPr="00FB0C8D">
                <w:rPr>
                  <w:rFonts w:cstheme="minorHAnsi"/>
                  <w:sz w:val="18"/>
                  <w:szCs w:val="20"/>
                  <w:highlight w:val="yellow"/>
                </w:rPr>
                <w:t>.7 ensuring compliance with and enforcement of regulatory provisions for which they are empowered;</w:t>
              </w:r>
            </w:ins>
          </w:p>
        </w:tc>
        <w:tc>
          <w:tcPr>
            <w:tcW w:w="921" w:type="dxa"/>
            <w:shd w:val="clear" w:color="auto" w:fill="auto"/>
          </w:tcPr>
          <w:p w14:paraId="71315902" w14:textId="77777777" w:rsidR="00185207" w:rsidRPr="00FB0C8D" w:rsidRDefault="00185207" w:rsidP="00FB0C8D">
            <w:pPr>
              <w:pStyle w:val="Tabletext"/>
              <w:spacing w:before="0" w:after="0"/>
              <w:ind w:left="0" w:right="0"/>
              <w:rPr>
                <w:ins w:id="2427" w:author="Abercrombie, Kerrie" w:date="2021-01-25T09:00:00Z"/>
                <w:rFonts w:cstheme="minorHAnsi"/>
                <w:b/>
                <w:sz w:val="18"/>
                <w:szCs w:val="20"/>
              </w:rPr>
            </w:pPr>
          </w:p>
        </w:tc>
        <w:tc>
          <w:tcPr>
            <w:tcW w:w="4607" w:type="dxa"/>
            <w:shd w:val="clear" w:color="auto" w:fill="auto"/>
          </w:tcPr>
          <w:p w14:paraId="3E50FEE0" w14:textId="16F5DD24" w:rsidR="00185207" w:rsidRPr="00FB0C8D" w:rsidRDefault="00185207" w:rsidP="00FB0C8D">
            <w:pPr>
              <w:pStyle w:val="Tabletext"/>
              <w:spacing w:before="0" w:after="0"/>
              <w:ind w:left="0" w:right="0"/>
              <w:rPr>
                <w:ins w:id="2428" w:author="Abercrombie, Kerrie" w:date="2021-01-22T12:56:00Z"/>
                <w:rFonts w:cstheme="minorHAnsi"/>
                <w:b/>
                <w:sz w:val="18"/>
                <w:szCs w:val="20"/>
              </w:rPr>
            </w:pPr>
          </w:p>
        </w:tc>
        <w:tc>
          <w:tcPr>
            <w:tcW w:w="683" w:type="dxa"/>
            <w:shd w:val="clear" w:color="auto" w:fill="auto"/>
          </w:tcPr>
          <w:p w14:paraId="444EAA2C" w14:textId="77777777" w:rsidR="00185207" w:rsidRPr="00FB0C8D" w:rsidRDefault="00185207" w:rsidP="00FB0C8D">
            <w:pPr>
              <w:pStyle w:val="Tabletext"/>
              <w:spacing w:before="0" w:after="0"/>
              <w:rPr>
                <w:ins w:id="2429" w:author="Abercrombie, Kerrie" w:date="2021-01-22T12:56:00Z"/>
                <w:rFonts w:cstheme="minorHAnsi"/>
                <w:b/>
                <w:sz w:val="18"/>
                <w:szCs w:val="20"/>
              </w:rPr>
            </w:pPr>
          </w:p>
        </w:tc>
        <w:tc>
          <w:tcPr>
            <w:tcW w:w="3003" w:type="dxa"/>
            <w:shd w:val="clear" w:color="auto" w:fill="auto"/>
          </w:tcPr>
          <w:p w14:paraId="18E328D0" w14:textId="77777777" w:rsidR="00185207" w:rsidRPr="00FB0C8D" w:rsidRDefault="00185207" w:rsidP="00FB0C8D">
            <w:pPr>
              <w:pStyle w:val="Tabletext"/>
              <w:spacing w:before="0" w:after="0"/>
              <w:ind w:left="0" w:right="7"/>
              <w:rPr>
                <w:ins w:id="2430" w:author="Abercrombie, Kerrie" w:date="2021-01-22T12:56:00Z"/>
                <w:rFonts w:cstheme="minorHAnsi"/>
                <w:b/>
                <w:sz w:val="18"/>
                <w:szCs w:val="20"/>
              </w:rPr>
            </w:pPr>
          </w:p>
        </w:tc>
      </w:tr>
      <w:tr w:rsidR="00185207" w:rsidRPr="00FB0C8D" w14:paraId="38590112" w14:textId="77777777" w:rsidTr="002B5A22">
        <w:trPr>
          <w:trHeight w:val="70"/>
          <w:ins w:id="2431" w:author="Abercrombie, Kerrie" w:date="2021-01-22T12:56:00Z"/>
        </w:trPr>
        <w:tc>
          <w:tcPr>
            <w:tcW w:w="846" w:type="dxa"/>
            <w:shd w:val="clear" w:color="auto" w:fill="F2F2F2" w:themeFill="background1" w:themeFillShade="F2"/>
          </w:tcPr>
          <w:p w14:paraId="3163921A" w14:textId="762A9710" w:rsidR="00185207" w:rsidRPr="00FB0C8D" w:rsidRDefault="00185207" w:rsidP="00FB0C8D">
            <w:pPr>
              <w:pStyle w:val="Tabletext"/>
              <w:spacing w:before="0" w:after="0"/>
              <w:rPr>
                <w:ins w:id="2432" w:author="Abercrombie, Kerrie" w:date="2021-01-22T12:56:00Z"/>
                <w:rFonts w:cstheme="minorHAnsi"/>
                <w:b/>
                <w:szCs w:val="20"/>
              </w:rPr>
            </w:pPr>
            <w:ins w:id="2433" w:author="Abercrombie, Kerrie" w:date="2021-01-22T13:23:00Z">
              <w:r w:rsidRPr="00FB0C8D">
                <w:rPr>
                  <w:rFonts w:cstheme="minorHAnsi"/>
                  <w:b/>
                  <w:szCs w:val="20"/>
                </w:rPr>
                <w:t>3</w:t>
              </w:r>
            </w:ins>
            <w:ins w:id="2434" w:author="Abercrombie, Kerrie" w:date="2021-01-22T12:56:00Z">
              <w:r w:rsidRPr="00FB0C8D">
                <w:rPr>
                  <w:rFonts w:cstheme="minorHAnsi"/>
                  <w:b/>
                  <w:szCs w:val="20"/>
                </w:rPr>
                <w:t>.</w:t>
              </w:r>
            </w:ins>
            <w:ins w:id="2435" w:author="Abercrombie, Kerrie" w:date="2021-01-26T21:52:00Z">
              <w:r w:rsidR="00D2597A" w:rsidRPr="00FB0C8D">
                <w:rPr>
                  <w:rFonts w:cstheme="minorHAnsi"/>
                  <w:b/>
                  <w:szCs w:val="20"/>
                </w:rPr>
                <w:t>6</w:t>
              </w:r>
            </w:ins>
          </w:p>
        </w:tc>
        <w:tc>
          <w:tcPr>
            <w:tcW w:w="4607" w:type="dxa"/>
            <w:shd w:val="clear" w:color="auto" w:fill="F2F2F2" w:themeFill="background1" w:themeFillShade="F2"/>
          </w:tcPr>
          <w:p w14:paraId="2398D18A" w14:textId="5B8511DB" w:rsidR="00185207" w:rsidRPr="00FB0C8D" w:rsidRDefault="00185207" w:rsidP="00FB0C8D">
            <w:pPr>
              <w:pStyle w:val="Tabletext"/>
              <w:spacing w:before="0" w:after="0"/>
              <w:ind w:left="0" w:right="0"/>
              <w:rPr>
                <w:ins w:id="2436" w:author="Abercrombie, Kerrie" w:date="2021-01-22T12:56:00Z"/>
                <w:rFonts w:cstheme="minorHAnsi"/>
                <w:b/>
                <w:szCs w:val="20"/>
              </w:rPr>
            </w:pPr>
            <w:ins w:id="2437" w:author="Abercrombie, Kerrie" w:date="2021-01-22T12:56:00Z">
              <w:r w:rsidRPr="00FB0C8D">
                <w:rPr>
                  <w:rFonts w:cstheme="minorHAnsi"/>
                  <w:b/>
                  <w:szCs w:val="20"/>
                </w:rPr>
                <w:t>FORWARD PLANNING OF SHIP MOVEMENTS</w:t>
              </w:r>
            </w:ins>
          </w:p>
        </w:tc>
        <w:tc>
          <w:tcPr>
            <w:tcW w:w="921" w:type="dxa"/>
            <w:shd w:val="clear" w:color="auto" w:fill="F2F2F2" w:themeFill="background1" w:themeFillShade="F2"/>
          </w:tcPr>
          <w:p w14:paraId="1E36D3D5" w14:textId="77777777" w:rsidR="00185207" w:rsidRPr="00FB0C8D" w:rsidRDefault="00185207" w:rsidP="00FB0C8D">
            <w:pPr>
              <w:pStyle w:val="Tabletext"/>
              <w:spacing w:before="0" w:after="0"/>
              <w:ind w:left="0" w:right="0"/>
              <w:rPr>
                <w:ins w:id="2438" w:author="Abercrombie, Kerrie" w:date="2021-01-25T09:00:00Z"/>
                <w:rFonts w:cstheme="minorHAnsi"/>
                <w:b/>
                <w:szCs w:val="20"/>
              </w:rPr>
            </w:pPr>
          </w:p>
        </w:tc>
        <w:tc>
          <w:tcPr>
            <w:tcW w:w="4607" w:type="dxa"/>
            <w:shd w:val="clear" w:color="auto" w:fill="F2F2F2" w:themeFill="background1" w:themeFillShade="F2"/>
          </w:tcPr>
          <w:p w14:paraId="38AB64F0" w14:textId="0D30A501" w:rsidR="00185207" w:rsidRPr="00FB0C8D" w:rsidRDefault="00185207" w:rsidP="00FB0C8D">
            <w:pPr>
              <w:pStyle w:val="Tabletext"/>
              <w:spacing w:before="0" w:after="0"/>
              <w:ind w:left="0" w:right="0"/>
              <w:rPr>
                <w:ins w:id="2439" w:author="Abercrombie, Kerrie" w:date="2021-01-22T12:56:00Z"/>
                <w:rFonts w:cstheme="minorHAnsi"/>
                <w:b/>
                <w:szCs w:val="20"/>
              </w:rPr>
            </w:pPr>
          </w:p>
        </w:tc>
        <w:tc>
          <w:tcPr>
            <w:tcW w:w="683" w:type="dxa"/>
            <w:shd w:val="clear" w:color="auto" w:fill="F2F2F2" w:themeFill="background1" w:themeFillShade="F2"/>
          </w:tcPr>
          <w:p w14:paraId="224C21CF" w14:textId="77777777" w:rsidR="00185207" w:rsidRPr="00FB0C8D" w:rsidRDefault="00185207" w:rsidP="00FB0C8D">
            <w:pPr>
              <w:pStyle w:val="Tabletext"/>
              <w:spacing w:before="0" w:after="0"/>
              <w:rPr>
                <w:ins w:id="2440" w:author="Abercrombie, Kerrie" w:date="2021-01-22T12:56:00Z"/>
                <w:rFonts w:cstheme="minorHAnsi"/>
                <w:b/>
                <w:szCs w:val="20"/>
              </w:rPr>
            </w:pPr>
          </w:p>
        </w:tc>
        <w:tc>
          <w:tcPr>
            <w:tcW w:w="3003" w:type="dxa"/>
            <w:shd w:val="clear" w:color="auto" w:fill="F2F2F2" w:themeFill="background1" w:themeFillShade="F2"/>
          </w:tcPr>
          <w:p w14:paraId="5DB9B4C6" w14:textId="77777777" w:rsidR="00185207" w:rsidRPr="00FB0C8D" w:rsidRDefault="00185207" w:rsidP="00FB0C8D">
            <w:pPr>
              <w:pStyle w:val="Tabletext"/>
              <w:spacing w:before="0" w:after="0"/>
              <w:ind w:left="0" w:right="7"/>
              <w:rPr>
                <w:ins w:id="2441" w:author="Abercrombie, Kerrie" w:date="2021-01-22T12:56:00Z"/>
                <w:rFonts w:cstheme="minorHAnsi"/>
                <w:b/>
                <w:szCs w:val="20"/>
              </w:rPr>
            </w:pPr>
          </w:p>
        </w:tc>
      </w:tr>
      <w:tr w:rsidR="00185207" w:rsidRPr="00FB0C8D" w14:paraId="3632EC3E" w14:textId="77777777" w:rsidTr="002B5A22">
        <w:trPr>
          <w:ins w:id="2442" w:author="Abercrombie, Kerrie" w:date="2021-01-21T13:15:00Z"/>
        </w:trPr>
        <w:tc>
          <w:tcPr>
            <w:tcW w:w="846" w:type="dxa"/>
            <w:vMerge w:val="restart"/>
          </w:tcPr>
          <w:p w14:paraId="341B255D" w14:textId="77777777" w:rsidR="00185207" w:rsidRPr="00FB0C8D" w:rsidRDefault="00185207" w:rsidP="00FB0C8D">
            <w:pPr>
              <w:pStyle w:val="Tabletext"/>
              <w:spacing w:before="0" w:after="0"/>
              <w:rPr>
                <w:ins w:id="2443" w:author="Abercrombie, Kerrie" w:date="2021-01-21T13:15:00Z"/>
                <w:rFonts w:cstheme="minorHAnsi"/>
                <w:szCs w:val="20"/>
              </w:rPr>
            </w:pPr>
          </w:p>
        </w:tc>
        <w:tc>
          <w:tcPr>
            <w:tcW w:w="4607" w:type="dxa"/>
            <w:vMerge w:val="restart"/>
          </w:tcPr>
          <w:p w14:paraId="79741F08" w14:textId="77777777" w:rsidR="00185207" w:rsidRPr="00FB0C8D" w:rsidRDefault="00185207" w:rsidP="005C5C0E">
            <w:pPr>
              <w:pStyle w:val="Tabletext"/>
              <w:spacing w:before="0" w:after="0"/>
              <w:ind w:left="0"/>
              <w:rPr>
                <w:ins w:id="2444" w:author="Abercrombie, Kerrie" w:date="2021-01-21T13:15:00Z"/>
                <w:rFonts w:cstheme="minorHAnsi"/>
                <w:i/>
                <w:szCs w:val="20"/>
              </w:rPr>
            </w:pPr>
            <w:ins w:id="2445" w:author="Abercrombie, Kerrie" w:date="2021-01-21T13:15:00Z">
              <w:r w:rsidRPr="00FB0C8D">
                <w:rPr>
                  <w:rFonts w:cstheme="minorHAnsi"/>
                  <w:i/>
                  <w:szCs w:val="20"/>
                </w:rPr>
                <w:t>Demonstrated a knowledge of procedures to plan for the safe movement and prioritisation of ship movements to prevent congestion or dangerous situations.</w:t>
              </w:r>
            </w:ins>
          </w:p>
        </w:tc>
        <w:tc>
          <w:tcPr>
            <w:tcW w:w="921" w:type="dxa"/>
          </w:tcPr>
          <w:p w14:paraId="3D052D90" w14:textId="0D22BA90" w:rsidR="00185207" w:rsidRPr="00FB0C8D" w:rsidRDefault="00185207" w:rsidP="00FB0C8D">
            <w:pPr>
              <w:pStyle w:val="Tablelevel2"/>
              <w:ind w:left="0"/>
              <w:rPr>
                <w:ins w:id="2446" w:author="Abercrombie, Kerrie" w:date="2021-01-25T09:00:00Z"/>
                <w:rFonts w:asciiTheme="minorHAnsi" w:hAnsiTheme="minorHAnsi" w:cstheme="minorHAnsi"/>
                <w:sz w:val="20"/>
              </w:rPr>
            </w:pPr>
            <w:ins w:id="2447" w:author="Abercrombie, Kerrie" w:date="2021-01-25T09:00:00Z">
              <w:r w:rsidRPr="00FB0C8D">
                <w:rPr>
                  <w:rFonts w:asciiTheme="minorHAnsi" w:hAnsiTheme="minorHAnsi" w:cstheme="minorHAnsi"/>
                  <w:sz w:val="20"/>
                </w:rPr>
                <w:t>3.</w:t>
              </w:r>
            </w:ins>
            <w:ins w:id="2448" w:author="Abercrombie, Kerrie" w:date="2021-01-26T21:52:00Z">
              <w:r w:rsidR="00D2597A" w:rsidRPr="00FB0C8D">
                <w:rPr>
                  <w:rFonts w:asciiTheme="minorHAnsi" w:hAnsiTheme="minorHAnsi" w:cstheme="minorHAnsi"/>
                  <w:sz w:val="20"/>
                </w:rPr>
                <w:t>6</w:t>
              </w:r>
            </w:ins>
            <w:ins w:id="2449" w:author="Abercrombie, Kerrie" w:date="2021-01-25T09:00:00Z">
              <w:r w:rsidRPr="00FB0C8D">
                <w:rPr>
                  <w:rFonts w:asciiTheme="minorHAnsi" w:hAnsiTheme="minorHAnsi" w:cstheme="minorHAnsi"/>
                  <w:sz w:val="20"/>
                </w:rPr>
                <w:t>.1</w:t>
              </w:r>
            </w:ins>
          </w:p>
        </w:tc>
        <w:tc>
          <w:tcPr>
            <w:tcW w:w="4607" w:type="dxa"/>
          </w:tcPr>
          <w:p w14:paraId="76D76698" w14:textId="38695C42" w:rsidR="00185207" w:rsidRPr="00FB0C8D" w:rsidRDefault="00185207" w:rsidP="00FB0C8D">
            <w:pPr>
              <w:pStyle w:val="Tablelevel2"/>
              <w:ind w:left="0"/>
              <w:rPr>
                <w:ins w:id="2450" w:author="Abercrombie, Kerrie" w:date="2021-01-21T13:15:00Z"/>
                <w:rFonts w:asciiTheme="minorHAnsi" w:hAnsiTheme="minorHAnsi" w:cstheme="minorHAnsi"/>
                <w:sz w:val="20"/>
              </w:rPr>
            </w:pPr>
            <w:ins w:id="2451" w:author="Abercrombie, Kerrie" w:date="2021-01-21T13:15:00Z">
              <w:r w:rsidRPr="00FB0C8D">
                <w:rPr>
                  <w:rFonts w:asciiTheme="minorHAnsi" w:hAnsiTheme="minorHAnsi" w:cstheme="minorHAnsi"/>
                  <w:sz w:val="20"/>
                </w:rPr>
                <w:t>Routeing</w:t>
              </w:r>
            </w:ins>
          </w:p>
          <w:p w14:paraId="4087DC9D" w14:textId="77777777" w:rsidR="00185207" w:rsidRPr="00FB0C8D" w:rsidRDefault="00185207" w:rsidP="00FB0C8D">
            <w:pPr>
              <w:pStyle w:val="Tablelevel3"/>
              <w:ind w:left="709"/>
              <w:rPr>
                <w:ins w:id="2452" w:author="Abercrombie, Kerrie" w:date="2021-01-21T13:15:00Z"/>
                <w:rFonts w:asciiTheme="minorHAnsi" w:hAnsiTheme="minorHAnsi" w:cstheme="minorHAnsi"/>
                <w:lang w:eastAsia="en-GB"/>
              </w:rPr>
            </w:pPr>
            <w:ins w:id="2453" w:author="Abercrombie, Kerrie" w:date="2021-01-21T13:15:00Z">
              <w:r w:rsidRPr="00FB0C8D">
                <w:rPr>
                  <w:rFonts w:asciiTheme="minorHAnsi" w:hAnsiTheme="minorHAnsi" w:cstheme="minorHAnsi"/>
                  <w:lang w:eastAsia="en-GB"/>
                </w:rPr>
                <w:t>Channel geography</w:t>
              </w:r>
            </w:ins>
          </w:p>
          <w:p w14:paraId="37275591" w14:textId="77777777" w:rsidR="00185207" w:rsidRPr="00FB0C8D" w:rsidRDefault="00185207" w:rsidP="00FB0C8D">
            <w:pPr>
              <w:pStyle w:val="Tablelevel3"/>
              <w:ind w:left="709"/>
              <w:rPr>
                <w:ins w:id="2454" w:author="Abercrombie, Kerrie" w:date="2021-01-21T13:15:00Z"/>
                <w:rFonts w:asciiTheme="minorHAnsi" w:hAnsiTheme="minorHAnsi" w:cstheme="minorHAnsi"/>
                <w:lang w:eastAsia="en-GB"/>
              </w:rPr>
            </w:pPr>
            <w:ins w:id="2455" w:author="Abercrombie, Kerrie" w:date="2021-01-21T13:15:00Z">
              <w:r w:rsidRPr="00FB0C8D">
                <w:rPr>
                  <w:rFonts w:asciiTheme="minorHAnsi" w:hAnsiTheme="minorHAnsi" w:cstheme="minorHAnsi"/>
                  <w:lang w:eastAsia="en-GB"/>
                </w:rPr>
                <w:t>Traffic restriction areas</w:t>
              </w:r>
            </w:ins>
          </w:p>
          <w:p w14:paraId="7B0A700B" w14:textId="77777777" w:rsidR="00185207" w:rsidRPr="00FB0C8D" w:rsidRDefault="00185207" w:rsidP="00FB0C8D">
            <w:pPr>
              <w:pStyle w:val="Tablelevel3"/>
              <w:ind w:left="709"/>
              <w:rPr>
                <w:ins w:id="2456" w:author="Abercrombie, Kerrie" w:date="2021-01-21T13:15:00Z"/>
                <w:rFonts w:asciiTheme="minorHAnsi" w:hAnsiTheme="minorHAnsi" w:cstheme="minorHAnsi"/>
                <w:lang w:eastAsia="en-GB"/>
              </w:rPr>
            </w:pPr>
            <w:ins w:id="2457" w:author="Abercrombie, Kerrie" w:date="2021-01-21T13:15:00Z">
              <w:r w:rsidRPr="00FB0C8D">
                <w:rPr>
                  <w:rFonts w:asciiTheme="minorHAnsi" w:hAnsiTheme="minorHAnsi" w:cstheme="minorHAnsi"/>
                  <w:lang w:eastAsia="en-GB"/>
                </w:rPr>
                <w:t>Anchorage areas</w:t>
              </w:r>
            </w:ins>
          </w:p>
          <w:p w14:paraId="5A794411" w14:textId="77777777" w:rsidR="00185207" w:rsidRPr="00FB0C8D" w:rsidRDefault="00185207" w:rsidP="00FB0C8D">
            <w:pPr>
              <w:pStyle w:val="Tabletext"/>
              <w:spacing w:before="0" w:after="0"/>
              <w:ind w:left="726" w:right="0"/>
              <w:rPr>
                <w:ins w:id="2458" w:author="Abercrombie, Kerrie" w:date="2021-01-21T13:15:00Z"/>
                <w:rFonts w:cstheme="minorHAnsi"/>
                <w:szCs w:val="20"/>
              </w:rPr>
            </w:pPr>
            <w:ins w:id="2459" w:author="Abercrombie, Kerrie" w:date="2021-01-21T13:15:00Z">
              <w:r w:rsidRPr="00FB0C8D">
                <w:rPr>
                  <w:rFonts w:cstheme="minorHAnsi"/>
                  <w:szCs w:val="20"/>
                </w:rPr>
                <w:t>Obstructions</w:t>
              </w:r>
            </w:ins>
          </w:p>
        </w:tc>
        <w:tc>
          <w:tcPr>
            <w:tcW w:w="683" w:type="dxa"/>
            <w:vMerge w:val="restart"/>
          </w:tcPr>
          <w:p w14:paraId="79351391" w14:textId="77777777" w:rsidR="00185207" w:rsidRPr="00FB0C8D" w:rsidRDefault="00185207" w:rsidP="00FB0C8D">
            <w:pPr>
              <w:pStyle w:val="Tabletext"/>
              <w:spacing w:before="0" w:after="0"/>
              <w:rPr>
                <w:ins w:id="2460" w:author="Abercrombie, Kerrie" w:date="2021-01-21T13:15:00Z"/>
                <w:rFonts w:cstheme="minorHAnsi"/>
                <w:szCs w:val="20"/>
              </w:rPr>
            </w:pPr>
            <w:ins w:id="2461" w:author="Abercrombie, Kerrie" w:date="2021-01-21T13:15:00Z">
              <w:r w:rsidRPr="00FB0C8D">
                <w:rPr>
                  <w:rFonts w:cstheme="minorHAnsi"/>
                  <w:szCs w:val="20"/>
                </w:rPr>
                <w:t>L4</w:t>
              </w:r>
            </w:ins>
          </w:p>
        </w:tc>
        <w:tc>
          <w:tcPr>
            <w:tcW w:w="3003" w:type="dxa"/>
          </w:tcPr>
          <w:p w14:paraId="260F5B6B" w14:textId="77777777" w:rsidR="00185207" w:rsidRPr="00FB0C8D" w:rsidRDefault="00185207" w:rsidP="00FB0C8D">
            <w:pPr>
              <w:pStyle w:val="Tabletext"/>
              <w:spacing w:before="0" w:after="0"/>
              <w:ind w:left="0" w:right="7"/>
              <w:rPr>
                <w:ins w:id="2462" w:author="Abercrombie, Kerrie" w:date="2021-01-21T13:15:00Z"/>
                <w:rFonts w:cstheme="minorHAnsi"/>
                <w:szCs w:val="20"/>
              </w:rPr>
            </w:pPr>
          </w:p>
        </w:tc>
      </w:tr>
      <w:tr w:rsidR="00185207" w:rsidRPr="00FB0C8D" w14:paraId="515AD579" w14:textId="77777777" w:rsidTr="002B5A22">
        <w:trPr>
          <w:ins w:id="2463" w:author="Abercrombie, Kerrie" w:date="2021-01-21T13:15:00Z"/>
        </w:trPr>
        <w:tc>
          <w:tcPr>
            <w:tcW w:w="846" w:type="dxa"/>
            <w:vMerge/>
          </w:tcPr>
          <w:p w14:paraId="5A9DCE3B" w14:textId="77777777" w:rsidR="00185207" w:rsidRPr="00FB0C8D" w:rsidRDefault="00185207" w:rsidP="00FB0C8D">
            <w:pPr>
              <w:pStyle w:val="Tabletext"/>
              <w:spacing w:before="0" w:after="0"/>
              <w:rPr>
                <w:ins w:id="2464" w:author="Abercrombie, Kerrie" w:date="2021-01-21T13:15:00Z"/>
                <w:rFonts w:cstheme="minorHAnsi"/>
                <w:szCs w:val="20"/>
              </w:rPr>
            </w:pPr>
          </w:p>
        </w:tc>
        <w:tc>
          <w:tcPr>
            <w:tcW w:w="4607" w:type="dxa"/>
            <w:vMerge/>
          </w:tcPr>
          <w:p w14:paraId="0241455B" w14:textId="77777777" w:rsidR="00185207" w:rsidRPr="00FB0C8D" w:rsidRDefault="00185207" w:rsidP="00FB0C8D">
            <w:pPr>
              <w:pStyle w:val="Tabletext"/>
              <w:spacing w:before="0" w:after="0"/>
              <w:ind w:left="0" w:right="0"/>
              <w:rPr>
                <w:ins w:id="2465" w:author="Abercrombie, Kerrie" w:date="2021-01-21T13:15:00Z"/>
                <w:rFonts w:cstheme="minorHAnsi"/>
                <w:i/>
                <w:szCs w:val="20"/>
              </w:rPr>
            </w:pPr>
          </w:p>
        </w:tc>
        <w:tc>
          <w:tcPr>
            <w:tcW w:w="921" w:type="dxa"/>
          </w:tcPr>
          <w:p w14:paraId="60715D81" w14:textId="483EAADD" w:rsidR="00185207" w:rsidRPr="00FB0C8D" w:rsidRDefault="00185207" w:rsidP="00FB0C8D">
            <w:pPr>
              <w:pStyle w:val="Tablelevel2"/>
              <w:ind w:left="0"/>
              <w:rPr>
                <w:ins w:id="2466" w:author="Abercrombie, Kerrie" w:date="2021-01-25T09:00:00Z"/>
                <w:rFonts w:asciiTheme="minorHAnsi" w:hAnsiTheme="minorHAnsi" w:cstheme="minorHAnsi"/>
                <w:sz w:val="20"/>
              </w:rPr>
            </w:pPr>
            <w:ins w:id="2467" w:author="Abercrombie, Kerrie" w:date="2021-01-25T09:00:00Z">
              <w:r w:rsidRPr="00FB0C8D">
                <w:rPr>
                  <w:rFonts w:asciiTheme="minorHAnsi" w:hAnsiTheme="minorHAnsi" w:cstheme="minorHAnsi"/>
                  <w:sz w:val="20"/>
                </w:rPr>
                <w:t>3.</w:t>
              </w:r>
            </w:ins>
            <w:ins w:id="2468" w:author="Abercrombie, Kerrie" w:date="2021-01-26T21:52:00Z">
              <w:r w:rsidR="00D2597A" w:rsidRPr="00FB0C8D">
                <w:rPr>
                  <w:rFonts w:asciiTheme="minorHAnsi" w:hAnsiTheme="minorHAnsi" w:cstheme="minorHAnsi"/>
                  <w:sz w:val="20"/>
                </w:rPr>
                <w:t>6</w:t>
              </w:r>
            </w:ins>
            <w:ins w:id="2469" w:author="Abercrombie, Kerrie" w:date="2021-01-25T09:00:00Z">
              <w:r w:rsidRPr="00FB0C8D">
                <w:rPr>
                  <w:rFonts w:asciiTheme="minorHAnsi" w:hAnsiTheme="minorHAnsi" w:cstheme="minorHAnsi"/>
                  <w:sz w:val="20"/>
                </w:rPr>
                <w:t>.2</w:t>
              </w:r>
            </w:ins>
          </w:p>
        </w:tc>
        <w:tc>
          <w:tcPr>
            <w:tcW w:w="4607" w:type="dxa"/>
          </w:tcPr>
          <w:p w14:paraId="1D0E746D" w14:textId="0AB1C223" w:rsidR="00185207" w:rsidRPr="00FB0C8D" w:rsidRDefault="00185207" w:rsidP="00FB0C8D">
            <w:pPr>
              <w:pStyle w:val="Tablelevel2"/>
              <w:ind w:left="0"/>
              <w:rPr>
                <w:ins w:id="2470" w:author="Abercrombie, Kerrie" w:date="2021-01-21T13:15:00Z"/>
                <w:rFonts w:asciiTheme="minorHAnsi" w:hAnsiTheme="minorHAnsi" w:cstheme="minorHAnsi"/>
                <w:sz w:val="20"/>
              </w:rPr>
            </w:pPr>
            <w:ins w:id="2471" w:author="Abercrombie, Kerrie" w:date="2021-01-21T13:15:00Z">
              <w:r w:rsidRPr="00FB0C8D">
                <w:rPr>
                  <w:rFonts w:asciiTheme="minorHAnsi" w:hAnsiTheme="minorHAnsi" w:cstheme="minorHAnsi"/>
                  <w:sz w:val="20"/>
                </w:rPr>
                <w:t>Type of traffic</w:t>
              </w:r>
            </w:ins>
          </w:p>
          <w:p w14:paraId="4E952E33" w14:textId="77777777" w:rsidR="00185207" w:rsidRPr="00FB0C8D" w:rsidRDefault="00185207" w:rsidP="00FB0C8D">
            <w:pPr>
              <w:pStyle w:val="Tablelevel3"/>
              <w:ind w:left="744"/>
              <w:rPr>
                <w:ins w:id="2472" w:author="Abercrombie, Kerrie" w:date="2021-01-21T13:15:00Z"/>
                <w:rFonts w:asciiTheme="minorHAnsi" w:hAnsiTheme="minorHAnsi" w:cstheme="minorHAnsi"/>
                <w:lang w:eastAsia="en-GB"/>
              </w:rPr>
            </w:pPr>
            <w:ins w:id="2473" w:author="Abercrombie, Kerrie" w:date="2021-01-21T13:15:00Z">
              <w:r w:rsidRPr="00FB0C8D">
                <w:rPr>
                  <w:rFonts w:asciiTheme="minorHAnsi" w:hAnsiTheme="minorHAnsi" w:cstheme="minorHAnsi"/>
                  <w:lang w:eastAsia="en-GB"/>
                </w:rPr>
                <w:t>Ship characteristics</w:t>
              </w:r>
            </w:ins>
          </w:p>
          <w:p w14:paraId="4C1A38A3" w14:textId="77777777" w:rsidR="00185207" w:rsidRPr="00FB0C8D" w:rsidRDefault="00185207" w:rsidP="00FB0C8D">
            <w:pPr>
              <w:pStyle w:val="Tabletext"/>
              <w:spacing w:before="0" w:after="0"/>
              <w:ind w:left="744" w:right="0"/>
              <w:rPr>
                <w:ins w:id="2474" w:author="Abercrombie, Kerrie" w:date="2021-01-21T13:15:00Z"/>
                <w:rFonts w:cstheme="minorHAnsi"/>
                <w:szCs w:val="20"/>
              </w:rPr>
            </w:pPr>
            <w:ins w:id="2475" w:author="Abercrombie, Kerrie" w:date="2021-01-21T13:15:00Z">
              <w:r w:rsidRPr="00FB0C8D">
                <w:rPr>
                  <w:rFonts w:cstheme="minorHAnsi"/>
                  <w:szCs w:val="20"/>
                </w:rPr>
                <w:t>Cargo characteristics</w:t>
              </w:r>
            </w:ins>
          </w:p>
        </w:tc>
        <w:tc>
          <w:tcPr>
            <w:tcW w:w="683" w:type="dxa"/>
            <w:vMerge/>
          </w:tcPr>
          <w:p w14:paraId="24FBA473" w14:textId="77777777" w:rsidR="00185207" w:rsidRPr="00FB0C8D" w:rsidRDefault="00185207" w:rsidP="00FB0C8D">
            <w:pPr>
              <w:pStyle w:val="Tabletext"/>
              <w:spacing w:before="0" w:after="0"/>
              <w:rPr>
                <w:ins w:id="2476" w:author="Abercrombie, Kerrie" w:date="2021-01-21T13:15:00Z"/>
                <w:rFonts w:cstheme="minorHAnsi"/>
                <w:szCs w:val="20"/>
              </w:rPr>
            </w:pPr>
          </w:p>
        </w:tc>
        <w:tc>
          <w:tcPr>
            <w:tcW w:w="3003" w:type="dxa"/>
          </w:tcPr>
          <w:p w14:paraId="19118CFF" w14:textId="77777777" w:rsidR="00185207" w:rsidRPr="00FB0C8D" w:rsidRDefault="00185207" w:rsidP="00FB0C8D">
            <w:pPr>
              <w:pStyle w:val="Tabletext"/>
              <w:spacing w:before="0" w:after="0"/>
              <w:ind w:left="0" w:right="7"/>
              <w:rPr>
                <w:ins w:id="2477" w:author="Abercrombie, Kerrie" w:date="2021-01-21T13:15:00Z"/>
                <w:rFonts w:cstheme="minorHAnsi"/>
                <w:szCs w:val="20"/>
              </w:rPr>
            </w:pPr>
          </w:p>
        </w:tc>
      </w:tr>
      <w:tr w:rsidR="00185207" w:rsidRPr="00FB0C8D" w14:paraId="00CF7ACA" w14:textId="77777777" w:rsidTr="002B5A22">
        <w:trPr>
          <w:trHeight w:val="60"/>
          <w:ins w:id="2478" w:author="Abercrombie, Kerrie" w:date="2021-01-21T13:15:00Z"/>
        </w:trPr>
        <w:tc>
          <w:tcPr>
            <w:tcW w:w="846" w:type="dxa"/>
            <w:vMerge/>
          </w:tcPr>
          <w:p w14:paraId="24BC5DB2" w14:textId="77777777" w:rsidR="00185207" w:rsidRPr="00FB0C8D" w:rsidRDefault="00185207" w:rsidP="00FB0C8D">
            <w:pPr>
              <w:pStyle w:val="Tabletext"/>
              <w:spacing w:before="0" w:after="0"/>
              <w:rPr>
                <w:ins w:id="2479" w:author="Abercrombie, Kerrie" w:date="2021-01-21T13:15:00Z"/>
                <w:rFonts w:cstheme="minorHAnsi"/>
                <w:szCs w:val="20"/>
              </w:rPr>
            </w:pPr>
          </w:p>
        </w:tc>
        <w:tc>
          <w:tcPr>
            <w:tcW w:w="4607" w:type="dxa"/>
            <w:vMerge/>
          </w:tcPr>
          <w:p w14:paraId="21BCFBBC" w14:textId="77777777" w:rsidR="00185207" w:rsidRPr="00FB0C8D" w:rsidRDefault="00185207" w:rsidP="00FB0C8D">
            <w:pPr>
              <w:pStyle w:val="Tabletext"/>
              <w:spacing w:before="0" w:after="0"/>
              <w:ind w:left="0" w:right="0"/>
              <w:rPr>
                <w:ins w:id="2480" w:author="Abercrombie, Kerrie" w:date="2021-01-21T13:15:00Z"/>
                <w:rFonts w:cstheme="minorHAnsi"/>
                <w:i/>
                <w:szCs w:val="20"/>
              </w:rPr>
            </w:pPr>
          </w:p>
        </w:tc>
        <w:tc>
          <w:tcPr>
            <w:tcW w:w="921" w:type="dxa"/>
          </w:tcPr>
          <w:p w14:paraId="0B6899C8" w14:textId="65981F02" w:rsidR="00185207" w:rsidRPr="00FB0C8D" w:rsidRDefault="00185207" w:rsidP="00FB0C8D">
            <w:pPr>
              <w:pStyle w:val="Tablelevel2"/>
              <w:ind w:left="0"/>
              <w:rPr>
                <w:ins w:id="2481" w:author="Abercrombie, Kerrie" w:date="2021-01-25T09:00:00Z"/>
                <w:rFonts w:asciiTheme="minorHAnsi" w:hAnsiTheme="minorHAnsi" w:cstheme="minorHAnsi"/>
                <w:sz w:val="20"/>
              </w:rPr>
            </w:pPr>
            <w:ins w:id="2482" w:author="Abercrombie, Kerrie" w:date="2021-01-25T09:00:00Z">
              <w:r w:rsidRPr="00FB0C8D">
                <w:rPr>
                  <w:rFonts w:asciiTheme="minorHAnsi" w:hAnsiTheme="minorHAnsi" w:cstheme="minorHAnsi"/>
                  <w:sz w:val="20"/>
                </w:rPr>
                <w:t>3.</w:t>
              </w:r>
            </w:ins>
            <w:ins w:id="2483" w:author="Abercrombie, Kerrie" w:date="2021-01-26T21:52:00Z">
              <w:r w:rsidR="00D2597A" w:rsidRPr="00FB0C8D">
                <w:rPr>
                  <w:rFonts w:asciiTheme="minorHAnsi" w:hAnsiTheme="minorHAnsi" w:cstheme="minorHAnsi"/>
                  <w:sz w:val="20"/>
                </w:rPr>
                <w:t>6</w:t>
              </w:r>
            </w:ins>
            <w:ins w:id="2484" w:author="Abercrombie, Kerrie" w:date="2021-01-25T09:00:00Z">
              <w:r w:rsidRPr="00FB0C8D">
                <w:rPr>
                  <w:rFonts w:asciiTheme="minorHAnsi" w:hAnsiTheme="minorHAnsi" w:cstheme="minorHAnsi"/>
                  <w:sz w:val="20"/>
                </w:rPr>
                <w:t>.3</w:t>
              </w:r>
            </w:ins>
          </w:p>
        </w:tc>
        <w:tc>
          <w:tcPr>
            <w:tcW w:w="4607" w:type="dxa"/>
          </w:tcPr>
          <w:p w14:paraId="6A122E04" w14:textId="781CFED1" w:rsidR="00185207" w:rsidRPr="00FB0C8D" w:rsidRDefault="00185207" w:rsidP="00FB0C8D">
            <w:pPr>
              <w:pStyle w:val="Tablelevel2"/>
              <w:ind w:left="0"/>
              <w:rPr>
                <w:ins w:id="2485" w:author="Abercrombie, Kerrie" w:date="2021-01-21T13:15:00Z"/>
                <w:rFonts w:asciiTheme="minorHAnsi" w:hAnsiTheme="minorHAnsi" w:cstheme="minorHAnsi"/>
                <w:sz w:val="20"/>
              </w:rPr>
            </w:pPr>
            <w:ins w:id="2486" w:author="Abercrombie, Kerrie" w:date="2021-01-21T13:15:00Z">
              <w:r w:rsidRPr="00FB0C8D">
                <w:rPr>
                  <w:rFonts w:asciiTheme="minorHAnsi" w:hAnsiTheme="minorHAnsi" w:cstheme="minorHAnsi"/>
                  <w:sz w:val="20"/>
                </w:rPr>
                <w:t>Information</w:t>
              </w:r>
            </w:ins>
          </w:p>
          <w:p w14:paraId="567C3DAC" w14:textId="77777777" w:rsidR="00185207" w:rsidRPr="00FB0C8D" w:rsidRDefault="00185207" w:rsidP="00FB0C8D">
            <w:pPr>
              <w:pStyle w:val="Tablelevel3"/>
              <w:ind w:left="744"/>
              <w:rPr>
                <w:ins w:id="2487" w:author="Abercrombie, Kerrie" w:date="2021-01-21T13:15:00Z"/>
                <w:rFonts w:asciiTheme="minorHAnsi" w:hAnsiTheme="minorHAnsi" w:cstheme="minorHAnsi"/>
                <w:lang w:eastAsia="en-GB"/>
              </w:rPr>
            </w:pPr>
            <w:ins w:id="2488" w:author="Abercrombie, Kerrie" w:date="2021-01-21T13:15:00Z">
              <w:r w:rsidRPr="00FB0C8D">
                <w:rPr>
                  <w:rFonts w:asciiTheme="minorHAnsi" w:hAnsiTheme="minorHAnsi" w:cstheme="minorHAnsi"/>
                  <w:lang w:eastAsia="en-GB"/>
                </w:rPr>
                <w:t>Traffic</w:t>
              </w:r>
            </w:ins>
          </w:p>
          <w:p w14:paraId="7756D0BD" w14:textId="77777777" w:rsidR="00185207" w:rsidRPr="00FB0C8D" w:rsidRDefault="00185207" w:rsidP="00FB0C8D">
            <w:pPr>
              <w:pStyle w:val="Tablelevel3"/>
              <w:ind w:left="744"/>
              <w:rPr>
                <w:ins w:id="2489" w:author="Abercrombie, Kerrie" w:date="2021-01-21T13:15:00Z"/>
                <w:rFonts w:asciiTheme="minorHAnsi" w:hAnsiTheme="minorHAnsi" w:cstheme="minorHAnsi"/>
              </w:rPr>
            </w:pPr>
            <w:ins w:id="2490" w:author="Abercrombie, Kerrie" w:date="2021-01-21T13:15:00Z">
              <w:r w:rsidRPr="00FB0C8D">
                <w:rPr>
                  <w:rFonts w:asciiTheme="minorHAnsi" w:hAnsiTheme="minorHAnsi" w:cstheme="minorHAnsi"/>
                  <w:lang w:eastAsia="en-GB"/>
                </w:rPr>
                <w:t>Waterway (Notice to shipping, regattas)</w:t>
              </w:r>
            </w:ins>
          </w:p>
          <w:p w14:paraId="5892DA05" w14:textId="77777777" w:rsidR="00185207" w:rsidRPr="00FB0C8D" w:rsidRDefault="00185207" w:rsidP="00FB0C8D">
            <w:pPr>
              <w:pStyle w:val="Tablelevel3"/>
              <w:ind w:left="744"/>
              <w:rPr>
                <w:ins w:id="2491" w:author="Abercrombie, Kerrie" w:date="2021-01-21T13:15:00Z"/>
                <w:rFonts w:asciiTheme="minorHAnsi" w:hAnsiTheme="minorHAnsi" w:cstheme="minorHAnsi"/>
              </w:rPr>
            </w:pPr>
            <w:ins w:id="2492" w:author="Abercrombie, Kerrie" w:date="2021-01-21T13:15:00Z">
              <w:r w:rsidRPr="00FB0C8D">
                <w:rPr>
                  <w:rFonts w:asciiTheme="minorHAnsi" w:hAnsiTheme="minorHAnsi" w:cstheme="minorHAnsi"/>
                  <w:lang w:eastAsia="en-GB"/>
                </w:rPr>
                <w:t>Environmental (visibility, waterspouts, dust storms, pollution)</w:t>
              </w:r>
            </w:ins>
          </w:p>
        </w:tc>
        <w:tc>
          <w:tcPr>
            <w:tcW w:w="683" w:type="dxa"/>
            <w:vMerge/>
          </w:tcPr>
          <w:p w14:paraId="14C2D94C" w14:textId="77777777" w:rsidR="00185207" w:rsidRPr="00FB0C8D" w:rsidRDefault="00185207" w:rsidP="00FB0C8D">
            <w:pPr>
              <w:pStyle w:val="Tabletext"/>
              <w:spacing w:before="0" w:after="0"/>
              <w:rPr>
                <w:ins w:id="2493" w:author="Abercrombie, Kerrie" w:date="2021-01-21T13:15:00Z"/>
                <w:rFonts w:cstheme="minorHAnsi"/>
                <w:szCs w:val="20"/>
              </w:rPr>
            </w:pPr>
          </w:p>
        </w:tc>
        <w:tc>
          <w:tcPr>
            <w:tcW w:w="3003" w:type="dxa"/>
          </w:tcPr>
          <w:p w14:paraId="1388C3E2" w14:textId="77777777" w:rsidR="00185207" w:rsidRPr="00FB0C8D" w:rsidRDefault="00185207" w:rsidP="00FB0C8D">
            <w:pPr>
              <w:pStyle w:val="Tabletext"/>
              <w:spacing w:before="0" w:after="0"/>
              <w:ind w:left="0" w:right="7"/>
              <w:rPr>
                <w:ins w:id="2494" w:author="Abercrombie, Kerrie" w:date="2021-01-21T13:15:00Z"/>
                <w:rFonts w:cstheme="minorHAnsi"/>
                <w:szCs w:val="20"/>
              </w:rPr>
            </w:pPr>
          </w:p>
        </w:tc>
      </w:tr>
      <w:tr w:rsidR="00185207" w:rsidRPr="00FB0C8D" w14:paraId="78CEDD75" w14:textId="77777777" w:rsidTr="002B5A22">
        <w:trPr>
          <w:trHeight w:val="60"/>
          <w:ins w:id="2495" w:author="Abercrombie, Kerrie" w:date="2021-01-21T13:15:00Z"/>
        </w:trPr>
        <w:tc>
          <w:tcPr>
            <w:tcW w:w="846" w:type="dxa"/>
            <w:shd w:val="clear" w:color="auto" w:fill="F2F2F2" w:themeFill="background1" w:themeFillShade="F2"/>
          </w:tcPr>
          <w:p w14:paraId="32A64803" w14:textId="0AED28D3" w:rsidR="00185207" w:rsidRPr="00FB0C8D" w:rsidRDefault="00185207" w:rsidP="00FB0C8D">
            <w:pPr>
              <w:pStyle w:val="Tabletext"/>
              <w:spacing w:before="0" w:after="0"/>
              <w:rPr>
                <w:ins w:id="2496" w:author="Abercrombie, Kerrie" w:date="2021-01-21T13:15:00Z"/>
                <w:rFonts w:cstheme="minorHAnsi"/>
                <w:b/>
                <w:szCs w:val="20"/>
              </w:rPr>
            </w:pPr>
            <w:ins w:id="2497" w:author="Abercrombie, Kerrie" w:date="2021-01-22T13:29:00Z">
              <w:r w:rsidRPr="00FB0C8D">
                <w:rPr>
                  <w:rFonts w:cstheme="minorHAnsi"/>
                  <w:b/>
                  <w:szCs w:val="20"/>
                </w:rPr>
                <w:t>3.</w:t>
              </w:r>
            </w:ins>
            <w:ins w:id="2498" w:author="Abercrombie, Kerrie" w:date="2021-01-26T21:52:00Z">
              <w:r w:rsidR="00D2597A" w:rsidRPr="00FB0C8D">
                <w:rPr>
                  <w:rFonts w:cstheme="minorHAnsi"/>
                  <w:b/>
                  <w:szCs w:val="20"/>
                </w:rPr>
                <w:t>7</w:t>
              </w:r>
            </w:ins>
          </w:p>
        </w:tc>
        <w:tc>
          <w:tcPr>
            <w:tcW w:w="4607" w:type="dxa"/>
            <w:shd w:val="clear" w:color="auto" w:fill="F2F2F2" w:themeFill="background1" w:themeFillShade="F2"/>
          </w:tcPr>
          <w:p w14:paraId="275A1344" w14:textId="77777777" w:rsidR="00185207" w:rsidRPr="00FB0C8D" w:rsidRDefault="00185207" w:rsidP="00FB0C8D">
            <w:pPr>
              <w:pStyle w:val="Tabletext"/>
              <w:spacing w:before="0" w:after="0"/>
              <w:ind w:left="0" w:right="0"/>
              <w:rPr>
                <w:ins w:id="2499" w:author="Abercrombie, Kerrie" w:date="2021-01-21T13:15:00Z"/>
                <w:rFonts w:cstheme="minorHAnsi"/>
                <w:b/>
                <w:szCs w:val="20"/>
              </w:rPr>
            </w:pPr>
            <w:ins w:id="2500" w:author="Abercrombie, Kerrie" w:date="2021-01-21T13:15:00Z">
              <w:r w:rsidRPr="00FB0C8D">
                <w:rPr>
                  <w:rFonts w:cstheme="minorHAnsi"/>
                  <w:b/>
                  <w:szCs w:val="20"/>
                </w:rPr>
                <w:t>TOOLS USED IN THE SAFE MOVEMENT OF SHIPPING</w:t>
              </w:r>
            </w:ins>
          </w:p>
        </w:tc>
        <w:tc>
          <w:tcPr>
            <w:tcW w:w="921" w:type="dxa"/>
            <w:shd w:val="clear" w:color="auto" w:fill="F2F2F2" w:themeFill="background1" w:themeFillShade="F2"/>
          </w:tcPr>
          <w:p w14:paraId="22F35540" w14:textId="77777777" w:rsidR="00185207" w:rsidRPr="00FB0C8D" w:rsidRDefault="00185207" w:rsidP="00FB0C8D">
            <w:pPr>
              <w:pStyle w:val="Tabletext"/>
              <w:spacing w:before="0" w:after="0"/>
              <w:ind w:left="0" w:right="0"/>
              <w:rPr>
                <w:ins w:id="2501" w:author="Abercrombie, Kerrie" w:date="2021-01-25T09:00:00Z"/>
                <w:rFonts w:cstheme="minorHAnsi"/>
                <w:b/>
                <w:szCs w:val="20"/>
              </w:rPr>
            </w:pPr>
          </w:p>
        </w:tc>
        <w:tc>
          <w:tcPr>
            <w:tcW w:w="4607" w:type="dxa"/>
            <w:shd w:val="clear" w:color="auto" w:fill="F2F2F2" w:themeFill="background1" w:themeFillShade="F2"/>
          </w:tcPr>
          <w:p w14:paraId="45A1E657" w14:textId="46E038E4" w:rsidR="00185207" w:rsidRPr="00FB0C8D" w:rsidRDefault="00185207" w:rsidP="00FB0C8D">
            <w:pPr>
              <w:pStyle w:val="Tabletext"/>
              <w:spacing w:before="0" w:after="0"/>
              <w:ind w:left="0" w:right="0"/>
              <w:rPr>
                <w:ins w:id="2502" w:author="Abercrombie, Kerrie" w:date="2021-01-21T13:15:00Z"/>
                <w:rFonts w:cstheme="minorHAnsi"/>
                <w:b/>
                <w:szCs w:val="20"/>
              </w:rPr>
            </w:pPr>
          </w:p>
        </w:tc>
        <w:tc>
          <w:tcPr>
            <w:tcW w:w="683" w:type="dxa"/>
            <w:shd w:val="clear" w:color="auto" w:fill="F2F2F2" w:themeFill="background1" w:themeFillShade="F2"/>
          </w:tcPr>
          <w:p w14:paraId="6F0E7680" w14:textId="77777777" w:rsidR="00185207" w:rsidRPr="00FB0C8D" w:rsidRDefault="00185207" w:rsidP="00FB0C8D">
            <w:pPr>
              <w:pStyle w:val="Tabletext"/>
              <w:spacing w:before="0" w:after="0"/>
              <w:rPr>
                <w:ins w:id="2503" w:author="Abercrombie, Kerrie" w:date="2021-01-21T13:15:00Z"/>
                <w:rFonts w:cstheme="minorHAnsi"/>
                <w:b/>
                <w:szCs w:val="20"/>
              </w:rPr>
            </w:pPr>
          </w:p>
        </w:tc>
        <w:tc>
          <w:tcPr>
            <w:tcW w:w="3003" w:type="dxa"/>
            <w:shd w:val="clear" w:color="auto" w:fill="F2F2F2" w:themeFill="background1" w:themeFillShade="F2"/>
          </w:tcPr>
          <w:p w14:paraId="238D24F0" w14:textId="77777777" w:rsidR="00185207" w:rsidRPr="00FB0C8D" w:rsidRDefault="00185207" w:rsidP="00FB0C8D">
            <w:pPr>
              <w:pStyle w:val="Tabletext"/>
              <w:spacing w:before="0" w:after="0"/>
              <w:ind w:left="0" w:right="7"/>
              <w:rPr>
                <w:ins w:id="2504" w:author="Abercrombie, Kerrie" w:date="2021-01-21T13:15:00Z"/>
                <w:rFonts w:cstheme="minorHAnsi"/>
                <w:b/>
                <w:szCs w:val="20"/>
                <w:highlight w:val="yellow"/>
              </w:rPr>
            </w:pPr>
          </w:p>
        </w:tc>
      </w:tr>
      <w:tr w:rsidR="00185207" w:rsidRPr="00FB0C8D" w14:paraId="6B6079CB" w14:textId="77777777" w:rsidTr="002B5A22">
        <w:trPr>
          <w:trHeight w:val="60"/>
          <w:ins w:id="2505" w:author="Abercrombie, Kerrie" w:date="2021-01-21T13:15:00Z"/>
        </w:trPr>
        <w:tc>
          <w:tcPr>
            <w:tcW w:w="846" w:type="dxa"/>
            <w:vMerge w:val="restart"/>
            <w:shd w:val="clear" w:color="auto" w:fill="auto"/>
          </w:tcPr>
          <w:p w14:paraId="3312BC47" w14:textId="77777777" w:rsidR="00185207" w:rsidRPr="00FB0C8D" w:rsidRDefault="00185207" w:rsidP="00FB0C8D">
            <w:pPr>
              <w:pStyle w:val="Tabletext"/>
              <w:spacing w:before="0" w:after="0"/>
              <w:rPr>
                <w:ins w:id="2506" w:author="Abercrombie, Kerrie" w:date="2021-01-21T13:15:00Z"/>
                <w:rFonts w:cstheme="minorHAnsi"/>
                <w:b/>
                <w:szCs w:val="20"/>
              </w:rPr>
            </w:pPr>
          </w:p>
        </w:tc>
        <w:tc>
          <w:tcPr>
            <w:tcW w:w="4607" w:type="dxa"/>
            <w:vMerge w:val="restart"/>
            <w:shd w:val="clear" w:color="auto" w:fill="auto"/>
          </w:tcPr>
          <w:p w14:paraId="20D16821" w14:textId="4EABC31B" w:rsidR="00185207" w:rsidRPr="00FB0C8D" w:rsidRDefault="00185207" w:rsidP="00FB0C8D">
            <w:pPr>
              <w:pStyle w:val="Tabletext"/>
              <w:spacing w:before="0" w:after="0"/>
              <w:ind w:left="0" w:right="0"/>
              <w:rPr>
                <w:ins w:id="2507" w:author="Abercrombie, Kerrie" w:date="2021-01-21T13:15:00Z"/>
                <w:rFonts w:cstheme="minorHAnsi"/>
                <w:b/>
                <w:szCs w:val="20"/>
              </w:rPr>
            </w:pPr>
            <w:ins w:id="2508" w:author="Abercrombie, Kerrie" w:date="2021-01-21T13:15:00Z">
              <w:r w:rsidRPr="00FB0C8D">
                <w:rPr>
                  <w:rFonts w:cstheme="minorHAnsi"/>
                  <w:i/>
                  <w:szCs w:val="20"/>
                </w:rPr>
                <w:t xml:space="preserve">To understand </w:t>
              </w:r>
            </w:ins>
            <w:ins w:id="2509" w:author="Abercrombie, Kerrie" w:date="2021-01-26T22:02:00Z">
              <w:r w:rsidR="00B622F8" w:rsidRPr="00FB0C8D">
                <w:rPr>
                  <w:rFonts w:cstheme="minorHAnsi"/>
                  <w:i/>
                  <w:szCs w:val="20"/>
                </w:rPr>
                <w:t xml:space="preserve">the </w:t>
              </w:r>
            </w:ins>
            <w:ins w:id="2510" w:author="Abercrombie, Kerrie" w:date="2021-01-26T22:01:00Z">
              <w:r w:rsidR="00B622F8" w:rsidRPr="00FB0C8D">
                <w:rPr>
                  <w:rFonts w:cstheme="minorHAnsi"/>
                  <w:i/>
                  <w:szCs w:val="20"/>
                </w:rPr>
                <w:t>key</w:t>
              </w:r>
            </w:ins>
            <w:ins w:id="2511" w:author="Abercrombie, Kerrie" w:date="2021-01-21T13:15:00Z">
              <w:r w:rsidRPr="00FB0C8D">
                <w:rPr>
                  <w:rFonts w:cstheme="minorHAnsi"/>
                  <w:i/>
                  <w:szCs w:val="20"/>
                </w:rPr>
                <w:t xml:space="preserve"> tools and parameters used to assist in the safe movement of shipping</w:t>
              </w:r>
            </w:ins>
          </w:p>
        </w:tc>
        <w:tc>
          <w:tcPr>
            <w:tcW w:w="921" w:type="dxa"/>
          </w:tcPr>
          <w:p w14:paraId="47AC9AF6" w14:textId="7BCD174A" w:rsidR="00185207" w:rsidRPr="00FB0C8D" w:rsidRDefault="00185207" w:rsidP="00FB0C8D">
            <w:pPr>
              <w:pStyle w:val="Tablelevel1bold"/>
              <w:spacing w:before="0" w:after="0"/>
              <w:rPr>
                <w:ins w:id="2512" w:author="Abercrombie, Kerrie" w:date="2021-01-25T09:00:00Z"/>
                <w:rFonts w:asciiTheme="minorHAnsi" w:hAnsiTheme="minorHAnsi" w:cstheme="minorHAnsi"/>
                <w:b w:val="0"/>
                <w:sz w:val="20"/>
                <w:szCs w:val="20"/>
              </w:rPr>
            </w:pPr>
            <w:ins w:id="2513" w:author="Abercrombie, Kerrie" w:date="2021-01-25T09:00:00Z">
              <w:r w:rsidRPr="00FB0C8D">
                <w:rPr>
                  <w:rFonts w:asciiTheme="minorHAnsi" w:hAnsiTheme="minorHAnsi" w:cstheme="minorHAnsi"/>
                  <w:b w:val="0"/>
                  <w:sz w:val="20"/>
                  <w:szCs w:val="20"/>
                </w:rPr>
                <w:t>3.</w:t>
              </w:r>
            </w:ins>
            <w:ins w:id="2514" w:author="Abercrombie, Kerrie" w:date="2021-01-26T21:52:00Z">
              <w:r w:rsidR="00D2597A" w:rsidRPr="00FB0C8D">
                <w:rPr>
                  <w:rFonts w:asciiTheme="minorHAnsi" w:hAnsiTheme="minorHAnsi" w:cstheme="minorHAnsi"/>
                  <w:b w:val="0"/>
                  <w:sz w:val="20"/>
                  <w:szCs w:val="20"/>
                </w:rPr>
                <w:t>7</w:t>
              </w:r>
            </w:ins>
            <w:ins w:id="2515" w:author="Abercrombie, Kerrie" w:date="2021-01-25T09:00:00Z">
              <w:r w:rsidRPr="00FB0C8D">
                <w:rPr>
                  <w:rFonts w:asciiTheme="minorHAnsi" w:hAnsiTheme="minorHAnsi" w:cstheme="minorHAnsi"/>
                  <w:b w:val="0"/>
                  <w:sz w:val="20"/>
                  <w:szCs w:val="20"/>
                </w:rPr>
                <w:t>.1</w:t>
              </w:r>
            </w:ins>
          </w:p>
        </w:tc>
        <w:tc>
          <w:tcPr>
            <w:tcW w:w="4607" w:type="dxa"/>
            <w:shd w:val="clear" w:color="auto" w:fill="auto"/>
          </w:tcPr>
          <w:p w14:paraId="1C948C0A" w14:textId="6C1A4A98" w:rsidR="00185207" w:rsidRPr="00FB0C8D" w:rsidRDefault="00185207" w:rsidP="00FB0C8D">
            <w:pPr>
              <w:pStyle w:val="Tablelevel1bold"/>
              <w:spacing w:before="0" w:after="0"/>
              <w:rPr>
                <w:ins w:id="2516" w:author="Abercrombie, Kerrie" w:date="2021-01-21T13:15:00Z"/>
                <w:rFonts w:asciiTheme="minorHAnsi" w:hAnsiTheme="minorHAnsi" w:cstheme="minorHAnsi"/>
                <w:sz w:val="20"/>
                <w:szCs w:val="20"/>
              </w:rPr>
            </w:pPr>
            <w:ins w:id="2517" w:author="Abercrombie, Kerrie" w:date="2021-01-21T13:15:00Z">
              <w:r w:rsidRPr="00FB0C8D">
                <w:rPr>
                  <w:rFonts w:asciiTheme="minorHAnsi" w:hAnsiTheme="minorHAnsi" w:cstheme="minorHAnsi"/>
                  <w:b w:val="0"/>
                  <w:sz w:val="20"/>
                  <w:szCs w:val="20"/>
                </w:rPr>
                <w:t>Water reference level</w:t>
              </w:r>
            </w:ins>
          </w:p>
          <w:p w14:paraId="09CD0B24" w14:textId="77777777" w:rsidR="00185207" w:rsidRPr="00FB0C8D" w:rsidRDefault="00185207" w:rsidP="00FB0C8D">
            <w:pPr>
              <w:pStyle w:val="Tablelevel3"/>
              <w:ind w:left="744"/>
              <w:rPr>
                <w:ins w:id="2518" w:author="Abercrombie, Kerrie" w:date="2021-01-21T13:15:00Z"/>
                <w:rFonts w:asciiTheme="minorHAnsi" w:hAnsiTheme="minorHAnsi" w:cstheme="minorHAnsi"/>
                <w:lang w:eastAsia="en-GB"/>
              </w:rPr>
            </w:pPr>
            <w:ins w:id="2519" w:author="Abercrombie, Kerrie" w:date="2021-01-21T13:15:00Z">
              <w:r w:rsidRPr="00FB0C8D">
                <w:rPr>
                  <w:rFonts w:asciiTheme="minorHAnsi" w:hAnsiTheme="minorHAnsi" w:cstheme="minorHAnsi"/>
                  <w:lang w:eastAsia="en-GB"/>
                </w:rPr>
                <w:t>Tide gauges</w:t>
              </w:r>
            </w:ins>
          </w:p>
          <w:p w14:paraId="1A311DB3" w14:textId="77777777" w:rsidR="00185207" w:rsidRPr="00FB0C8D" w:rsidRDefault="00185207" w:rsidP="00FB0C8D">
            <w:pPr>
              <w:pStyle w:val="Tablelevel3"/>
              <w:ind w:left="744"/>
              <w:rPr>
                <w:ins w:id="2520" w:author="Abercrombie, Kerrie" w:date="2021-01-21T13:15:00Z"/>
                <w:rFonts w:asciiTheme="minorHAnsi" w:hAnsiTheme="minorHAnsi" w:cstheme="minorHAnsi"/>
                <w:lang w:eastAsia="en-GB"/>
              </w:rPr>
            </w:pPr>
            <w:ins w:id="2521" w:author="Abercrombie, Kerrie" w:date="2021-01-21T13:15:00Z">
              <w:r w:rsidRPr="00FB0C8D">
                <w:rPr>
                  <w:rFonts w:asciiTheme="minorHAnsi" w:hAnsiTheme="minorHAnsi" w:cstheme="minorHAnsi"/>
                  <w:lang w:eastAsia="en-GB"/>
                </w:rPr>
                <w:t xml:space="preserve">Correlation between predicted and actual water levels </w:t>
              </w:r>
            </w:ins>
          </w:p>
          <w:p w14:paraId="694D29A7" w14:textId="77777777" w:rsidR="00185207" w:rsidRPr="00FB0C8D" w:rsidRDefault="00185207" w:rsidP="00FB0C8D">
            <w:pPr>
              <w:pStyle w:val="Tablelevel3"/>
              <w:ind w:left="744"/>
              <w:rPr>
                <w:ins w:id="2522" w:author="Abercrombie, Kerrie" w:date="2021-01-21T13:15:00Z"/>
                <w:rFonts w:asciiTheme="minorHAnsi" w:hAnsiTheme="minorHAnsi" w:cstheme="minorHAnsi"/>
              </w:rPr>
            </w:pPr>
            <w:ins w:id="2523" w:author="Abercrombie, Kerrie" w:date="2021-01-21T13:15:00Z">
              <w:r w:rsidRPr="00FB0C8D">
                <w:rPr>
                  <w:rFonts w:asciiTheme="minorHAnsi" w:hAnsiTheme="minorHAnsi" w:cstheme="minorHAnsi"/>
                  <w:lang w:eastAsia="en-GB"/>
                </w:rPr>
                <w:t>Allowance for delayed manoeuvres</w:t>
              </w:r>
            </w:ins>
          </w:p>
        </w:tc>
        <w:tc>
          <w:tcPr>
            <w:tcW w:w="683" w:type="dxa"/>
            <w:vMerge w:val="restart"/>
            <w:shd w:val="clear" w:color="auto" w:fill="auto"/>
          </w:tcPr>
          <w:p w14:paraId="5043CC66" w14:textId="77777777" w:rsidR="00185207" w:rsidRPr="00FB0C8D" w:rsidRDefault="00185207" w:rsidP="00FB0C8D">
            <w:pPr>
              <w:pStyle w:val="Tabletext"/>
              <w:spacing w:before="0" w:after="0"/>
              <w:rPr>
                <w:ins w:id="2524" w:author="Abercrombie, Kerrie" w:date="2021-01-21T13:15:00Z"/>
                <w:rFonts w:cstheme="minorHAnsi"/>
                <w:szCs w:val="20"/>
              </w:rPr>
            </w:pPr>
            <w:ins w:id="2525" w:author="Abercrombie, Kerrie" w:date="2021-01-21T13:15:00Z">
              <w:r w:rsidRPr="00FB0C8D">
                <w:rPr>
                  <w:rFonts w:cstheme="minorHAnsi"/>
                  <w:szCs w:val="20"/>
                </w:rPr>
                <w:t>L4</w:t>
              </w:r>
            </w:ins>
          </w:p>
        </w:tc>
        <w:tc>
          <w:tcPr>
            <w:tcW w:w="3003" w:type="dxa"/>
            <w:shd w:val="clear" w:color="auto" w:fill="auto"/>
          </w:tcPr>
          <w:p w14:paraId="6B27A7E2" w14:textId="77777777" w:rsidR="00185207" w:rsidRPr="00FB0C8D" w:rsidRDefault="00185207" w:rsidP="00FB0C8D">
            <w:pPr>
              <w:pStyle w:val="Tabletext"/>
              <w:spacing w:before="0" w:after="0"/>
              <w:ind w:left="0" w:right="7"/>
              <w:rPr>
                <w:ins w:id="2526" w:author="Abercrombie, Kerrie" w:date="2021-01-21T13:15:00Z"/>
                <w:rFonts w:cstheme="minorHAnsi"/>
                <w:b/>
                <w:szCs w:val="20"/>
                <w:highlight w:val="yellow"/>
              </w:rPr>
            </w:pPr>
          </w:p>
        </w:tc>
      </w:tr>
      <w:tr w:rsidR="00185207" w:rsidRPr="00FB0C8D" w14:paraId="5108208A" w14:textId="77777777" w:rsidTr="002B5A22">
        <w:trPr>
          <w:trHeight w:val="60"/>
          <w:ins w:id="2527" w:author="Abercrombie, Kerrie" w:date="2021-01-21T13:15:00Z"/>
        </w:trPr>
        <w:tc>
          <w:tcPr>
            <w:tcW w:w="846" w:type="dxa"/>
            <w:vMerge/>
            <w:shd w:val="clear" w:color="auto" w:fill="auto"/>
          </w:tcPr>
          <w:p w14:paraId="6F2D41C7" w14:textId="77777777" w:rsidR="00185207" w:rsidRPr="00FB0C8D" w:rsidRDefault="00185207" w:rsidP="00FB0C8D">
            <w:pPr>
              <w:pStyle w:val="Tabletext"/>
              <w:spacing w:before="0" w:after="0"/>
              <w:rPr>
                <w:ins w:id="2528" w:author="Abercrombie, Kerrie" w:date="2021-01-21T13:15:00Z"/>
                <w:rFonts w:cstheme="minorHAnsi"/>
                <w:b/>
                <w:szCs w:val="20"/>
              </w:rPr>
            </w:pPr>
          </w:p>
        </w:tc>
        <w:tc>
          <w:tcPr>
            <w:tcW w:w="4607" w:type="dxa"/>
            <w:vMerge/>
            <w:shd w:val="clear" w:color="auto" w:fill="auto"/>
          </w:tcPr>
          <w:p w14:paraId="02ECE01A" w14:textId="77777777" w:rsidR="00185207" w:rsidRPr="00FB0C8D" w:rsidRDefault="00185207" w:rsidP="00FB0C8D">
            <w:pPr>
              <w:pStyle w:val="Tabletext"/>
              <w:spacing w:before="0" w:after="0"/>
              <w:ind w:left="0" w:right="0"/>
              <w:rPr>
                <w:ins w:id="2529" w:author="Abercrombie, Kerrie" w:date="2021-01-21T13:15:00Z"/>
                <w:rFonts w:cstheme="minorHAnsi"/>
                <w:i/>
                <w:szCs w:val="20"/>
              </w:rPr>
            </w:pPr>
          </w:p>
        </w:tc>
        <w:tc>
          <w:tcPr>
            <w:tcW w:w="921" w:type="dxa"/>
          </w:tcPr>
          <w:p w14:paraId="75FE3983" w14:textId="67369BA5" w:rsidR="00185207" w:rsidRPr="00FB0C8D" w:rsidRDefault="00185207" w:rsidP="00FB0C8D">
            <w:pPr>
              <w:pStyle w:val="Tablelevel2"/>
              <w:ind w:left="0"/>
              <w:rPr>
                <w:ins w:id="2530" w:author="Abercrombie, Kerrie" w:date="2021-01-25T09:00:00Z"/>
                <w:rFonts w:asciiTheme="minorHAnsi" w:hAnsiTheme="minorHAnsi" w:cstheme="minorHAnsi"/>
                <w:sz w:val="20"/>
              </w:rPr>
            </w:pPr>
            <w:ins w:id="2531" w:author="Abercrombie, Kerrie" w:date="2021-01-25T09:00:00Z">
              <w:r w:rsidRPr="00FB0C8D">
                <w:rPr>
                  <w:rFonts w:asciiTheme="minorHAnsi" w:hAnsiTheme="minorHAnsi" w:cstheme="minorHAnsi"/>
                  <w:sz w:val="20"/>
                </w:rPr>
                <w:t>3.</w:t>
              </w:r>
            </w:ins>
            <w:ins w:id="2532" w:author="Abercrombie, Kerrie" w:date="2021-01-26T21:52:00Z">
              <w:r w:rsidR="00D2597A" w:rsidRPr="00FB0C8D">
                <w:rPr>
                  <w:rFonts w:asciiTheme="minorHAnsi" w:hAnsiTheme="minorHAnsi" w:cstheme="minorHAnsi"/>
                  <w:sz w:val="20"/>
                </w:rPr>
                <w:t>7</w:t>
              </w:r>
            </w:ins>
            <w:ins w:id="2533" w:author="Abercrombie, Kerrie" w:date="2021-01-25T09:00:00Z">
              <w:r w:rsidRPr="00FB0C8D">
                <w:rPr>
                  <w:rFonts w:asciiTheme="minorHAnsi" w:hAnsiTheme="minorHAnsi" w:cstheme="minorHAnsi"/>
                  <w:sz w:val="20"/>
                </w:rPr>
                <w:t>.2</w:t>
              </w:r>
            </w:ins>
          </w:p>
        </w:tc>
        <w:tc>
          <w:tcPr>
            <w:tcW w:w="4607" w:type="dxa"/>
            <w:shd w:val="clear" w:color="auto" w:fill="auto"/>
          </w:tcPr>
          <w:p w14:paraId="545DEDC1" w14:textId="43C19F04" w:rsidR="00185207" w:rsidRPr="00FB0C8D" w:rsidRDefault="00185207" w:rsidP="00FB0C8D">
            <w:pPr>
              <w:pStyle w:val="Tablelevel2"/>
              <w:ind w:left="0"/>
              <w:rPr>
                <w:ins w:id="2534" w:author="Abercrombie, Kerrie" w:date="2021-01-21T13:15:00Z"/>
                <w:rFonts w:asciiTheme="minorHAnsi" w:hAnsiTheme="minorHAnsi" w:cstheme="minorHAnsi"/>
                <w:sz w:val="20"/>
              </w:rPr>
            </w:pPr>
            <w:ins w:id="2535" w:author="Abercrombie, Kerrie" w:date="2021-01-21T13:15:00Z">
              <w:r w:rsidRPr="00FB0C8D">
                <w:rPr>
                  <w:rFonts w:asciiTheme="minorHAnsi" w:hAnsiTheme="minorHAnsi" w:cstheme="minorHAnsi"/>
                  <w:sz w:val="20"/>
                </w:rPr>
                <w:t>Safe underkeel clearance</w:t>
              </w:r>
            </w:ins>
          </w:p>
          <w:p w14:paraId="3276FAAE" w14:textId="77777777" w:rsidR="00185207" w:rsidRPr="00FB0C8D" w:rsidRDefault="00185207" w:rsidP="00FB0C8D">
            <w:pPr>
              <w:pStyle w:val="Tablelevel3"/>
              <w:ind w:left="744"/>
              <w:rPr>
                <w:ins w:id="2536" w:author="Abercrombie, Kerrie" w:date="2021-01-21T13:15:00Z"/>
                <w:rFonts w:asciiTheme="minorHAnsi" w:hAnsiTheme="minorHAnsi" w:cstheme="minorHAnsi"/>
                <w:lang w:eastAsia="en-GB"/>
              </w:rPr>
            </w:pPr>
            <w:ins w:id="2537" w:author="Abercrombie, Kerrie" w:date="2021-01-21T13:15:00Z">
              <w:r w:rsidRPr="00FB0C8D">
                <w:rPr>
                  <w:rFonts w:asciiTheme="minorHAnsi" w:hAnsiTheme="minorHAnsi" w:cstheme="minorHAnsi"/>
                  <w:lang w:eastAsia="en-GB"/>
                </w:rPr>
                <w:t>Draught measurements vertical ship movements, allowance for squat and swell</w:t>
              </w:r>
            </w:ins>
          </w:p>
          <w:p w14:paraId="197BAF78" w14:textId="77777777" w:rsidR="00185207" w:rsidRPr="00FB0C8D" w:rsidRDefault="00185207" w:rsidP="00FB0C8D">
            <w:pPr>
              <w:pStyle w:val="Tablelevel3"/>
              <w:ind w:left="744"/>
              <w:rPr>
                <w:ins w:id="2538" w:author="Abercrombie, Kerrie" w:date="2021-01-21T13:15:00Z"/>
                <w:rFonts w:asciiTheme="minorHAnsi" w:hAnsiTheme="minorHAnsi" w:cstheme="minorHAnsi"/>
                <w:lang w:eastAsia="en-GB"/>
              </w:rPr>
            </w:pPr>
            <w:ins w:id="2539" w:author="Abercrombie, Kerrie" w:date="2021-01-21T13:15:00Z">
              <w:r w:rsidRPr="00FB0C8D">
                <w:rPr>
                  <w:rFonts w:asciiTheme="minorHAnsi" w:hAnsiTheme="minorHAnsi" w:cstheme="minorHAnsi"/>
                  <w:lang w:eastAsia="en-GB"/>
                </w:rPr>
                <w:t>Safety margins in rock and soft sea-bed conditions</w:t>
              </w:r>
            </w:ins>
          </w:p>
          <w:p w14:paraId="3907424C" w14:textId="77777777" w:rsidR="00185207" w:rsidRPr="00FB0C8D" w:rsidRDefault="00185207" w:rsidP="00FB0C8D">
            <w:pPr>
              <w:pStyle w:val="Tablelevel3"/>
              <w:ind w:left="744"/>
              <w:rPr>
                <w:ins w:id="2540" w:author="Abercrombie, Kerrie" w:date="2021-01-21T13:15:00Z"/>
                <w:rFonts w:asciiTheme="minorHAnsi" w:hAnsiTheme="minorHAnsi" w:cstheme="minorHAnsi"/>
                <w:lang w:eastAsia="en-GB"/>
              </w:rPr>
            </w:pPr>
            <w:ins w:id="2541" w:author="Abercrombie, Kerrie" w:date="2021-01-21T13:15:00Z">
              <w:r w:rsidRPr="00FB0C8D">
                <w:rPr>
                  <w:rFonts w:asciiTheme="minorHAnsi" w:hAnsiTheme="minorHAnsi" w:cstheme="minorHAnsi"/>
                  <w:lang w:eastAsia="en-GB"/>
                </w:rPr>
                <w:t>Net underkeel clearance</w:t>
              </w:r>
            </w:ins>
          </w:p>
          <w:p w14:paraId="66871DD2" w14:textId="77777777" w:rsidR="00185207" w:rsidRPr="00FB0C8D" w:rsidRDefault="00185207" w:rsidP="00FB0C8D">
            <w:pPr>
              <w:pStyle w:val="Tablelevel3"/>
              <w:ind w:left="744"/>
              <w:rPr>
                <w:ins w:id="2542" w:author="Abercrombie, Kerrie" w:date="2021-01-21T13:15:00Z"/>
                <w:rFonts w:asciiTheme="minorHAnsi" w:hAnsiTheme="minorHAnsi" w:cstheme="minorHAnsi"/>
              </w:rPr>
            </w:pPr>
            <w:ins w:id="2543" w:author="Abercrombie, Kerrie" w:date="2021-01-21T13:15:00Z">
              <w:r w:rsidRPr="00FB0C8D">
                <w:rPr>
                  <w:rFonts w:asciiTheme="minorHAnsi" w:hAnsiTheme="minorHAnsi" w:cstheme="minorHAnsi"/>
                </w:rPr>
                <w:t>Gross underkeel clearance, including allowance for weather; exposure and topography</w:t>
              </w:r>
            </w:ins>
          </w:p>
        </w:tc>
        <w:tc>
          <w:tcPr>
            <w:tcW w:w="683" w:type="dxa"/>
            <w:vMerge/>
            <w:shd w:val="clear" w:color="auto" w:fill="auto"/>
          </w:tcPr>
          <w:p w14:paraId="688FF4AD" w14:textId="77777777" w:rsidR="00185207" w:rsidRPr="00FB0C8D" w:rsidRDefault="00185207" w:rsidP="00FB0C8D">
            <w:pPr>
              <w:pStyle w:val="Tabletext"/>
              <w:spacing w:before="0" w:after="0"/>
              <w:rPr>
                <w:ins w:id="2544" w:author="Abercrombie, Kerrie" w:date="2021-01-21T13:15:00Z"/>
                <w:rFonts w:cstheme="minorHAnsi"/>
                <w:szCs w:val="20"/>
              </w:rPr>
            </w:pPr>
          </w:p>
        </w:tc>
        <w:tc>
          <w:tcPr>
            <w:tcW w:w="3003" w:type="dxa"/>
            <w:shd w:val="clear" w:color="auto" w:fill="auto"/>
          </w:tcPr>
          <w:p w14:paraId="29F90380" w14:textId="77777777" w:rsidR="00185207" w:rsidRPr="00FB0C8D" w:rsidRDefault="00185207" w:rsidP="00FB0C8D">
            <w:pPr>
              <w:pStyle w:val="Tabletext"/>
              <w:spacing w:before="0" w:after="0"/>
              <w:ind w:left="0" w:right="7"/>
              <w:rPr>
                <w:ins w:id="2545" w:author="Abercrombie, Kerrie" w:date="2021-01-21T13:15:00Z"/>
                <w:rFonts w:cstheme="minorHAnsi"/>
                <w:b/>
                <w:szCs w:val="20"/>
                <w:highlight w:val="yellow"/>
              </w:rPr>
            </w:pPr>
          </w:p>
        </w:tc>
      </w:tr>
      <w:tr w:rsidR="00185207" w:rsidRPr="00FB0C8D" w14:paraId="086B11C4" w14:textId="77777777" w:rsidTr="002B5A22">
        <w:trPr>
          <w:trHeight w:val="60"/>
          <w:ins w:id="2546" w:author="Abercrombie, Kerrie" w:date="2021-01-21T13:15:00Z"/>
        </w:trPr>
        <w:tc>
          <w:tcPr>
            <w:tcW w:w="846" w:type="dxa"/>
            <w:vMerge/>
            <w:shd w:val="clear" w:color="auto" w:fill="auto"/>
          </w:tcPr>
          <w:p w14:paraId="3FD51C35" w14:textId="77777777" w:rsidR="00185207" w:rsidRPr="00FB0C8D" w:rsidRDefault="00185207" w:rsidP="00FB0C8D">
            <w:pPr>
              <w:pStyle w:val="Tabletext"/>
              <w:spacing w:before="0" w:after="0"/>
              <w:rPr>
                <w:ins w:id="2547" w:author="Abercrombie, Kerrie" w:date="2021-01-21T13:15:00Z"/>
                <w:rFonts w:cstheme="minorHAnsi"/>
                <w:b/>
                <w:szCs w:val="20"/>
              </w:rPr>
            </w:pPr>
          </w:p>
        </w:tc>
        <w:tc>
          <w:tcPr>
            <w:tcW w:w="4607" w:type="dxa"/>
            <w:vMerge/>
            <w:shd w:val="clear" w:color="auto" w:fill="auto"/>
          </w:tcPr>
          <w:p w14:paraId="614BD38B" w14:textId="77777777" w:rsidR="00185207" w:rsidRPr="00FB0C8D" w:rsidRDefault="00185207" w:rsidP="00FB0C8D">
            <w:pPr>
              <w:pStyle w:val="Tabletext"/>
              <w:spacing w:before="0" w:after="0"/>
              <w:ind w:left="0" w:right="0"/>
              <w:rPr>
                <w:ins w:id="2548" w:author="Abercrombie, Kerrie" w:date="2021-01-21T13:15:00Z"/>
                <w:rFonts w:cstheme="minorHAnsi"/>
                <w:i/>
                <w:szCs w:val="20"/>
              </w:rPr>
            </w:pPr>
          </w:p>
        </w:tc>
        <w:tc>
          <w:tcPr>
            <w:tcW w:w="921" w:type="dxa"/>
          </w:tcPr>
          <w:p w14:paraId="274B5623" w14:textId="771FB07C" w:rsidR="00185207" w:rsidRPr="00FB0C8D" w:rsidRDefault="00185207" w:rsidP="00FB0C8D">
            <w:pPr>
              <w:pStyle w:val="Tablelevel2"/>
              <w:ind w:left="0"/>
              <w:rPr>
                <w:ins w:id="2549" w:author="Abercrombie, Kerrie" w:date="2021-01-25T09:00:00Z"/>
                <w:rFonts w:asciiTheme="minorHAnsi" w:hAnsiTheme="minorHAnsi" w:cstheme="minorHAnsi"/>
                <w:sz w:val="20"/>
              </w:rPr>
            </w:pPr>
            <w:ins w:id="2550" w:author="Abercrombie, Kerrie" w:date="2021-01-25T09:00:00Z">
              <w:r w:rsidRPr="00FB0C8D">
                <w:rPr>
                  <w:rFonts w:asciiTheme="minorHAnsi" w:hAnsiTheme="minorHAnsi" w:cstheme="minorHAnsi"/>
                  <w:sz w:val="20"/>
                </w:rPr>
                <w:t>3.</w:t>
              </w:r>
            </w:ins>
            <w:ins w:id="2551" w:author="Abercrombie, Kerrie" w:date="2021-01-26T21:52:00Z">
              <w:r w:rsidR="00D2597A" w:rsidRPr="00FB0C8D">
                <w:rPr>
                  <w:rFonts w:asciiTheme="minorHAnsi" w:hAnsiTheme="minorHAnsi" w:cstheme="minorHAnsi"/>
                  <w:sz w:val="20"/>
                </w:rPr>
                <w:t>7</w:t>
              </w:r>
            </w:ins>
            <w:ins w:id="2552" w:author="Abercrombie, Kerrie" w:date="2021-01-25T09:00:00Z">
              <w:r w:rsidRPr="00FB0C8D">
                <w:rPr>
                  <w:rFonts w:asciiTheme="minorHAnsi" w:hAnsiTheme="minorHAnsi" w:cstheme="minorHAnsi"/>
                  <w:sz w:val="20"/>
                </w:rPr>
                <w:t>.3</w:t>
              </w:r>
            </w:ins>
          </w:p>
        </w:tc>
        <w:tc>
          <w:tcPr>
            <w:tcW w:w="4607" w:type="dxa"/>
            <w:shd w:val="clear" w:color="auto" w:fill="auto"/>
          </w:tcPr>
          <w:p w14:paraId="34FF5BA1" w14:textId="34F1475C" w:rsidR="00185207" w:rsidRPr="00FB0C8D" w:rsidRDefault="00185207" w:rsidP="00FB0C8D">
            <w:pPr>
              <w:pStyle w:val="Tablelevel2"/>
              <w:ind w:left="0"/>
              <w:rPr>
                <w:ins w:id="2553" w:author="Abercrombie, Kerrie" w:date="2021-01-21T13:15:00Z"/>
                <w:rFonts w:asciiTheme="minorHAnsi" w:hAnsiTheme="minorHAnsi" w:cstheme="minorHAnsi"/>
                <w:sz w:val="20"/>
              </w:rPr>
            </w:pPr>
            <w:ins w:id="2554" w:author="Abercrombie, Kerrie" w:date="2021-01-21T13:15:00Z">
              <w:r w:rsidRPr="00FB0C8D">
                <w:rPr>
                  <w:rFonts w:asciiTheme="minorHAnsi" w:hAnsiTheme="minorHAnsi" w:cstheme="minorHAnsi"/>
                  <w:sz w:val="20"/>
                </w:rPr>
                <w:t>Safe air draft</w:t>
              </w:r>
            </w:ins>
          </w:p>
          <w:p w14:paraId="436B0B0D" w14:textId="77777777" w:rsidR="00185207" w:rsidRPr="00FB0C8D" w:rsidRDefault="00185207" w:rsidP="00FB0C8D">
            <w:pPr>
              <w:pStyle w:val="Tabletext"/>
              <w:spacing w:before="0" w:after="0"/>
              <w:ind w:left="744" w:right="0"/>
              <w:rPr>
                <w:ins w:id="2555" w:author="Abercrombie, Kerrie" w:date="2021-01-21T13:15:00Z"/>
                <w:rFonts w:cstheme="minorHAnsi"/>
                <w:szCs w:val="20"/>
              </w:rPr>
            </w:pPr>
            <w:ins w:id="2556" w:author="Abercrombie, Kerrie" w:date="2021-01-21T13:15:00Z">
              <w:r w:rsidRPr="00FB0C8D">
                <w:rPr>
                  <w:rFonts w:cstheme="minorHAnsi"/>
                  <w:szCs w:val="20"/>
                </w:rPr>
                <w:t>Factors affecting and sources of information for calculating air draft</w:t>
              </w:r>
            </w:ins>
          </w:p>
        </w:tc>
        <w:tc>
          <w:tcPr>
            <w:tcW w:w="683" w:type="dxa"/>
            <w:vMerge/>
            <w:shd w:val="clear" w:color="auto" w:fill="auto"/>
          </w:tcPr>
          <w:p w14:paraId="7C93CA36" w14:textId="77777777" w:rsidR="00185207" w:rsidRPr="00FB0C8D" w:rsidRDefault="00185207" w:rsidP="00FB0C8D">
            <w:pPr>
              <w:pStyle w:val="Tabletext"/>
              <w:spacing w:before="0" w:after="0"/>
              <w:rPr>
                <w:ins w:id="2557" w:author="Abercrombie, Kerrie" w:date="2021-01-21T13:15:00Z"/>
                <w:rFonts w:cstheme="minorHAnsi"/>
                <w:szCs w:val="20"/>
              </w:rPr>
            </w:pPr>
          </w:p>
        </w:tc>
        <w:tc>
          <w:tcPr>
            <w:tcW w:w="3003" w:type="dxa"/>
            <w:shd w:val="clear" w:color="auto" w:fill="auto"/>
          </w:tcPr>
          <w:p w14:paraId="32A53EE8" w14:textId="77777777" w:rsidR="00185207" w:rsidRPr="00FB0C8D" w:rsidRDefault="00185207" w:rsidP="00FB0C8D">
            <w:pPr>
              <w:pStyle w:val="Tabletext"/>
              <w:spacing w:before="0" w:after="0"/>
              <w:ind w:left="0" w:right="7"/>
              <w:rPr>
                <w:ins w:id="2558" w:author="Abercrombie, Kerrie" w:date="2021-01-21T13:15:00Z"/>
                <w:rFonts w:cstheme="minorHAnsi"/>
                <w:b/>
                <w:szCs w:val="20"/>
                <w:highlight w:val="yellow"/>
              </w:rPr>
            </w:pPr>
          </w:p>
        </w:tc>
      </w:tr>
      <w:tr w:rsidR="00185207" w:rsidRPr="00FB0C8D" w14:paraId="6C24F1D1" w14:textId="77777777" w:rsidTr="002B5A22">
        <w:trPr>
          <w:trHeight w:val="60"/>
          <w:ins w:id="2559" w:author="Abercrombie, Kerrie" w:date="2021-01-21T13:15:00Z"/>
        </w:trPr>
        <w:tc>
          <w:tcPr>
            <w:tcW w:w="846" w:type="dxa"/>
            <w:vMerge/>
            <w:shd w:val="clear" w:color="auto" w:fill="auto"/>
          </w:tcPr>
          <w:p w14:paraId="0E954A9F" w14:textId="77777777" w:rsidR="00185207" w:rsidRPr="00FB0C8D" w:rsidRDefault="00185207" w:rsidP="00FB0C8D">
            <w:pPr>
              <w:pStyle w:val="Tabletext"/>
              <w:spacing w:before="0" w:after="0"/>
              <w:rPr>
                <w:ins w:id="2560" w:author="Abercrombie, Kerrie" w:date="2021-01-21T13:15:00Z"/>
                <w:rFonts w:cstheme="minorHAnsi"/>
                <w:b/>
                <w:szCs w:val="20"/>
              </w:rPr>
            </w:pPr>
          </w:p>
        </w:tc>
        <w:tc>
          <w:tcPr>
            <w:tcW w:w="4607" w:type="dxa"/>
            <w:vMerge/>
            <w:shd w:val="clear" w:color="auto" w:fill="auto"/>
          </w:tcPr>
          <w:p w14:paraId="46016687" w14:textId="77777777" w:rsidR="00185207" w:rsidRPr="00FB0C8D" w:rsidRDefault="00185207" w:rsidP="00FB0C8D">
            <w:pPr>
              <w:pStyle w:val="Tabletext"/>
              <w:spacing w:before="0" w:after="0"/>
              <w:ind w:left="0" w:right="0"/>
              <w:rPr>
                <w:ins w:id="2561" w:author="Abercrombie, Kerrie" w:date="2021-01-21T13:15:00Z"/>
                <w:rFonts w:cstheme="minorHAnsi"/>
                <w:i/>
                <w:szCs w:val="20"/>
              </w:rPr>
            </w:pPr>
          </w:p>
        </w:tc>
        <w:tc>
          <w:tcPr>
            <w:tcW w:w="921" w:type="dxa"/>
          </w:tcPr>
          <w:p w14:paraId="3EE165B0" w14:textId="0C35D17C" w:rsidR="00185207" w:rsidRPr="00FB0C8D" w:rsidRDefault="00185207" w:rsidP="00FB0C8D">
            <w:pPr>
              <w:pStyle w:val="Tablelevel2"/>
              <w:ind w:left="0"/>
              <w:rPr>
                <w:ins w:id="2562" w:author="Abercrombie, Kerrie" w:date="2021-01-25T09:00:00Z"/>
                <w:rFonts w:asciiTheme="minorHAnsi" w:hAnsiTheme="minorHAnsi" w:cstheme="minorHAnsi"/>
                <w:sz w:val="20"/>
              </w:rPr>
            </w:pPr>
            <w:ins w:id="2563" w:author="Abercrombie, Kerrie" w:date="2021-01-25T09:00:00Z">
              <w:r w:rsidRPr="00FB0C8D">
                <w:rPr>
                  <w:rFonts w:asciiTheme="minorHAnsi" w:hAnsiTheme="minorHAnsi" w:cstheme="minorHAnsi"/>
                  <w:sz w:val="20"/>
                </w:rPr>
                <w:t>3.</w:t>
              </w:r>
            </w:ins>
            <w:ins w:id="2564" w:author="Abercrombie, Kerrie" w:date="2021-01-26T21:52:00Z">
              <w:r w:rsidR="00D2597A" w:rsidRPr="00FB0C8D">
                <w:rPr>
                  <w:rFonts w:asciiTheme="minorHAnsi" w:hAnsiTheme="minorHAnsi" w:cstheme="minorHAnsi"/>
                  <w:sz w:val="20"/>
                </w:rPr>
                <w:t>7</w:t>
              </w:r>
            </w:ins>
            <w:ins w:id="2565" w:author="Abercrombie, Kerrie" w:date="2021-01-25T09:00:00Z">
              <w:r w:rsidRPr="00FB0C8D">
                <w:rPr>
                  <w:rFonts w:asciiTheme="minorHAnsi" w:hAnsiTheme="minorHAnsi" w:cstheme="minorHAnsi"/>
                  <w:sz w:val="20"/>
                </w:rPr>
                <w:t>.4</w:t>
              </w:r>
            </w:ins>
          </w:p>
        </w:tc>
        <w:tc>
          <w:tcPr>
            <w:tcW w:w="4607" w:type="dxa"/>
            <w:shd w:val="clear" w:color="auto" w:fill="auto"/>
          </w:tcPr>
          <w:p w14:paraId="3EC7279A" w14:textId="10343BA8" w:rsidR="00185207" w:rsidRPr="00FB0C8D" w:rsidRDefault="00185207" w:rsidP="00FB0C8D">
            <w:pPr>
              <w:pStyle w:val="Tablelevel2"/>
              <w:ind w:left="0"/>
              <w:rPr>
                <w:ins w:id="2566" w:author="Abercrombie, Kerrie" w:date="2021-01-21T13:15:00Z"/>
                <w:rFonts w:asciiTheme="minorHAnsi" w:hAnsiTheme="minorHAnsi" w:cstheme="minorHAnsi"/>
                <w:sz w:val="20"/>
              </w:rPr>
            </w:pPr>
            <w:ins w:id="2567" w:author="Abercrombie, Kerrie" w:date="2021-01-21T13:15:00Z">
              <w:r w:rsidRPr="00FB0C8D">
                <w:rPr>
                  <w:rFonts w:asciiTheme="minorHAnsi" w:hAnsiTheme="minorHAnsi" w:cstheme="minorHAnsi"/>
                  <w:sz w:val="20"/>
                </w:rPr>
                <w:t>Safe channel width</w:t>
              </w:r>
            </w:ins>
          </w:p>
          <w:p w14:paraId="7947219F" w14:textId="77777777" w:rsidR="00185207" w:rsidRPr="00FB0C8D" w:rsidRDefault="00185207" w:rsidP="00FB0C8D">
            <w:pPr>
              <w:pStyle w:val="Tablelevel3"/>
              <w:ind w:left="744"/>
              <w:rPr>
                <w:ins w:id="2568" w:author="Abercrombie, Kerrie" w:date="2021-01-21T13:15:00Z"/>
                <w:rFonts w:asciiTheme="minorHAnsi" w:hAnsiTheme="minorHAnsi" w:cstheme="minorHAnsi"/>
                <w:lang w:eastAsia="en-GB"/>
              </w:rPr>
            </w:pPr>
            <w:ins w:id="2569" w:author="Abercrombie, Kerrie" w:date="2021-01-21T13:15:00Z">
              <w:r w:rsidRPr="00FB0C8D">
                <w:rPr>
                  <w:rFonts w:asciiTheme="minorHAnsi" w:hAnsiTheme="minorHAnsi" w:cstheme="minorHAnsi"/>
                  <w:lang w:eastAsia="en-GB"/>
                </w:rPr>
                <w:t>Principles of devising a safe width under calm and adverse conditions</w:t>
              </w:r>
            </w:ins>
          </w:p>
          <w:p w14:paraId="38E1D96F" w14:textId="77777777" w:rsidR="00185207" w:rsidRPr="00FB0C8D" w:rsidRDefault="00185207" w:rsidP="00FB0C8D">
            <w:pPr>
              <w:pStyle w:val="Tablelevel3"/>
              <w:ind w:left="744"/>
              <w:rPr>
                <w:ins w:id="2570" w:author="Abercrombie, Kerrie" w:date="2021-01-21T13:15:00Z"/>
                <w:rFonts w:asciiTheme="minorHAnsi" w:hAnsiTheme="minorHAnsi" w:cstheme="minorHAnsi"/>
                <w:lang w:eastAsia="en-GB"/>
              </w:rPr>
            </w:pPr>
            <w:ins w:id="2571" w:author="Abercrombie, Kerrie" w:date="2021-01-21T13:15:00Z">
              <w:r w:rsidRPr="00FB0C8D">
                <w:rPr>
                  <w:rFonts w:asciiTheme="minorHAnsi" w:hAnsiTheme="minorHAnsi" w:cstheme="minorHAnsi"/>
                  <w:lang w:eastAsia="en-GB"/>
                </w:rPr>
                <w:t>Limiting factors in precise navigation</w:t>
              </w:r>
            </w:ins>
          </w:p>
          <w:p w14:paraId="4B5F36CA" w14:textId="77777777" w:rsidR="00185207" w:rsidRPr="00FB0C8D" w:rsidRDefault="00185207" w:rsidP="00FB0C8D">
            <w:pPr>
              <w:pStyle w:val="Tablelevel3"/>
              <w:ind w:left="744"/>
              <w:rPr>
                <w:ins w:id="2572" w:author="Abercrombie, Kerrie" w:date="2021-01-21T13:15:00Z"/>
                <w:rFonts w:asciiTheme="minorHAnsi" w:hAnsiTheme="minorHAnsi" w:cstheme="minorHAnsi"/>
                <w:lang w:eastAsia="en-GB"/>
              </w:rPr>
            </w:pPr>
            <w:ins w:id="2573" w:author="Abercrombie, Kerrie" w:date="2021-01-21T13:15:00Z">
              <w:r w:rsidRPr="00FB0C8D">
                <w:rPr>
                  <w:rFonts w:asciiTheme="minorHAnsi" w:hAnsiTheme="minorHAnsi" w:cstheme="minorHAnsi"/>
                  <w:lang w:eastAsia="en-GB"/>
                </w:rPr>
                <w:t>Adequacy of safe underkeel clearance across channel width</w:t>
              </w:r>
            </w:ins>
          </w:p>
          <w:p w14:paraId="1EC5B774" w14:textId="77777777" w:rsidR="00185207" w:rsidRPr="00FB0C8D" w:rsidRDefault="00185207" w:rsidP="00FB0C8D">
            <w:pPr>
              <w:pStyle w:val="Tablelevel3"/>
              <w:ind w:left="744"/>
              <w:rPr>
                <w:ins w:id="2574" w:author="Abercrombie, Kerrie" w:date="2021-01-21T13:15:00Z"/>
                <w:rFonts w:asciiTheme="minorHAnsi" w:hAnsiTheme="minorHAnsi" w:cstheme="minorHAnsi"/>
              </w:rPr>
            </w:pPr>
            <w:ins w:id="2575" w:author="Abercrombie, Kerrie" w:date="2021-01-21T13:15:00Z">
              <w:r w:rsidRPr="00FB0C8D">
                <w:rPr>
                  <w:rFonts w:asciiTheme="minorHAnsi" w:hAnsiTheme="minorHAnsi" w:cstheme="minorHAnsi"/>
                  <w:lang w:eastAsia="en-GB"/>
                </w:rPr>
                <w:t>Calculation of safe channel or fairway width</w:t>
              </w:r>
            </w:ins>
          </w:p>
        </w:tc>
        <w:tc>
          <w:tcPr>
            <w:tcW w:w="683" w:type="dxa"/>
            <w:vMerge/>
            <w:shd w:val="clear" w:color="auto" w:fill="auto"/>
          </w:tcPr>
          <w:p w14:paraId="221BAF57" w14:textId="77777777" w:rsidR="00185207" w:rsidRPr="00FB0C8D" w:rsidRDefault="00185207" w:rsidP="00FB0C8D">
            <w:pPr>
              <w:pStyle w:val="Tabletext"/>
              <w:spacing w:before="0" w:after="0"/>
              <w:rPr>
                <w:ins w:id="2576" w:author="Abercrombie, Kerrie" w:date="2021-01-21T13:15:00Z"/>
                <w:rFonts w:cstheme="minorHAnsi"/>
                <w:szCs w:val="20"/>
              </w:rPr>
            </w:pPr>
          </w:p>
        </w:tc>
        <w:tc>
          <w:tcPr>
            <w:tcW w:w="3003" w:type="dxa"/>
            <w:shd w:val="clear" w:color="auto" w:fill="auto"/>
          </w:tcPr>
          <w:p w14:paraId="0FE5561B" w14:textId="77777777" w:rsidR="00185207" w:rsidRPr="00FB0C8D" w:rsidRDefault="00185207" w:rsidP="00FB0C8D">
            <w:pPr>
              <w:pStyle w:val="Tabletext"/>
              <w:spacing w:before="0" w:after="0"/>
              <w:ind w:left="0" w:right="7"/>
              <w:rPr>
                <w:ins w:id="2577" w:author="Abercrombie, Kerrie" w:date="2021-01-21T13:15:00Z"/>
                <w:rFonts w:cstheme="minorHAnsi"/>
                <w:b/>
                <w:szCs w:val="20"/>
                <w:highlight w:val="yellow"/>
              </w:rPr>
            </w:pPr>
          </w:p>
        </w:tc>
      </w:tr>
      <w:tr w:rsidR="00185207" w:rsidRPr="00FB0C8D" w14:paraId="6926D181" w14:textId="77777777" w:rsidTr="002B5A22">
        <w:trPr>
          <w:trHeight w:val="60"/>
          <w:ins w:id="2578" w:author="Abercrombie, Kerrie" w:date="2021-01-21T13:15:00Z"/>
        </w:trPr>
        <w:tc>
          <w:tcPr>
            <w:tcW w:w="846" w:type="dxa"/>
            <w:vMerge/>
            <w:shd w:val="clear" w:color="auto" w:fill="auto"/>
          </w:tcPr>
          <w:p w14:paraId="605DDEFA" w14:textId="77777777" w:rsidR="00185207" w:rsidRPr="00FB0C8D" w:rsidRDefault="00185207" w:rsidP="00FB0C8D">
            <w:pPr>
              <w:pStyle w:val="Tabletext"/>
              <w:spacing w:before="0" w:after="0"/>
              <w:rPr>
                <w:ins w:id="2579" w:author="Abercrombie, Kerrie" w:date="2021-01-21T13:15:00Z"/>
                <w:rFonts w:cstheme="minorHAnsi"/>
                <w:b/>
                <w:szCs w:val="20"/>
              </w:rPr>
            </w:pPr>
          </w:p>
        </w:tc>
        <w:tc>
          <w:tcPr>
            <w:tcW w:w="4607" w:type="dxa"/>
            <w:vMerge/>
            <w:shd w:val="clear" w:color="auto" w:fill="auto"/>
          </w:tcPr>
          <w:p w14:paraId="0F5926E0" w14:textId="77777777" w:rsidR="00185207" w:rsidRPr="00FB0C8D" w:rsidRDefault="00185207" w:rsidP="00FB0C8D">
            <w:pPr>
              <w:pStyle w:val="Tabletext"/>
              <w:spacing w:before="0" w:after="0"/>
              <w:ind w:left="0" w:right="0"/>
              <w:rPr>
                <w:ins w:id="2580" w:author="Abercrombie, Kerrie" w:date="2021-01-21T13:15:00Z"/>
                <w:rFonts w:cstheme="minorHAnsi"/>
                <w:i/>
                <w:szCs w:val="20"/>
              </w:rPr>
            </w:pPr>
          </w:p>
        </w:tc>
        <w:tc>
          <w:tcPr>
            <w:tcW w:w="921" w:type="dxa"/>
          </w:tcPr>
          <w:p w14:paraId="69D76394" w14:textId="2450339A" w:rsidR="00185207" w:rsidRPr="00FB0C8D" w:rsidRDefault="00185207" w:rsidP="00FB0C8D">
            <w:pPr>
              <w:pStyle w:val="Tablelevel2"/>
              <w:ind w:left="0"/>
              <w:rPr>
                <w:ins w:id="2581" w:author="Abercrombie, Kerrie" w:date="2021-01-25T09:00:00Z"/>
                <w:rFonts w:asciiTheme="minorHAnsi" w:hAnsiTheme="minorHAnsi" w:cstheme="minorHAnsi"/>
                <w:sz w:val="20"/>
              </w:rPr>
            </w:pPr>
            <w:ins w:id="2582" w:author="Abercrombie, Kerrie" w:date="2021-01-25T09:00:00Z">
              <w:r w:rsidRPr="00FB0C8D">
                <w:rPr>
                  <w:rFonts w:asciiTheme="minorHAnsi" w:hAnsiTheme="minorHAnsi" w:cstheme="minorHAnsi"/>
                  <w:sz w:val="20"/>
                </w:rPr>
                <w:t>3.</w:t>
              </w:r>
            </w:ins>
            <w:ins w:id="2583" w:author="Abercrombie, Kerrie" w:date="2021-01-26T21:52:00Z">
              <w:r w:rsidR="00D2597A" w:rsidRPr="00FB0C8D">
                <w:rPr>
                  <w:rFonts w:asciiTheme="minorHAnsi" w:hAnsiTheme="minorHAnsi" w:cstheme="minorHAnsi"/>
                  <w:sz w:val="20"/>
                </w:rPr>
                <w:t>7</w:t>
              </w:r>
            </w:ins>
            <w:ins w:id="2584" w:author="Abercrombie, Kerrie" w:date="2021-01-25T09:00:00Z">
              <w:r w:rsidRPr="00FB0C8D">
                <w:rPr>
                  <w:rFonts w:asciiTheme="minorHAnsi" w:hAnsiTheme="minorHAnsi" w:cstheme="minorHAnsi"/>
                  <w:sz w:val="20"/>
                </w:rPr>
                <w:t>.5</w:t>
              </w:r>
            </w:ins>
          </w:p>
        </w:tc>
        <w:tc>
          <w:tcPr>
            <w:tcW w:w="4607" w:type="dxa"/>
            <w:shd w:val="clear" w:color="auto" w:fill="auto"/>
          </w:tcPr>
          <w:p w14:paraId="6A3528BA" w14:textId="6806D99E" w:rsidR="00185207" w:rsidRPr="00FB0C8D" w:rsidRDefault="00185207" w:rsidP="00FB0C8D">
            <w:pPr>
              <w:pStyle w:val="Tablelevel2"/>
              <w:ind w:left="0"/>
              <w:rPr>
                <w:ins w:id="2585" w:author="Abercrombie, Kerrie" w:date="2021-01-21T13:15:00Z"/>
                <w:rFonts w:asciiTheme="minorHAnsi" w:hAnsiTheme="minorHAnsi" w:cstheme="minorHAnsi"/>
                <w:sz w:val="20"/>
              </w:rPr>
            </w:pPr>
            <w:ins w:id="2586" w:author="Abercrombie, Kerrie" w:date="2021-01-21T13:15:00Z">
              <w:r w:rsidRPr="00FB0C8D">
                <w:rPr>
                  <w:rFonts w:asciiTheme="minorHAnsi" w:hAnsiTheme="minorHAnsi" w:cstheme="minorHAnsi"/>
                  <w:sz w:val="20"/>
                </w:rPr>
                <w:t>Shipping movements</w:t>
              </w:r>
            </w:ins>
          </w:p>
          <w:p w14:paraId="1468611B" w14:textId="77777777" w:rsidR="00185207" w:rsidRPr="00FB0C8D" w:rsidRDefault="00185207" w:rsidP="00FB0C8D">
            <w:pPr>
              <w:pStyle w:val="Tabletext"/>
              <w:spacing w:before="0" w:after="0"/>
              <w:ind w:left="744" w:right="0"/>
              <w:rPr>
                <w:ins w:id="2587" w:author="Abercrombie, Kerrie" w:date="2021-01-21T13:15:00Z"/>
                <w:rFonts w:cstheme="minorHAnsi"/>
                <w:szCs w:val="20"/>
              </w:rPr>
            </w:pPr>
            <w:ins w:id="2588" w:author="Abercrombie, Kerrie" w:date="2021-01-21T13:15:00Z">
              <w:r w:rsidRPr="00FB0C8D">
                <w:rPr>
                  <w:rFonts w:cstheme="minorHAnsi"/>
                  <w:szCs w:val="20"/>
                </w:rPr>
                <w:t>Movements authorised only when safe criteria have been determined and conditions satisfactorily met</w:t>
              </w:r>
            </w:ins>
          </w:p>
        </w:tc>
        <w:tc>
          <w:tcPr>
            <w:tcW w:w="683" w:type="dxa"/>
            <w:vMerge/>
            <w:shd w:val="clear" w:color="auto" w:fill="auto"/>
          </w:tcPr>
          <w:p w14:paraId="0362141E" w14:textId="77777777" w:rsidR="00185207" w:rsidRPr="00FB0C8D" w:rsidRDefault="00185207" w:rsidP="00FB0C8D">
            <w:pPr>
              <w:pStyle w:val="Tabletext"/>
              <w:spacing w:before="0" w:after="0"/>
              <w:rPr>
                <w:ins w:id="2589" w:author="Abercrombie, Kerrie" w:date="2021-01-21T13:15:00Z"/>
                <w:rFonts w:cstheme="minorHAnsi"/>
                <w:szCs w:val="20"/>
              </w:rPr>
            </w:pPr>
          </w:p>
        </w:tc>
        <w:tc>
          <w:tcPr>
            <w:tcW w:w="3003" w:type="dxa"/>
            <w:shd w:val="clear" w:color="auto" w:fill="auto"/>
          </w:tcPr>
          <w:p w14:paraId="77F4106B" w14:textId="77777777" w:rsidR="00185207" w:rsidRPr="00FB0C8D" w:rsidRDefault="00185207" w:rsidP="00FB0C8D">
            <w:pPr>
              <w:pStyle w:val="Tabletext"/>
              <w:spacing w:before="0" w:after="0"/>
              <w:ind w:left="0" w:right="7"/>
              <w:rPr>
                <w:ins w:id="2590" w:author="Abercrombie, Kerrie" w:date="2021-01-21T13:15:00Z"/>
                <w:rFonts w:cstheme="minorHAnsi"/>
                <w:b/>
                <w:szCs w:val="20"/>
                <w:highlight w:val="yellow"/>
              </w:rPr>
            </w:pPr>
          </w:p>
        </w:tc>
      </w:tr>
      <w:tr w:rsidR="00185207" w:rsidRPr="00FB0C8D" w14:paraId="02FB6BAF" w14:textId="77777777" w:rsidTr="002B5A22">
        <w:trPr>
          <w:trHeight w:val="60"/>
          <w:ins w:id="2591" w:author="Abercrombie, Kerrie" w:date="2021-01-21T13:15:00Z"/>
        </w:trPr>
        <w:tc>
          <w:tcPr>
            <w:tcW w:w="846" w:type="dxa"/>
            <w:shd w:val="clear" w:color="auto" w:fill="F2F2F2" w:themeFill="background1" w:themeFillShade="F2"/>
          </w:tcPr>
          <w:p w14:paraId="11402CCA" w14:textId="439BFCB2" w:rsidR="00185207" w:rsidRPr="00FB0C8D" w:rsidRDefault="00185207" w:rsidP="00FB0C8D">
            <w:pPr>
              <w:pStyle w:val="Tabletext"/>
              <w:spacing w:before="0" w:after="0"/>
              <w:rPr>
                <w:ins w:id="2592" w:author="Abercrombie, Kerrie" w:date="2021-01-21T13:15:00Z"/>
                <w:rFonts w:cstheme="minorHAnsi"/>
                <w:b/>
                <w:szCs w:val="20"/>
              </w:rPr>
            </w:pPr>
            <w:ins w:id="2593" w:author="Abercrombie, Kerrie" w:date="2021-01-22T13:29:00Z">
              <w:r w:rsidRPr="00FB0C8D">
                <w:rPr>
                  <w:rFonts w:cstheme="minorHAnsi"/>
                  <w:b/>
                  <w:szCs w:val="20"/>
                </w:rPr>
                <w:t>3.</w:t>
              </w:r>
            </w:ins>
            <w:ins w:id="2594" w:author="Abercrombie, Kerrie" w:date="2021-01-26T21:52:00Z">
              <w:r w:rsidR="00D2597A" w:rsidRPr="00FB0C8D">
                <w:rPr>
                  <w:rFonts w:cstheme="minorHAnsi"/>
                  <w:b/>
                  <w:szCs w:val="20"/>
                </w:rPr>
                <w:t>8</w:t>
              </w:r>
            </w:ins>
          </w:p>
        </w:tc>
        <w:tc>
          <w:tcPr>
            <w:tcW w:w="4607" w:type="dxa"/>
            <w:shd w:val="clear" w:color="auto" w:fill="F2F2F2" w:themeFill="background1" w:themeFillShade="F2"/>
          </w:tcPr>
          <w:p w14:paraId="1BA08047" w14:textId="77777777" w:rsidR="00185207" w:rsidRPr="00FB0C8D" w:rsidRDefault="00185207" w:rsidP="00FB0C8D">
            <w:pPr>
              <w:pStyle w:val="Tabletext"/>
              <w:spacing w:before="0" w:after="0"/>
              <w:ind w:left="0" w:right="0"/>
              <w:rPr>
                <w:ins w:id="2595" w:author="Abercrombie, Kerrie" w:date="2021-01-21T13:15:00Z"/>
                <w:rFonts w:cstheme="minorHAnsi"/>
                <w:b/>
                <w:szCs w:val="20"/>
              </w:rPr>
            </w:pPr>
            <w:ins w:id="2596" w:author="Abercrombie, Kerrie" w:date="2021-01-21T13:15:00Z">
              <w:r w:rsidRPr="00FB0C8D">
                <w:rPr>
                  <w:rFonts w:cstheme="minorHAnsi"/>
                  <w:b/>
                  <w:szCs w:val="20"/>
                </w:rPr>
                <w:t>ORGANIZING SHIPS UNDERWAY</w:t>
              </w:r>
            </w:ins>
          </w:p>
        </w:tc>
        <w:tc>
          <w:tcPr>
            <w:tcW w:w="921" w:type="dxa"/>
            <w:shd w:val="clear" w:color="auto" w:fill="F2F2F2" w:themeFill="background1" w:themeFillShade="F2"/>
          </w:tcPr>
          <w:p w14:paraId="287C8B0E" w14:textId="77777777" w:rsidR="00185207" w:rsidRPr="00FB0C8D" w:rsidRDefault="00185207" w:rsidP="00FB0C8D">
            <w:pPr>
              <w:pStyle w:val="Tablelevel1bold"/>
              <w:spacing w:before="0" w:after="0"/>
              <w:rPr>
                <w:ins w:id="2597" w:author="Abercrombie, Kerrie" w:date="2021-01-25T09:00:00Z"/>
                <w:rFonts w:asciiTheme="minorHAnsi" w:hAnsiTheme="minorHAnsi" w:cstheme="minorHAnsi"/>
                <w:b w:val="0"/>
                <w:sz w:val="20"/>
                <w:szCs w:val="20"/>
              </w:rPr>
            </w:pPr>
          </w:p>
        </w:tc>
        <w:tc>
          <w:tcPr>
            <w:tcW w:w="4607" w:type="dxa"/>
            <w:shd w:val="clear" w:color="auto" w:fill="F2F2F2" w:themeFill="background1" w:themeFillShade="F2"/>
          </w:tcPr>
          <w:p w14:paraId="7765D458" w14:textId="07141529" w:rsidR="00185207" w:rsidRPr="00FB0C8D" w:rsidRDefault="00185207" w:rsidP="00FB0C8D">
            <w:pPr>
              <w:pStyle w:val="Tablelevel1bold"/>
              <w:spacing w:before="0" w:after="0"/>
              <w:rPr>
                <w:ins w:id="2598" w:author="Abercrombie, Kerrie" w:date="2021-01-21T13:15:00Z"/>
                <w:rFonts w:asciiTheme="minorHAnsi" w:hAnsiTheme="minorHAnsi" w:cstheme="minorHAnsi"/>
                <w:b w:val="0"/>
                <w:sz w:val="20"/>
                <w:szCs w:val="20"/>
              </w:rPr>
            </w:pPr>
          </w:p>
        </w:tc>
        <w:tc>
          <w:tcPr>
            <w:tcW w:w="683" w:type="dxa"/>
            <w:shd w:val="clear" w:color="auto" w:fill="F2F2F2" w:themeFill="background1" w:themeFillShade="F2"/>
          </w:tcPr>
          <w:p w14:paraId="189028C9" w14:textId="77777777" w:rsidR="00185207" w:rsidRPr="00FB0C8D" w:rsidRDefault="00185207" w:rsidP="00FB0C8D">
            <w:pPr>
              <w:pStyle w:val="Tabletext"/>
              <w:spacing w:before="0" w:after="0"/>
              <w:rPr>
                <w:ins w:id="2599" w:author="Abercrombie, Kerrie" w:date="2021-01-21T13:15:00Z"/>
                <w:rFonts w:cstheme="minorHAnsi"/>
                <w:b/>
                <w:szCs w:val="20"/>
              </w:rPr>
            </w:pPr>
          </w:p>
        </w:tc>
        <w:tc>
          <w:tcPr>
            <w:tcW w:w="3003" w:type="dxa"/>
            <w:shd w:val="clear" w:color="auto" w:fill="F2F2F2" w:themeFill="background1" w:themeFillShade="F2"/>
          </w:tcPr>
          <w:p w14:paraId="6499FFE9" w14:textId="77777777" w:rsidR="00185207" w:rsidRPr="00FB0C8D" w:rsidRDefault="00185207" w:rsidP="00FB0C8D">
            <w:pPr>
              <w:pStyle w:val="Tabletext"/>
              <w:spacing w:before="0" w:after="0"/>
              <w:ind w:left="0" w:right="7"/>
              <w:rPr>
                <w:ins w:id="2600" w:author="Abercrombie, Kerrie" w:date="2021-01-21T13:15:00Z"/>
                <w:rFonts w:cstheme="minorHAnsi"/>
                <w:b/>
                <w:szCs w:val="20"/>
                <w:highlight w:val="yellow"/>
              </w:rPr>
            </w:pPr>
          </w:p>
        </w:tc>
      </w:tr>
      <w:tr w:rsidR="00185207" w:rsidRPr="00FB0C8D" w14:paraId="0BCBB7A6" w14:textId="77777777" w:rsidTr="002B5A22">
        <w:trPr>
          <w:trHeight w:val="60"/>
          <w:ins w:id="2601" w:author="Abercrombie, Kerrie" w:date="2021-01-21T13:15:00Z"/>
        </w:trPr>
        <w:tc>
          <w:tcPr>
            <w:tcW w:w="846" w:type="dxa"/>
            <w:vMerge w:val="restart"/>
            <w:shd w:val="clear" w:color="auto" w:fill="auto"/>
          </w:tcPr>
          <w:p w14:paraId="025ECA7B" w14:textId="77777777" w:rsidR="00185207" w:rsidRPr="00FB0C8D" w:rsidRDefault="00185207" w:rsidP="00FB0C8D">
            <w:pPr>
              <w:pStyle w:val="Tabletext"/>
              <w:spacing w:before="0" w:after="0"/>
              <w:rPr>
                <w:ins w:id="2602" w:author="Abercrombie, Kerrie" w:date="2021-01-21T13:15:00Z"/>
                <w:rFonts w:cstheme="minorHAnsi"/>
                <w:b/>
                <w:szCs w:val="20"/>
              </w:rPr>
            </w:pPr>
          </w:p>
        </w:tc>
        <w:tc>
          <w:tcPr>
            <w:tcW w:w="4607" w:type="dxa"/>
            <w:vMerge w:val="restart"/>
            <w:shd w:val="clear" w:color="auto" w:fill="auto"/>
          </w:tcPr>
          <w:p w14:paraId="21D4C361" w14:textId="77777777" w:rsidR="00185207" w:rsidRPr="00FB0C8D" w:rsidRDefault="00185207" w:rsidP="00FB0C8D">
            <w:pPr>
              <w:pStyle w:val="Tabletext"/>
              <w:spacing w:before="0" w:after="0"/>
              <w:ind w:left="0" w:right="0"/>
              <w:rPr>
                <w:ins w:id="2603" w:author="Abercrombie, Kerrie" w:date="2021-01-21T13:15:00Z"/>
                <w:rFonts w:cstheme="minorHAnsi"/>
                <w:i/>
                <w:szCs w:val="20"/>
              </w:rPr>
            </w:pPr>
            <w:ins w:id="2604" w:author="Abercrombie, Kerrie" w:date="2021-01-21T13:15:00Z">
              <w:r w:rsidRPr="00FB0C8D">
                <w:rPr>
                  <w:rFonts w:cstheme="minorHAnsi"/>
                  <w:i/>
                  <w:szCs w:val="20"/>
                </w:rPr>
                <w:t>To understand the traffic patterns and risks that can be managed when organising ships.  For example, special transports or vessels with hazardous or polluting cargo may affect the flow of other traffic</w:t>
              </w:r>
            </w:ins>
          </w:p>
        </w:tc>
        <w:tc>
          <w:tcPr>
            <w:tcW w:w="921" w:type="dxa"/>
          </w:tcPr>
          <w:p w14:paraId="16F599AA" w14:textId="0213A31B" w:rsidR="00185207" w:rsidRPr="00FB0C8D" w:rsidRDefault="00185207" w:rsidP="00FB0C8D">
            <w:pPr>
              <w:pStyle w:val="Tablelevel1bold"/>
              <w:spacing w:before="0" w:after="0"/>
              <w:rPr>
                <w:ins w:id="2605" w:author="Abercrombie, Kerrie" w:date="2021-01-25T09:00:00Z"/>
                <w:rFonts w:asciiTheme="minorHAnsi" w:hAnsiTheme="minorHAnsi" w:cstheme="minorHAnsi"/>
                <w:b w:val="0"/>
                <w:sz w:val="20"/>
                <w:szCs w:val="20"/>
              </w:rPr>
            </w:pPr>
            <w:ins w:id="2606" w:author="Abercrombie, Kerrie" w:date="2021-01-25T09:00:00Z">
              <w:r w:rsidRPr="00FB0C8D">
                <w:rPr>
                  <w:rFonts w:asciiTheme="minorHAnsi" w:hAnsiTheme="minorHAnsi" w:cstheme="minorHAnsi"/>
                  <w:b w:val="0"/>
                  <w:sz w:val="20"/>
                  <w:szCs w:val="20"/>
                </w:rPr>
                <w:t>3.</w:t>
              </w:r>
            </w:ins>
            <w:ins w:id="2607" w:author="Abercrombie, Kerrie" w:date="2021-01-26T21:52:00Z">
              <w:r w:rsidR="00D2597A" w:rsidRPr="00FB0C8D">
                <w:rPr>
                  <w:rFonts w:asciiTheme="minorHAnsi" w:hAnsiTheme="minorHAnsi" w:cstheme="minorHAnsi"/>
                  <w:b w:val="0"/>
                  <w:sz w:val="20"/>
                  <w:szCs w:val="20"/>
                </w:rPr>
                <w:t>8</w:t>
              </w:r>
            </w:ins>
            <w:ins w:id="2608" w:author="Abercrombie, Kerrie" w:date="2021-01-25T09:00:00Z">
              <w:r w:rsidRPr="00FB0C8D">
                <w:rPr>
                  <w:rFonts w:asciiTheme="minorHAnsi" w:hAnsiTheme="minorHAnsi" w:cstheme="minorHAnsi"/>
                  <w:b w:val="0"/>
                  <w:sz w:val="20"/>
                  <w:szCs w:val="20"/>
                </w:rPr>
                <w:t>.1</w:t>
              </w:r>
            </w:ins>
          </w:p>
        </w:tc>
        <w:tc>
          <w:tcPr>
            <w:tcW w:w="4607" w:type="dxa"/>
            <w:shd w:val="clear" w:color="auto" w:fill="auto"/>
          </w:tcPr>
          <w:p w14:paraId="7A5815E7" w14:textId="4CEF64AA" w:rsidR="00185207" w:rsidRPr="00FB0C8D" w:rsidRDefault="00185207" w:rsidP="00FB0C8D">
            <w:pPr>
              <w:pStyle w:val="Tablelevel1bold"/>
              <w:spacing w:before="0" w:after="0"/>
              <w:rPr>
                <w:ins w:id="2609" w:author="Abercrombie, Kerrie" w:date="2021-01-21T13:15:00Z"/>
                <w:rFonts w:asciiTheme="minorHAnsi" w:hAnsiTheme="minorHAnsi" w:cstheme="minorHAnsi"/>
                <w:b w:val="0"/>
                <w:sz w:val="20"/>
                <w:szCs w:val="20"/>
              </w:rPr>
            </w:pPr>
            <w:ins w:id="2610" w:author="Abercrombie, Kerrie" w:date="2021-01-21T13:15:00Z">
              <w:r w:rsidRPr="00FB0C8D">
                <w:rPr>
                  <w:rFonts w:asciiTheme="minorHAnsi" w:hAnsiTheme="minorHAnsi" w:cstheme="minorHAnsi"/>
                  <w:b w:val="0"/>
                  <w:sz w:val="20"/>
                  <w:szCs w:val="20"/>
                </w:rPr>
                <w:t>Traffic patterns</w:t>
              </w:r>
            </w:ins>
          </w:p>
          <w:p w14:paraId="204D395A" w14:textId="77777777" w:rsidR="00185207" w:rsidRPr="00FB0C8D" w:rsidRDefault="00185207" w:rsidP="00FB0C8D">
            <w:pPr>
              <w:pStyle w:val="Tablelevel2"/>
              <w:ind w:left="744"/>
              <w:rPr>
                <w:ins w:id="2611" w:author="Abercrombie, Kerrie" w:date="2021-01-21T13:15:00Z"/>
                <w:rFonts w:asciiTheme="minorHAnsi" w:hAnsiTheme="minorHAnsi" w:cstheme="minorHAnsi"/>
                <w:sz w:val="20"/>
              </w:rPr>
            </w:pPr>
            <w:ins w:id="2612" w:author="Abercrombie, Kerrie" w:date="2021-01-21T13:15:00Z">
              <w:r w:rsidRPr="00FB0C8D">
                <w:rPr>
                  <w:rFonts w:asciiTheme="minorHAnsi" w:hAnsiTheme="minorHAnsi" w:cstheme="minorHAnsi"/>
                  <w:sz w:val="20"/>
                </w:rPr>
                <w:t>Normal traffic patterns</w:t>
              </w:r>
            </w:ins>
          </w:p>
          <w:p w14:paraId="4D9E040A" w14:textId="77777777" w:rsidR="00185207" w:rsidRPr="00FB0C8D" w:rsidRDefault="00185207" w:rsidP="00FB0C8D">
            <w:pPr>
              <w:pStyle w:val="Tablelevel2"/>
              <w:ind w:left="744"/>
              <w:rPr>
                <w:ins w:id="2613" w:author="Abercrombie, Kerrie" w:date="2021-01-21T13:15:00Z"/>
                <w:rFonts w:asciiTheme="minorHAnsi" w:hAnsiTheme="minorHAnsi" w:cstheme="minorHAnsi"/>
                <w:sz w:val="20"/>
              </w:rPr>
            </w:pPr>
            <w:ins w:id="2614" w:author="Abercrombie, Kerrie" w:date="2021-01-21T13:15:00Z">
              <w:r w:rsidRPr="00FB0C8D">
                <w:rPr>
                  <w:rFonts w:asciiTheme="minorHAnsi" w:hAnsiTheme="minorHAnsi" w:cstheme="minorHAnsi"/>
                  <w:sz w:val="20"/>
                </w:rPr>
                <w:t>Non-routine items affecting traffic patterns (rogue vessels, weather)</w:t>
              </w:r>
            </w:ins>
          </w:p>
        </w:tc>
        <w:tc>
          <w:tcPr>
            <w:tcW w:w="683" w:type="dxa"/>
            <w:shd w:val="clear" w:color="auto" w:fill="auto"/>
          </w:tcPr>
          <w:p w14:paraId="420DE560" w14:textId="77777777" w:rsidR="00185207" w:rsidRPr="00FB0C8D" w:rsidRDefault="00185207" w:rsidP="00FB0C8D">
            <w:pPr>
              <w:pStyle w:val="Tabletext"/>
              <w:spacing w:before="0" w:after="0"/>
              <w:rPr>
                <w:ins w:id="2615" w:author="Abercrombie, Kerrie" w:date="2021-01-21T13:15:00Z"/>
                <w:rFonts w:cstheme="minorHAnsi"/>
                <w:b/>
                <w:szCs w:val="20"/>
              </w:rPr>
            </w:pPr>
          </w:p>
        </w:tc>
        <w:tc>
          <w:tcPr>
            <w:tcW w:w="3003" w:type="dxa"/>
            <w:shd w:val="clear" w:color="auto" w:fill="auto"/>
          </w:tcPr>
          <w:p w14:paraId="776228FF" w14:textId="77777777" w:rsidR="00185207" w:rsidRPr="00FB0C8D" w:rsidRDefault="00185207" w:rsidP="00FB0C8D">
            <w:pPr>
              <w:pStyle w:val="Tabletext"/>
              <w:spacing w:before="0" w:after="0"/>
              <w:ind w:left="0" w:right="7"/>
              <w:rPr>
                <w:ins w:id="2616" w:author="Abercrombie, Kerrie" w:date="2021-01-21T13:15:00Z"/>
                <w:rFonts w:cstheme="minorHAnsi"/>
                <w:b/>
                <w:szCs w:val="20"/>
                <w:highlight w:val="yellow"/>
              </w:rPr>
            </w:pPr>
          </w:p>
        </w:tc>
      </w:tr>
      <w:tr w:rsidR="00185207" w:rsidRPr="00FB0C8D" w14:paraId="386FDA13" w14:textId="77777777" w:rsidTr="002B5A22">
        <w:trPr>
          <w:trHeight w:val="60"/>
          <w:ins w:id="2617" w:author="Abercrombie, Kerrie" w:date="2021-01-21T13:15:00Z"/>
        </w:trPr>
        <w:tc>
          <w:tcPr>
            <w:tcW w:w="846" w:type="dxa"/>
            <w:vMerge/>
            <w:shd w:val="clear" w:color="auto" w:fill="auto"/>
          </w:tcPr>
          <w:p w14:paraId="21511C45" w14:textId="77777777" w:rsidR="00185207" w:rsidRPr="00FB0C8D" w:rsidRDefault="00185207" w:rsidP="00FB0C8D">
            <w:pPr>
              <w:pStyle w:val="Tabletext"/>
              <w:spacing w:before="0" w:after="0"/>
              <w:rPr>
                <w:ins w:id="2618" w:author="Abercrombie, Kerrie" w:date="2021-01-21T13:15:00Z"/>
                <w:rFonts w:cstheme="minorHAnsi"/>
                <w:b/>
                <w:szCs w:val="20"/>
              </w:rPr>
            </w:pPr>
          </w:p>
        </w:tc>
        <w:tc>
          <w:tcPr>
            <w:tcW w:w="4607" w:type="dxa"/>
            <w:vMerge/>
            <w:shd w:val="clear" w:color="auto" w:fill="auto"/>
          </w:tcPr>
          <w:p w14:paraId="4F1D4439" w14:textId="77777777" w:rsidR="00185207" w:rsidRPr="00FB0C8D" w:rsidRDefault="00185207" w:rsidP="00FB0C8D">
            <w:pPr>
              <w:pStyle w:val="Tabletext"/>
              <w:spacing w:before="0" w:after="0"/>
              <w:ind w:left="0" w:right="0"/>
              <w:rPr>
                <w:ins w:id="2619" w:author="Abercrombie, Kerrie" w:date="2021-01-21T13:15:00Z"/>
                <w:rFonts w:cstheme="minorHAnsi"/>
                <w:i/>
                <w:szCs w:val="20"/>
              </w:rPr>
            </w:pPr>
          </w:p>
        </w:tc>
        <w:tc>
          <w:tcPr>
            <w:tcW w:w="921" w:type="dxa"/>
          </w:tcPr>
          <w:p w14:paraId="226F2957" w14:textId="54C109FA" w:rsidR="00185207" w:rsidRPr="00FB0C8D" w:rsidRDefault="00185207" w:rsidP="00FB0C8D">
            <w:pPr>
              <w:pStyle w:val="Tablelevel2"/>
              <w:ind w:left="0"/>
              <w:rPr>
                <w:ins w:id="2620" w:author="Abercrombie, Kerrie" w:date="2021-01-25T09:00:00Z"/>
                <w:rFonts w:asciiTheme="minorHAnsi" w:hAnsiTheme="minorHAnsi" w:cstheme="minorHAnsi"/>
                <w:sz w:val="20"/>
              </w:rPr>
            </w:pPr>
            <w:ins w:id="2621" w:author="Abercrombie, Kerrie" w:date="2021-01-25T09:00:00Z">
              <w:r w:rsidRPr="00FB0C8D">
                <w:rPr>
                  <w:rFonts w:asciiTheme="minorHAnsi" w:hAnsiTheme="minorHAnsi" w:cstheme="minorHAnsi"/>
                  <w:sz w:val="20"/>
                </w:rPr>
                <w:t>3.</w:t>
              </w:r>
            </w:ins>
            <w:ins w:id="2622" w:author="Abercrombie, Kerrie" w:date="2021-01-26T21:52:00Z">
              <w:r w:rsidR="00D2597A" w:rsidRPr="00FB0C8D">
                <w:rPr>
                  <w:rFonts w:asciiTheme="minorHAnsi" w:hAnsiTheme="minorHAnsi" w:cstheme="minorHAnsi"/>
                  <w:sz w:val="20"/>
                </w:rPr>
                <w:t>8</w:t>
              </w:r>
            </w:ins>
            <w:ins w:id="2623" w:author="Abercrombie, Kerrie" w:date="2021-01-25T09:00:00Z">
              <w:r w:rsidRPr="00FB0C8D">
                <w:rPr>
                  <w:rFonts w:asciiTheme="minorHAnsi" w:hAnsiTheme="minorHAnsi" w:cstheme="minorHAnsi"/>
                  <w:sz w:val="20"/>
                </w:rPr>
                <w:t>.2</w:t>
              </w:r>
            </w:ins>
          </w:p>
        </w:tc>
        <w:tc>
          <w:tcPr>
            <w:tcW w:w="4607" w:type="dxa"/>
            <w:shd w:val="clear" w:color="auto" w:fill="auto"/>
          </w:tcPr>
          <w:p w14:paraId="30CF2A01" w14:textId="6714C24E" w:rsidR="00185207" w:rsidRPr="00FB0C8D" w:rsidRDefault="00185207" w:rsidP="00FB0C8D">
            <w:pPr>
              <w:pStyle w:val="Tablelevel2"/>
              <w:ind w:left="0"/>
              <w:rPr>
                <w:ins w:id="2624" w:author="Abercrombie, Kerrie" w:date="2021-01-21T13:15:00Z"/>
                <w:rFonts w:asciiTheme="minorHAnsi" w:hAnsiTheme="minorHAnsi" w:cstheme="minorHAnsi"/>
                <w:sz w:val="20"/>
              </w:rPr>
            </w:pPr>
            <w:ins w:id="2625" w:author="Abercrombie, Kerrie" w:date="2021-01-21T13:15:00Z">
              <w:r w:rsidRPr="00FB0C8D">
                <w:rPr>
                  <w:rFonts w:asciiTheme="minorHAnsi" w:hAnsiTheme="minorHAnsi" w:cstheme="minorHAnsi"/>
                  <w:sz w:val="20"/>
                </w:rPr>
                <w:t>Controllable risks</w:t>
              </w:r>
            </w:ins>
          </w:p>
          <w:p w14:paraId="168B4667" w14:textId="77777777" w:rsidR="00185207" w:rsidRPr="00FB0C8D" w:rsidRDefault="00185207" w:rsidP="00FB0C8D">
            <w:pPr>
              <w:pStyle w:val="Tablelevel3"/>
              <w:ind w:left="709"/>
              <w:rPr>
                <w:ins w:id="2626" w:author="Abercrombie, Kerrie" w:date="2021-01-21T13:15:00Z"/>
                <w:rFonts w:asciiTheme="minorHAnsi" w:hAnsiTheme="minorHAnsi" w:cstheme="minorHAnsi"/>
                <w:lang w:eastAsia="en-GB"/>
              </w:rPr>
            </w:pPr>
            <w:ins w:id="2627" w:author="Abercrombie, Kerrie" w:date="2021-01-21T13:15:00Z">
              <w:r w:rsidRPr="00FB0C8D">
                <w:rPr>
                  <w:rFonts w:asciiTheme="minorHAnsi" w:hAnsiTheme="minorHAnsi" w:cstheme="minorHAnsi"/>
                  <w:lang w:eastAsia="en-GB"/>
                </w:rPr>
                <w:t>Experience of VTS Operators</w:t>
              </w:r>
            </w:ins>
          </w:p>
          <w:p w14:paraId="78188F51" w14:textId="77777777" w:rsidR="00185207" w:rsidRPr="00FB0C8D" w:rsidRDefault="00185207" w:rsidP="00FB0C8D">
            <w:pPr>
              <w:pStyle w:val="Tablelevel3"/>
              <w:ind w:left="709"/>
              <w:rPr>
                <w:ins w:id="2628" w:author="Abercrombie, Kerrie" w:date="2021-01-21T13:15:00Z"/>
                <w:rFonts w:asciiTheme="minorHAnsi" w:hAnsiTheme="minorHAnsi" w:cstheme="minorHAnsi"/>
                <w:lang w:eastAsia="en-GB"/>
              </w:rPr>
            </w:pPr>
            <w:ins w:id="2629" w:author="Abercrombie, Kerrie" w:date="2021-01-21T13:15:00Z">
              <w:r w:rsidRPr="00FB0C8D">
                <w:rPr>
                  <w:rFonts w:asciiTheme="minorHAnsi" w:hAnsiTheme="minorHAnsi" w:cstheme="minorHAnsi"/>
                  <w:lang w:eastAsia="en-GB"/>
                </w:rPr>
                <w:t>Utilisation of equipment</w:t>
              </w:r>
            </w:ins>
          </w:p>
          <w:p w14:paraId="613F1594" w14:textId="77777777" w:rsidR="00185207" w:rsidRPr="00FB0C8D" w:rsidRDefault="00185207" w:rsidP="00FB0C8D">
            <w:pPr>
              <w:pStyle w:val="Tablelevel3"/>
              <w:ind w:left="709"/>
              <w:rPr>
                <w:ins w:id="2630" w:author="Abercrombie, Kerrie" w:date="2021-01-21T13:15:00Z"/>
                <w:rFonts w:asciiTheme="minorHAnsi" w:hAnsiTheme="minorHAnsi" w:cstheme="minorHAnsi"/>
                <w:lang w:eastAsia="en-GB"/>
              </w:rPr>
            </w:pPr>
            <w:ins w:id="2631" w:author="Abercrombie, Kerrie" w:date="2021-01-21T13:15:00Z">
              <w:r w:rsidRPr="00FB0C8D">
                <w:rPr>
                  <w:rFonts w:asciiTheme="minorHAnsi" w:hAnsiTheme="minorHAnsi" w:cstheme="minorHAnsi"/>
                  <w:lang w:eastAsia="en-GB"/>
                </w:rPr>
                <w:t>Contingency plans/pollution</w:t>
              </w:r>
            </w:ins>
          </w:p>
          <w:p w14:paraId="4C2BB20C" w14:textId="77777777" w:rsidR="00185207" w:rsidRPr="00FB0C8D" w:rsidRDefault="00185207" w:rsidP="00FB0C8D">
            <w:pPr>
              <w:pStyle w:val="Tablelevel2"/>
              <w:ind w:left="0"/>
              <w:rPr>
                <w:ins w:id="2632" w:author="Abercrombie, Kerrie" w:date="2021-01-21T13:15:00Z"/>
                <w:rFonts w:asciiTheme="minorHAnsi" w:hAnsiTheme="minorHAnsi" w:cstheme="minorHAnsi"/>
                <w:sz w:val="20"/>
              </w:rPr>
            </w:pPr>
            <w:ins w:id="2633" w:author="Abercrombie, Kerrie" w:date="2021-01-21T13:15:00Z">
              <w:r w:rsidRPr="00FB0C8D">
                <w:rPr>
                  <w:rFonts w:asciiTheme="minorHAnsi" w:hAnsiTheme="minorHAnsi" w:cstheme="minorHAnsi"/>
                  <w:sz w:val="20"/>
                </w:rPr>
                <w:t>Uncontrollable risks</w:t>
              </w:r>
            </w:ins>
          </w:p>
          <w:p w14:paraId="435A43AF" w14:textId="77777777" w:rsidR="00185207" w:rsidRPr="00FB0C8D" w:rsidRDefault="00185207" w:rsidP="00FB0C8D">
            <w:pPr>
              <w:pStyle w:val="Tablelevel3"/>
              <w:ind w:left="709"/>
              <w:rPr>
                <w:ins w:id="2634" w:author="Abercrombie, Kerrie" w:date="2021-01-21T13:15:00Z"/>
                <w:rFonts w:asciiTheme="minorHAnsi" w:hAnsiTheme="minorHAnsi" w:cstheme="minorHAnsi"/>
                <w:lang w:eastAsia="en-GB"/>
              </w:rPr>
            </w:pPr>
            <w:ins w:id="2635" w:author="Abercrombie, Kerrie" w:date="2021-01-21T13:15:00Z">
              <w:r w:rsidRPr="00FB0C8D">
                <w:rPr>
                  <w:rFonts w:asciiTheme="minorHAnsi" w:hAnsiTheme="minorHAnsi" w:cstheme="minorHAnsi"/>
                  <w:lang w:eastAsia="en-GB"/>
                </w:rPr>
                <w:t>Geography</w:t>
              </w:r>
            </w:ins>
          </w:p>
          <w:p w14:paraId="78E37BCB" w14:textId="77777777" w:rsidR="00185207" w:rsidRPr="00FB0C8D" w:rsidRDefault="00185207" w:rsidP="00FB0C8D">
            <w:pPr>
              <w:pStyle w:val="Tablelevel3"/>
              <w:ind w:left="709"/>
              <w:rPr>
                <w:ins w:id="2636" w:author="Abercrombie, Kerrie" w:date="2021-01-21T13:15:00Z"/>
                <w:rFonts w:asciiTheme="minorHAnsi" w:hAnsiTheme="minorHAnsi" w:cstheme="minorHAnsi"/>
                <w:lang w:eastAsia="en-GB"/>
              </w:rPr>
            </w:pPr>
            <w:ins w:id="2637" w:author="Abercrombie, Kerrie" w:date="2021-01-21T13:15:00Z">
              <w:r w:rsidRPr="00FB0C8D">
                <w:rPr>
                  <w:rFonts w:asciiTheme="minorHAnsi" w:hAnsiTheme="minorHAnsi" w:cstheme="minorHAnsi"/>
                  <w:lang w:eastAsia="en-GB"/>
                </w:rPr>
                <w:t>Meteorological factors</w:t>
              </w:r>
            </w:ins>
          </w:p>
          <w:p w14:paraId="4A11182D" w14:textId="77777777" w:rsidR="00185207" w:rsidRPr="00FB0C8D" w:rsidRDefault="00185207" w:rsidP="00FB0C8D">
            <w:pPr>
              <w:pStyle w:val="Tablelevel3"/>
              <w:ind w:left="709"/>
              <w:rPr>
                <w:ins w:id="2638" w:author="Abercrombie, Kerrie" w:date="2021-01-21T13:15:00Z"/>
                <w:rFonts w:asciiTheme="minorHAnsi" w:hAnsiTheme="minorHAnsi" w:cstheme="minorHAnsi"/>
                <w:lang w:eastAsia="en-GB"/>
              </w:rPr>
            </w:pPr>
            <w:ins w:id="2639" w:author="Abercrombie, Kerrie" w:date="2021-01-21T13:15:00Z">
              <w:r w:rsidRPr="00FB0C8D">
                <w:rPr>
                  <w:rFonts w:asciiTheme="minorHAnsi" w:hAnsiTheme="minorHAnsi" w:cstheme="minorHAnsi"/>
                  <w:lang w:eastAsia="en-GB"/>
                </w:rPr>
                <w:t>Hydrographic factors</w:t>
              </w:r>
            </w:ins>
          </w:p>
          <w:p w14:paraId="0CD952E3" w14:textId="77777777" w:rsidR="00185207" w:rsidRPr="00FB0C8D" w:rsidRDefault="00185207" w:rsidP="00FB0C8D">
            <w:pPr>
              <w:pStyle w:val="Tablelevel3"/>
              <w:ind w:left="709"/>
              <w:rPr>
                <w:ins w:id="2640" w:author="Abercrombie, Kerrie" w:date="2021-01-21T13:15:00Z"/>
                <w:rFonts w:asciiTheme="minorHAnsi" w:hAnsiTheme="minorHAnsi" w:cstheme="minorHAnsi"/>
                <w:lang w:eastAsia="en-GB"/>
              </w:rPr>
            </w:pPr>
            <w:ins w:id="2641" w:author="Abercrombie, Kerrie" w:date="2021-01-21T13:15:00Z">
              <w:r w:rsidRPr="00FB0C8D">
                <w:rPr>
                  <w:rFonts w:asciiTheme="minorHAnsi" w:hAnsiTheme="minorHAnsi" w:cstheme="minorHAnsi"/>
                  <w:lang w:eastAsia="en-GB"/>
                </w:rPr>
                <w:t>Traffic congestion</w:t>
              </w:r>
            </w:ins>
          </w:p>
          <w:p w14:paraId="084D8E75" w14:textId="77777777" w:rsidR="00185207" w:rsidRPr="00FB0C8D" w:rsidRDefault="00185207" w:rsidP="00FB0C8D">
            <w:pPr>
              <w:pStyle w:val="Tabletext"/>
              <w:spacing w:before="0" w:after="0"/>
              <w:ind w:left="0" w:right="0"/>
              <w:rPr>
                <w:ins w:id="2642" w:author="Abercrombie, Kerrie" w:date="2021-01-21T13:15:00Z"/>
                <w:rFonts w:cstheme="minorHAnsi"/>
                <w:szCs w:val="20"/>
              </w:rPr>
            </w:pPr>
            <w:ins w:id="2643" w:author="Abercrombie, Kerrie" w:date="2021-01-21T13:15:00Z">
              <w:r w:rsidRPr="00FB0C8D">
                <w:rPr>
                  <w:rFonts w:cstheme="minorHAnsi"/>
                  <w:szCs w:val="20"/>
                </w:rPr>
                <w:t>Procedures to mitigate risks</w:t>
              </w:r>
            </w:ins>
          </w:p>
        </w:tc>
        <w:tc>
          <w:tcPr>
            <w:tcW w:w="683" w:type="dxa"/>
            <w:shd w:val="clear" w:color="auto" w:fill="auto"/>
          </w:tcPr>
          <w:p w14:paraId="225ED6A1" w14:textId="77777777" w:rsidR="00185207" w:rsidRPr="00FB0C8D" w:rsidRDefault="00185207" w:rsidP="00FB0C8D">
            <w:pPr>
              <w:pStyle w:val="Tabletext"/>
              <w:spacing w:before="0" w:after="0"/>
              <w:rPr>
                <w:ins w:id="2644" w:author="Abercrombie, Kerrie" w:date="2021-01-21T13:15:00Z"/>
                <w:rFonts w:cstheme="minorHAnsi"/>
                <w:b/>
                <w:szCs w:val="20"/>
              </w:rPr>
            </w:pPr>
          </w:p>
        </w:tc>
        <w:tc>
          <w:tcPr>
            <w:tcW w:w="3003" w:type="dxa"/>
            <w:shd w:val="clear" w:color="auto" w:fill="auto"/>
          </w:tcPr>
          <w:p w14:paraId="19A05F2C" w14:textId="77777777" w:rsidR="00185207" w:rsidRPr="00FB0C8D" w:rsidRDefault="00185207" w:rsidP="00FB0C8D">
            <w:pPr>
              <w:pStyle w:val="Tabletext"/>
              <w:spacing w:before="0" w:after="0"/>
              <w:ind w:left="0" w:right="7"/>
              <w:rPr>
                <w:ins w:id="2645" w:author="Abercrombie, Kerrie" w:date="2021-01-21T13:15:00Z"/>
                <w:rFonts w:cstheme="minorHAnsi"/>
                <w:b/>
                <w:szCs w:val="20"/>
                <w:highlight w:val="yellow"/>
              </w:rPr>
            </w:pPr>
          </w:p>
        </w:tc>
      </w:tr>
      <w:tr w:rsidR="00185207" w:rsidRPr="00FB0C8D" w14:paraId="1A6CEFB5" w14:textId="77777777" w:rsidTr="002B5A22">
        <w:trPr>
          <w:trHeight w:val="60"/>
          <w:ins w:id="2646" w:author="Abercrombie, Kerrie" w:date="2021-01-21T13:15:00Z"/>
        </w:trPr>
        <w:tc>
          <w:tcPr>
            <w:tcW w:w="846" w:type="dxa"/>
            <w:shd w:val="clear" w:color="auto" w:fill="F2F2F2" w:themeFill="background1" w:themeFillShade="F2"/>
          </w:tcPr>
          <w:p w14:paraId="360DE27F" w14:textId="7EBE2318" w:rsidR="00185207" w:rsidRPr="00FB0C8D" w:rsidRDefault="00185207" w:rsidP="00FB0C8D">
            <w:pPr>
              <w:pStyle w:val="Tabletext"/>
              <w:spacing w:before="0" w:after="0"/>
              <w:rPr>
                <w:ins w:id="2647" w:author="Abercrombie, Kerrie" w:date="2021-01-21T13:15:00Z"/>
                <w:rFonts w:cstheme="minorHAnsi"/>
                <w:b/>
                <w:szCs w:val="20"/>
              </w:rPr>
            </w:pPr>
            <w:ins w:id="2648" w:author="Abercrombie, Kerrie" w:date="2021-01-22T13:29:00Z">
              <w:r w:rsidRPr="00FB0C8D">
                <w:rPr>
                  <w:rFonts w:cstheme="minorHAnsi"/>
                  <w:b/>
                  <w:szCs w:val="20"/>
                </w:rPr>
                <w:t>3.</w:t>
              </w:r>
            </w:ins>
            <w:ins w:id="2649" w:author="Abercrombie, Kerrie" w:date="2021-01-26T21:53:00Z">
              <w:r w:rsidR="00EC66AC" w:rsidRPr="00FB0C8D">
                <w:rPr>
                  <w:rFonts w:cstheme="minorHAnsi"/>
                  <w:b/>
                  <w:szCs w:val="20"/>
                </w:rPr>
                <w:t>9</w:t>
              </w:r>
            </w:ins>
          </w:p>
        </w:tc>
        <w:tc>
          <w:tcPr>
            <w:tcW w:w="4607" w:type="dxa"/>
            <w:shd w:val="clear" w:color="auto" w:fill="F2F2F2" w:themeFill="background1" w:themeFillShade="F2"/>
          </w:tcPr>
          <w:p w14:paraId="7C1F0355" w14:textId="77777777" w:rsidR="00185207" w:rsidRPr="00FB0C8D" w:rsidRDefault="00185207" w:rsidP="00FB0C8D">
            <w:pPr>
              <w:pStyle w:val="Tabletext"/>
              <w:spacing w:before="0" w:after="0"/>
              <w:ind w:left="0" w:right="0"/>
              <w:rPr>
                <w:ins w:id="2650" w:author="Abercrombie, Kerrie" w:date="2021-01-21T13:15:00Z"/>
                <w:rFonts w:cstheme="minorHAnsi"/>
                <w:b/>
                <w:szCs w:val="20"/>
              </w:rPr>
            </w:pPr>
            <w:ins w:id="2651" w:author="Abercrombie, Kerrie" w:date="2021-01-21T13:15:00Z">
              <w:r w:rsidRPr="00FB0C8D">
                <w:rPr>
                  <w:rFonts w:cstheme="minorHAnsi"/>
                  <w:b/>
                  <w:szCs w:val="20"/>
                </w:rPr>
                <w:t>ORGANIZING SPACE ALLOCATION</w:t>
              </w:r>
            </w:ins>
          </w:p>
        </w:tc>
        <w:tc>
          <w:tcPr>
            <w:tcW w:w="921" w:type="dxa"/>
            <w:shd w:val="clear" w:color="auto" w:fill="F2F2F2" w:themeFill="background1" w:themeFillShade="F2"/>
          </w:tcPr>
          <w:p w14:paraId="7C1436F9" w14:textId="77777777" w:rsidR="00185207" w:rsidRPr="00FB0C8D" w:rsidRDefault="00185207" w:rsidP="00FB0C8D">
            <w:pPr>
              <w:pStyle w:val="Tabletext"/>
              <w:spacing w:before="0" w:after="0"/>
              <w:ind w:left="0" w:right="0"/>
              <w:rPr>
                <w:ins w:id="2652" w:author="Abercrombie, Kerrie" w:date="2021-01-25T09:00:00Z"/>
                <w:rFonts w:cstheme="minorHAnsi"/>
                <w:szCs w:val="20"/>
              </w:rPr>
            </w:pPr>
          </w:p>
        </w:tc>
        <w:tc>
          <w:tcPr>
            <w:tcW w:w="4607" w:type="dxa"/>
            <w:shd w:val="clear" w:color="auto" w:fill="F2F2F2" w:themeFill="background1" w:themeFillShade="F2"/>
          </w:tcPr>
          <w:p w14:paraId="4CCFBD3A" w14:textId="1D91C3E0" w:rsidR="00185207" w:rsidRPr="00FB0C8D" w:rsidRDefault="00185207" w:rsidP="00FB0C8D">
            <w:pPr>
              <w:pStyle w:val="Tabletext"/>
              <w:spacing w:before="0" w:after="0"/>
              <w:ind w:left="0" w:right="0"/>
              <w:rPr>
                <w:ins w:id="2653" w:author="Abercrombie, Kerrie" w:date="2021-01-21T13:15:00Z"/>
                <w:rFonts w:cstheme="minorHAnsi"/>
                <w:szCs w:val="20"/>
              </w:rPr>
            </w:pPr>
          </w:p>
        </w:tc>
        <w:tc>
          <w:tcPr>
            <w:tcW w:w="683" w:type="dxa"/>
            <w:shd w:val="clear" w:color="auto" w:fill="F2F2F2" w:themeFill="background1" w:themeFillShade="F2"/>
          </w:tcPr>
          <w:p w14:paraId="589B42E5" w14:textId="77777777" w:rsidR="00185207" w:rsidRPr="00FB0C8D" w:rsidRDefault="00185207" w:rsidP="00FB0C8D">
            <w:pPr>
              <w:pStyle w:val="Tabletext"/>
              <w:spacing w:before="0" w:after="0"/>
              <w:rPr>
                <w:ins w:id="2654" w:author="Abercrombie, Kerrie" w:date="2021-01-21T13:15:00Z"/>
                <w:rFonts w:cstheme="minorHAnsi"/>
                <w:b/>
                <w:szCs w:val="20"/>
              </w:rPr>
            </w:pPr>
          </w:p>
        </w:tc>
        <w:tc>
          <w:tcPr>
            <w:tcW w:w="3003" w:type="dxa"/>
            <w:shd w:val="clear" w:color="auto" w:fill="F2F2F2" w:themeFill="background1" w:themeFillShade="F2"/>
          </w:tcPr>
          <w:p w14:paraId="6BDD0DF2" w14:textId="77777777" w:rsidR="00185207" w:rsidRPr="00FB0C8D" w:rsidRDefault="00185207" w:rsidP="00FB0C8D">
            <w:pPr>
              <w:pStyle w:val="Tabletext"/>
              <w:spacing w:before="0" w:after="0"/>
              <w:ind w:left="0" w:right="7"/>
              <w:rPr>
                <w:ins w:id="2655" w:author="Abercrombie, Kerrie" w:date="2021-01-21T13:15:00Z"/>
                <w:rFonts w:cstheme="minorHAnsi"/>
                <w:b/>
                <w:szCs w:val="20"/>
                <w:highlight w:val="yellow"/>
              </w:rPr>
            </w:pPr>
          </w:p>
        </w:tc>
      </w:tr>
      <w:tr w:rsidR="00185207" w:rsidRPr="00FB0C8D" w14:paraId="0124316A" w14:textId="77777777" w:rsidTr="002B5A22">
        <w:trPr>
          <w:trHeight w:val="60"/>
          <w:ins w:id="2656" w:author="Abercrombie, Kerrie" w:date="2021-01-21T13:15:00Z"/>
        </w:trPr>
        <w:tc>
          <w:tcPr>
            <w:tcW w:w="846" w:type="dxa"/>
            <w:shd w:val="clear" w:color="auto" w:fill="auto"/>
          </w:tcPr>
          <w:p w14:paraId="6034B0B8" w14:textId="77777777" w:rsidR="00185207" w:rsidRPr="00FB0C8D" w:rsidRDefault="00185207" w:rsidP="00FB0C8D">
            <w:pPr>
              <w:pStyle w:val="Tabletext"/>
              <w:spacing w:before="0" w:after="0"/>
              <w:rPr>
                <w:ins w:id="2657" w:author="Abercrombie, Kerrie" w:date="2021-01-21T13:15:00Z"/>
                <w:rFonts w:cstheme="minorHAnsi"/>
                <w:b/>
                <w:szCs w:val="20"/>
              </w:rPr>
            </w:pPr>
          </w:p>
        </w:tc>
        <w:tc>
          <w:tcPr>
            <w:tcW w:w="4607" w:type="dxa"/>
            <w:shd w:val="clear" w:color="auto" w:fill="auto"/>
          </w:tcPr>
          <w:p w14:paraId="396B88E4" w14:textId="77777777" w:rsidR="00185207" w:rsidRPr="00FB0C8D" w:rsidRDefault="00185207" w:rsidP="00FB0C8D">
            <w:pPr>
              <w:pStyle w:val="Tabletext"/>
              <w:spacing w:before="0" w:after="0"/>
              <w:ind w:left="0" w:right="0"/>
              <w:rPr>
                <w:ins w:id="2658" w:author="Abercrombie, Kerrie" w:date="2021-01-21T13:15:00Z"/>
                <w:rFonts w:cstheme="minorHAnsi"/>
                <w:szCs w:val="20"/>
              </w:rPr>
            </w:pPr>
            <w:ins w:id="2659" w:author="Abercrombie, Kerrie" w:date="2021-01-21T13:15:00Z">
              <w:r w:rsidRPr="00FB0C8D">
                <w:rPr>
                  <w:rFonts w:cstheme="minorHAnsi"/>
                  <w:i/>
                  <w:szCs w:val="20"/>
                </w:rPr>
                <w:t>To understand the allocation of space around a ship</w:t>
              </w:r>
            </w:ins>
          </w:p>
        </w:tc>
        <w:tc>
          <w:tcPr>
            <w:tcW w:w="921" w:type="dxa"/>
          </w:tcPr>
          <w:p w14:paraId="13661976" w14:textId="7FD0B61C" w:rsidR="00185207" w:rsidRPr="00FB0C8D" w:rsidRDefault="00185207" w:rsidP="00FB0C8D">
            <w:pPr>
              <w:pStyle w:val="Tablelevel2"/>
              <w:ind w:left="0"/>
              <w:rPr>
                <w:ins w:id="2660" w:author="Abercrombie, Kerrie" w:date="2021-01-25T09:00:00Z"/>
                <w:rFonts w:asciiTheme="minorHAnsi" w:hAnsiTheme="minorHAnsi" w:cstheme="minorHAnsi"/>
                <w:sz w:val="20"/>
              </w:rPr>
            </w:pPr>
            <w:ins w:id="2661" w:author="Abercrombie, Kerrie" w:date="2021-01-25T09:00:00Z">
              <w:r w:rsidRPr="00FB0C8D">
                <w:rPr>
                  <w:rFonts w:asciiTheme="minorHAnsi" w:hAnsiTheme="minorHAnsi" w:cstheme="minorHAnsi"/>
                  <w:sz w:val="20"/>
                </w:rPr>
                <w:t>3.</w:t>
              </w:r>
            </w:ins>
            <w:ins w:id="2662" w:author="Abercrombie, Kerrie" w:date="2021-01-26T21:53:00Z">
              <w:r w:rsidR="00EC66AC" w:rsidRPr="00FB0C8D">
                <w:rPr>
                  <w:rFonts w:asciiTheme="minorHAnsi" w:hAnsiTheme="minorHAnsi" w:cstheme="minorHAnsi"/>
                  <w:sz w:val="20"/>
                </w:rPr>
                <w:t>9</w:t>
              </w:r>
            </w:ins>
            <w:ins w:id="2663" w:author="Abercrombie, Kerrie" w:date="2021-01-25T09:00:00Z">
              <w:r w:rsidRPr="00FB0C8D">
                <w:rPr>
                  <w:rFonts w:asciiTheme="minorHAnsi" w:hAnsiTheme="minorHAnsi" w:cstheme="minorHAnsi"/>
                  <w:sz w:val="20"/>
                </w:rPr>
                <w:t>.1</w:t>
              </w:r>
            </w:ins>
          </w:p>
        </w:tc>
        <w:tc>
          <w:tcPr>
            <w:tcW w:w="4607" w:type="dxa"/>
            <w:shd w:val="clear" w:color="auto" w:fill="auto"/>
          </w:tcPr>
          <w:p w14:paraId="6D6F6F23" w14:textId="2E8DDD0D" w:rsidR="00185207" w:rsidRPr="00FB0C8D" w:rsidRDefault="00185207" w:rsidP="00FB0C8D">
            <w:pPr>
              <w:pStyle w:val="Tablelevel2"/>
              <w:ind w:left="0"/>
              <w:rPr>
                <w:ins w:id="2664" w:author="Abercrombie, Kerrie" w:date="2021-01-21T13:15:00Z"/>
                <w:rFonts w:asciiTheme="minorHAnsi" w:hAnsiTheme="minorHAnsi" w:cstheme="minorHAnsi"/>
                <w:sz w:val="20"/>
              </w:rPr>
            </w:pPr>
            <w:ins w:id="2665" w:author="Abercrombie, Kerrie" w:date="2021-01-21T13:15:00Z">
              <w:r w:rsidRPr="00FB0C8D">
                <w:rPr>
                  <w:rFonts w:asciiTheme="minorHAnsi" w:hAnsiTheme="minorHAnsi" w:cstheme="minorHAnsi"/>
                  <w:sz w:val="20"/>
                </w:rPr>
                <w:t>Ships domain</w:t>
              </w:r>
            </w:ins>
          </w:p>
          <w:p w14:paraId="67078986" w14:textId="77777777" w:rsidR="00185207" w:rsidRPr="00FB0C8D" w:rsidRDefault="00185207" w:rsidP="00FB0C8D">
            <w:pPr>
              <w:pStyle w:val="Tablelevel2"/>
              <w:ind w:left="0"/>
              <w:rPr>
                <w:ins w:id="2666" w:author="Abercrombie, Kerrie" w:date="2021-01-21T13:15:00Z"/>
                <w:rFonts w:asciiTheme="minorHAnsi" w:hAnsiTheme="minorHAnsi" w:cstheme="minorHAnsi"/>
                <w:sz w:val="20"/>
              </w:rPr>
            </w:pPr>
            <w:ins w:id="2667" w:author="Abercrombie, Kerrie" w:date="2021-01-21T13:15:00Z">
              <w:r w:rsidRPr="00FB0C8D">
                <w:rPr>
                  <w:rFonts w:asciiTheme="minorHAnsi" w:hAnsiTheme="minorHAnsi" w:cstheme="minorHAnsi"/>
                  <w:sz w:val="20"/>
                </w:rPr>
                <w:t xml:space="preserve">Authorising ship movements </w:t>
              </w:r>
            </w:ins>
          </w:p>
          <w:p w14:paraId="2733C49B" w14:textId="77777777" w:rsidR="00185207" w:rsidRPr="00FB0C8D" w:rsidRDefault="00185207" w:rsidP="00FB0C8D">
            <w:pPr>
              <w:pStyle w:val="Tabletext"/>
              <w:spacing w:before="0" w:after="0"/>
              <w:ind w:left="0" w:right="0"/>
              <w:rPr>
                <w:ins w:id="2668" w:author="Abercrombie, Kerrie" w:date="2021-01-21T13:15:00Z"/>
                <w:rFonts w:cstheme="minorHAnsi"/>
                <w:szCs w:val="20"/>
              </w:rPr>
            </w:pPr>
            <w:ins w:id="2669" w:author="Abercrombie, Kerrie" w:date="2021-01-21T13:15:00Z">
              <w:r w:rsidRPr="00FB0C8D">
                <w:rPr>
                  <w:rFonts w:cstheme="minorHAnsi"/>
                  <w:szCs w:val="20"/>
                </w:rPr>
                <w:t>Allocation of priorities</w:t>
              </w:r>
            </w:ins>
          </w:p>
        </w:tc>
        <w:tc>
          <w:tcPr>
            <w:tcW w:w="683" w:type="dxa"/>
            <w:shd w:val="clear" w:color="auto" w:fill="auto"/>
          </w:tcPr>
          <w:p w14:paraId="080A2981" w14:textId="77777777" w:rsidR="00185207" w:rsidRPr="00FB0C8D" w:rsidRDefault="00185207" w:rsidP="00FB0C8D">
            <w:pPr>
              <w:pStyle w:val="Tabletext"/>
              <w:spacing w:before="0" w:after="0"/>
              <w:rPr>
                <w:ins w:id="2670" w:author="Abercrombie, Kerrie" w:date="2021-01-21T13:15:00Z"/>
                <w:rFonts w:cstheme="minorHAnsi"/>
                <w:b/>
                <w:szCs w:val="20"/>
              </w:rPr>
            </w:pPr>
          </w:p>
        </w:tc>
        <w:tc>
          <w:tcPr>
            <w:tcW w:w="3003" w:type="dxa"/>
            <w:shd w:val="clear" w:color="auto" w:fill="auto"/>
          </w:tcPr>
          <w:p w14:paraId="2106136E" w14:textId="77777777" w:rsidR="00185207" w:rsidRPr="00FB0C8D" w:rsidRDefault="00185207" w:rsidP="00FB0C8D">
            <w:pPr>
              <w:pStyle w:val="Tabletext"/>
              <w:spacing w:before="0" w:after="0"/>
              <w:ind w:left="0" w:right="7"/>
              <w:rPr>
                <w:ins w:id="2671" w:author="Abercrombie, Kerrie" w:date="2021-01-21T13:15:00Z"/>
                <w:rFonts w:cstheme="minorHAnsi"/>
                <w:b/>
                <w:szCs w:val="20"/>
                <w:highlight w:val="yellow"/>
              </w:rPr>
            </w:pPr>
          </w:p>
        </w:tc>
      </w:tr>
      <w:tr w:rsidR="00185207" w:rsidRPr="00FB0C8D" w14:paraId="6BA2EEA7" w14:textId="77777777" w:rsidTr="002B5A22">
        <w:trPr>
          <w:trHeight w:val="60"/>
          <w:ins w:id="2672" w:author="Abercrombie, Kerrie" w:date="2021-01-21T13:15:00Z"/>
        </w:trPr>
        <w:tc>
          <w:tcPr>
            <w:tcW w:w="846" w:type="dxa"/>
            <w:shd w:val="clear" w:color="auto" w:fill="F2F2F2" w:themeFill="background1" w:themeFillShade="F2"/>
          </w:tcPr>
          <w:p w14:paraId="648869CD" w14:textId="2223E7AE" w:rsidR="00185207" w:rsidRPr="00FB0C8D" w:rsidRDefault="00EC66AC" w:rsidP="00FB0C8D">
            <w:pPr>
              <w:pStyle w:val="Tabletext"/>
              <w:spacing w:before="0" w:after="0"/>
              <w:rPr>
                <w:ins w:id="2673" w:author="Abercrombie, Kerrie" w:date="2021-01-21T13:15:00Z"/>
                <w:rFonts w:cstheme="minorHAnsi"/>
                <w:b/>
                <w:szCs w:val="20"/>
              </w:rPr>
            </w:pPr>
            <w:ins w:id="2674" w:author="Abercrombie, Kerrie" w:date="2021-01-22T13:30:00Z">
              <w:r w:rsidRPr="00FB0C8D">
                <w:rPr>
                  <w:rFonts w:cstheme="minorHAnsi"/>
                  <w:b/>
                  <w:szCs w:val="20"/>
                </w:rPr>
                <w:t>3.10</w:t>
              </w:r>
            </w:ins>
          </w:p>
        </w:tc>
        <w:tc>
          <w:tcPr>
            <w:tcW w:w="4607" w:type="dxa"/>
            <w:shd w:val="clear" w:color="auto" w:fill="F2F2F2" w:themeFill="background1" w:themeFillShade="F2"/>
          </w:tcPr>
          <w:p w14:paraId="6F0A003F" w14:textId="77777777" w:rsidR="00185207" w:rsidRPr="00FB0C8D" w:rsidRDefault="00185207" w:rsidP="00FB0C8D">
            <w:pPr>
              <w:pStyle w:val="Tabletext"/>
              <w:spacing w:before="0" w:after="0"/>
              <w:ind w:left="0" w:right="0"/>
              <w:rPr>
                <w:ins w:id="2675" w:author="Abercrombie, Kerrie" w:date="2021-01-21T13:15:00Z"/>
                <w:rFonts w:cstheme="minorHAnsi"/>
                <w:b/>
                <w:szCs w:val="20"/>
              </w:rPr>
            </w:pPr>
            <w:ins w:id="2676" w:author="Abercrombie, Kerrie" w:date="2021-01-21T13:15:00Z">
              <w:r w:rsidRPr="00FB0C8D">
                <w:rPr>
                  <w:rFonts w:cstheme="minorHAnsi"/>
                  <w:b/>
                  <w:szCs w:val="20"/>
                </w:rPr>
                <w:t>ESTABLISHING A SYSTEM OF TRAFFIC CLEARANCES</w:t>
              </w:r>
            </w:ins>
          </w:p>
        </w:tc>
        <w:tc>
          <w:tcPr>
            <w:tcW w:w="921" w:type="dxa"/>
            <w:shd w:val="clear" w:color="auto" w:fill="F2F2F2" w:themeFill="background1" w:themeFillShade="F2"/>
          </w:tcPr>
          <w:p w14:paraId="3BA44D40" w14:textId="77777777" w:rsidR="00185207" w:rsidRPr="00FB0C8D" w:rsidRDefault="00185207" w:rsidP="00FB0C8D">
            <w:pPr>
              <w:pStyle w:val="Tabletext"/>
              <w:spacing w:before="0" w:after="0"/>
              <w:ind w:left="0" w:right="0"/>
              <w:rPr>
                <w:ins w:id="2677" w:author="Abercrombie, Kerrie" w:date="2021-01-25T09:00:00Z"/>
                <w:rFonts w:cstheme="minorHAnsi"/>
                <w:szCs w:val="20"/>
              </w:rPr>
            </w:pPr>
          </w:p>
        </w:tc>
        <w:tc>
          <w:tcPr>
            <w:tcW w:w="4607" w:type="dxa"/>
            <w:shd w:val="clear" w:color="auto" w:fill="F2F2F2" w:themeFill="background1" w:themeFillShade="F2"/>
          </w:tcPr>
          <w:p w14:paraId="6DB8592F" w14:textId="4EEB8042" w:rsidR="00185207" w:rsidRPr="00FB0C8D" w:rsidRDefault="00185207" w:rsidP="00FB0C8D">
            <w:pPr>
              <w:pStyle w:val="Tabletext"/>
              <w:spacing w:before="0" w:after="0"/>
              <w:ind w:left="0" w:right="0"/>
              <w:rPr>
                <w:ins w:id="2678" w:author="Abercrombie, Kerrie" w:date="2021-01-21T13:15:00Z"/>
                <w:rFonts w:cstheme="minorHAnsi"/>
                <w:szCs w:val="20"/>
              </w:rPr>
            </w:pPr>
          </w:p>
        </w:tc>
        <w:tc>
          <w:tcPr>
            <w:tcW w:w="683" w:type="dxa"/>
            <w:shd w:val="clear" w:color="auto" w:fill="F2F2F2" w:themeFill="background1" w:themeFillShade="F2"/>
          </w:tcPr>
          <w:p w14:paraId="54425A48" w14:textId="77777777" w:rsidR="00185207" w:rsidRPr="00FB0C8D" w:rsidRDefault="00185207" w:rsidP="00FB0C8D">
            <w:pPr>
              <w:pStyle w:val="Tabletext"/>
              <w:spacing w:before="0" w:after="0"/>
              <w:rPr>
                <w:ins w:id="2679" w:author="Abercrombie, Kerrie" w:date="2021-01-21T13:15:00Z"/>
                <w:rFonts w:cstheme="minorHAnsi"/>
                <w:b/>
                <w:szCs w:val="20"/>
              </w:rPr>
            </w:pPr>
          </w:p>
        </w:tc>
        <w:tc>
          <w:tcPr>
            <w:tcW w:w="3003" w:type="dxa"/>
            <w:shd w:val="clear" w:color="auto" w:fill="F2F2F2" w:themeFill="background1" w:themeFillShade="F2"/>
          </w:tcPr>
          <w:p w14:paraId="4101583D" w14:textId="77777777" w:rsidR="00185207" w:rsidRPr="00FB0C8D" w:rsidRDefault="00185207" w:rsidP="00FB0C8D">
            <w:pPr>
              <w:pStyle w:val="Tabletext"/>
              <w:spacing w:before="0" w:after="0"/>
              <w:ind w:left="0" w:right="7"/>
              <w:rPr>
                <w:ins w:id="2680" w:author="Abercrombie, Kerrie" w:date="2021-01-21T13:15:00Z"/>
                <w:rFonts w:cstheme="minorHAnsi"/>
                <w:b/>
                <w:szCs w:val="20"/>
              </w:rPr>
            </w:pPr>
          </w:p>
        </w:tc>
      </w:tr>
      <w:tr w:rsidR="00185207" w:rsidRPr="00FB0C8D" w14:paraId="5EC930F9" w14:textId="77777777" w:rsidTr="002B5A22">
        <w:trPr>
          <w:trHeight w:val="60"/>
          <w:ins w:id="2681" w:author="Abercrombie, Kerrie" w:date="2021-01-21T13:15:00Z"/>
        </w:trPr>
        <w:tc>
          <w:tcPr>
            <w:tcW w:w="846" w:type="dxa"/>
            <w:shd w:val="clear" w:color="auto" w:fill="auto"/>
          </w:tcPr>
          <w:p w14:paraId="64AA7C58" w14:textId="77777777" w:rsidR="00185207" w:rsidRPr="00FB0C8D" w:rsidRDefault="00185207" w:rsidP="00FB0C8D">
            <w:pPr>
              <w:pStyle w:val="Tabletext"/>
              <w:spacing w:before="0" w:after="0"/>
              <w:rPr>
                <w:ins w:id="2682" w:author="Abercrombie, Kerrie" w:date="2021-01-21T13:15:00Z"/>
                <w:rFonts w:cstheme="minorHAnsi"/>
                <w:b/>
                <w:szCs w:val="20"/>
              </w:rPr>
            </w:pPr>
          </w:p>
        </w:tc>
        <w:tc>
          <w:tcPr>
            <w:tcW w:w="4607" w:type="dxa"/>
            <w:shd w:val="clear" w:color="auto" w:fill="auto"/>
          </w:tcPr>
          <w:p w14:paraId="3F5555BB" w14:textId="77777777" w:rsidR="00185207" w:rsidRPr="00FB0C8D" w:rsidRDefault="00185207" w:rsidP="00FB0C8D">
            <w:pPr>
              <w:pStyle w:val="Tabletext"/>
              <w:spacing w:before="0" w:after="0"/>
              <w:ind w:left="0" w:right="0"/>
              <w:rPr>
                <w:ins w:id="2683" w:author="Abercrombie, Kerrie" w:date="2021-01-21T13:15:00Z"/>
                <w:rFonts w:cstheme="minorHAnsi"/>
                <w:b/>
                <w:szCs w:val="20"/>
                <w:highlight w:val="yellow"/>
              </w:rPr>
            </w:pPr>
            <w:ins w:id="2684" w:author="Abercrombie, Kerrie" w:date="2021-01-21T13:15:00Z">
              <w:r w:rsidRPr="00FB0C8D">
                <w:rPr>
                  <w:rFonts w:cstheme="minorHAnsi"/>
                  <w:i/>
                  <w:szCs w:val="20"/>
                </w:rPr>
                <w:t>Demonstrate the use of traffic clearances within the VTS area.</w:t>
              </w:r>
            </w:ins>
          </w:p>
        </w:tc>
        <w:tc>
          <w:tcPr>
            <w:tcW w:w="921" w:type="dxa"/>
          </w:tcPr>
          <w:p w14:paraId="5C049872" w14:textId="45C36C69" w:rsidR="00185207" w:rsidRPr="00FB0C8D" w:rsidRDefault="00185207" w:rsidP="00FB0C8D">
            <w:pPr>
              <w:pStyle w:val="Tabletext"/>
              <w:spacing w:before="0" w:after="0"/>
              <w:ind w:left="0"/>
              <w:rPr>
                <w:ins w:id="2685" w:author="Abercrombie, Kerrie" w:date="2021-01-25T09:00:00Z"/>
                <w:rFonts w:cstheme="minorHAnsi"/>
                <w:szCs w:val="20"/>
              </w:rPr>
            </w:pPr>
            <w:ins w:id="2686" w:author="Abercrombie, Kerrie" w:date="2021-01-25T09:00:00Z">
              <w:r w:rsidRPr="00FB0C8D">
                <w:rPr>
                  <w:rFonts w:cstheme="minorHAnsi"/>
                  <w:szCs w:val="20"/>
                </w:rPr>
                <w:t>3.</w:t>
              </w:r>
            </w:ins>
            <w:ins w:id="2687" w:author="Abercrombie, Kerrie" w:date="2021-01-26T21:53:00Z">
              <w:r w:rsidR="00EC66AC" w:rsidRPr="00FB0C8D">
                <w:rPr>
                  <w:rFonts w:cstheme="minorHAnsi"/>
                  <w:szCs w:val="20"/>
                </w:rPr>
                <w:t>10</w:t>
              </w:r>
            </w:ins>
            <w:ins w:id="2688" w:author="Abercrombie, Kerrie" w:date="2021-01-25T09:00:00Z">
              <w:r w:rsidRPr="00FB0C8D">
                <w:rPr>
                  <w:rFonts w:cstheme="minorHAnsi"/>
                  <w:szCs w:val="20"/>
                </w:rPr>
                <w:t>.1</w:t>
              </w:r>
            </w:ins>
          </w:p>
        </w:tc>
        <w:tc>
          <w:tcPr>
            <w:tcW w:w="4607" w:type="dxa"/>
            <w:shd w:val="clear" w:color="auto" w:fill="auto"/>
          </w:tcPr>
          <w:p w14:paraId="47C6B2B0" w14:textId="293471F5" w:rsidR="00185207" w:rsidRPr="00FB0C8D" w:rsidRDefault="00185207" w:rsidP="00FB0C8D">
            <w:pPr>
              <w:pStyle w:val="Tabletext"/>
              <w:spacing w:before="0" w:after="0"/>
              <w:ind w:left="0"/>
              <w:rPr>
                <w:ins w:id="2689" w:author="Abercrombie, Kerrie" w:date="2021-01-21T13:15:00Z"/>
                <w:rFonts w:cstheme="minorHAnsi"/>
                <w:szCs w:val="20"/>
              </w:rPr>
            </w:pPr>
            <w:ins w:id="2690" w:author="Abercrombie, Kerrie" w:date="2021-01-21T13:15:00Z">
              <w:r w:rsidRPr="00FB0C8D">
                <w:rPr>
                  <w:rFonts w:cstheme="minorHAnsi"/>
                  <w:szCs w:val="20"/>
                </w:rPr>
                <w:t>Provision of traffic clearances (for situations such as entering an area, departing berth, prior to commencing a manoeuvre)</w:t>
              </w:r>
            </w:ins>
          </w:p>
        </w:tc>
        <w:tc>
          <w:tcPr>
            <w:tcW w:w="683" w:type="dxa"/>
            <w:shd w:val="clear" w:color="auto" w:fill="auto"/>
          </w:tcPr>
          <w:p w14:paraId="2CC1D5EB" w14:textId="77777777" w:rsidR="00185207" w:rsidRPr="00FB0C8D" w:rsidRDefault="00185207" w:rsidP="00FB0C8D">
            <w:pPr>
              <w:pStyle w:val="Tabletext"/>
              <w:spacing w:before="0" w:after="0"/>
              <w:rPr>
                <w:ins w:id="2691" w:author="Abercrombie, Kerrie" w:date="2021-01-21T13:15:00Z"/>
                <w:rFonts w:cstheme="minorHAnsi"/>
                <w:b/>
                <w:szCs w:val="20"/>
              </w:rPr>
            </w:pPr>
          </w:p>
        </w:tc>
        <w:tc>
          <w:tcPr>
            <w:tcW w:w="3003" w:type="dxa"/>
            <w:shd w:val="clear" w:color="auto" w:fill="auto"/>
          </w:tcPr>
          <w:p w14:paraId="42D0C959" w14:textId="57697638" w:rsidR="00185207" w:rsidRPr="00FB0C8D" w:rsidRDefault="00ED5833" w:rsidP="00FB0C8D">
            <w:pPr>
              <w:pStyle w:val="Tabletext"/>
              <w:spacing w:before="0" w:after="0"/>
              <w:ind w:left="0" w:right="7"/>
              <w:rPr>
                <w:ins w:id="2692" w:author="Abercrombie, Kerrie" w:date="2021-01-21T13:15:00Z"/>
                <w:rFonts w:cstheme="minorHAnsi"/>
                <w:b/>
                <w:szCs w:val="20"/>
                <w:highlight w:val="yellow"/>
              </w:rPr>
            </w:pPr>
            <w:ins w:id="2693" w:author="Abercrombie, Kerrie" w:date="2021-01-26T22:03:00Z">
              <w:r w:rsidRPr="00FB0C8D">
                <w:rPr>
                  <w:rFonts w:cstheme="minorHAnsi"/>
                  <w:b/>
                  <w:szCs w:val="20"/>
                  <w:highlight w:val="yellow"/>
                </w:rPr>
                <w:t>G1132</w:t>
              </w:r>
            </w:ins>
          </w:p>
        </w:tc>
      </w:tr>
      <w:tr w:rsidR="00185207" w:rsidRPr="00FB0C8D" w14:paraId="4B6C106B" w14:textId="77777777" w:rsidTr="002B5A22">
        <w:trPr>
          <w:trHeight w:val="60"/>
          <w:ins w:id="2694" w:author="Abercrombie, Kerrie" w:date="2021-01-21T13:15:00Z"/>
        </w:trPr>
        <w:tc>
          <w:tcPr>
            <w:tcW w:w="846" w:type="dxa"/>
            <w:shd w:val="clear" w:color="auto" w:fill="F2F2F2" w:themeFill="background1" w:themeFillShade="F2"/>
          </w:tcPr>
          <w:p w14:paraId="6768B1E5" w14:textId="3E9810AF" w:rsidR="00185207" w:rsidRPr="00FB0C8D" w:rsidRDefault="00185207" w:rsidP="00FB0C8D">
            <w:pPr>
              <w:pStyle w:val="Tabletext"/>
              <w:spacing w:before="0" w:after="0"/>
              <w:rPr>
                <w:ins w:id="2695" w:author="Abercrombie, Kerrie" w:date="2021-01-21T13:15:00Z"/>
                <w:rFonts w:cstheme="minorHAnsi"/>
                <w:b/>
                <w:szCs w:val="20"/>
              </w:rPr>
            </w:pPr>
            <w:ins w:id="2696" w:author="Abercrombie, Kerrie" w:date="2021-01-22T13:30:00Z">
              <w:r w:rsidRPr="00FB0C8D">
                <w:rPr>
                  <w:rFonts w:cstheme="minorHAnsi"/>
                  <w:b/>
                  <w:szCs w:val="20"/>
                </w:rPr>
                <w:t>3.1</w:t>
              </w:r>
            </w:ins>
            <w:ins w:id="2697" w:author="Abercrombie, Kerrie" w:date="2021-01-26T21:53:00Z">
              <w:r w:rsidR="00EC66AC" w:rsidRPr="00FB0C8D">
                <w:rPr>
                  <w:rFonts w:cstheme="minorHAnsi"/>
                  <w:b/>
                  <w:szCs w:val="20"/>
                </w:rPr>
                <w:t>1</w:t>
              </w:r>
            </w:ins>
          </w:p>
        </w:tc>
        <w:tc>
          <w:tcPr>
            <w:tcW w:w="4607" w:type="dxa"/>
            <w:shd w:val="clear" w:color="auto" w:fill="F2F2F2" w:themeFill="background1" w:themeFillShade="F2"/>
          </w:tcPr>
          <w:p w14:paraId="0C381A1C" w14:textId="77777777" w:rsidR="00185207" w:rsidRPr="00FB0C8D" w:rsidRDefault="00185207" w:rsidP="00FB0C8D">
            <w:pPr>
              <w:pStyle w:val="Tabletext"/>
              <w:spacing w:before="0" w:after="0"/>
              <w:ind w:left="0" w:right="0"/>
              <w:rPr>
                <w:ins w:id="2698" w:author="Abercrombie, Kerrie" w:date="2021-01-21T13:15:00Z"/>
                <w:rFonts w:cstheme="minorHAnsi"/>
                <w:b/>
                <w:szCs w:val="20"/>
              </w:rPr>
            </w:pPr>
            <w:ins w:id="2699" w:author="Abercrombie, Kerrie" w:date="2021-01-21T13:15:00Z">
              <w:r w:rsidRPr="00FB0C8D">
                <w:rPr>
                  <w:rFonts w:cstheme="minorHAnsi"/>
                  <w:b/>
                  <w:szCs w:val="20"/>
                </w:rPr>
                <w:t>ESTABLISHING A SYSTEM OF VOYAGE OR PASSAGE PLANS</w:t>
              </w:r>
            </w:ins>
          </w:p>
        </w:tc>
        <w:tc>
          <w:tcPr>
            <w:tcW w:w="921" w:type="dxa"/>
            <w:shd w:val="clear" w:color="auto" w:fill="F2F2F2" w:themeFill="background1" w:themeFillShade="F2"/>
          </w:tcPr>
          <w:p w14:paraId="76572B56" w14:textId="77777777" w:rsidR="00185207" w:rsidRPr="00FB0C8D" w:rsidRDefault="00185207" w:rsidP="00FB0C8D">
            <w:pPr>
              <w:pStyle w:val="Tabletext"/>
              <w:spacing w:before="0" w:after="0"/>
              <w:ind w:left="0" w:right="0"/>
              <w:rPr>
                <w:ins w:id="2700" w:author="Abercrombie, Kerrie" w:date="2021-01-25T09:00:00Z"/>
                <w:rFonts w:cstheme="minorHAnsi"/>
                <w:szCs w:val="20"/>
              </w:rPr>
            </w:pPr>
          </w:p>
        </w:tc>
        <w:tc>
          <w:tcPr>
            <w:tcW w:w="4607" w:type="dxa"/>
            <w:shd w:val="clear" w:color="auto" w:fill="F2F2F2" w:themeFill="background1" w:themeFillShade="F2"/>
          </w:tcPr>
          <w:p w14:paraId="5F4E4EF4" w14:textId="37594274" w:rsidR="00185207" w:rsidRPr="00FB0C8D" w:rsidRDefault="00185207" w:rsidP="00FB0C8D">
            <w:pPr>
              <w:pStyle w:val="Tabletext"/>
              <w:spacing w:before="0" w:after="0"/>
              <w:ind w:left="0" w:right="0"/>
              <w:rPr>
                <w:ins w:id="2701" w:author="Abercrombie, Kerrie" w:date="2021-01-21T13:15:00Z"/>
                <w:rFonts w:cstheme="minorHAnsi"/>
                <w:szCs w:val="20"/>
              </w:rPr>
            </w:pPr>
          </w:p>
        </w:tc>
        <w:tc>
          <w:tcPr>
            <w:tcW w:w="683" w:type="dxa"/>
            <w:shd w:val="clear" w:color="auto" w:fill="F2F2F2" w:themeFill="background1" w:themeFillShade="F2"/>
          </w:tcPr>
          <w:p w14:paraId="5A37DBFA" w14:textId="77777777" w:rsidR="00185207" w:rsidRPr="00FB0C8D" w:rsidRDefault="00185207" w:rsidP="00FB0C8D">
            <w:pPr>
              <w:pStyle w:val="Tabletext"/>
              <w:spacing w:before="0" w:after="0"/>
              <w:rPr>
                <w:ins w:id="2702" w:author="Abercrombie, Kerrie" w:date="2021-01-21T13:15:00Z"/>
                <w:rFonts w:cstheme="minorHAnsi"/>
                <w:b/>
                <w:szCs w:val="20"/>
              </w:rPr>
            </w:pPr>
          </w:p>
        </w:tc>
        <w:tc>
          <w:tcPr>
            <w:tcW w:w="3003" w:type="dxa"/>
            <w:shd w:val="clear" w:color="auto" w:fill="F2F2F2" w:themeFill="background1" w:themeFillShade="F2"/>
          </w:tcPr>
          <w:p w14:paraId="6E6C4A52" w14:textId="77777777" w:rsidR="00185207" w:rsidRPr="00FB0C8D" w:rsidRDefault="00185207" w:rsidP="00FB0C8D">
            <w:pPr>
              <w:pStyle w:val="Tabletext"/>
              <w:spacing w:before="0" w:after="0"/>
              <w:ind w:left="0" w:right="7"/>
              <w:rPr>
                <w:ins w:id="2703" w:author="Abercrombie, Kerrie" w:date="2021-01-21T13:15:00Z"/>
                <w:rFonts w:cstheme="minorHAnsi"/>
                <w:b/>
                <w:szCs w:val="20"/>
              </w:rPr>
            </w:pPr>
          </w:p>
        </w:tc>
      </w:tr>
      <w:tr w:rsidR="00185207" w:rsidRPr="00FB0C8D" w14:paraId="156C6A55" w14:textId="77777777" w:rsidTr="002B5A22">
        <w:trPr>
          <w:trHeight w:val="60"/>
          <w:ins w:id="2704" w:author="Abercrombie, Kerrie" w:date="2021-01-21T13:15:00Z"/>
        </w:trPr>
        <w:tc>
          <w:tcPr>
            <w:tcW w:w="846" w:type="dxa"/>
            <w:shd w:val="clear" w:color="auto" w:fill="auto"/>
          </w:tcPr>
          <w:p w14:paraId="0BBEB09E" w14:textId="77777777" w:rsidR="00185207" w:rsidRPr="00FB0C8D" w:rsidRDefault="00185207" w:rsidP="00FB0C8D">
            <w:pPr>
              <w:pStyle w:val="Tabletext"/>
              <w:spacing w:before="0" w:after="0"/>
              <w:rPr>
                <w:ins w:id="2705" w:author="Abercrombie, Kerrie" w:date="2021-01-21T13:15:00Z"/>
                <w:rFonts w:cstheme="minorHAnsi"/>
                <w:b/>
                <w:szCs w:val="20"/>
              </w:rPr>
            </w:pPr>
          </w:p>
        </w:tc>
        <w:tc>
          <w:tcPr>
            <w:tcW w:w="4607" w:type="dxa"/>
            <w:shd w:val="clear" w:color="auto" w:fill="auto"/>
          </w:tcPr>
          <w:p w14:paraId="2C95A6D6" w14:textId="68B7E09A" w:rsidR="00185207" w:rsidRPr="00FB0C8D" w:rsidRDefault="00B622F8" w:rsidP="00FB0C8D">
            <w:pPr>
              <w:pStyle w:val="Tabletext"/>
              <w:spacing w:before="0" w:after="0"/>
              <w:ind w:left="0" w:right="0"/>
              <w:rPr>
                <w:ins w:id="2706" w:author="Abercrombie, Kerrie" w:date="2021-01-21T13:15:00Z"/>
                <w:rFonts w:cstheme="minorHAnsi"/>
                <w:b/>
                <w:szCs w:val="20"/>
                <w:highlight w:val="yellow"/>
              </w:rPr>
            </w:pPr>
            <w:ins w:id="2707" w:author="Abercrombie, Kerrie" w:date="2021-01-26T22:01:00Z">
              <w:r w:rsidRPr="00FB0C8D">
                <w:rPr>
                  <w:rFonts w:cstheme="minorHAnsi"/>
                  <w:b/>
                  <w:szCs w:val="20"/>
                  <w:highlight w:val="yellow"/>
                </w:rPr>
                <w:t>???</w:t>
              </w:r>
            </w:ins>
          </w:p>
        </w:tc>
        <w:tc>
          <w:tcPr>
            <w:tcW w:w="921" w:type="dxa"/>
          </w:tcPr>
          <w:p w14:paraId="255E817A" w14:textId="0F7C3D97" w:rsidR="00185207" w:rsidRPr="00FB0C8D" w:rsidRDefault="00185207" w:rsidP="00FB0C8D">
            <w:pPr>
              <w:pStyle w:val="Tablelevel1bold"/>
              <w:spacing w:before="0" w:after="0"/>
              <w:rPr>
                <w:ins w:id="2708" w:author="Abercrombie, Kerrie" w:date="2021-01-25T09:00:00Z"/>
                <w:rFonts w:asciiTheme="minorHAnsi" w:hAnsiTheme="minorHAnsi" w:cstheme="minorHAnsi"/>
                <w:b w:val="0"/>
                <w:sz w:val="20"/>
                <w:szCs w:val="20"/>
              </w:rPr>
            </w:pPr>
            <w:ins w:id="2709" w:author="Abercrombie, Kerrie" w:date="2021-01-25T09:00:00Z">
              <w:r w:rsidRPr="00FB0C8D">
                <w:rPr>
                  <w:rFonts w:asciiTheme="minorHAnsi" w:hAnsiTheme="minorHAnsi" w:cstheme="minorHAnsi"/>
                  <w:b w:val="0"/>
                  <w:sz w:val="20"/>
                  <w:szCs w:val="20"/>
                </w:rPr>
                <w:t>3.1</w:t>
              </w:r>
            </w:ins>
            <w:ins w:id="2710" w:author="Abercrombie, Kerrie" w:date="2021-01-26T21:53:00Z">
              <w:r w:rsidR="00EC66AC" w:rsidRPr="00FB0C8D">
                <w:rPr>
                  <w:rFonts w:asciiTheme="minorHAnsi" w:hAnsiTheme="minorHAnsi" w:cstheme="minorHAnsi"/>
                  <w:b w:val="0"/>
                  <w:sz w:val="20"/>
                  <w:szCs w:val="20"/>
                </w:rPr>
                <w:t>1</w:t>
              </w:r>
            </w:ins>
            <w:ins w:id="2711" w:author="Abercrombie, Kerrie" w:date="2021-01-25T09:00:00Z">
              <w:r w:rsidRPr="00FB0C8D">
                <w:rPr>
                  <w:rFonts w:asciiTheme="minorHAnsi" w:hAnsiTheme="minorHAnsi" w:cstheme="minorHAnsi"/>
                  <w:b w:val="0"/>
                  <w:sz w:val="20"/>
                  <w:szCs w:val="20"/>
                </w:rPr>
                <w:t>.1</w:t>
              </w:r>
            </w:ins>
          </w:p>
        </w:tc>
        <w:tc>
          <w:tcPr>
            <w:tcW w:w="4607" w:type="dxa"/>
            <w:shd w:val="clear" w:color="auto" w:fill="auto"/>
          </w:tcPr>
          <w:p w14:paraId="042E237B" w14:textId="09268239" w:rsidR="00185207" w:rsidRPr="00FB0C8D" w:rsidRDefault="00185207" w:rsidP="00FB0C8D">
            <w:pPr>
              <w:pStyle w:val="Tablelevel1bold"/>
              <w:spacing w:before="0" w:after="0"/>
              <w:rPr>
                <w:ins w:id="2712" w:author="Abercrombie, Kerrie" w:date="2021-01-21T13:15:00Z"/>
                <w:rFonts w:asciiTheme="minorHAnsi" w:hAnsiTheme="minorHAnsi" w:cstheme="minorHAnsi"/>
                <w:b w:val="0"/>
                <w:sz w:val="20"/>
                <w:szCs w:val="20"/>
              </w:rPr>
            </w:pPr>
            <w:ins w:id="2713" w:author="Abercrombie, Kerrie" w:date="2021-01-21T13:15:00Z">
              <w:r w:rsidRPr="00FB0C8D">
                <w:rPr>
                  <w:rFonts w:asciiTheme="minorHAnsi" w:hAnsiTheme="minorHAnsi" w:cstheme="minorHAnsi"/>
                  <w:b w:val="0"/>
                  <w:sz w:val="20"/>
                  <w:szCs w:val="20"/>
                </w:rPr>
                <w:t>VTS sailing or route plan</w:t>
              </w:r>
            </w:ins>
          </w:p>
          <w:p w14:paraId="7913E0F3" w14:textId="77777777" w:rsidR="00185207" w:rsidRPr="00FB0C8D" w:rsidRDefault="00185207" w:rsidP="00FB0C8D">
            <w:pPr>
              <w:pStyle w:val="Tabletext"/>
              <w:spacing w:before="0" w:after="0"/>
              <w:ind w:left="300" w:right="0"/>
              <w:rPr>
                <w:ins w:id="2714" w:author="Abercrombie, Kerrie" w:date="2021-01-21T13:15:00Z"/>
                <w:rFonts w:cstheme="minorHAnsi"/>
                <w:szCs w:val="20"/>
              </w:rPr>
            </w:pPr>
            <w:commentRangeStart w:id="2715"/>
            <w:ins w:id="2716" w:author="Abercrombie, Kerrie" w:date="2021-01-21T13:15:00Z">
              <w:r w:rsidRPr="00FB0C8D">
                <w:rPr>
                  <w:rFonts w:cstheme="minorHAnsi"/>
                  <w:szCs w:val="20"/>
                </w:rPr>
                <w:t xml:space="preserve">Developing a plan </w:t>
              </w:r>
            </w:ins>
            <w:commentRangeEnd w:id="2715"/>
            <w:ins w:id="2717" w:author="Abercrombie, Kerrie" w:date="2021-01-22T13:31:00Z">
              <w:r w:rsidRPr="00FB0C8D">
                <w:rPr>
                  <w:rStyle w:val="CommentReference"/>
                  <w:rFonts w:cstheme="minorHAnsi"/>
                  <w:color w:val="auto"/>
                  <w:sz w:val="20"/>
                  <w:szCs w:val="20"/>
                </w:rPr>
                <w:commentReference w:id="2715"/>
              </w:r>
            </w:ins>
            <w:ins w:id="2718" w:author="Abercrombie, Kerrie" w:date="2021-01-21T13:15:00Z">
              <w:r w:rsidRPr="00FB0C8D">
                <w:rPr>
                  <w:rFonts w:cstheme="minorHAnsi"/>
                  <w:szCs w:val="20"/>
                </w:rPr>
                <w:t>to ensure safe and efficient movement of vessel traffic</w:t>
              </w:r>
            </w:ins>
          </w:p>
        </w:tc>
        <w:tc>
          <w:tcPr>
            <w:tcW w:w="683" w:type="dxa"/>
            <w:shd w:val="clear" w:color="auto" w:fill="auto"/>
          </w:tcPr>
          <w:p w14:paraId="0AA9BE1F" w14:textId="77777777" w:rsidR="00185207" w:rsidRPr="00FB0C8D" w:rsidRDefault="00185207" w:rsidP="00FB0C8D">
            <w:pPr>
              <w:pStyle w:val="Tabletext"/>
              <w:spacing w:before="0" w:after="0"/>
              <w:rPr>
                <w:ins w:id="2719" w:author="Abercrombie, Kerrie" w:date="2021-01-21T13:15:00Z"/>
                <w:rFonts w:cstheme="minorHAnsi"/>
                <w:b/>
                <w:szCs w:val="20"/>
              </w:rPr>
            </w:pPr>
          </w:p>
        </w:tc>
        <w:tc>
          <w:tcPr>
            <w:tcW w:w="3003" w:type="dxa"/>
            <w:shd w:val="clear" w:color="auto" w:fill="auto"/>
          </w:tcPr>
          <w:p w14:paraId="7509D63A" w14:textId="77777777" w:rsidR="00185207" w:rsidRPr="00FB0C8D" w:rsidRDefault="00185207" w:rsidP="00FB0C8D">
            <w:pPr>
              <w:pStyle w:val="Tabletext"/>
              <w:spacing w:before="0" w:after="0"/>
              <w:ind w:left="0" w:right="7"/>
              <w:rPr>
                <w:ins w:id="2720" w:author="Abercrombie, Kerrie" w:date="2021-01-21T13:15:00Z"/>
                <w:rFonts w:cstheme="minorHAnsi"/>
                <w:b/>
                <w:szCs w:val="20"/>
                <w:highlight w:val="yellow"/>
              </w:rPr>
            </w:pPr>
          </w:p>
        </w:tc>
      </w:tr>
      <w:tr w:rsidR="00185207" w:rsidRPr="00FB0C8D" w14:paraId="11923DB8" w14:textId="77777777" w:rsidTr="002B5A22">
        <w:trPr>
          <w:trHeight w:val="60"/>
          <w:ins w:id="2721" w:author="Abercrombie, Kerrie" w:date="2021-01-21T13:15:00Z"/>
        </w:trPr>
        <w:tc>
          <w:tcPr>
            <w:tcW w:w="846" w:type="dxa"/>
            <w:shd w:val="clear" w:color="auto" w:fill="F2F2F2" w:themeFill="background1" w:themeFillShade="F2"/>
          </w:tcPr>
          <w:p w14:paraId="7B37EAB5" w14:textId="52767470" w:rsidR="00185207" w:rsidRPr="00FB0C8D" w:rsidRDefault="00185207" w:rsidP="00FB0C8D">
            <w:pPr>
              <w:pStyle w:val="Tabletext"/>
              <w:spacing w:before="0" w:after="0"/>
              <w:rPr>
                <w:ins w:id="2722" w:author="Abercrombie, Kerrie" w:date="2021-01-21T13:15:00Z"/>
                <w:rFonts w:cstheme="minorHAnsi"/>
                <w:b/>
                <w:szCs w:val="20"/>
              </w:rPr>
            </w:pPr>
            <w:ins w:id="2723" w:author="Abercrombie, Kerrie" w:date="2021-01-22T13:31:00Z">
              <w:r w:rsidRPr="00FB0C8D">
                <w:rPr>
                  <w:rFonts w:cstheme="minorHAnsi"/>
                  <w:b/>
                  <w:szCs w:val="20"/>
                </w:rPr>
                <w:t>3.1</w:t>
              </w:r>
            </w:ins>
            <w:ins w:id="2724" w:author="Abercrombie, Kerrie" w:date="2021-01-26T21:54:00Z">
              <w:r w:rsidR="00EC66AC" w:rsidRPr="00FB0C8D">
                <w:rPr>
                  <w:rFonts w:cstheme="minorHAnsi"/>
                  <w:b/>
                  <w:szCs w:val="20"/>
                </w:rPr>
                <w:t>2</w:t>
              </w:r>
            </w:ins>
          </w:p>
        </w:tc>
        <w:tc>
          <w:tcPr>
            <w:tcW w:w="4607" w:type="dxa"/>
            <w:shd w:val="clear" w:color="auto" w:fill="F2F2F2" w:themeFill="background1" w:themeFillShade="F2"/>
          </w:tcPr>
          <w:p w14:paraId="0B85D47B" w14:textId="77777777" w:rsidR="00185207" w:rsidRPr="00FB0C8D" w:rsidRDefault="00185207" w:rsidP="00FB0C8D">
            <w:pPr>
              <w:pStyle w:val="Tabletext"/>
              <w:spacing w:before="0" w:after="0"/>
              <w:ind w:left="0" w:right="0"/>
              <w:rPr>
                <w:ins w:id="2725" w:author="Abercrombie, Kerrie" w:date="2021-01-21T13:15:00Z"/>
                <w:rFonts w:cstheme="minorHAnsi"/>
                <w:b/>
                <w:szCs w:val="20"/>
              </w:rPr>
            </w:pPr>
            <w:ins w:id="2726" w:author="Abercrombie, Kerrie" w:date="2021-01-21T13:15:00Z">
              <w:r w:rsidRPr="00FB0C8D">
                <w:rPr>
                  <w:rFonts w:cstheme="minorHAnsi"/>
                  <w:b/>
                  <w:szCs w:val="20"/>
                </w:rPr>
                <w:t>PROVIDING ROUTE ADVICE</w:t>
              </w:r>
            </w:ins>
          </w:p>
        </w:tc>
        <w:tc>
          <w:tcPr>
            <w:tcW w:w="921" w:type="dxa"/>
            <w:shd w:val="clear" w:color="auto" w:fill="F2F2F2" w:themeFill="background1" w:themeFillShade="F2"/>
          </w:tcPr>
          <w:p w14:paraId="6BE7E737" w14:textId="77777777" w:rsidR="00185207" w:rsidRPr="00FB0C8D" w:rsidRDefault="00185207" w:rsidP="00FB0C8D">
            <w:pPr>
              <w:pStyle w:val="Tabletext"/>
              <w:spacing w:before="0" w:after="0"/>
              <w:ind w:left="0" w:right="0"/>
              <w:rPr>
                <w:ins w:id="2727" w:author="Abercrombie, Kerrie" w:date="2021-01-25T09:00:00Z"/>
                <w:rFonts w:cstheme="minorHAnsi"/>
                <w:szCs w:val="20"/>
              </w:rPr>
            </w:pPr>
          </w:p>
        </w:tc>
        <w:tc>
          <w:tcPr>
            <w:tcW w:w="4607" w:type="dxa"/>
            <w:shd w:val="clear" w:color="auto" w:fill="F2F2F2" w:themeFill="background1" w:themeFillShade="F2"/>
          </w:tcPr>
          <w:p w14:paraId="28351AB2" w14:textId="3599E4B6" w:rsidR="00185207" w:rsidRPr="00FB0C8D" w:rsidRDefault="00185207" w:rsidP="00FB0C8D">
            <w:pPr>
              <w:pStyle w:val="Tabletext"/>
              <w:spacing w:before="0" w:after="0"/>
              <w:ind w:left="0" w:right="0"/>
              <w:rPr>
                <w:ins w:id="2728" w:author="Abercrombie, Kerrie" w:date="2021-01-21T13:15:00Z"/>
                <w:rFonts w:cstheme="minorHAnsi"/>
                <w:szCs w:val="20"/>
              </w:rPr>
            </w:pPr>
          </w:p>
        </w:tc>
        <w:tc>
          <w:tcPr>
            <w:tcW w:w="683" w:type="dxa"/>
            <w:shd w:val="clear" w:color="auto" w:fill="F2F2F2" w:themeFill="background1" w:themeFillShade="F2"/>
          </w:tcPr>
          <w:p w14:paraId="184DF85B" w14:textId="77777777" w:rsidR="00185207" w:rsidRPr="00FB0C8D" w:rsidRDefault="00185207" w:rsidP="00FB0C8D">
            <w:pPr>
              <w:pStyle w:val="Tabletext"/>
              <w:spacing w:before="0" w:after="0"/>
              <w:rPr>
                <w:ins w:id="2729" w:author="Abercrombie, Kerrie" w:date="2021-01-21T13:15:00Z"/>
                <w:rFonts w:cstheme="minorHAnsi"/>
                <w:b/>
                <w:szCs w:val="20"/>
              </w:rPr>
            </w:pPr>
          </w:p>
        </w:tc>
        <w:tc>
          <w:tcPr>
            <w:tcW w:w="3003" w:type="dxa"/>
            <w:shd w:val="clear" w:color="auto" w:fill="F2F2F2" w:themeFill="background1" w:themeFillShade="F2"/>
          </w:tcPr>
          <w:p w14:paraId="0C361362" w14:textId="77777777" w:rsidR="00185207" w:rsidRPr="00FB0C8D" w:rsidRDefault="00185207" w:rsidP="00FB0C8D">
            <w:pPr>
              <w:pStyle w:val="Tabletext"/>
              <w:spacing w:before="0" w:after="0"/>
              <w:ind w:left="0" w:right="7"/>
              <w:rPr>
                <w:ins w:id="2730" w:author="Abercrombie, Kerrie" w:date="2021-01-21T13:15:00Z"/>
                <w:rFonts w:cstheme="minorHAnsi"/>
                <w:b/>
                <w:szCs w:val="20"/>
              </w:rPr>
            </w:pPr>
          </w:p>
        </w:tc>
      </w:tr>
      <w:tr w:rsidR="00185207" w:rsidRPr="00FB0C8D" w14:paraId="2E03F5BC" w14:textId="77777777" w:rsidTr="002B5A22">
        <w:trPr>
          <w:trHeight w:val="60"/>
          <w:ins w:id="2731" w:author="Abercrombie, Kerrie" w:date="2021-01-21T13:15:00Z"/>
        </w:trPr>
        <w:tc>
          <w:tcPr>
            <w:tcW w:w="846" w:type="dxa"/>
            <w:shd w:val="clear" w:color="auto" w:fill="auto"/>
          </w:tcPr>
          <w:p w14:paraId="32567F45" w14:textId="77777777" w:rsidR="00185207" w:rsidRPr="00FB0C8D" w:rsidRDefault="00185207" w:rsidP="00FB0C8D">
            <w:pPr>
              <w:pStyle w:val="Tabletext"/>
              <w:spacing w:before="0" w:after="0"/>
              <w:rPr>
                <w:ins w:id="2732" w:author="Abercrombie, Kerrie" w:date="2021-01-21T13:15:00Z"/>
                <w:rFonts w:cstheme="minorHAnsi"/>
                <w:b/>
                <w:szCs w:val="20"/>
              </w:rPr>
            </w:pPr>
          </w:p>
        </w:tc>
        <w:tc>
          <w:tcPr>
            <w:tcW w:w="4607" w:type="dxa"/>
            <w:shd w:val="clear" w:color="auto" w:fill="auto"/>
          </w:tcPr>
          <w:p w14:paraId="06DD27B8" w14:textId="77777777" w:rsidR="00185207" w:rsidRPr="00FB0C8D" w:rsidRDefault="00185207" w:rsidP="00FB0C8D">
            <w:pPr>
              <w:pStyle w:val="Tabletext"/>
              <w:spacing w:before="0" w:after="0"/>
              <w:ind w:left="0" w:right="0"/>
              <w:rPr>
                <w:ins w:id="2733" w:author="Abercrombie, Kerrie" w:date="2021-01-21T13:15:00Z"/>
                <w:rFonts w:cstheme="minorHAnsi"/>
                <w:b/>
                <w:szCs w:val="20"/>
                <w:highlight w:val="yellow"/>
              </w:rPr>
            </w:pPr>
          </w:p>
        </w:tc>
        <w:tc>
          <w:tcPr>
            <w:tcW w:w="921" w:type="dxa"/>
          </w:tcPr>
          <w:p w14:paraId="6017A7D3" w14:textId="5489D954" w:rsidR="00185207" w:rsidRPr="00FB0C8D" w:rsidRDefault="00185207" w:rsidP="00FB0C8D">
            <w:pPr>
              <w:pStyle w:val="Tabletext"/>
              <w:spacing w:before="0" w:after="0"/>
              <w:ind w:left="0" w:right="0"/>
              <w:rPr>
                <w:ins w:id="2734" w:author="Abercrombie, Kerrie" w:date="2021-01-25T09:00:00Z"/>
                <w:rFonts w:cstheme="minorHAnsi"/>
                <w:szCs w:val="20"/>
              </w:rPr>
            </w:pPr>
            <w:ins w:id="2735" w:author="Abercrombie, Kerrie" w:date="2021-01-25T09:00:00Z">
              <w:r w:rsidRPr="00FB0C8D">
                <w:rPr>
                  <w:rFonts w:cstheme="minorHAnsi"/>
                  <w:szCs w:val="20"/>
                </w:rPr>
                <w:t>3.1</w:t>
              </w:r>
            </w:ins>
            <w:ins w:id="2736" w:author="Abercrombie, Kerrie" w:date="2021-01-26T21:54:00Z">
              <w:r w:rsidR="00EC66AC" w:rsidRPr="00FB0C8D">
                <w:rPr>
                  <w:rFonts w:cstheme="minorHAnsi"/>
                  <w:szCs w:val="20"/>
                </w:rPr>
                <w:t>2</w:t>
              </w:r>
            </w:ins>
            <w:ins w:id="2737" w:author="Abercrombie, Kerrie" w:date="2021-01-25T09:00:00Z">
              <w:r w:rsidRPr="00FB0C8D">
                <w:rPr>
                  <w:rFonts w:cstheme="minorHAnsi"/>
                  <w:szCs w:val="20"/>
                </w:rPr>
                <w:t>.1</w:t>
              </w:r>
            </w:ins>
          </w:p>
        </w:tc>
        <w:tc>
          <w:tcPr>
            <w:tcW w:w="4607" w:type="dxa"/>
            <w:shd w:val="clear" w:color="auto" w:fill="auto"/>
          </w:tcPr>
          <w:p w14:paraId="6D4976A3" w14:textId="3A9E25A9" w:rsidR="00185207" w:rsidRPr="00FB0C8D" w:rsidRDefault="00185207" w:rsidP="00FB0C8D">
            <w:pPr>
              <w:pStyle w:val="Tabletext"/>
              <w:spacing w:before="0" w:after="0"/>
              <w:ind w:left="0" w:right="0"/>
              <w:rPr>
                <w:ins w:id="2738" w:author="Abercrombie, Kerrie" w:date="2021-01-21T13:15:00Z"/>
                <w:rFonts w:cstheme="minorHAnsi"/>
                <w:szCs w:val="20"/>
              </w:rPr>
            </w:pPr>
          </w:p>
        </w:tc>
        <w:tc>
          <w:tcPr>
            <w:tcW w:w="683" w:type="dxa"/>
            <w:shd w:val="clear" w:color="auto" w:fill="auto"/>
          </w:tcPr>
          <w:p w14:paraId="36593F48" w14:textId="77777777" w:rsidR="00185207" w:rsidRPr="00FB0C8D" w:rsidRDefault="00185207" w:rsidP="00FB0C8D">
            <w:pPr>
              <w:pStyle w:val="Tabletext"/>
              <w:spacing w:before="0" w:after="0"/>
              <w:rPr>
                <w:ins w:id="2739" w:author="Abercrombie, Kerrie" w:date="2021-01-21T13:15:00Z"/>
                <w:rFonts w:cstheme="minorHAnsi"/>
                <w:b/>
                <w:szCs w:val="20"/>
              </w:rPr>
            </w:pPr>
          </w:p>
        </w:tc>
        <w:tc>
          <w:tcPr>
            <w:tcW w:w="3003" w:type="dxa"/>
            <w:shd w:val="clear" w:color="auto" w:fill="auto"/>
          </w:tcPr>
          <w:p w14:paraId="01E7A079" w14:textId="77777777" w:rsidR="00185207" w:rsidRPr="00FB0C8D" w:rsidRDefault="00185207" w:rsidP="00FB0C8D">
            <w:pPr>
              <w:pStyle w:val="Tabletext"/>
              <w:spacing w:before="0" w:after="0"/>
              <w:ind w:left="0" w:right="7"/>
              <w:rPr>
                <w:ins w:id="2740" w:author="Abercrombie, Kerrie" w:date="2021-01-21T13:15:00Z"/>
                <w:rFonts w:cstheme="minorHAnsi"/>
                <w:b/>
                <w:szCs w:val="20"/>
                <w:highlight w:val="yellow"/>
              </w:rPr>
            </w:pPr>
          </w:p>
        </w:tc>
      </w:tr>
      <w:tr w:rsidR="00185207" w:rsidRPr="00FB0C8D" w14:paraId="63D4179A" w14:textId="77777777" w:rsidTr="002B5A22">
        <w:trPr>
          <w:trHeight w:val="60"/>
          <w:ins w:id="2741" w:author="Abercrombie, Kerrie" w:date="2021-01-21T13:15:00Z"/>
        </w:trPr>
        <w:tc>
          <w:tcPr>
            <w:tcW w:w="846" w:type="dxa"/>
            <w:shd w:val="clear" w:color="auto" w:fill="F2F2F2" w:themeFill="background1" w:themeFillShade="F2"/>
          </w:tcPr>
          <w:p w14:paraId="68F6F47B" w14:textId="58B91ACC" w:rsidR="00185207" w:rsidRPr="00FB0C8D" w:rsidRDefault="00185207" w:rsidP="00FB0C8D">
            <w:pPr>
              <w:pStyle w:val="Tabletext"/>
              <w:spacing w:before="0" w:after="0"/>
              <w:rPr>
                <w:ins w:id="2742" w:author="Abercrombie, Kerrie" w:date="2021-01-21T13:15:00Z"/>
                <w:rFonts w:cstheme="minorHAnsi"/>
                <w:b/>
                <w:szCs w:val="20"/>
              </w:rPr>
            </w:pPr>
            <w:ins w:id="2743" w:author="Abercrombie, Kerrie" w:date="2021-01-22T13:31:00Z">
              <w:r w:rsidRPr="00FB0C8D">
                <w:rPr>
                  <w:rFonts w:cstheme="minorHAnsi"/>
                  <w:b/>
                  <w:szCs w:val="20"/>
                </w:rPr>
                <w:t>3.1</w:t>
              </w:r>
            </w:ins>
            <w:ins w:id="2744" w:author="Abercrombie, Kerrie" w:date="2021-01-26T21:54:00Z">
              <w:r w:rsidR="00EC66AC" w:rsidRPr="00FB0C8D">
                <w:rPr>
                  <w:rFonts w:cstheme="minorHAnsi"/>
                  <w:b/>
                  <w:szCs w:val="20"/>
                </w:rPr>
                <w:t>3</w:t>
              </w:r>
            </w:ins>
          </w:p>
        </w:tc>
        <w:tc>
          <w:tcPr>
            <w:tcW w:w="4607" w:type="dxa"/>
            <w:shd w:val="clear" w:color="auto" w:fill="F2F2F2" w:themeFill="background1" w:themeFillShade="F2"/>
          </w:tcPr>
          <w:p w14:paraId="632077E0" w14:textId="77777777" w:rsidR="00185207" w:rsidRPr="00FB0C8D" w:rsidRDefault="00185207" w:rsidP="00FB0C8D">
            <w:pPr>
              <w:pStyle w:val="Tabletext"/>
              <w:spacing w:before="0" w:after="0"/>
              <w:ind w:left="0" w:right="0"/>
              <w:rPr>
                <w:ins w:id="2745" w:author="Abercrombie, Kerrie" w:date="2021-01-21T13:15:00Z"/>
                <w:rFonts w:cstheme="minorHAnsi"/>
                <w:b/>
                <w:szCs w:val="20"/>
              </w:rPr>
            </w:pPr>
            <w:ins w:id="2746" w:author="Abercrombie, Kerrie" w:date="2021-01-21T13:15:00Z">
              <w:r w:rsidRPr="00FB0C8D">
                <w:rPr>
                  <w:rFonts w:cstheme="minorHAnsi"/>
                  <w:b/>
                  <w:szCs w:val="20"/>
                </w:rPr>
                <w:t>MONITORING AND MANAGEMENT OF TRAFFIC</w:t>
              </w:r>
            </w:ins>
          </w:p>
        </w:tc>
        <w:tc>
          <w:tcPr>
            <w:tcW w:w="921" w:type="dxa"/>
            <w:shd w:val="clear" w:color="auto" w:fill="F2F2F2" w:themeFill="background1" w:themeFillShade="F2"/>
          </w:tcPr>
          <w:p w14:paraId="162B07FE" w14:textId="77777777" w:rsidR="00185207" w:rsidRPr="00FB0C8D" w:rsidRDefault="00185207" w:rsidP="00FB0C8D">
            <w:pPr>
              <w:pStyle w:val="Tabletext"/>
              <w:spacing w:before="0" w:after="0"/>
              <w:ind w:left="0" w:right="0"/>
              <w:rPr>
                <w:ins w:id="2747" w:author="Abercrombie, Kerrie" w:date="2021-01-25T09:00:00Z"/>
                <w:rFonts w:cstheme="minorHAnsi"/>
                <w:szCs w:val="20"/>
              </w:rPr>
            </w:pPr>
          </w:p>
        </w:tc>
        <w:tc>
          <w:tcPr>
            <w:tcW w:w="4607" w:type="dxa"/>
            <w:shd w:val="clear" w:color="auto" w:fill="F2F2F2" w:themeFill="background1" w:themeFillShade="F2"/>
          </w:tcPr>
          <w:p w14:paraId="6FA3B13A" w14:textId="068E24EB" w:rsidR="00185207" w:rsidRPr="00FB0C8D" w:rsidRDefault="00185207" w:rsidP="00FB0C8D">
            <w:pPr>
              <w:pStyle w:val="Tabletext"/>
              <w:spacing w:before="0" w:after="0"/>
              <w:ind w:left="0" w:right="0"/>
              <w:rPr>
                <w:ins w:id="2748" w:author="Abercrombie, Kerrie" w:date="2021-01-21T13:15:00Z"/>
                <w:rFonts w:cstheme="minorHAnsi"/>
                <w:szCs w:val="20"/>
              </w:rPr>
            </w:pPr>
          </w:p>
        </w:tc>
        <w:tc>
          <w:tcPr>
            <w:tcW w:w="683" w:type="dxa"/>
            <w:shd w:val="clear" w:color="auto" w:fill="F2F2F2" w:themeFill="background1" w:themeFillShade="F2"/>
          </w:tcPr>
          <w:p w14:paraId="75D2EAA3" w14:textId="77777777" w:rsidR="00185207" w:rsidRPr="00FB0C8D" w:rsidRDefault="00185207" w:rsidP="00FB0C8D">
            <w:pPr>
              <w:pStyle w:val="Tabletext"/>
              <w:spacing w:before="0" w:after="0"/>
              <w:rPr>
                <w:ins w:id="2749" w:author="Abercrombie, Kerrie" w:date="2021-01-21T13:15:00Z"/>
                <w:rFonts w:cstheme="minorHAnsi"/>
                <w:b/>
                <w:szCs w:val="20"/>
              </w:rPr>
            </w:pPr>
          </w:p>
        </w:tc>
        <w:tc>
          <w:tcPr>
            <w:tcW w:w="3003" w:type="dxa"/>
            <w:shd w:val="clear" w:color="auto" w:fill="F2F2F2" w:themeFill="background1" w:themeFillShade="F2"/>
          </w:tcPr>
          <w:p w14:paraId="5664606D" w14:textId="77777777" w:rsidR="00185207" w:rsidRPr="00FB0C8D" w:rsidRDefault="00185207" w:rsidP="00FB0C8D">
            <w:pPr>
              <w:pStyle w:val="Tabletext"/>
              <w:spacing w:before="0" w:after="0"/>
              <w:ind w:left="0" w:right="7"/>
              <w:rPr>
                <w:ins w:id="2750" w:author="Abercrombie, Kerrie" w:date="2021-01-21T13:15:00Z"/>
                <w:rFonts w:cstheme="minorHAnsi"/>
                <w:b/>
                <w:szCs w:val="20"/>
              </w:rPr>
            </w:pPr>
          </w:p>
        </w:tc>
      </w:tr>
      <w:tr w:rsidR="00185207" w:rsidRPr="00FB0C8D" w14:paraId="77509543" w14:textId="77777777" w:rsidTr="002B5A22">
        <w:trPr>
          <w:trHeight w:val="60"/>
          <w:ins w:id="2751" w:author="Abercrombie, Kerrie" w:date="2021-01-21T13:15:00Z"/>
        </w:trPr>
        <w:tc>
          <w:tcPr>
            <w:tcW w:w="846" w:type="dxa"/>
            <w:shd w:val="clear" w:color="auto" w:fill="auto"/>
          </w:tcPr>
          <w:p w14:paraId="5A9A5F43" w14:textId="77777777" w:rsidR="00185207" w:rsidRPr="00FB0C8D" w:rsidRDefault="00185207" w:rsidP="00FB0C8D">
            <w:pPr>
              <w:pStyle w:val="Tabletext"/>
              <w:spacing w:before="0" w:after="0"/>
              <w:rPr>
                <w:ins w:id="2752" w:author="Abercrombie, Kerrie" w:date="2021-01-21T13:15:00Z"/>
                <w:rFonts w:cstheme="minorHAnsi"/>
                <w:b/>
                <w:szCs w:val="20"/>
              </w:rPr>
            </w:pPr>
          </w:p>
        </w:tc>
        <w:tc>
          <w:tcPr>
            <w:tcW w:w="4607" w:type="dxa"/>
            <w:shd w:val="clear" w:color="auto" w:fill="auto"/>
          </w:tcPr>
          <w:p w14:paraId="562F2EE3" w14:textId="77777777" w:rsidR="00185207" w:rsidRPr="00FB0C8D" w:rsidRDefault="00185207" w:rsidP="00FB0C8D">
            <w:pPr>
              <w:pStyle w:val="Tabletext"/>
              <w:spacing w:before="0" w:after="0"/>
              <w:ind w:left="0" w:right="0"/>
              <w:rPr>
                <w:ins w:id="2753" w:author="Abercrombie, Kerrie" w:date="2021-01-21T13:15:00Z"/>
                <w:rFonts w:cstheme="minorHAnsi"/>
                <w:szCs w:val="20"/>
              </w:rPr>
            </w:pPr>
            <w:ins w:id="2754" w:author="Abercrombie, Kerrie" w:date="2021-01-21T13:15:00Z">
              <w:r w:rsidRPr="00FB0C8D">
                <w:rPr>
                  <w:rFonts w:cstheme="minorHAnsi"/>
                  <w:i/>
                  <w:szCs w:val="20"/>
                </w:rPr>
                <w:t>Demonstrate the capability to perform situational analysis to  monitor and manage ship traffic in the VTS area</w:t>
              </w:r>
            </w:ins>
          </w:p>
        </w:tc>
        <w:tc>
          <w:tcPr>
            <w:tcW w:w="921" w:type="dxa"/>
          </w:tcPr>
          <w:p w14:paraId="6A3250E9" w14:textId="5CBBCDFF" w:rsidR="00185207" w:rsidRPr="00FB0C8D" w:rsidRDefault="00185207" w:rsidP="00FB0C8D">
            <w:pPr>
              <w:pStyle w:val="Tablelevel1bold"/>
              <w:spacing w:before="0" w:after="0"/>
              <w:rPr>
                <w:ins w:id="2755" w:author="Abercrombie, Kerrie" w:date="2021-01-25T09:00:00Z"/>
                <w:rFonts w:asciiTheme="minorHAnsi" w:hAnsiTheme="minorHAnsi" w:cstheme="minorHAnsi"/>
                <w:b w:val="0"/>
                <w:sz w:val="20"/>
                <w:szCs w:val="20"/>
              </w:rPr>
            </w:pPr>
            <w:ins w:id="2756" w:author="Abercrombie, Kerrie" w:date="2021-01-25T09:00:00Z">
              <w:r w:rsidRPr="00FB0C8D">
                <w:rPr>
                  <w:rFonts w:asciiTheme="minorHAnsi" w:hAnsiTheme="minorHAnsi" w:cstheme="minorHAnsi"/>
                  <w:b w:val="0"/>
                  <w:sz w:val="20"/>
                  <w:szCs w:val="20"/>
                </w:rPr>
                <w:t>3.1</w:t>
              </w:r>
            </w:ins>
            <w:ins w:id="2757" w:author="Abercrombie, Kerrie" w:date="2021-01-26T21:54:00Z">
              <w:r w:rsidR="00EC66AC" w:rsidRPr="00FB0C8D">
                <w:rPr>
                  <w:rFonts w:asciiTheme="minorHAnsi" w:hAnsiTheme="minorHAnsi" w:cstheme="minorHAnsi"/>
                  <w:b w:val="0"/>
                  <w:sz w:val="20"/>
                  <w:szCs w:val="20"/>
                </w:rPr>
                <w:t>3</w:t>
              </w:r>
            </w:ins>
            <w:ins w:id="2758" w:author="Abercrombie, Kerrie" w:date="2021-01-25T09:00:00Z">
              <w:r w:rsidRPr="00FB0C8D">
                <w:rPr>
                  <w:rFonts w:asciiTheme="minorHAnsi" w:hAnsiTheme="minorHAnsi" w:cstheme="minorHAnsi"/>
                  <w:b w:val="0"/>
                  <w:sz w:val="20"/>
                  <w:szCs w:val="20"/>
                </w:rPr>
                <w:t>.1</w:t>
              </w:r>
            </w:ins>
          </w:p>
        </w:tc>
        <w:tc>
          <w:tcPr>
            <w:tcW w:w="4607" w:type="dxa"/>
            <w:shd w:val="clear" w:color="auto" w:fill="auto"/>
          </w:tcPr>
          <w:p w14:paraId="6B26AC6E" w14:textId="0BDE4CBB" w:rsidR="00185207" w:rsidRPr="00FB0C8D" w:rsidRDefault="00185207" w:rsidP="00FB0C8D">
            <w:pPr>
              <w:pStyle w:val="Tablelevel1bold"/>
              <w:spacing w:before="0" w:after="0"/>
              <w:rPr>
                <w:ins w:id="2759" w:author="Abercrombie, Kerrie" w:date="2021-01-21T13:15:00Z"/>
                <w:rFonts w:asciiTheme="minorHAnsi" w:hAnsiTheme="minorHAnsi" w:cstheme="minorHAnsi"/>
                <w:b w:val="0"/>
                <w:sz w:val="20"/>
                <w:szCs w:val="20"/>
              </w:rPr>
            </w:pPr>
            <w:ins w:id="2760" w:author="Abercrombie, Kerrie" w:date="2021-01-21T13:15:00Z">
              <w:r w:rsidRPr="00FB0C8D">
                <w:rPr>
                  <w:rFonts w:asciiTheme="minorHAnsi" w:hAnsiTheme="minorHAnsi" w:cstheme="minorHAnsi"/>
                  <w:b w:val="0"/>
                  <w:sz w:val="20"/>
                  <w:szCs w:val="20"/>
                </w:rPr>
                <w:t>Situation analysis</w:t>
              </w:r>
            </w:ins>
          </w:p>
          <w:p w14:paraId="45B1DC5D" w14:textId="77777777" w:rsidR="00185207" w:rsidRPr="00FB0C8D" w:rsidRDefault="00185207" w:rsidP="00FB0C8D">
            <w:pPr>
              <w:pStyle w:val="Tablelevel2"/>
              <w:rPr>
                <w:ins w:id="2761" w:author="Abercrombie, Kerrie" w:date="2021-01-21T13:15:00Z"/>
                <w:rFonts w:asciiTheme="minorHAnsi" w:hAnsiTheme="minorHAnsi" w:cstheme="minorHAnsi"/>
                <w:sz w:val="20"/>
              </w:rPr>
            </w:pPr>
            <w:ins w:id="2762" w:author="Abercrombie, Kerrie" w:date="2021-01-21T13:15:00Z">
              <w:r w:rsidRPr="00FB0C8D">
                <w:rPr>
                  <w:rFonts w:asciiTheme="minorHAnsi" w:hAnsiTheme="minorHAnsi" w:cstheme="minorHAnsi"/>
                  <w:sz w:val="20"/>
                </w:rPr>
                <w:t>Conflict assessment</w:t>
              </w:r>
            </w:ins>
          </w:p>
          <w:p w14:paraId="535FC4E9" w14:textId="77777777" w:rsidR="00185207" w:rsidRPr="00FB0C8D" w:rsidRDefault="00185207" w:rsidP="00FB0C8D">
            <w:pPr>
              <w:pStyle w:val="Tablelevel3"/>
              <w:rPr>
                <w:ins w:id="2763" w:author="Abercrombie, Kerrie" w:date="2021-01-21T13:15:00Z"/>
                <w:rFonts w:asciiTheme="minorHAnsi" w:hAnsiTheme="minorHAnsi" w:cstheme="minorHAnsi"/>
                <w:lang w:eastAsia="en-GB"/>
              </w:rPr>
            </w:pPr>
            <w:ins w:id="2764" w:author="Abercrombie, Kerrie" w:date="2021-01-21T13:15:00Z">
              <w:r w:rsidRPr="00FB0C8D">
                <w:rPr>
                  <w:rFonts w:asciiTheme="minorHAnsi" w:hAnsiTheme="minorHAnsi" w:cstheme="minorHAnsi"/>
                  <w:lang w:eastAsia="en-GB"/>
                </w:rPr>
                <w:t>Spatial separation</w:t>
              </w:r>
            </w:ins>
          </w:p>
          <w:p w14:paraId="1C11F26B" w14:textId="77777777" w:rsidR="00185207" w:rsidRPr="00FB0C8D" w:rsidRDefault="00185207" w:rsidP="00FB0C8D">
            <w:pPr>
              <w:pStyle w:val="Tablelevel2"/>
              <w:rPr>
                <w:ins w:id="2765" w:author="Abercrombie, Kerrie" w:date="2021-01-21T13:15:00Z"/>
                <w:rFonts w:asciiTheme="minorHAnsi" w:hAnsiTheme="minorHAnsi" w:cstheme="minorHAnsi"/>
                <w:sz w:val="20"/>
              </w:rPr>
            </w:pPr>
            <w:ins w:id="2766" w:author="Abercrombie, Kerrie" w:date="2021-01-21T13:15:00Z">
              <w:r w:rsidRPr="00FB0C8D">
                <w:rPr>
                  <w:rFonts w:asciiTheme="minorHAnsi" w:hAnsiTheme="minorHAnsi" w:cstheme="minorHAnsi"/>
                  <w:sz w:val="20"/>
                </w:rPr>
                <w:t>Determination of relevant traffic</w:t>
              </w:r>
            </w:ins>
          </w:p>
          <w:p w14:paraId="778DA931" w14:textId="77777777" w:rsidR="00185207" w:rsidRPr="00FB0C8D" w:rsidRDefault="00185207" w:rsidP="00FB0C8D">
            <w:pPr>
              <w:pStyle w:val="Tablelevel3"/>
              <w:rPr>
                <w:ins w:id="2767" w:author="Abercrombie, Kerrie" w:date="2021-01-21T13:15:00Z"/>
                <w:rFonts w:asciiTheme="minorHAnsi" w:hAnsiTheme="minorHAnsi" w:cstheme="minorHAnsi"/>
                <w:lang w:eastAsia="en-GB"/>
              </w:rPr>
            </w:pPr>
            <w:ins w:id="2768" w:author="Abercrombie, Kerrie" w:date="2021-01-21T13:15:00Z">
              <w:r w:rsidRPr="00FB0C8D">
                <w:rPr>
                  <w:rFonts w:asciiTheme="minorHAnsi" w:hAnsiTheme="minorHAnsi" w:cstheme="minorHAnsi"/>
                  <w:lang w:eastAsia="en-GB"/>
                </w:rPr>
                <w:t>Participating/non-participating traffic</w:t>
              </w:r>
            </w:ins>
          </w:p>
          <w:p w14:paraId="10A0B118" w14:textId="77777777" w:rsidR="00185207" w:rsidRPr="00FB0C8D" w:rsidRDefault="00185207" w:rsidP="00FB0C8D">
            <w:pPr>
              <w:pStyle w:val="Tablelevel3"/>
              <w:rPr>
                <w:ins w:id="2769" w:author="Abercrombie, Kerrie" w:date="2021-01-21T13:15:00Z"/>
                <w:rFonts w:asciiTheme="minorHAnsi" w:hAnsiTheme="minorHAnsi" w:cstheme="minorHAnsi"/>
                <w:lang w:eastAsia="en-GB"/>
              </w:rPr>
            </w:pPr>
            <w:ins w:id="2770" w:author="Abercrombie, Kerrie" w:date="2021-01-21T13:15:00Z">
              <w:r w:rsidRPr="00FB0C8D">
                <w:rPr>
                  <w:rFonts w:asciiTheme="minorHAnsi" w:hAnsiTheme="minorHAnsi" w:cstheme="minorHAnsi"/>
                  <w:lang w:eastAsia="en-GB"/>
                </w:rPr>
                <w:t>National and international regulations</w:t>
              </w:r>
            </w:ins>
          </w:p>
          <w:p w14:paraId="7FB69598" w14:textId="77777777" w:rsidR="00185207" w:rsidRPr="00FB0C8D" w:rsidRDefault="00185207" w:rsidP="00FB0C8D">
            <w:pPr>
              <w:pStyle w:val="Tablelevel3"/>
              <w:rPr>
                <w:ins w:id="2771" w:author="Abercrombie, Kerrie" w:date="2021-01-21T13:15:00Z"/>
                <w:rFonts w:asciiTheme="minorHAnsi" w:hAnsiTheme="minorHAnsi" w:cstheme="minorHAnsi"/>
              </w:rPr>
            </w:pPr>
            <w:ins w:id="2772" w:author="Abercrombie, Kerrie" w:date="2021-01-21T13:15:00Z">
              <w:r w:rsidRPr="00FB0C8D">
                <w:rPr>
                  <w:rFonts w:asciiTheme="minorHAnsi" w:hAnsiTheme="minorHAnsi" w:cstheme="minorHAnsi"/>
                  <w:lang w:eastAsia="en-GB"/>
                </w:rPr>
                <w:t>Local procedures</w:t>
              </w:r>
            </w:ins>
          </w:p>
          <w:p w14:paraId="1A95EB0C" w14:textId="77777777" w:rsidR="00185207" w:rsidRPr="00FB0C8D" w:rsidRDefault="00185207" w:rsidP="00FB0C8D">
            <w:pPr>
              <w:pStyle w:val="Tabletext"/>
              <w:spacing w:before="0" w:after="0"/>
              <w:ind w:left="0" w:right="0"/>
              <w:rPr>
                <w:ins w:id="2773" w:author="Abercrombie, Kerrie" w:date="2021-01-21T13:15:00Z"/>
                <w:rFonts w:cstheme="minorHAnsi"/>
                <w:szCs w:val="20"/>
              </w:rPr>
            </w:pPr>
            <w:ins w:id="2774" w:author="Abercrombie, Kerrie" w:date="2021-01-21T13:15:00Z">
              <w:r w:rsidRPr="00FB0C8D">
                <w:rPr>
                  <w:rFonts w:cstheme="minorHAnsi"/>
                  <w:szCs w:val="20"/>
                </w:rPr>
                <w:t>Tools for determining relevant traffic - risk of collision, unclear intentions, non-routine action, blind corner etc</w:t>
              </w:r>
            </w:ins>
          </w:p>
        </w:tc>
        <w:tc>
          <w:tcPr>
            <w:tcW w:w="683" w:type="dxa"/>
            <w:shd w:val="clear" w:color="auto" w:fill="auto"/>
          </w:tcPr>
          <w:p w14:paraId="0466E489" w14:textId="77777777" w:rsidR="00185207" w:rsidRPr="00FB0C8D" w:rsidRDefault="00185207" w:rsidP="00FB0C8D">
            <w:pPr>
              <w:pStyle w:val="Tabletext"/>
              <w:spacing w:before="0" w:after="0"/>
              <w:rPr>
                <w:ins w:id="2775" w:author="Abercrombie, Kerrie" w:date="2021-01-21T13:15:00Z"/>
                <w:rFonts w:cstheme="minorHAnsi"/>
                <w:b/>
                <w:szCs w:val="20"/>
              </w:rPr>
            </w:pPr>
          </w:p>
        </w:tc>
        <w:tc>
          <w:tcPr>
            <w:tcW w:w="3003" w:type="dxa"/>
            <w:shd w:val="clear" w:color="auto" w:fill="auto"/>
          </w:tcPr>
          <w:p w14:paraId="69AEF096" w14:textId="77777777" w:rsidR="00185207" w:rsidRPr="00FB0C8D" w:rsidRDefault="00185207" w:rsidP="00FB0C8D">
            <w:pPr>
              <w:pStyle w:val="Tabletext"/>
              <w:spacing w:before="0" w:after="0"/>
              <w:ind w:left="0" w:right="7"/>
              <w:rPr>
                <w:ins w:id="2776" w:author="Abercrombie, Kerrie" w:date="2021-01-21T13:15:00Z"/>
                <w:rFonts w:cstheme="minorHAnsi"/>
                <w:b/>
                <w:szCs w:val="20"/>
                <w:highlight w:val="yellow"/>
              </w:rPr>
            </w:pPr>
          </w:p>
        </w:tc>
      </w:tr>
      <w:tr w:rsidR="00185207" w:rsidRPr="00FB0C8D" w14:paraId="35E59431" w14:textId="77777777" w:rsidTr="002B5A22">
        <w:trPr>
          <w:trHeight w:val="60"/>
          <w:ins w:id="2777" w:author="Abercrombie, Kerrie" w:date="2021-01-21T13:15:00Z"/>
        </w:trPr>
        <w:tc>
          <w:tcPr>
            <w:tcW w:w="846" w:type="dxa"/>
            <w:shd w:val="clear" w:color="auto" w:fill="F2F2F2" w:themeFill="background1" w:themeFillShade="F2"/>
          </w:tcPr>
          <w:p w14:paraId="697B2552" w14:textId="02F30F47" w:rsidR="00185207" w:rsidRPr="00FB0C8D" w:rsidRDefault="00EC66AC" w:rsidP="00FB0C8D">
            <w:pPr>
              <w:pStyle w:val="Tabletext"/>
              <w:spacing w:before="0" w:after="0"/>
              <w:rPr>
                <w:ins w:id="2778" w:author="Abercrombie, Kerrie" w:date="2021-01-21T13:15:00Z"/>
                <w:rFonts w:cstheme="minorHAnsi"/>
                <w:b/>
                <w:szCs w:val="20"/>
              </w:rPr>
            </w:pPr>
            <w:ins w:id="2779" w:author="Abercrombie, Kerrie" w:date="2021-01-26T21:54:00Z">
              <w:r w:rsidRPr="00FB0C8D">
                <w:rPr>
                  <w:rFonts w:cstheme="minorHAnsi"/>
                  <w:b/>
                  <w:szCs w:val="20"/>
                </w:rPr>
                <w:t>3</w:t>
              </w:r>
            </w:ins>
            <w:ins w:id="2780" w:author="Abercrombie, Kerrie" w:date="2021-01-21T13:15:00Z">
              <w:r w:rsidR="00185207" w:rsidRPr="00FB0C8D">
                <w:rPr>
                  <w:rFonts w:cstheme="minorHAnsi"/>
                  <w:b/>
                  <w:szCs w:val="20"/>
                </w:rPr>
                <w:t>.</w:t>
              </w:r>
            </w:ins>
            <w:ins w:id="2781" w:author="Abercrombie, Kerrie" w:date="2021-01-26T21:54:00Z">
              <w:r w:rsidRPr="00FB0C8D">
                <w:rPr>
                  <w:rFonts w:cstheme="minorHAnsi"/>
                  <w:b/>
                  <w:szCs w:val="20"/>
                </w:rPr>
                <w:t>14</w:t>
              </w:r>
            </w:ins>
          </w:p>
        </w:tc>
        <w:tc>
          <w:tcPr>
            <w:tcW w:w="4607" w:type="dxa"/>
            <w:shd w:val="clear" w:color="auto" w:fill="F2F2F2" w:themeFill="background1" w:themeFillShade="F2"/>
          </w:tcPr>
          <w:p w14:paraId="09900717" w14:textId="77777777" w:rsidR="00185207" w:rsidRPr="00FB0C8D" w:rsidRDefault="00185207" w:rsidP="00FB0C8D">
            <w:pPr>
              <w:pStyle w:val="Tabletext"/>
              <w:spacing w:before="0" w:after="0"/>
              <w:ind w:left="0" w:right="0"/>
              <w:rPr>
                <w:ins w:id="2782" w:author="Abercrombie, Kerrie" w:date="2021-01-21T13:15:00Z"/>
                <w:rFonts w:cstheme="minorHAnsi"/>
                <w:b/>
                <w:szCs w:val="20"/>
              </w:rPr>
            </w:pPr>
            <w:commentRangeStart w:id="2783"/>
            <w:ins w:id="2784" w:author="Abercrombie, Kerrie" w:date="2021-01-21T13:15:00Z">
              <w:r w:rsidRPr="00FB0C8D">
                <w:rPr>
                  <w:rFonts w:cstheme="minorHAnsi"/>
                  <w:b/>
                  <w:szCs w:val="20"/>
                </w:rPr>
                <w:t>ENSURING</w:t>
              </w:r>
            </w:ins>
            <w:commentRangeEnd w:id="2783"/>
            <w:ins w:id="2785" w:author="Abercrombie, Kerrie" w:date="2021-01-26T21:54:00Z">
              <w:r w:rsidR="00EC66AC" w:rsidRPr="00FB0C8D">
                <w:rPr>
                  <w:rStyle w:val="CommentReference"/>
                  <w:rFonts w:cstheme="minorHAnsi"/>
                  <w:color w:val="auto"/>
                  <w:sz w:val="20"/>
                  <w:szCs w:val="20"/>
                </w:rPr>
                <w:commentReference w:id="2783"/>
              </w:r>
            </w:ins>
            <w:ins w:id="2786" w:author="Abercrombie, Kerrie" w:date="2021-01-21T13:15:00Z">
              <w:r w:rsidRPr="00FB0C8D">
                <w:rPr>
                  <w:rFonts w:cstheme="minorHAnsi"/>
                  <w:b/>
                  <w:szCs w:val="20"/>
                </w:rPr>
                <w:t xml:space="preserve"> COMPLIANCE WITH AND ENFORCEMENT OF REGULATORY PROVISIONS FOR WHICH THEY ARE EMPOWERED</w:t>
              </w:r>
            </w:ins>
          </w:p>
        </w:tc>
        <w:tc>
          <w:tcPr>
            <w:tcW w:w="921" w:type="dxa"/>
            <w:shd w:val="clear" w:color="auto" w:fill="F2F2F2" w:themeFill="background1" w:themeFillShade="F2"/>
          </w:tcPr>
          <w:p w14:paraId="4E3E4FE0" w14:textId="77777777" w:rsidR="00185207" w:rsidRPr="00FB0C8D" w:rsidRDefault="00185207" w:rsidP="00FB0C8D">
            <w:pPr>
              <w:pStyle w:val="Tabletext"/>
              <w:spacing w:before="0" w:after="0"/>
              <w:ind w:left="0" w:right="0"/>
              <w:rPr>
                <w:ins w:id="2787" w:author="Abercrombie, Kerrie" w:date="2021-01-25T09:00:00Z"/>
                <w:rFonts w:cstheme="minorHAnsi"/>
                <w:szCs w:val="20"/>
              </w:rPr>
            </w:pPr>
          </w:p>
        </w:tc>
        <w:tc>
          <w:tcPr>
            <w:tcW w:w="4607" w:type="dxa"/>
            <w:shd w:val="clear" w:color="auto" w:fill="F2F2F2" w:themeFill="background1" w:themeFillShade="F2"/>
          </w:tcPr>
          <w:p w14:paraId="756CAC7C" w14:textId="2756F694" w:rsidR="00185207" w:rsidRPr="00FB0C8D" w:rsidRDefault="00185207" w:rsidP="00FB0C8D">
            <w:pPr>
              <w:pStyle w:val="Tabletext"/>
              <w:spacing w:before="0" w:after="0"/>
              <w:ind w:left="0" w:right="0"/>
              <w:rPr>
                <w:ins w:id="2788" w:author="Abercrombie, Kerrie" w:date="2021-01-21T13:15:00Z"/>
                <w:rFonts w:cstheme="minorHAnsi"/>
                <w:szCs w:val="20"/>
              </w:rPr>
            </w:pPr>
          </w:p>
        </w:tc>
        <w:tc>
          <w:tcPr>
            <w:tcW w:w="683" w:type="dxa"/>
            <w:shd w:val="clear" w:color="auto" w:fill="F2F2F2" w:themeFill="background1" w:themeFillShade="F2"/>
          </w:tcPr>
          <w:p w14:paraId="6521F48D" w14:textId="77777777" w:rsidR="00185207" w:rsidRPr="00FB0C8D" w:rsidRDefault="00185207" w:rsidP="00FB0C8D">
            <w:pPr>
              <w:pStyle w:val="Tabletext"/>
              <w:spacing w:before="0" w:after="0"/>
              <w:rPr>
                <w:ins w:id="2789" w:author="Abercrombie, Kerrie" w:date="2021-01-21T13:15:00Z"/>
                <w:rFonts w:cstheme="minorHAnsi"/>
                <w:b/>
                <w:szCs w:val="20"/>
              </w:rPr>
            </w:pPr>
          </w:p>
        </w:tc>
        <w:tc>
          <w:tcPr>
            <w:tcW w:w="3003" w:type="dxa"/>
            <w:shd w:val="clear" w:color="auto" w:fill="F2F2F2" w:themeFill="background1" w:themeFillShade="F2"/>
          </w:tcPr>
          <w:p w14:paraId="07B7EC01" w14:textId="77777777" w:rsidR="00185207" w:rsidRPr="00FB0C8D" w:rsidRDefault="00185207" w:rsidP="00FB0C8D">
            <w:pPr>
              <w:pStyle w:val="Tabletext"/>
              <w:spacing w:before="0" w:after="0"/>
              <w:ind w:left="0" w:right="7"/>
              <w:rPr>
                <w:ins w:id="2790" w:author="Abercrombie, Kerrie" w:date="2021-01-21T13:15:00Z"/>
                <w:rFonts w:cstheme="minorHAnsi"/>
                <w:b/>
                <w:szCs w:val="20"/>
                <w:highlight w:val="yellow"/>
              </w:rPr>
            </w:pPr>
          </w:p>
        </w:tc>
      </w:tr>
      <w:tr w:rsidR="00185207" w:rsidRPr="00FB0C8D" w14:paraId="6E0B50F5" w14:textId="77777777" w:rsidTr="001067BE">
        <w:trPr>
          <w:trHeight w:val="60"/>
          <w:ins w:id="2791" w:author="Abercrombie, Kerrie" w:date="2021-01-22T12:58:00Z"/>
        </w:trPr>
        <w:tc>
          <w:tcPr>
            <w:tcW w:w="846" w:type="dxa"/>
            <w:vMerge w:val="restart"/>
            <w:shd w:val="clear" w:color="auto" w:fill="auto"/>
          </w:tcPr>
          <w:p w14:paraId="51DE47BD" w14:textId="77777777" w:rsidR="00185207" w:rsidRPr="00FB0C8D" w:rsidRDefault="00185207" w:rsidP="00FB0C8D">
            <w:pPr>
              <w:pStyle w:val="Tabletext"/>
              <w:spacing w:before="0" w:after="0"/>
              <w:rPr>
                <w:ins w:id="2792" w:author="Abercrombie, Kerrie" w:date="2021-01-22T12:58:00Z"/>
                <w:rFonts w:cstheme="minorHAnsi"/>
                <w:b/>
                <w:szCs w:val="20"/>
              </w:rPr>
            </w:pPr>
          </w:p>
        </w:tc>
        <w:tc>
          <w:tcPr>
            <w:tcW w:w="4607" w:type="dxa"/>
            <w:shd w:val="clear" w:color="auto" w:fill="auto"/>
          </w:tcPr>
          <w:p w14:paraId="74538FB7" w14:textId="77777777" w:rsidR="00185207" w:rsidRPr="00FB0C8D" w:rsidRDefault="00185207" w:rsidP="00FB0C8D">
            <w:pPr>
              <w:pStyle w:val="Tabletext"/>
              <w:spacing w:before="0" w:after="0"/>
              <w:ind w:left="0" w:right="0"/>
              <w:rPr>
                <w:ins w:id="2793" w:author="Abercrombie, Kerrie" w:date="2021-01-22T12:58:00Z"/>
                <w:rFonts w:cstheme="minorHAnsi"/>
                <w:b/>
                <w:szCs w:val="20"/>
              </w:rPr>
            </w:pPr>
          </w:p>
        </w:tc>
        <w:tc>
          <w:tcPr>
            <w:tcW w:w="921" w:type="dxa"/>
            <w:shd w:val="clear" w:color="auto" w:fill="auto"/>
          </w:tcPr>
          <w:p w14:paraId="3FB6CE48" w14:textId="30A009F9" w:rsidR="00185207" w:rsidRPr="00FB0C8D" w:rsidRDefault="00185207" w:rsidP="00FB0C8D">
            <w:pPr>
              <w:pStyle w:val="Tabletext"/>
              <w:spacing w:before="0" w:after="0"/>
              <w:ind w:left="0" w:right="0"/>
              <w:rPr>
                <w:ins w:id="2794" w:author="Abercrombie, Kerrie" w:date="2021-01-25T09:00:00Z"/>
                <w:rFonts w:cstheme="minorHAnsi"/>
                <w:szCs w:val="20"/>
              </w:rPr>
            </w:pPr>
            <w:ins w:id="2795" w:author="Abercrombie, Kerrie" w:date="2021-01-25T09:00:00Z">
              <w:r w:rsidRPr="00FB0C8D">
                <w:rPr>
                  <w:rFonts w:cstheme="minorHAnsi"/>
                  <w:szCs w:val="20"/>
                </w:rPr>
                <w:t>3.1</w:t>
              </w:r>
            </w:ins>
            <w:ins w:id="2796" w:author="Abercrombie, Kerrie" w:date="2021-01-26T21:54:00Z">
              <w:r w:rsidR="00EC66AC" w:rsidRPr="00FB0C8D">
                <w:rPr>
                  <w:rFonts w:cstheme="minorHAnsi"/>
                  <w:szCs w:val="20"/>
                </w:rPr>
                <w:t>4</w:t>
              </w:r>
            </w:ins>
            <w:ins w:id="2797" w:author="Abercrombie, Kerrie" w:date="2021-01-25T09:00:00Z">
              <w:r w:rsidRPr="00FB0C8D">
                <w:rPr>
                  <w:rFonts w:cstheme="minorHAnsi"/>
                  <w:szCs w:val="20"/>
                </w:rPr>
                <w:t>.1</w:t>
              </w:r>
            </w:ins>
          </w:p>
        </w:tc>
        <w:tc>
          <w:tcPr>
            <w:tcW w:w="4607" w:type="dxa"/>
            <w:shd w:val="clear" w:color="auto" w:fill="auto"/>
          </w:tcPr>
          <w:p w14:paraId="44BD5BA3" w14:textId="478B227C" w:rsidR="00185207" w:rsidRPr="00FB0C8D" w:rsidRDefault="00185207" w:rsidP="00FB0C8D">
            <w:pPr>
              <w:pStyle w:val="Tabletext"/>
              <w:spacing w:before="0" w:after="0"/>
              <w:ind w:left="0" w:right="0"/>
              <w:rPr>
                <w:ins w:id="2798" w:author="Abercrombie, Kerrie" w:date="2021-01-22T12:58:00Z"/>
                <w:rFonts w:cstheme="minorHAnsi"/>
                <w:szCs w:val="20"/>
              </w:rPr>
            </w:pPr>
          </w:p>
        </w:tc>
        <w:tc>
          <w:tcPr>
            <w:tcW w:w="683" w:type="dxa"/>
            <w:shd w:val="clear" w:color="auto" w:fill="auto"/>
          </w:tcPr>
          <w:p w14:paraId="2F71554E" w14:textId="77777777" w:rsidR="00185207" w:rsidRPr="00FB0C8D" w:rsidRDefault="00185207" w:rsidP="00FB0C8D">
            <w:pPr>
              <w:pStyle w:val="Tabletext"/>
              <w:spacing w:before="0" w:after="0"/>
              <w:rPr>
                <w:ins w:id="2799" w:author="Abercrombie, Kerrie" w:date="2021-01-22T12:58:00Z"/>
                <w:rFonts w:cstheme="minorHAnsi"/>
                <w:b/>
                <w:szCs w:val="20"/>
              </w:rPr>
            </w:pPr>
          </w:p>
        </w:tc>
        <w:tc>
          <w:tcPr>
            <w:tcW w:w="3003" w:type="dxa"/>
            <w:shd w:val="clear" w:color="auto" w:fill="auto"/>
          </w:tcPr>
          <w:p w14:paraId="29E26A0D" w14:textId="77777777" w:rsidR="00185207" w:rsidRPr="00FB0C8D" w:rsidRDefault="00185207" w:rsidP="00FB0C8D">
            <w:pPr>
              <w:pStyle w:val="Tabletext"/>
              <w:spacing w:before="0" w:after="0"/>
              <w:ind w:left="0" w:right="7"/>
              <w:rPr>
                <w:ins w:id="2800" w:author="Abercrombie, Kerrie" w:date="2021-01-22T12:58:00Z"/>
                <w:rFonts w:cstheme="minorHAnsi"/>
                <w:b/>
                <w:szCs w:val="20"/>
                <w:highlight w:val="yellow"/>
              </w:rPr>
            </w:pPr>
          </w:p>
        </w:tc>
      </w:tr>
      <w:tr w:rsidR="00185207" w:rsidRPr="00FB0C8D" w14:paraId="4BBBD01B" w14:textId="77777777" w:rsidTr="001067BE">
        <w:trPr>
          <w:trHeight w:val="60"/>
          <w:ins w:id="2801" w:author="Abercrombie, Kerrie" w:date="2021-01-22T12:58:00Z"/>
        </w:trPr>
        <w:tc>
          <w:tcPr>
            <w:tcW w:w="846" w:type="dxa"/>
            <w:vMerge/>
            <w:shd w:val="clear" w:color="auto" w:fill="auto"/>
          </w:tcPr>
          <w:p w14:paraId="34B6F648" w14:textId="77777777" w:rsidR="00185207" w:rsidRPr="00FB0C8D" w:rsidRDefault="00185207" w:rsidP="00FB0C8D">
            <w:pPr>
              <w:pStyle w:val="Tabletext"/>
              <w:spacing w:before="0" w:after="0"/>
              <w:rPr>
                <w:ins w:id="2802" w:author="Abercrombie, Kerrie" w:date="2021-01-22T12:58:00Z"/>
                <w:rFonts w:cstheme="minorHAnsi"/>
                <w:b/>
                <w:szCs w:val="20"/>
              </w:rPr>
            </w:pPr>
          </w:p>
        </w:tc>
        <w:tc>
          <w:tcPr>
            <w:tcW w:w="4607" w:type="dxa"/>
            <w:shd w:val="clear" w:color="auto" w:fill="auto"/>
          </w:tcPr>
          <w:p w14:paraId="4B186847" w14:textId="77777777" w:rsidR="000A604D" w:rsidRDefault="000A604D" w:rsidP="000A604D">
            <w:pPr>
              <w:pStyle w:val="Tabletext"/>
              <w:spacing w:before="0" w:after="0"/>
              <w:ind w:left="0" w:right="7"/>
              <w:rPr>
                <w:ins w:id="2803" w:author="Abercrombie, Kerrie" w:date="2021-01-27T11:42:00Z"/>
                <w:rFonts w:cstheme="minorHAnsi"/>
                <w:b/>
                <w:sz w:val="18"/>
                <w:szCs w:val="20"/>
                <w:highlight w:val="yellow"/>
              </w:rPr>
            </w:pPr>
            <w:ins w:id="2804" w:author="Abercrombie, Kerrie" w:date="2021-01-27T11:42:00Z">
              <w:r>
                <w:rPr>
                  <w:rFonts w:cstheme="minorHAnsi"/>
                  <w:b/>
                  <w:sz w:val="18"/>
                  <w:szCs w:val="20"/>
                  <w:highlight w:val="yellow"/>
                </w:rPr>
                <w:t xml:space="preserve">Extract from the revised A.857(XXX) -   </w:t>
              </w:r>
            </w:ins>
          </w:p>
          <w:p w14:paraId="673AC22C" w14:textId="413260C9" w:rsidR="00185207" w:rsidRPr="00FB0C8D" w:rsidRDefault="00185207" w:rsidP="00FB0C8D">
            <w:pPr>
              <w:pStyle w:val="Tabletext"/>
              <w:spacing w:before="0" w:after="0"/>
              <w:ind w:left="0" w:right="7"/>
              <w:rPr>
                <w:ins w:id="2805" w:author="Abercrombie, Kerrie" w:date="2021-01-25T09:00:00Z"/>
                <w:rFonts w:cstheme="minorHAnsi"/>
                <w:b/>
                <w:sz w:val="18"/>
                <w:szCs w:val="20"/>
                <w:highlight w:val="yellow"/>
              </w:rPr>
            </w:pPr>
            <w:ins w:id="2806" w:author="Abercrombie, Kerrie" w:date="2021-01-25T09:00:00Z">
              <w:r w:rsidRPr="00FB0C8D">
                <w:rPr>
                  <w:rFonts w:cstheme="minorHAnsi"/>
                  <w:b/>
                  <w:sz w:val="18"/>
                  <w:szCs w:val="20"/>
                  <w:highlight w:val="yellow"/>
                </w:rPr>
                <w:t>RESPONDING TO DEVELOPING UNSAFE SITUATIONS</w:t>
              </w:r>
            </w:ins>
          </w:p>
          <w:p w14:paraId="5437FABC" w14:textId="77777777" w:rsidR="00185207" w:rsidRPr="00FB0C8D" w:rsidRDefault="00185207" w:rsidP="00FB0C8D">
            <w:pPr>
              <w:pStyle w:val="Tabletext"/>
              <w:spacing w:before="0" w:after="0"/>
              <w:ind w:right="7"/>
              <w:rPr>
                <w:ins w:id="2807" w:author="Abercrombie, Kerrie" w:date="2021-01-25T09:00:00Z"/>
                <w:rFonts w:cstheme="minorHAnsi"/>
                <w:sz w:val="18"/>
                <w:szCs w:val="20"/>
                <w:highlight w:val="yellow"/>
              </w:rPr>
            </w:pPr>
            <w:ins w:id="2808" w:author="Abercrombie, Kerrie" w:date="2021-01-25T09:00:00Z">
              <w:r w:rsidRPr="00FB0C8D">
                <w:rPr>
                  <w:rFonts w:cstheme="minorHAnsi"/>
                  <w:sz w:val="18"/>
                  <w:szCs w:val="20"/>
                  <w:highlight w:val="yellow"/>
                </w:rPr>
                <w:t>3 responding to developing unsafe situations, which may include:</w:t>
              </w:r>
            </w:ins>
          </w:p>
          <w:p w14:paraId="029AD598" w14:textId="77777777" w:rsidR="00185207" w:rsidRPr="00FB0C8D" w:rsidRDefault="00185207" w:rsidP="00FB0C8D">
            <w:pPr>
              <w:pStyle w:val="Tabletext"/>
              <w:spacing w:before="0" w:after="0"/>
              <w:ind w:left="312" w:right="7"/>
              <w:rPr>
                <w:ins w:id="2809" w:author="Abercrombie, Kerrie" w:date="2021-01-25T09:00:00Z"/>
                <w:rFonts w:cstheme="minorHAnsi"/>
                <w:sz w:val="18"/>
                <w:szCs w:val="20"/>
                <w:highlight w:val="yellow"/>
              </w:rPr>
            </w:pPr>
            <w:ins w:id="2810" w:author="Abercrombie, Kerrie" w:date="2021-01-25T09:00:00Z">
              <w:r w:rsidRPr="00FB0C8D">
                <w:rPr>
                  <w:rFonts w:cstheme="minorHAnsi"/>
                  <w:sz w:val="18"/>
                  <w:szCs w:val="20"/>
                  <w:highlight w:val="yellow"/>
                </w:rPr>
                <w:t>.1 a ship unsure of its route or position;</w:t>
              </w:r>
            </w:ins>
          </w:p>
          <w:p w14:paraId="0900CCCA" w14:textId="77777777" w:rsidR="00185207" w:rsidRPr="00FB0C8D" w:rsidRDefault="00185207" w:rsidP="00FB0C8D">
            <w:pPr>
              <w:pStyle w:val="Tabletext"/>
              <w:spacing w:before="0" w:after="0"/>
              <w:ind w:left="312" w:right="7"/>
              <w:rPr>
                <w:ins w:id="2811" w:author="Abercrombie, Kerrie" w:date="2021-01-25T09:00:00Z"/>
                <w:rFonts w:cstheme="minorHAnsi"/>
                <w:sz w:val="18"/>
                <w:szCs w:val="20"/>
                <w:highlight w:val="yellow"/>
              </w:rPr>
            </w:pPr>
            <w:ins w:id="2812" w:author="Abercrombie, Kerrie" w:date="2021-01-25T09:00:00Z">
              <w:r w:rsidRPr="00FB0C8D">
                <w:rPr>
                  <w:rFonts w:cstheme="minorHAnsi"/>
                  <w:sz w:val="18"/>
                  <w:szCs w:val="20"/>
                  <w:highlight w:val="yellow"/>
                </w:rPr>
                <w:t>.2 a ship deviating from the route;</w:t>
              </w:r>
            </w:ins>
          </w:p>
          <w:p w14:paraId="7EBD0712" w14:textId="77777777" w:rsidR="00185207" w:rsidRPr="00FB0C8D" w:rsidRDefault="00185207" w:rsidP="00FB0C8D">
            <w:pPr>
              <w:pStyle w:val="Tabletext"/>
              <w:spacing w:before="0" w:after="0"/>
              <w:ind w:left="312" w:right="7"/>
              <w:rPr>
                <w:ins w:id="2813" w:author="Abercrombie, Kerrie" w:date="2021-01-25T09:00:00Z"/>
                <w:rFonts w:cstheme="minorHAnsi"/>
                <w:sz w:val="18"/>
                <w:szCs w:val="20"/>
                <w:highlight w:val="yellow"/>
              </w:rPr>
            </w:pPr>
            <w:ins w:id="2814" w:author="Abercrombie, Kerrie" w:date="2021-01-25T09:00:00Z">
              <w:r w:rsidRPr="00FB0C8D">
                <w:rPr>
                  <w:rFonts w:cstheme="minorHAnsi"/>
                  <w:sz w:val="18"/>
                  <w:szCs w:val="20"/>
                  <w:highlight w:val="yellow"/>
                </w:rPr>
                <w:t>.3 a ship requiring guidance to an anchoring position;</w:t>
              </w:r>
            </w:ins>
          </w:p>
          <w:p w14:paraId="34C53C62" w14:textId="77777777" w:rsidR="00185207" w:rsidRPr="00FB0C8D" w:rsidRDefault="00185207" w:rsidP="00FB0C8D">
            <w:pPr>
              <w:pStyle w:val="Tabletext"/>
              <w:spacing w:before="0" w:after="0"/>
              <w:ind w:left="312" w:right="7"/>
              <w:rPr>
                <w:ins w:id="2815" w:author="Abercrombie, Kerrie" w:date="2021-01-25T09:00:00Z"/>
                <w:rFonts w:cstheme="minorHAnsi"/>
                <w:sz w:val="18"/>
                <w:szCs w:val="20"/>
                <w:highlight w:val="yellow"/>
              </w:rPr>
            </w:pPr>
            <w:ins w:id="2816" w:author="Abercrombie, Kerrie" w:date="2021-01-25T09:00:00Z">
              <w:r w:rsidRPr="00FB0C8D">
                <w:rPr>
                  <w:rFonts w:cstheme="minorHAnsi"/>
                  <w:sz w:val="18"/>
                  <w:szCs w:val="20"/>
                  <w:highlight w:val="yellow"/>
                </w:rPr>
                <w:t>.4 a ship that has defects or deficiencies, such as navigation or manoeuvring equipment failure;</w:t>
              </w:r>
            </w:ins>
          </w:p>
          <w:p w14:paraId="0DAA5A17" w14:textId="77777777" w:rsidR="00185207" w:rsidRPr="00FB0C8D" w:rsidRDefault="00185207" w:rsidP="00FB0C8D">
            <w:pPr>
              <w:pStyle w:val="Tabletext"/>
              <w:spacing w:before="0" w:after="0"/>
              <w:ind w:left="312" w:right="7"/>
              <w:rPr>
                <w:ins w:id="2817" w:author="Abercrombie, Kerrie" w:date="2021-01-25T09:00:00Z"/>
                <w:rFonts w:cstheme="minorHAnsi"/>
                <w:sz w:val="18"/>
                <w:szCs w:val="20"/>
                <w:highlight w:val="yellow"/>
              </w:rPr>
            </w:pPr>
            <w:ins w:id="2818" w:author="Abercrombie, Kerrie" w:date="2021-01-25T09:00:00Z">
              <w:r w:rsidRPr="00FB0C8D">
                <w:rPr>
                  <w:rFonts w:cstheme="minorHAnsi"/>
                  <w:sz w:val="18"/>
                  <w:szCs w:val="20"/>
                  <w:highlight w:val="yellow"/>
                </w:rPr>
                <w:t>.5 severe meteorological conditions (e.g. low visibility, strong winds);</w:t>
              </w:r>
            </w:ins>
          </w:p>
          <w:p w14:paraId="5B4ED9B4" w14:textId="77777777" w:rsidR="00185207" w:rsidRPr="00FB0C8D" w:rsidRDefault="00185207" w:rsidP="00FB0C8D">
            <w:pPr>
              <w:pStyle w:val="Tabletext"/>
              <w:spacing w:before="0" w:after="0"/>
              <w:ind w:left="312" w:right="7"/>
              <w:rPr>
                <w:ins w:id="2819" w:author="Abercrombie, Kerrie" w:date="2021-01-25T09:00:00Z"/>
                <w:rFonts w:cstheme="minorHAnsi"/>
                <w:sz w:val="18"/>
                <w:szCs w:val="20"/>
                <w:highlight w:val="yellow"/>
              </w:rPr>
            </w:pPr>
            <w:ins w:id="2820" w:author="Abercrombie, Kerrie" w:date="2021-01-25T09:00:00Z">
              <w:r w:rsidRPr="00FB0C8D">
                <w:rPr>
                  <w:rFonts w:cstheme="minorHAnsi"/>
                  <w:sz w:val="18"/>
                  <w:szCs w:val="20"/>
                  <w:highlight w:val="yellow"/>
                </w:rPr>
                <w:t>.6 a ship at risk of grounding or collision; and</w:t>
              </w:r>
            </w:ins>
          </w:p>
          <w:p w14:paraId="7249B2F5" w14:textId="7B02B4D0" w:rsidR="00185207" w:rsidRPr="00FB0C8D" w:rsidRDefault="00185207" w:rsidP="00FB0C8D">
            <w:pPr>
              <w:pStyle w:val="Tabletext"/>
              <w:spacing w:before="0" w:after="0"/>
              <w:ind w:left="312" w:right="0"/>
              <w:rPr>
                <w:ins w:id="2821" w:author="Abercrombie, Kerrie" w:date="2021-01-22T12:58:00Z"/>
                <w:rFonts w:cstheme="minorHAnsi"/>
                <w:b/>
                <w:szCs w:val="20"/>
              </w:rPr>
            </w:pPr>
            <w:ins w:id="2822" w:author="Abercrombie, Kerrie" w:date="2021-01-25T09:00:00Z">
              <w:r w:rsidRPr="00FB0C8D">
                <w:rPr>
                  <w:rFonts w:cstheme="minorHAnsi"/>
                  <w:sz w:val="18"/>
                  <w:szCs w:val="20"/>
                  <w:highlight w:val="yellow"/>
                </w:rPr>
                <w:t>.7 emergency response or support to emergency services.</w:t>
              </w:r>
            </w:ins>
          </w:p>
        </w:tc>
        <w:tc>
          <w:tcPr>
            <w:tcW w:w="921" w:type="dxa"/>
            <w:shd w:val="clear" w:color="auto" w:fill="auto"/>
          </w:tcPr>
          <w:p w14:paraId="22D2A63C" w14:textId="77777777" w:rsidR="00185207" w:rsidRPr="00FB0C8D" w:rsidRDefault="00185207" w:rsidP="00FB0C8D">
            <w:pPr>
              <w:pStyle w:val="Tabletext"/>
              <w:spacing w:before="0" w:after="0"/>
              <w:ind w:left="0" w:right="0"/>
              <w:rPr>
                <w:ins w:id="2823" w:author="Abercrombie, Kerrie" w:date="2021-01-25T09:00:00Z"/>
                <w:rFonts w:cstheme="minorHAnsi"/>
                <w:szCs w:val="20"/>
              </w:rPr>
            </w:pPr>
          </w:p>
        </w:tc>
        <w:tc>
          <w:tcPr>
            <w:tcW w:w="4607" w:type="dxa"/>
            <w:shd w:val="clear" w:color="auto" w:fill="auto"/>
          </w:tcPr>
          <w:p w14:paraId="10635DB0" w14:textId="631474D3" w:rsidR="00185207" w:rsidRPr="00FB0C8D" w:rsidRDefault="00185207" w:rsidP="00FB0C8D">
            <w:pPr>
              <w:pStyle w:val="Tabletext"/>
              <w:spacing w:before="0" w:after="0"/>
              <w:ind w:left="0" w:right="0"/>
              <w:rPr>
                <w:ins w:id="2824" w:author="Abercrombie, Kerrie" w:date="2021-01-22T12:58:00Z"/>
                <w:rFonts w:cstheme="minorHAnsi"/>
                <w:szCs w:val="20"/>
              </w:rPr>
            </w:pPr>
          </w:p>
        </w:tc>
        <w:tc>
          <w:tcPr>
            <w:tcW w:w="683" w:type="dxa"/>
            <w:shd w:val="clear" w:color="auto" w:fill="auto"/>
          </w:tcPr>
          <w:p w14:paraId="4F0DE601" w14:textId="77777777" w:rsidR="00185207" w:rsidRPr="00FB0C8D" w:rsidRDefault="00185207" w:rsidP="00FB0C8D">
            <w:pPr>
              <w:pStyle w:val="Tabletext"/>
              <w:spacing w:before="0" w:after="0"/>
              <w:rPr>
                <w:ins w:id="2825" w:author="Abercrombie, Kerrie" w:date="2021-01-22T12:58:00Z"/>
                <w:rFonts w:cstheme="minorHAnsi"/>
                <w:b/>
                <w:szCs w:val="20"/>
              </w:rPr>
            </w:pPr>
          </w:p>
        </w:tc>
        <w:tc>
          <w:tcPr>
            <w:tcW w:w="3003" w:type="dxa"/>
            <w:shd w:val="clear" w:color="auto" w:fill="auto"/>
          </w:tcPr>
          <w:p w14:paraId="633D8FA0" w14:textId="77777777" w:rsidR="00185207" w:rsidRPr="00FB0C8D" w:rsidRDefault="00185207" w:rsidP="00FB0C8D">
            <w:pPr>
              <w:pStyle w:val="Tabletext"/>
              <w:spacing w:before="0" w:after="0"/>
              <w:ind w:left="0" w:right="7"/>
              <w:rPr>
                <w:ins w:id="2826" w:author="Abercrombie, Kerrie" w:date="2021-01-22T12:58:00Z"/>
                <w:rFonts w:cstheme="minorHAnsi"/>
                <w:b/>
                <w:szCs w:val="20"/>
              </w:rPr>
            </w:pPr>
          </w:p>
        </w:tc>
      </w:tr>
      <w:tr w:rsidR="00185207" w:rsidRPr="00FB0C8D" w14:paraId="27CC9071" w14:textId="77777777" w:rsidTr="001067BE">
        <w:trPr>
          <w:trHeight w:val="60"/>
          <w:ins w:id="2827" w:author="Abercrombie, Kerrie" w:date="2021-01-22T12:58:00Z"/>
        </w:trPr>
        <w:tc>
          <w:tcPr>
            <w:tcW w:w="846" w:type="dxa"/>
            <w:vMerge/>
            <w:shd w:val="clear" w:color="auto" w:fill="auto"/>
          </w:tcPr>
          <w:p w14:paraId="20059A1E" w14:textId="77777777" w:rsidR="00185207" w:rsidRPr="00FB0C8D" w:rsidRDefault="00185207" w:rsidP="00FB0C8D">
            <w:pPr>
              <w:pStyle w:val="Tabletext"/>
              <w:spacing w:before="0" w:after="0"/>
              <w:rPr>
                <w:ins w:id="2828" w:author="Abercrombie, Kerrie" w:date="2021-01-22T12:58:00Z"/>
                <w:rFonts w:cstheme="minorHAnsi"/>
                <w:b/>
                <w:szCs w:val="20"/>
              </w:rPr>
            </w:pPr>
          </w:p>
        </w:tc>
        <w:tc>
          <w:tcPr>
            <w:tcW w:w="4607" w:type="dxa"/>
            <w:shd w:val="clear" w:color="auto" w:fill="auto"/>
          </w:tcPr>
          <w:p w14:paraId="2ACD0953" w14:textId="77777777" w:rsidR="00185207" w:rsidRPr="00FB0C8D" w:rsidRDefault="00185207" w:rsidP="00FB0C8D">
            <w:pPr>
              <w:pStyle w:val="Tabletext"/>
              <w:spacing w:before="0" w:after="0"/>
              <w:ind w:left="0" w:right="0"/>
              <w:rPr>
                <w:ins w:id="2829" w:author="Abercrombie, Kerrie" w:date="2021-01-22T12:58:00Z"/>
                <w:rFonts w:cstheme="minorHAnsi"/>
                <w:b/>
                <w:szCs w:val="20"/>
              </w:rPr>
            </w:pPr>
          </w:p>
        </w:tc>
        <w:tc>
          <w:tcPr>
            <w:tcW w:w="921" w:type="dxa"/>
            <w:shd w:val="clear" w:color="auto" w:fill="auto"/>
          </w:tcPr>
          <w:p w14:paraId="627E3797" w14:textId="77777777" w:rsidR="00185207" w:rsidRPr="00FB0C8D" w:rsidRDefault="00185207" w:rsidP="00FB0C8D">
            <w:pPr>
              <w:pStyle w:val="Tabletext"/>
              <w:spacing w:before="0" w:after="0"/>
              <w:ind w:left="0" w:right="0"/>
              <w:rPr>
                <w:ins w:id="2830" w:author="Abercrombie, Kerrie" w:date="2021-01-25T09:00:00Z"/>
                <w:rFonts w:cstheme="minorHAnsi"/>
                <w:szCs w:val="20"/>
              </w:rPr>
            </w:pPr>
          </w:p>
        </w:tc>
        <w:tc>
          <w:tcPr>
            <w:tcW w:w="4607" w:type="dxa"/>
            <w:shd w:val="clear" w:color="auto" w:fill="auto"/>
          </w:tcPr>
          <w:p w14:paraId="16EB80E8" w14:textId="06400EA3" w:rsidR="00185207" w:rsidRPr="00FB0C8D" w:rsidRDefault="00185207" w:rsidP="00FB0C8D">
            <w:pPr>
              <w:pStyle w:val="Tabletext"/>
              <w:spacing w:before="0" w:after="0"/>
              <w:ind w:left="0" w:right="0"/>
              <w:rPr>
                <w:ins w:id="2831" w:author="Abercrombie, Kerrie" w:date="2021-01-22T12:58:00Z"/>
                <w:rFonts w:cstheme="minorHAnsi"/>
                <w:szCs w:val="20"/>
              </w:rPr>
            </w:pPr>
          </w:p>
        </w:tc>
        <w:tc>
          <w:tcPr>
            <w:tcW w:w="683" w:type="dxa"/>
            <w:shd w:val="clear" w:color="auto" w:fill="auto"/>
          </w:tcPr>
          <w:p w14:paraId="63BD1042" w14:textId="77777777" w:rsidR="00185207" w:rsidRPr="00FB0C8D" w:rsidRDefault="00185207" w:rsidP="00FB0C8D">
            <w:pPr>
              <w:pStyle w:val="Tabletext"/>
              <w:spacing w:before="0" w:after="0"/>
              <w:rPr>
                <w:ins w:id="2832" w:author="Abercrombie, Kerrie" w:date="2021-01-22T12:58:00Z"/>
                <w:rFonts w:cstheme="minorHAnsi"/>
                <w:b/>
                <w:szCs w:val="20"/>
              </w:rPr>
            </w:pPr>
          </w:p>
        </w:tc>
        <w:tc>
          <w:tcPr>
            <w:tcW w:w="3003" w:type="dxa"/>
            <w:shd w:val="clear" w:color="auto" w:fill="auto"/>
          </w:tcPr>
          <w:p w14:paraId="672594DB" w14:textId="77777777" w:rsidR="00185207" w:rsidRPr="00FB0C8D" w:rsidRDefault="00185207" w:rsidP="00FB0C8D">
            <w:pPr>
              <w:pStyle w:val="Tabletext"/>
              <w:spacing w:before="0" w:after="0"/>
              <w:ind w:left="0" w:right="7"/>
              <w:rPr>
                <w:ins w:id="2833" w:author="Abercrombie, Kerrie" w:date="2021-01-22T12:58:00Z"/>
                <w:rFonts w:cstheme="minorHAnsi"/>
                <w:b/>
                <w:szCs w:val="20"/>
              </w:rPr>
            </w:pPr>
          </w:p>
        </w:tc>
      </w:tr>
      <w:tr w:rsidR="00185207" w:rsidRPr="00FB0C8D" w14:paraId="190B9A07" w14:textId="77777777" w:rsidTr="002B5A22">
        <w:trPr>
          <w:trHeight w:val="60"/>
          <w:ins w:id="2834" w:author="Abercrombie, Kerrie" w:date="2021-01-22T12:58:00Z"/>
        </w:trPr>
        <w:tc>
          <w:tcPr>
            <w:tcW w:w="846" w:type="dxa"/>
            <w:shd w:val="clear" w:color="auto" w:fill="F2F2F2" w:themeFill="background1" w:themeFillShade="F2"/>
          </w:tcPr>
          <w:p w14:paraId="4B455ACA" w14:textId="7010F6A1" w:rsidR="00185207" w:rsidRPr="00FB0C8D" w:rsidRDefault="00185207" w:rsidP="00FB0C8D">
            <w:pPr>
              <w:pStyle w:val="Tabletext"/>
              <w:spacing w:before="0" w:after="0"/>
              <w:rPr>
                <w:ins w:id="2835" w:author="Abercrombie, Kerrie" w:date="2021-01-22T12:58:00Z"/>
                <w:rFonts w:cstheme="minorHAnsi"/>
                <w:b/>
                <w:szCs w:val="20"/>
              </w:rPr>
            </w:pPr>
            <w:ins w:id="2836" w:author="Abercrombie, Kerrie" w:date="2021-01-22T13:36:00Z">
              <w:r w:rsidRPr="00FB0C8D">
                <w:rPr>
                  <w:rFonts w:cstheme="minorHAnsi"/>
                  <w:b/>
                  <w:szCs w:val="20"/>
                </w:rPr>
                <w:t>3.1</w:t>
              </w:r>
            </w:ins>
            <w:ins w:id="2837" w:author="Abercrombie, Kerrie" w:date="2021-01-26T21:55:00Z">
              <w:r w:rsidR="00EC66AC" w:rsidRPr="00FB0C8D">
                <w:rPr>
                  <w:rFonts w:cstheme="minorHAnsi"/>
                  <w:b/>
                  <w:szCs w:val="20"/>
                </w:rPr>
                <w:t>5</w:t>
              </w:r>
            </w:ins>
          </w:p>
        </w:tc>
        <w:tc>
          <w:tcPr>
            <w:tcW w:w="4607" w:type="dxa"/>
            <w:shd w:val="clear" w:color="auto" w:fill="F2F2F2" w:themeFill="background1" w:themeFillShade="F2"/>
          </w:tcPr>
          <w:p w14:paraId="53564858" w14:textId="60BBE0E4" w:rsidR="00185207" w:rsidRPr="00FB0C8D" w:rsidRDefault="00185207" w:rsidP="00FB0C8D">
            <w:pPr>
              <w:pStyle w:val="Tabletext"/>
              <w:spacing w:before="0" w:after="0"/>
              <w:ind w:left="0" w:right="0"/>
              <w:rPr>
                <w:ins w:id="2838" w:author="Abercrombie, Kerrie" w:date="2021-01-22T12:58:00Z"/>
                <w:rFonts w:cstheme="minorHAnsi"/>
                <w:b/>
                <w:szCs w:val="20"/>
              </w:rPr>
            </w:pPr>
            <w:ins w:id="2839" w:author="Abercrombie, Kerrie" w:date="2021-01-22T13:36:00Z">
              <w:r w:rsidRPr="00FB0C8D">
                <w:rPr>
                  <w:rFonts w:cstheme="minorHAnsi"/>
                  <w:b/>
                  <w:szCs w:val="20"/>
                </w:rPr>
                <w:t>INTERNATIONAL AND NATIONAL REGULATIONS/</w:t>
              </w:r>
            </w:ins>
            <w:ins w:id="2840" w:author="Abercrombie, Kerrie" w:date="2021-01-26T21:55:00Z">
              <w:r w:rsidR="00EC66AC" w:rsidRPr="00FB0C8D">
                <w:rPr>
                  <w:rFonts w:cstheme="minorHAnsi"/>
                  <w:b/>
                  <w:szCs w:val="20"/>
                </w:rPr>
                <w:t xml:space="preserve"> </w:t>
              </w:r>
            </w:ins>
            <w:ins w:id="2841" w:author="Abercrombie, Kerrie" w:date="2021-01-22T13:36:00Z">
              <w:r w:rsidRPr="00FB0C8D">
                <w:rPr>
                  <w:rFonts w:cstheme="minorHAnsi"/>
                  <w:b/>
                  <w:szCs w:val="20"/>
                </w:rPr>
                <w:t>PROCEDURES</w:t>
              </w:r>
            </w:ins>
            <w:ins w:id="2842" w:author="Abercrombie, Kerrie" w:date="2021-01-26T21:55:00Z">
              <w:r w:rsidR="00EC66AC" w:rsidRPr="00FB0C8D">
                <w:rPr>
                  <w:rFonts w:cstheme="minorHAnsi"/>
                  <w:b/>
                  <w:szCs w:val="20"/>
                </w:rPr>
                <w:t xml:space="preserve"> FOR EMERGENCY RESPONSE</w:t>
              </w:r>
            </w:ins>
          </w:p>
        </w:tc>
        <w:tc>
          <w:tcPr>
            <w:tcW w:w="921" w:type="dxa"/>
            <w:shd w:val="clear" w:color="auto" w:fill="F2F2F2" w:themeFill="background1" w:themeFillShade="F2"/>
          </w:tcPr>
          <w:p w14:paraId="47AA2189" w14:textId="77777777" w:rsidR="00185207" w:rsidRPr="00FB0C8D" w:rsidRDefault="00185207" w:rsidP="00FB0C8D">
            <w:pPr>
              <w:pStyle w:val="Tabletext"/>
              <w:spacing w:before="0" w:after="0"/>
              <w:ind w:left="0" w:right="0"/>
              <w:rPr>
                <w:ins w:id="2843" w:author="Abercrombie, Kerrie" w:date="2021-01-25T09:00:00Z"/>
                <w:rFonts w:cstheme="minorHAnsi"/>
                <w:szCs w:val="20"/>
              </w:rPr>
            </w:pPr>
          </w:p>
        </w:tc>
        <w:tc>
          <w:tcPr>
            <w:tcW w:w="4607" w:type="dxa"/>
            <w:shd w:val="clear" w:color="auto" w:fill="F2F2F2" w:themeFill="background1" w:themeFillShade="F2"/>
          </w:tcPr>
          <w:p w14:paraId="302236C1" w14:textId="1F27746C" w:rsidR="00185207" w:rsidRPr="00FB0C8D" w:rsidRDefault="00185207" w:rsidP="00FB0C8D">
            <w:pPr>
              <w:pStyle w:val="Tabletext"/>
              <w:spacing w:before="0" w:after="0"/>
              <w:ind w:left="0" w:right="0"/>
              <w:rPr>
                <w:ins w:id="2844" w:author="Abercrombie, Kerrie" w:date="2021-01-22T12:58:00Z"/>
                <w:rFonts w:cstheme="minorHAnsi"/>
                <w:szCs w:val="20"/>
              </w:rPr>
            </w:pPr>
          </w:p>
        </w:tc>
        <w:tc>
          <w:tcPr>
            <w:tcW w:w="683" w:type="dxa"/>
            <w:shd w:val="clear" w:color="auto" w:fill="F2F2F2" w:themeFill="background1" w:themeFillShade="F2"/>
          </w:tcPr>
          <w:p w14:paraId="2B9B5B56" w14:textId="77777777" w:rsidR="00185207" w:rsidRPr="00FB0C8D" w:rsidRDefault="00185207" w:rsidP="00FB0C8D">
            <w:pPr>
              <w:pStyle w:val="Tabletext"/>
              <w:spacing w:before="0" w:after="0"/>
              <w:rPr>
                <w:ins w:id="2845" w:author="Abercrombie, Kerrie" w:date="2021-01-22T12:58:00Z"/>
                <w:rFonts w:cstheme="minorHAnsi"/>
                <w:b/>
                <w:szCs w:val="20"/>
              </w:rPr>
            </w:pPr>
          </w:p>
        </w:tc>
        <w:tc>
          <w:tcPr>
            <w:tcW w:w="3003" w:type="dxa"/>
            <w:shd w:val="clear" w:color="auto" w:fill="F2F2F2" w:themeFill="background1" w:themeFillShade="F2"/>
          </w:tcPr>
          <w:p w14:paraId="020BC830" w14:textId="77777777" w:rsidR="00185207" w:rsidRPr="00FB0C8D" w:rsidRDefault="00185207" w:rsidP="00FB0C8D">
            <w:pPr>
              <w:pStyle w:val="Tabletext"/>
              <w:spacing w:before="0" w:after="0"/>
              <w:ind w:left="0" w:right="7"/>
              <w:rPr>
                <w:ins w:id="2846" w:author="Abercrombie, Kerrie" w:date="2021-01-22T12:58:00Z"/>
                <w:rFonts w:cstheme="minorHAnsi"/>
                <w:b/>
                <w:szCs w:val="20"/>
              </w:rPr>
            </w:pPr>
          </w:p>
        </w:tc>
      </w:tr>
      <w:tr w:rsidR="00EC66AC" w:rsidRPr="00FB0C8D" w14:paraId="5731F77F" w14:textId="77777777" w:rsidTr="001067BE">
        <w:trPr>
          <w:trHeight w:val="60"/>
          <w:ins w:id="2847" w:author="Abercrombie, Kerrie" w:date="2021-01-22T13:36:00Z"/>
        </w:trPr>
        <w:tc>
          <w:tcPr>
            <w:tcW w:w="846" w:type="dxa"/>
            <w:vMerge w:val="restart"/>
            <w:shd w:val="clear" w:color="auto" w:fill="auto"/>
          </w:tcPr>
          <w:p w14:paraId="391C2C7E" w14:textId="77777777" w:rsidR="00EC66AC" w:rsidRPr="00FB0C8D" w:rsidRDefault="00EC66AC" w:rsidP="00FB0C8D">
            <w:pPr>
              <w:pStyle w:val="Tabletext"/>
              <w:spacing w:before="0" w:after="0"/>
              <w:rPr>
                <w:ins w:id="2848" w:author="Abercrombie, Kerrie" w:date="2021-01-22T13:36:00Z"/>
                <w:rFonts w:cstheme="minorHAnsi"/>
                <w:b/>
                <w:szCs w:val="20"/>
              </w:rPr>
            </w:pPr>
          </w:p>
        </w:tc>
        <w:tc>
          <w:tcPr>
            <w:tcW w:w="4607" w:type="dxa"/>
            <w:vMerge w:val="restart"/>
            <w:shd w:val="clear" w:color="auto" w:fill="auto"/>
          </w:tcPr>
          <w:p w14:paraId="2446F0D1" w14:textId="5740EC45" w:rsidR="00EC66AC" w:rsidRPr="00087D3E" w:rsidRDefault="00EC66AC" w:rsidP="00FB0C8D">
            <w:pPr>
              <w:pStyle w:val="Tabletext"/>
              <w:spacing w:before="0" w:after="0"/>
              <w:ind w:left="0" w:right="0"/>
              <w:rPr>
                <w:ins w:id="2849" w:author="Abercrombie, Kerrie" w:date="2021-01-22T13:36:00Z"/>
                <w:rFonts w:cstheme="minorHAnsi"/>
                <w:b/>
                <w:i/>
                <w:szCs w:val="20"/>
              </w:rPr>
            </w:pPr>
            <w:ins w:id="2850" w:author="Abercrombie, Kerrie" w:date="2021-01-22T13:36:00Z">
              <w:r w:rsidRPr="00087D3E">
                <w:rPr>
                  <w:rFonts w:cstheme="minorHAnsi"/>
                  <w:i/>
                  <w:szCs w:val="20"/>
                </w:rPr>
                <w:t>Demonstrated knowledge of the scope of responsibilities and authority to act in emergency situations with regards to local, national and international regulations and procedures.</w:t>
              </w:r>
            </w:ins>
          </w:p>
        </w:tc>
        <w:tc>
          <w:tcPr>
            <w:tcW w:w="921" w:type="dxa"/>
            <w:shd w:val="clear" w:color="auto" w:fill="auto"/>
          </w:tcPr>
          <w:p w14:paraId="678A44A1" w14:textId="4F298F88" w:rsidR="00EC66AC" w:rsidRPr="00FB0C8D" w:rsidRDefault="00EC66AC" w:rsidP="00FB0C8D">
            <w:pPr>
              <w:pStyle w:val="Tabletext"/>
              <w:spacing w:before="0" w:after="0"/>
              <w:ind w:left="0" w:right="0"/>
              <w:rPr>
                <w:ins w:id="2851" w:author="Abercrombie, Kerrie" w:date="2021-01-25T09:00:00Z"/>
                <w:rFonts w:cstheme="minorHAnsi"/>
                <w:szCs w:val="20"/>
              </w:rPr>
            </w:pPr>
            <w:ins w:id="2852" w:author="Abercrombie, Kerrie" w:date="2021-01-25T09:00:00Z">
              <w:r w:rsidRPr="00FB0C8D">
                <w:rPr>
                  <w:rFonts w:cstheme="minorHAnsi"/>
                  <w:szCs w:val="20"/>
                </w:rPr>
                <w:t>3.1</w:t>
              </w:r>
            </w:ins>
            <w:ins w:id="2853" w:author="Abercrombie, Kerrie" w:date="2021-01-26T22:14:00Z">
              <w:r w:rsidR="00FB0C8D" w:rsidRPr="00FB0C8D">
                <w:rPr>
                  <w:rFonts w:cstheme="minorHAnsi"/>
                  <w:szCs w:val="20"/>
                </w:rPr>
                <w:t>5</w:t>
              </w:r>
            </w:ins>
            <w:ins w:id="2854" w:author="Abercrombie, Kerrie" w:date="2021-01-25T09:00:00Z">
              <w:r w:rsidRPr="00FB0C8D">
                <w:rPr>
                  <w:rFonts w:cstheme="minorHAnsi"/>
                  <w:szCs w:val="20"/>
                </w:rPr>
                <w:t>.1</w:t>
              </w:r>
            </w:ins>
          </w:p>
        </w:tc>
        <w:tc>
          <w:tcPr>
            <w:tcW w:w="4607" w:type="dxa"/>
            <w:shd w:val="clear" w:color="auto" w:fill="auto"/>
          </w:tcPr>
          <w:p w14:paraId="50915638" w14:textId="64D5577D" w:rsidR="00EC66AC" w:rsidRPr="00FB0C8D" w:rsidRDefault="00EC66AC" w:rsidP="00FB0C8D">
            <w:pPr>
              <w:pStyle w:val="Tabletext"/>
              <w:spacing w:before="0" w:after="0"/>
              <w:ind w:left="0" w:right="0"/>
              <w:rPr>
                <w:ins w:id="2855" w:author="Abercrombie, Kerrie" w:date="2021-01-22T13:36:00Z"/>
                <w:rFonts w:cstheme="minorHAnsi"/>
                <w:szCs w:val="20"/>
              </w:rPr>
            </w:pPr>
            <w:ins w:id="2856" w:author="Abercrombie, Kerrie" w:date="2021-01-22T13:36:00Z">
              <w:r w:rsidRPr="00FB0C8D">
                <w:rPr>
                  <w:rFonts w:cstheme="minorHAnsi"/>
                  <w:szCs w:val="20"/>
                </w:rPr>
                <w:t>International</w:t>
              </w:r>
            </w:ins>
          </w:p>
        </w:tc>
        <w:tc>
          <w:tcPr>
            <w:tcW w:w="683" w:type="dxa"/>
            <w:shd w:val="clear" w:color="auto" w:fill="auto"/>
          </w:tcPr>
          <w:p w14:paraId="72A58971" w14:textId="77777777" w:rsidR="00EC66AC" w:rsidRPr="00FB0C8D" w:rsidRDefault="00EC66AC" w:rsidP="00FB0C8D">
            <w:pPr>
              <w:pStyle w:val="Tabletext"/>
              <w:spacing w:before="0" w:after="0"/>
              <w:rPr>
                <w:ins w:id="2857" w:author="Abercrombie, Kerrie" w:date="2021-01-22T13:36:00Z"/>
                <w:rFonts w:cstheme="minorHAnsi"/>
                <w:b/>
                <w:szCs w:val="20"/>
              </w:rPr>
            </w:pPr>
          </w:p>
        </w:tc>
        <w:tc>
          <w:tcPr>
            <w:tcW w:w="3003" w:type="dxa"/>
            <w:shd w:val="clear" w:color="auto" w:fill="auto"/>
          </w:tcPr>
          <w:p w14:paraId="6B470B8A" w14:textId="77777777" w:rsidR="00EC66AC" w:rsidRPr="00FB0C8D" w:rsidRDefault="00EC66AC" w:rsidP="00FB0C8D">
            <w:pPr>
              <w:pStyle w:val="Tabletext"/>
              <w:spacing w:before="0" w:after="0"/>
              <w:ind w:left="0"/>
              <w:rPr>
                <w:ins w:id="2858" w:author="Abercrombie, Kerrie" w:date="2021-01-22T13:36:00Z"/>
                <w:rFonts w:cstheme="minorHAnsi"/>
                <w:szCs w:val="20"/>
              </w:rPr>
            </w:pPr>
            <w:ins w:id="2859" w:author="Abercrombie, Kerrie" w:date="2021-01-22T13:36:00Z">
              <w:r w:rsidRPr="00FB0C8D">
                <w:rPr>
                  <w:rFonts w:cstheme="minorHAnsi"/>
                  <w:szCs w:val="20"/>
                </w:rPr>
                <w:t>SOLAS - SAR</w:t>
              </w:r>
            </w:ins>
          </w:p>
          <w:p w14:paraId="1F92B0A2" w14:textId="77777777" w:rsidR="00EC66AC" w:rsidRPr="00FB0C8D" w:rsidRDefault="00EC66AC" w:rsidP="00FB0C8D">
            <w:pPr>
              <w:pStyle w:val="Tabletext"/>
              <w:spacing w:before="0" w:after="0"/>
              <w:ind w:left="0"/>
              <w:rPr>
                <w:ins w:id="2860" w:author="Abercrombie, Kerrie" w:date="2021-01-22T13:36:00Z"/>
                <w:rFonts w:cstheme="minorHAnsi"/>
                <w:szCs w:val="20"/>
              </w:rPr>
            </w:pPr>
            <w:ins w:id="2861" w:author="Abercrombie, Kerrie" w:date="2021-01-22T13:36:00Z">
              <w:r w:rsidRPr="00FB0C8D">
                <w:rPr>
                  <w:rFonts w:cstheme="minorHAnsi"/>
                  <w:szCs w:val="20"/>
                </w:rPr>
                <w:t>MARPOL</w:t>
              </w:r>
            </w:ins>
          </w:p>
          <w:p w14:paraId="5396B1DB" w14:textId="638DD0F4" w:rsidR="00EC66AC" w:rsidRPr="00FB0C8D" w:rsidRDefault="00EC66AC" w:rsidP="00FB0C8D">
            <w:pPr>
              <w:pStyle w:val="Tabletext"/>
              <w:spacing w:before="0" w:after="0"/>
              <w:ind w:left="0" w:right="7"/>
              <w:rPr>
                <w:ins w:id="2862" w:author="Abercrombie, Kerrie" w:date="2021-01-22T13:36:00Z"/>
                <w:rFonts w:cstheme="minorHAnsi"/>
                <w:b/>
                <w:szCs w:val="20"/>
              </w:rPr>
            </w:pPr>
            <w:ins w:id="2863" w:author="Abercrombie, Kerrie" w:date="2021-01-22T13:36:00Z">
              <w:r w:rsidRPr="00FB0C8D">
                <w:rPr>
                  <w:rFonts w:cstheme="minorHAnsi"/>
                  <w:szCs w:val="20"/>
                </w:rPr>
                <w:t>Radio Reg</w:t>
              </w:r>
            </w:ins>
            <w:ins w:id="2864" w:author="Abercrombie, Kerrie" w:date="2021-01-26T21:55:00Z">
              <w:r w:rsidRPr="00FB0C8D">
                <w:rPr>
                  <w:rFonts w:cstheme="minorHAnsi"/>
                  <w:szCs w:val="20"/>
                </w:rPr>
                <w:t>ulation</w:t>
              </w:r>
            </w:ins>
            <w:ins w:id="2865" w:author="Abercrombie, Kerrie" w:date="2021-01-22T13:36:00Z">
              <w:r w:rsidRPr="00FB0C8D">
                <w:rPr>
                  <w:rFonts w:cstheme="minorHAnsi"/>
                  <w:szCs w:val="20"/>
                </w:rPr>
                <w:t xml:space="preserve">s </w:t>
              </w:r>
            </w:ins>
          </w:p>
        </w:tc>
      </w:tr>
      <w:tr w:rsidR="00EC66AC" w:rsidRPr="00FB0C8D" w14:paraId="4E4D43C9" w14:textId="77777777" w:rsidTr="001067BE">
        <w:trPr>
          <w:trHeight w:val="60"/>
          <w:ins w:id="2866" w:author="Abercrombie, Kerrie" w:date="2021-01-22T13:36:00Z"/>
        </w:trPr>
        <w:tc>
          <w:tcPr>
            <w:tcW w:w="846" w:type="dxa"/>
            <w:vMerge/>
            <w:shd w:val="clear" w:color="auto" w:fill="auto"/>
          </w:tcPr>
          <w:p w14:paraId="21C0CD60" w14:textId="77777777" w:rsidR="00EC66AC" w:rsidRPr="00FB0C8D" w:rsidRDefault="00EC66AC" w:rsidP="00FB0C8D">
            <w:pPr>
              <w:pStyle w:val="Tabletext"/>
              <w:spacing w:before="0" w:after="0"/>
              <w:rPr>
                <w:ins w:id="2867" w:author="Abercrombie, Kerrie" w:date="2021-01-22T13:36:00Z"/>
                <w:rFonts w:cstheme="minorHAnsi"/>
                <w:b/>
                <w:szCs w:val="20"/>
              </w:rPr>
            </w:pPr>
          </w:p>
        </w:tc>
        <w:tc>
          <w:tcPr>
            <w:tcW w:w="4607" w:type="dxa"/>
            <w:vMerge/>
            <w:shd w:val="clear" w:color="auto" w:fill="auto"/>
          </w:tcPr>
          <w:p w14:paraId="4847AF51" w14:textId="77777777" w:rsidR="00EC66AC" w:rsidRPr="00FB0C8D" w:rsidRDefault="00EC66AC" w:rsidP="00FB0C8D">
            <w:pPr>
              <w:pStyle w:val="Tabletext"/>
              <w:spacing w:before="0" w:after="0"/>
              <w:ind w:left="0" w:right="0"/>
              <w:rPr>
                <w:ins w:id="2868" w:author="Abercrombie, Kerrie" w:date="2021-01-22T13:36:00Z"/>
                <w:rFonts w:cstheme="minorHAnsi"/>
                <w:szCs w:val="20"/>
              </w:rPr>
            </w:pPr>
          </w:p>
        </w:tc>
        <w:tc>
          <w:tcPr>
            <w:tcW w:w="921" w:type="dxa"/>
            <w:shd w:val="clear" w:color="auto" w:fill="auto"/>
          </w:tcPr>
          <w:p w14:paraId="11843163" w14:textId="3AFC925C" w:rsidR="00EC66AC" w:rsidRPr="00FB0C8D" w:rsidRDefault="00EC66AC" w:rsidP="00FB0C8D">
            <w:pPr>
              <w:pStyle w:val="Tabletext"/>
              <w:spacing w:before="0" w:after="0"/>
              <w:ind w:left="0" w:right="0"/>
              <w:rPr>
                <w:ins w:id="2869" w:author="Abercrombie, Kerrie" w:date="2021-01-25T09:00:00Z"/>
                <w:rFonts w:cstheme="minorHAnsi"/>
                <w:szCs w:val="20"/>
              </w:rPr>
            </w:pPr>
            <w:ins w:id="2870" w:author="Abercrombie, Kerrie" w:date="2021-01-25T09:00:00Z">
              <w:r w:rsidRPr="00FB0C8D">
                <w:rPr>
                  <w:rFonts w:cstheme="minorHAnsi"/>
                  <w:szCs w:val="20"/>
                </w:rPr>
                <w:t>3.1</w:t>
              </w:r>
            </w:ins>
            <w:ins w:id="2871" w:author="Abercrombie, Kerrie" w:date="2021-01-26T22:14:00Z">
              <w:r w:rsidR="00FB0C8D" w:rsidRPr="00FB0C8D">
                <w:rPr>
                  <w:rFonts w:cstheme="minorHAnsi"/>
                  <w:szCs w:val="20"/>
                </w:rPr>
                <w:t>5</w:t>
              </w:r>
            </w:ins>
            <w:ins w:id="2872" w:author="Abercrombie, Kerrie" w:date="2021-01-25T09:00:00Z">
              <w:r w:rsidRPr="00FB0C8D">
                <w:rPr>
                  <w:rFonts w:cstheme="minorHAnsi"/>
                  <w:szCs w:val="20"/>
                </w:rPr>
                <w:t>.2</w:t>
              </w:r>
            </w:ins>
          </w:p>
        </w:tc>
        <w:tc>
          <w:tcPr>
            <w:tcW w:w="4607" w:type="dxa"/>
            <w:shd w:val="clear" w:color="auto" w:fill="auto"/>
          </w:tcPr>
          <w:p w14:paraId="011DA04E" w14:textId="3E77B5BF" w:rsidR="00EC66AC" w:rsidRPr="00FB0C8D" w:rsidRDefault="00EC66AC" w:rsidP="00FB0C8D">
            <w:pPr>
              <w:pStyle w:val="Tabletext"/>
              <w:spacing w:before="0" w:after="0"/>
              <w:ind w:left="0" w:right="0"/>
              <w:rPr>
                <w:ins w:id="2873" w:author="Abercrombie, Kerrie" w:date="2021-01-22T13:36:00Z"/>
                <w:rFonts w:cstheme="minorHAnsi"/>
                <w:szCs w:val="20"/>
              </w:rPr>
            </w:pPr>
            <w:ins w:id="2874" w:author="Abercrombie, Kerrie" w:date="2021-01-22T13:36:00Z">
              <w:r w:rsidRPr="00FB0C8D">
                <w:rPr>
                  <w:rFonts w:cstheme="minorHAnsi"/>
                  <w:szCs w:val="20"/>
                </w:rPr>
                <w:t>National Policies / Procedures</w:t>
              </w:r>
            </w:ins>
          </w:p>
        </w:tc>
        <w:tc>
          <w:tcPr>
            <w:tcW w:w="683" w:type="dxa"/>
            <w:shd w:val="clear" w:color="auto" w:fill="auto"/>
          </w:tcPr>
          <w:p w14:paraId="689B76B2" w14:textId="77777777" w:rsidR="00EC66AC" w:rsidRPr="00FB0C8D" w:rsidRDefault="00EC66AC" w:rsidP="00FB0C8D">
            <w:pPr>
              <w:pStyle w:val="Tabletext"/>
              <w:spacing w:before="0" w:after="0"/>
              <w:rPr>
                <w:ins w:id="2875" w:author="Abercrombie, Kerrie" w:date="2021-01-22T13:36:00Z"/>
                <w:rFonts w:cstheme="minorHAnsi"/>
                <w:b/>
                <w:szCs w:val="20"/>
              </w:rPr>
            </w:pPr>
          </w:p>
        </w:tc>
        <w:tc>
          <w:tcPr>
            <w:tcW w:w="3003" w:type="dxa"/>
            <w:shd w:val="clear" w:color="auto" w:fill="auto"/>
          </w:tcPr>
          <w:p w14:paraId="2F258ADE" w14:textId="4C35EEF6" w:rsidR="00EC66AC" w:rsidRPr="00FB0C8D" w:rsidRDefault="00EC66AC" w:rsidP="00FB0C8D">
            <w:pPr>
              <w:pStyle w:val="Tabletext"/>
              <w:spacing w:before="0" w:after="0"/>
              <w:ind w:left="0"/>
              <w:rPr>
                <w:ins w:id="2876" w:author="Abercrombie, Kerrie" w:date="2021-01-22T13:36:00Z"/>
                <w:rFonts w:cstheme="minorHAnsi"/>
                <w:szCs w:val="20"/>
              </w:rPr>
            </w:pPr>
            <w:ins w:id="2877" w:author="Abercrombie, Kerrie" w:date="2021-01-22T13:36:00Z">
              <w:r w:rsidRPr="00FB0C8D">
                <w:rPr>
                  <w:rFonts w:cstheme="minorHAnsi"/>
                  <w:szCs w:val="20"/>
                </w:rPr>
                <w:t>National policies on MARPOL, Place of refuge etc</w:t>
              </w:r>
            </w:ins>
          </w:p>
        </w:tc>
      </w:tr>
      <w:tr w:rsidR="00EC66AC" w:rsidRPr="00FB0C8D" w14:paraId="5CEFD664" w14:textId="77777777" w:rsidTr="001067BE">
        <w:trPr>
          <w:trHeight w:val="60"/>
          <w:ins w:id="2878" w:author="Abercrombie, Kerrie" w:date="2021-01-22T13:36:00Z"/>
        </w:trPr>
        <w:tc>
          <w:tcPr>
            <w:tcW w:w="846" w:type="dxa"/>
            <w:vMerge/>
            <w:shd w:val="clear" w:color="auto" w:fill="auto"/>
          </w:tcPr>
          <w:p w14:paraId="3094B161" w14:textId="77777777" w:rsidR="00EC66AC" w:rsidRPr="00FB0C8D" w:rsidRDefault="00EC66AC" w:rsidP="00FB0C8D">
            <w:pPr>
              <w:pStyle w:val="Tabletext"/>
              <w:spacing w:before="0" w:after="0"/>
              <w:rPr>
                <w:ins w:id="2879" w:author="Abercrombie, Kerrie" w:date="2021-01-22T13:36:00Z"/>
                <w:rFonts w:cstheme="minorHAnsi"/>
                <w:b/>
                <w:szCs w:val="20"/>
              </w:rPr>
            </w:pPr>
          </w:p>
        </w:tc>
        <w:tc>
          <w:tcPr>
            <w:tcW w:w="4607" w:type="dxa"/>
            <w:vMerge/>
            <w:shd w:val="clear" w:color="auto" w:fill="auto"/>
          </w:tcPr>
          <w:p w14:paraId="7B46CD4B" w14:textId="77777777" w:rsidR="00EC66AC" w:rsidRPr="00FB0C8D" w:rsidRDefault="00EC66AC" w:rsidP="00FB0C8D">
            <w:pPr>
              <w:pStyle w:val="Tabletext"/>
              <w:spacing w:before="0" w:after="0"/>
              <w:ind w:left="0" w:right="0"/>
              <w:rPr>
                <w:ins w:id="2880" w:author="Abercrombie, Kerrie" w:date="2021-01-22T13:36:00Z"/>
                <w:rFonts w:cstheme="minorHAnsi"/>
                <w:szCs w:val="20"/>
              </w:rPr>
            </w:pPr>
          </w:p>
        </w:tc>
        <w:tc>
          <w:tcPr>
            <w:tcW w:w="921" w:type="dxa"/>
            <w:shd w:val="clear" w:color="auto" w:fill="auto"/>
          </w:tcPr>
          <w:p w14:paraId="74744750" w14:textId="1DB1945C" w:rsidR="00EC66AC" w:rsidRPr="00FB0C8D" w:rsidRDefault="00EC66AC" w:rsidP="00FB0C8D">
            <w:pPr>
              <w:pStyle w:val="Tabletext"/>
              <w:spacing w:before="0" w:after="0"/>
              <w:ind w:left="0" w:right="0"/>
              <w:rPr>
                <w:ins w:id="2881" w:author="Abercrombie, Kerrie" w:date="2021-01-25T09:00:00Z"/>
                <w:rFonts w:cstheme="minorHAnsi"/>
                <w:szCs w:val="20"/>
              </w:rPr>
            </w:pPr>
            <w:ins w:id="2882" w:author="Abercrombie, Kerrie" w:date="2021-01-25T09:00:00Z">
              <w:r w:rsidRPr="00FB0C8D">
                <w:rPr>
                  <w:rFonts w:cstheme="minorHAnsi"/>
                  <w:szCs w:val="20"/>
                </w:rPr>
                <w:t>3.1</w:t>
              </w:r>
            </w:ins>
            <w:ins w:id="2883" w:author="Abercrombie, Kerrie" w:date="2021-01-26T22:14:00Z">
              <w:r w:rsidR="00FB0C8D" w:rsidRPr="00FB0C8D">
                <w:rPr>
                  <w:rFonts w:cstheme="minorHAnsi"/>
                  <w:szCs w:val="20"/>
                </w:rPr>
                <w:t>5</w:t>
              </w:r>
            </w:ins>
            <w:ins w:id="2884" w:author="Abercrombie, Kerrie" w:date="2021-01-25T09:00:00Z">
              <w:r w:rsidRPr="00FB0C8D">
                <w:rPr>
                  <w:rFonts w:cstheme="minorHAnsi"/>
                  <w:szCs w:val="20"/>
                </w:rPr>
                <w:t>.3</w:t>
              </w:r>
            </w:ins>
          </w:p>
        </w:tc>
        <w:tc>
          <w:tcPr>
            <w:tcW w:w="4607" w:type="dxa"/>
            <w:shd w:val="clear" w:color="auto" w:fill="auto"/>
          </w:tcPr>
          <w:p w14:paraId="663EB014" w14:textId="17676401" w:rsidR="00EC66AC" w:rsidRPr="00FB0C8D" w:rsidRDefault="00EC66AC" w:rsidP="00FB0C8D">
            <w:pPr>
              <w:pStyle w:val="Tabletext"/>
              <w:spacing w:before="0" w:after="0"/>
              <w:ind w:left="0" w:right="0"/>
              <w:rPr>
                <w:ins w:id="2885" w:author="Abercrombie, Kerrie" w:date="2021-01-22T13:36:00Z"/>
                <w:rFonts w:cstheme="minorHAnsi"/>
                <w:szCs w:val="20"/>
              </w:rPr>
            </w:pPr>
            <w:ins w:id="2886" w:author="Abercrombie, Kerrie" w:date="2021-01-22T13:36:00Z">
              <w:r w:rsidRPr="00FB0C8D">
                <w:rPr>
                  <w:rFonts w:cstheme="minorHAnsi"/>
                  <w:szCs w:val="20"/>
                </w:rPr>
                <w:t>Local Contingency plans</w:t>
              </w:r>
            </w:ins>
          </w:p>
        </w:tc>
        <w:tc>
          <w:tcPr>
            <w:tcW w:w="683" w:type="dxa"/>
            <w:shd w:val="clear" w:color="auto" w:fill="auto"/>
          </w:tcPr>
          <w:p w14:paraId="0DF5D698" w14:textId="77777777" w:rsidR="00EC66AC" w:rsidRPr="00FB0C8D" w:rsidRDefault="00EC66AC" w:rsidP="00FB0C8D">
            <w:pPr>
              <w:pStyle w:val="Tabletext"/>
              <w:spacing w:before="0" w:after="0"/>
              <w:rPr>
                <w:ins w:id="2887" w:author="Abercrombie, Kerrie" w:date="2021-01-22T13:36:00Z"/>
                <w:rFonts w:cstheme="minorHAnsi"/>
                <w:b/>
                <w:szCs w:val="20"/>
              </w:rPr>
            </w:pPr>
          </w:p>
        </w:tc>
        <w:tc>
          <w:tcPr>
            <w:tcW w:w="3003" w:type="dxa"/>
            <w:shd w:val="clear" w:color="auto" w:fill="auto"/>
          </w:tcPr>
          <w:p w14:paraId="2B364B34" w14:textId="77777777" w:rsidR="00EC66AC" w:rsidRPr="00FB0C8D" w:rsidRDefault="00EC66AC" w:rsidP="00FB0C8D">
            <w:pPr>
              <w:pStyle w:val="Tabletext"/>
              <w:spacing w:before="0" w:after="0"/>
              <w:ind w:left="0"/>
              <w:rPr>
                <w:ins w:id="2888" w:author="Abercrombie, Kerrie" w:date="2021-01-22T13:36:00Z"/>
                <w:rFonts w:cstheme="minorHAnsi"/>
                <w:szCs w:val="20"/>
              </w:rPr>
            </w:pPr>
          </w:p>
        </w:tc>
      </w:tr>
      <w:tr w:rsidR="00185207" w:rsidRPr="00FB0C8D" w14:paraId="6158D3B5" w14:textId="77777777" w:rsidTr="002B5A22">
        <w:trPr>
          <w:trHeight w:val="60"/>
          <w:ins w:id="2889" w:author="Abercrombie, Kerrie" w:date="2021-01-22T13:36:00Z"/>
        </w:trPr>
        <w:tc>
          <w:tcPr>
            <w:tcW w:w="846" w:type="dxa"/>
            <w:shd w:val="clear" w:color="auto" w:fill="F2F2F2" w:themeFill="background1" w:themeFillShade="F2"/>
          </w:tcPr>
          <w:p w14:paraId="43040263" w14:textId="2A5B1961" w:rsidR="00185207" w:rsidRPr="00FB0C8D" w:rsidRDefault="00185207" w:rsidP="00FB0C8D">
            <w:pPr>
              <w:pStyle w:val="Tabletext"/>
              <w:spacing w:before="0" w:after="0"/>
              <w:rPr>
                <w:ins w:id="2890" w:author="Abercrombie, Kerrie" w:date="2021-01-22T13:36:00Z"/>
                <w:rFonts w:cstheme="minorHAnsi"/>
                <w:b/>
                <w:szCs w:val="20"/>
              </w:rPr>
            </w:pPr>
            <w:ins w:id="2891" w:author="Abercrombie, Kerrie" w:date="2021-01-22T13:36:00Z">
              <w:r w:rsidRPr="00FB0C8D">
                <w:rPr>
                  <w:rFonts w:cstheme="minorHAnsi"/>
                  <w:b/>
                  <w:szCs w:val="20"/>
                </w:rPr>
                <w:t>3.</w:t>
              </w:r>
            </w:ins>
            <w:ins w:id="2892" w:author="Abercrombie, Kerrie" w:date="2021-01-26T22:14:00Z">
              <w:r w:rsidR="00FB0C8D" w:rsidRPr="00FB0C8D">
                <w:rPr>
                  <w:rFonts w:cstheme="minorHAnsi"/>
                  <w:b/>
                  <w:szCs w:val="20"/>
                </w:rPr>
                <w:t>16</w:t>
              </w:r>
            </w:ins>
          </w:p>
        </w:tc>
        <w:tc>
          <w:tcPr>
            <w:tcW w:w="4607" w:type="dxa"/>
            <w:shd w:val="clear" w:color="auto" w:fill="F2F2F2" w:themeFill="background1" w:themeFillShade="F2"/>
          </w:tcPr>
          <w:p w14:paraId="2177D9A6" w14:textId="5AB5CFC3" w:rsidR="00185207" w:rsidRPr="00FB0C8D" w:rsidRDefault="00185207" w:rsidP="00FB0C8D">
            <w:pPr>
              <w:pStyle w:val="Tabletext"/>
              <w:spacing w:before="0" w:after="0"/>
              <w:ind w:left="0" w:right="0"/>
              <w:rPr>
                <w:ins w:id="2893" w:author="Abercrombie, Kerrie" w:date="2021-01-22T13:36:00Z"/>
                <w:rFonts w:cstheme="minorHAnsi"/>
                <w:szCs w:val="20"/>
              </w:rPr>
            </w:pPr>
            <w:ins w:id="2894" w:author="Abercrombie, Kerrie" w:date="2021-01-22T13:36:00Z">
              <w:r w:rsidRPr="00FB0C8D">
                <w:rPr>
                  <w:rFonts w:cstheme="minorHAnsi"/>
                  <w:b/>
                  <w:szCs w:val="20"/>
                </w:rPr>
                <w:t>RESPONDING TO DEVELOPING UNSAFE SITUATIONS</w:t>
              </w:r>
            </w:ins>
          </w:p>
        </w:tc>
        <w:tc>
          <w:tcPr>
            <w:tcW w:w="921" w:type="dxa"/>
            <w:shd w:val="clear" w:color="auto" w:fill="F2F2F2" w:themeFill="background1" w:themeFillShade="F2"/>
          </w:tcPr>
          <w:p w14:paraId="66D1E8A8" w14:textId="77777777" w:rsidR="00185207" w:rsidRPr="00FB0C8D" w:rsidRDefault="00185207" w:rsidP="00FB0C8D">
            <w:pPr>
              <w:pStyle w:val="Tabletext"/>
              <w:spacing w:before="0" w:after="0"/>
              <w:ind w:left="0" w:right="0"/>
              <w:rPr>
                <w:ins w:id="2895" w:author="Abercrombie, Kerrie" w:date="2021-01-25T09:00:00Z"/>
                <w:rFonts w:cstheme="minorHAnsi"/>
                <w:szCs w:val="20"/>
              </w:rPr>
            </w:pPr>
          </w:p>
        </w:tc>
        <w:tc>
          <w:tcPr>
            <w:tcW w:w="4607" w:type="dxa"/>
            <w:shd w:val="clear" w:color="auto" w:fill="F2F2F2" w:themeFill="background1" w:themeFillShade="F2"/>
          </w:tcPr>
          <w:p w14:paraId="0DE5791E" w14:textId="2BE0B6CF" w:rsidR="00185207" w:rsidRPr="00FB0C8D" w:rsidRDefault="00185207" w:rsidP="00FB0C8D">
            <w:pPr>
              <w:pStyle w:val="Tabletext"/>
              <w:spacing w:before="0" w:after="0"/>
              <w:ind w:left="0" w:right="0"/>
              <w:rPr>
                <w:ins w:id="2896" w:author="Abercrombie, Kerrie" w:date="2021-01-22T13:36:00Z"/>
                <w:rFonts w:cstheme="minorHAnsi"/>
                <w:szCs w:val="20"/>
              </w:rPr>
            </w:pPr>
          </w:p>
        </w:tc>
        <w:tc>
          <w:tcPr>
            <w:tcW w:w="683" w:type="dxa"/>
            <w:shd w:val="clear" w:color="auto" w:fill="F2F2F2" w:themeFill="background1" w:themeFillShade="F2"/>
          </w:tcPr>
          <w:p w14:paraId="37643623" w14:textId="77777777" w:rsidR="00185207" w:rsidRPr="00FB0C8D" w:rsidRDefault="00185207" w:rsidP="00FB0C8D">
            <w:pPr>
              <w:pStyle w:val="Tabletext"/>
              <w:spacing w:before="0" w:after="0"/>
              <w:rPr>
                <w:ins w:id="2897" w:author="Abercrombie, Kerrie" w:date="2021-01-22T13:36:00Z"/>
                <w:rFonts w:cstheme="minorHAnsi"/>
                <w:b/>
                <w:szCs w:val="20"/>
              </w:rPr>
            </w:pPr>
          </w:p>
        </w:tc>
        <w:tc>
          <w:tcPr>
            <w:tcW w:w="3003" w:type="dxa"/>
            <w:shd w:val="clear" w:color="auto" w:fill="F2F2F2" w:themeFill="background1" w:themeFillShade="F2"/>
          </w:tcPr>
          <w:p w14:paraId="1A7DA612" w14:textId="77777777" w:rsidR="00185207" w:rsidRPr="00FB0C8D" w:rsidRDefault="00185207" w:rsidP="00FB0C8D">
            <w:pPr>
              <w:pStyle w:val="Tabletext"/>
              <w:spacing w:before="0" w:after="0"/>
              <w:ind w:left="0"/>
              <w:rPr>
                <w:ins w:id="2898" w:author="Abercrombie, Kerrie" w:date="2021-01-22T13:36:00Z"/>
                <w:rFonts w:cstheme="minorHAnsi"/>
                <w:szCs w:val="20"/>
              </w:rPr>
            </w:pPr>
          </w:p>
        </w:tc>
      </w:tr>
      <w:tr w:rsidR="00FB0C8D" w:rsidRPr="00FB0C8D" w14:paraId="54A2566A" w14:textId="77777777" w:rsidTr="001067BE">
        <w:trPr>
          <w:trHeight w:val="60"/>
          <w:ins w:id="2899" w:author="Abercrombie, Kerrie" w:date="2021-01-22T13:36:00Z"/>
        </w:trPr>
        <w:tc>
          <w:tcPr>
            <w:tcW w:w="846" w:type="dxa"/>
            <w:vMerge w:val="restart"/>
            <w:shd w:val="clear" w:color="auto" w:fill="auto"/>
          </w:tcPr>
          <w:p w14:paraId="44AB77BA" w14:textId="77777777" w:rsidR="00FB0C8D" w:rsidRPr="00FB0C8D" w:rsidRDefault="00FB0C8D" w:rsidP="00FB0C8D">
            <w:pPr>
              <w:pStyle w:val="Tabletext"/>
              <w:spacing w:before="0" w:after="0"/>
              <w:rPr>
                <w:ins w:id="2900" w:author="Abercrombie, Kerrie" w:date="2021-01-22T13:36:00Z"/>
                <w:rFonts w:cstheme="minorHAnsi"/>
                <w:b/>
                <w:szCs w:val="20"/>
              </w:rPr>
            </w:pPr>
          </w:p>
        </w:tc>
        <w:tc>
          <w:tcPr>
            <w:tcW w:w="4607" w:type="dxa"/>
            <w:vMerge w:val="restart"/>
            <w:shd w:val="clear" w:color="auto" w:fill="auto"/>
          </w:tcPr>
          <w:p w14:paraId="504C0122" w14:textId="32B5F3DB" w:rsidR="00FB0C8D" w:rsidRPr="00087D3E" w:rsidRDefault="00FB0C8D" w:rsidP="00FB0C8D">
            <w:pPr>
              <w:pStyle w:val="Tabletext"/>
              <w:spacing w:before="0" w:after="0"/>
              <w:ind w:left="0" w:right="0"/>
              <w:rPr>
                <w:ins w:id="2901" w:author="Abercrombie, Kerrie" w:date="2021-01-22T13:36:00Z"/>
                <w:rFonts w:cstheme="minorHAnsi"/>
                <w:b/>
                <w:i/>
                <w:szCs w:val="20"/>
              </w:rPr>
            </w:pPr>
            <w:ins w:id="2902" w:author="Abercrombie, Kerrie" w:date="2021-01-22T13:36:00Z">
              <w:r w:rsidRPr="00087D3E">
                <w:rPr>
                  <w:rFonts w:cstheme="minorHAnsi"/>
                  <w:i/>
                  <w:szCs w:val="20"/>
                </w:rPr>
                <w:t>Demonstrate the capacity to responding to developing unsafe situations through the provision of essential navigational information to assist on board navigational decision-making.</w:t>
              </w:r>
            </w:ins>
          </w:p>
        </w:tc>
        <w:tc>
          <w:tcPr>
            <w:tcW w:w="921" w:type="dxa"/>
            <w:shd w:val="clear" w:color="auto" w:fill="auto"/>
          </w:tcPr>
          <w:p w14:paraId="6A2A1976" w14:textId="43E2B346" w:rsidR="00FB0C8D" w:rsidRPr="00FB0C8D" w:rsidRDefault="00FB0C8D" w:rsidP="00FB0C8D">
            <w:pPr>
              <w:pStyle w:val="Tabletext"/>
              <w:spacing w:before="0" w:after="0"/>
              <w:ind w:left="0" w:right="0"/>
              <w:rPr>
                <w:ins w:id="2903" w:author="Abercrombie, Kerrie" w:date="2021-01-25T09:00:00Z"/>
                <w:rFonts w:cstheme="minorHAnsi"/>
                <w:szCs w:val="20"/>
              </w:rPr>
            </w:pPr>
            <w:ins w:id="2904" w:author="Abercrombie, Kerrie" w:date="2021-01-25T09:00:00Z">
              <w:r w:rsidRPr="00FB0C8D">
                <w:rPr>
                  <w:rFonts w:cstheme="minorHAnsi"/>
                  <w:szCs w:val="20"/>
                </w:rPr>
                <w:t>3.</w:t>
              </w:r>
            </w:ins>
            <w:ins w:id="2905" w:author="Abercrombie, Kerrie" w:date="2021-01-26T22:14:00Z">
              <w:r w:rsidRPr="00FB0C8D">
                <w:rPr>
                  <w:rFonts w:cstheme="minorHAnsi"/>
                  <w:szCs w:val="20"/>
                </w:rPr>
                <w:t>16</w:t>
              </w:r>
            </w:ins>
            <w:ins w:id="2906" w:author="Abercrombie, Kerrie" w:date="2021-01-25T09:00:00Z">
              <w:r w:rsidRPr="00FB0C8D">
                <w:rPr>
                  <w:rFonts w:cstheme="minorHAnsi"/>
                  <w:szCs w:val="20"/>
                </w:rPr>
                <w:t>.1</w:t>
              </w:r>
            </w:ins>
          </w:p>
        </w:tc>
        <w:tc>
          <w:tcPr>
            <w:tcW w:w="4607" w:type="dxa"/>
            <w:shd w:val="clear" w:color="auto" w:fill="auto"/>
          </w:tcPr>
          <w:p w14:paraId="42417CA7" w14:textId="7C924C11" w:rsidR="00347032" w:rsidRDefault="00347032" w:rsidP="004D7830">
            <w:pPr>
              <w:pStyle w:val="Tabletext"/>
              <w:spacing w:before="0" w:after="0"/>
              <w:ind w:left="0" w:right="0"/>
              <w:rPr>
                <w:ins w:id="2907" w:author="Abercrombie, Kerrie" w:date="2021-01-28T12:45:00Z"/>
                <w:rFonts w:cstheme="minorHAnsi"/>
                <w:szCs w:val="20"/>
              </w:rPr>
            </w:pPr>
            <w:ins w:id="2908" w:author="Abercrombie, Kerrie" w:date="2021-01-28T12:45:00Z">
              <w:r>
                <w:rPr>
                  <w:rFonts w:cstheme="minorHAnsi"/>
                  <w:szCs w:val="20"/>
                </w:rPr>
                <w:t>Provision of navigational support</w:t>
              </w:r>
            </w:ins>
          </w:p>
          <w:p w14:paraId="2891FFB8" w14:textId="77777777" w:rsidR="00FB0C8D" w:rsidRDefault="00FB0C8D" w:rsidP="00347032">
            <w:pPr>
              <w:pStyle w:val="Tabletext"/>
              <w:spacing w:before="0" w:after="0"/>
              <w:ind w:left="709" w:right="0"/>
              <w:rPr>
                <w:ins w:id="2909" w:author="Abercrombie, Kerrie" w:date="2021-01-28T12:45:00Z"/>
                <w:rFonts w:cstheme="minorHAnsi"/>
                <w:szCs w:val="20"/>
              </w:rPr>
            </w:pPr>
            <w:ins w:id="2910" w:author="Abercrombie, Kerrie" w:date="2021-01-22T13:36:00Z">
              <w:r w:rsidRPr="00FB0C8D">
                <w:rPr>
                  <w:rFonts w:cstheme="minorHAnsi"/>
                  <w:szCs w:val="20"/>
                </w:rPr>
                <w:t>On request</w:t>
              </w:r>
            </w:ins>
            <w:ins w:id="2911" w:author="Abercrombie, Kerrie" w:date="2021-01-27T12:08:00Z">
              <w:r w:rsidR="004D7830" w:rsidRPr="00FB0C8D">
                <w:rPr>
                  <w:rFonts w:cstheme="minorHAnsi"/>
                  <w:szCs w:val="20"/>
                </w:rPr>
                <w:t xml:space="preserve"> </w:t>
              </w:r>
            </w:ins>
          </w:p>
          <w:p w14:paraId="5E7052E9" w14:textId="77777777" w:rsidR="00347032" w:rsidRDefault="00347032" w:rsidP="00347032">
            <w:pPr>
              <w:pStyle w:val="Tabletext"/>
              <w:spacing w:before="0" w:after="0"/>
              <w:ind w:left="709" w:right="0"/>
              <w:rPr>
                <w:ins w:id="2912" w:author="Abercrombie, Kerrie" w:date="2021-01-28T12:45:00Z"/>
                <w:rFonts w:cstheme="minorHAnsi"/>
                <w:szCs w:val="20"/>
              </w:rPr>
            </w:pPr>
            <w:ins w:id="2913" w:author="Abercrombie, Kerrie" w:date="2021-01-28T12:45:00Z">
              <w:r w:rsidRPr="00FB0C8D">
                <w:rPr>
                  <w:rFonts w:cstheme="minorHAnsi"/>
                  <w:szCs w:val="20"/>
                </w:rPr>
                <w:t>On demand</w:t>
              </w:r>
            </w:ins>
          </w:p>
          <w:p w14:paraId="0ED45437" w14:textId="1988A773" w:rsidR="00347032" w:rsidRPr="00FB0C8D" w:rsidRDefault="00347032" w:rsidP="00347032">
            <w:pPr>
              <w:pStyle w:val="Tabletext"/>
              <w:spacing w:before="0" w:after="0"/>
              <w:ind w:left="709" w:right="0"/>
              <w:rPr>
                <w:ins w:id="2914" w:author="Abercrombie, Kerrie" w:date="2021-01-22T13:36:00Z"/>
                <w:rFonts w:cstheme="minorHAnsi"/>
                <w:szCs w:val="20"/>
              </w:rPr>
            </w:pPr>
            <w:ins w:id="2915" w:author="Abercrombie, Kerrie" w:date="2021-01-28T12:45:00Z">
              <w:r>
                <w:rPr>
                  <w:rFonts w:cstheme="minorHAnsi"/>
                  <w:szCs w:val="20"/>
                </w:rPr>
                <w:t>Procedural</w:t>
              </w:r>
            </w:ins>
          </w:p>
        </w:tc>
        <w:tc>
          <w:tcPr>
            <w:tcW w:w="683" w:type="dxa"/>
            <w:shd w:val="clear" w:color="auto" w:fill="auto"/>
          </w:tcPr>
          <w:p w14:paraId="02AF7F47" w14:textId="77777777" w:rsidR="00FB0C8D" w:rsidRPr="00FB0C8D" w:rsidRDefault="00FB0C8D" w:rsidP="00FB0C8D">
            <w:pPr>
              <w:pStyle w:val="Tabletext"/>
              <w:spacing w:before="0" w:after="0"/>
              <w:rPr>
                <w:ins w:id="2916" w:author="Abercrombie, Kerrie" w:date="2021-01-22T13:36:00Z"/>
                <w:rFonts w:cstheme="minorHAnsi"/>
                <w:b/>
                <w:szCs w:val="20"/>
              </w:rPr>
            </w:pPr>
          </w:p>
        </w:tc>
        <w:tc>
          <w:tcPr>
            <w:tcW w:w="3003" w:type="dxa"/>
            <w:shd w:val="clear" w:color="auto" w:fill="auto"/>
          </w:tcPr>
          <w:p w14:paraId="21B26A3C" w14:textId="3052F307" w:rsidR="00FB0C8D" w:rsidRPr="00FB0C8D" w:rsidRDefault="00FB0C8D" w:rsidP="00FB0C8D">
            <w:pPr>
              <w:pStyle w:val="Tabletext"/>
              <w:spacing w:before="0" w:after="0"/>
              <w:ind w:left="0"/>
              <w:rPr>
                <w:ins w:id="2917" w:author="Abercrombie, Kerrie" w:date="2021-01-22T13:36:00Z"/>
                <w:rFonts w:cstheme="minorHAnsi"/>
                <w:szCs w:val="20"/>
              </w:rPr>
            </w:pPr>
            <w:ins w:id="2918" w:author="Abercrombie, Kerrie" w:date="2021-01-22T13:36:00Z">
              <w:r w:rsidRPr="00FB0C8D">
                <w:rPr>
                  <w:rFonts w:cstheme="minorHAnsi"/>
                  <w:szCs w:val="20"/>
                </w:rPr>
                <w:t>Revised GL1089</w:t>
              </w:r>
            </w:ins>
          </w:p>
        </w:tc>
      </w:tr>
      <w:tr w:rsidR="00FB0C8D" w:rsidRPr="00FB0C8D" w14:paraId="149809A4" w14:textId="77777777" w:rsidTr="001067BE">
        <w:trPr>
          <w:trHeight w:val="60"/>
          <w:ins w:id="2919" w:author="Abercrombie, Kerrie" w:date="2021-01-22T13:36:00Z"/>
        </w:trPr>
        <w:tc>
          <w:tcPr>
            <w:tcW w:w="846" w:type="dxa"/>
            <w:vMerge/>
            <w:shd w:val="clear" w:color="auto" w:fill="auto"/>
          </w:tcPr>
          <w:p w14:paraId="799BE9E3" w14:textId="77777777" w:rsidR="00FB0C8D" w:rsidRPr="00FB0C8D" w:rsidRDefault="00FB0C8D" w:rsidP="00FB0C8D">
            <w:pPr>
              <w:pStyle w:val="Tabletext"/>
              <w:spacing w:before="0" w:after="0"/>
              <w:rPr>
                <w:ins w:id="2920" w:author="Abercrombie, Kerrie" w:date="2021-01-22T13:36:00Z"/>
                <w:rFonts w:cstheme="minorHAnsi"/>
                <w:b/>
                <w:szCs w:val="20"/>
              </w:rPr>
            </w:pPr>
          </w:p>
        </w:tc>
        <w:tc>
          <w:tcPr>
            <w:tcW w:w="4607" w:type="dxa"/>
            <w:vMerge/>
            <w:shd w:val="clear" w:color="auto" w:fill="auto"/>
          </w:tcPr>
          <w:p w14:paraId="6386D3C3" w14:textId="77777777" w:rsidR="00FB0C8D" w:rsidRPr="00FB0C8D" w:rsidRDefault="00FB0C8D" w:rsidP="00FB0C8D">
            <w:pPr>
              <w:pStyle w:val="Tabletext"/>
              <w:spacing w:before="0" w:after="0"/>
              <w:ind w:left="0" w:right="0"/>
              <w:rPr>
                <w:ins w:id="2921" w:author="Abercrombie, Kerrie" w:date="2021-01-22T13:36:00Z"/>
                <w:rFonts w:cstheme="minorHAnsi"/>
                <w:szCs w:val="20"/>
              </w:rPr>
            </w:pPr>
          </w:p>
        </w:tc>
        <w:tc>
          <w:tcPr>
            <w:tcW w:w="921" w:type="dxa"/>
            <w:shd w:val="clear" w:color="auto" w:fill="auto"/>
          </w:tcPr>
          <w:p w14:paraId="19EE157F" w14:textId="44DE6535" w:rsidR="00FB0C8D" w:rsidRPr="00FB0C8D" w:rsidRDefault="00FB0C8D" w:rsidP="00FB0C8D">
            <w:pPr>
              <w:pStyle w:val="Tabletext"/>
              <w:spacing w:before="0" w:after="0"/>
              <w:ind w:left="0" w:right="0"/>
              <w:rPr>
                <w:ins w:id="2922" w:author="Abercrombie, Kerrie" w:date="2021-01-25T09:00:00Z"/>
                <w:rFonts w:cstheme="minorHAnsi"/>
                <w:szCs w:val="20"/>
              </w:rPr>
            </w:pPr>
            <w:ins w:id="2923" w:author="Abercrombie, Kerrie" w:date="2021-01-26T22:14:00Z">
              <w:r w:rsidRPr="00FB0C8D">
                <w:rPr>
                  <w:rFonts w:cstheme="minorHAnsi"/>
                  <w:szCs w:val="20"/>
                </w:rPr>
                <w:t>3.16.2</w:t>
              </w:r>
            </w:ins>
          </w:p>
        </w:tc>
        <w:tc>
          <w:tcPr>
            <w:tcW w:w="4607" w:type="dxa"/>
            <w:shd w:val="clear" w:color="auto" w:fill="auto"/>
          </w:tcPr>
          <w:p w14:paraId="4676D075" w14:textId="085E83CE" w:rsidR="00FB0C8D" w:rsidRPr="00FB0C8D" w:rsidRDefault="00496AF5" w:rsidP="00FB0C8D">
            <w:pPr>
              <w:pStyle w:val="Tabletext"/>
              <w:spacing w:before="0" w:after="0"/>
              <w:ind w:left="0" w:right="0"/>
              <w:rPr>
                <w:ins w:id="2924" w:author="Abercrombie, Kerrie" w:date="2021-01-22T13:36:00Z"/>
                <w:rFonts w:cstheme="minorHAnsi"/>
                <w:szCs w:val="20"/>
              </w:rPr>
            </w:pPr>
            <w:ins w:id="2925" w:author="Abercrombie, Kerrie" w:date="2021-02-02T07:10:00Z">
              <w:r>
                <w:rPr>
                  <w:rFonts w:cstheme="minorHAnsi"/>
                  <w:szCs w:val="20"/>
                </w:rPr>
                <w:t xml:space="preserve"> …….</w:t>
              </w:r>
            </w:ins>
          </w:p>
        </w:tc>
        <w:tc>
          <w:tcPr>
            <w:tcW w:w="683" w:type="dxa"/>
            <w:shd w:val="clear" w:color="auto" w:fill="auto"/>
          </w:tcPr>
          <w:p w14:paraId="5727F291" w14:textId="77777777" w:rsidR="00FB0C8D" w:rsidRPr="00FB0C8D" w:rsidRDefault="00FB0C8D" w:rsidP="00FB0C8D">
            <w:pPr>
              <w:pStyle w:val="Tabletext"/>
              <w:spacing w:before="0" w:after="0"/>
              <w:rPr>
                <w:ins w:id="2926" w:author="Abercrombie, Kerrie" w:date="2021-01-22T13:36:00Z"/>
                <w:rFonts w:cstheme="minorHAnsi"/>
                <w:b/>
                <w:szCs w:val="20"/>
              </w:rPr>
            </w:pPr>
          </w:p>
        </w:tc>
        <w:tc>
          <w:tcPr>
            <w:tcW w:w="3003" w:type="dxa"/>
            <w:shd w:val="clear" w:color="auto" w:fill="auto"/>
          </w:tcPr>
          <w:p w14:paraId="32918B41" w14:textId="77777777" w:rsidR="00FB0C8D" w:rsidRPr="00FB0C8D" w:rsidRDefault="00FB0C8D" w:rsidP="00FB0C8D">
            <w:pPr>
              <w:pStyle w:val="Tabletext"/>
              <w:spacing w:before="0" w:after="0"/>
              <w:ind w:left="0"/>
              <w:rPr>
                <w:ins w:id="2927" w:author="Abercrombie, Kerrie" w:date="2021-01-22T13:36:00Z"/>
                <w:rFonts w:cstheme="minorHAnsi"/>
                <w:szCs w:val="20"/>
              </w:rPr>
            </w:pPr>
          </w:p>
        </w:tc>
      </w:tr>
      <w:tr w:rsidR="00B622F8" w:rsidRPr="00FB0C8D" w14:paraId="41EA786C" w14:textId="77777777" w:rsidTr="001067BE">
        <w:trPr>
          <w:trHeight w:val="60"/>
          <w:ins w:id="2928" w:author="Abercrombie, Kerrie" w:date="2021-01-26T22:00:00Z"/>
        </w:trPr>
        <w:tc>
          <w:tcPr>
            <w:tcW w:w="846" w:type="dxa"/>
            <w:shd w:val="clear" w:color="auto" w:fill="auto"/>
          </w:tcPr>
          <w:p w14:paraId="109869DD" w14:textId="77777777" w:rsidR="00B622F8" w:rsidRPr="00FB0C8D" w:rsidRDefault="00B622F8" w:rsidP="00FB0C8D">
            <w:pPr>
              <w:pStyle w:val="Tabletext"/>
              <w:spacing w:before="0" w:after="0"/>
              <w:rPr>
                <w:ins w:id="2929" w:author="Abercrombie, Kerrie" w:date="2021-01-26T22:00:00Z"/>
                <w:rFonts w:cstheme="minorHAnsi"/>
                <w:b/>
                <w:szCs w:val="20"/>
              </w:rPr>
            </w:pPr>
          </w:p>
        </w:tc>
        <w:tc>
          <w:tcPr>
            <w:tcW w:w="4607" w:type="dxa"/>
            <w:shd w:val="clear" w:color="auto" w:fill="auto"/>
          </w:tcPr>
          <w:p w14:paraId="4221FC75" w14:textId="77777777" w:rsidR="00B622F8" w:rsidRPr="00FB0C8D" w:rsidRDefault="00B622F8" w:rsidP="00FB0C8D">
            <w:pPr>
              <w:pStyle w:val="Tabletext"/>
              <w:spacing w:before="0" w:after="0"/>
              <w:ind w:left="0" w:right="0"/>
              <w:rPr>
                <w:ins w:id="2930" w:author="Abercrombie, Kerrie" w:date="2021-01-26T22:00:00Z"/>
                <w:rFonts w:cstheme="minorHAnsi"/>
                <w:szCs w:val="20"/>
              </w:rPr>
            </w:pPr>
          </w:p>
        </w:tc>
        <w:tc>
          <w:tcPr>
            <w:tcW w:w="921" w:type="dxa"/>
            <w:shd w:val="clear" w:color="auto" w:fill="auto"/>
          </w:tcPr>
          <w:p w14:paraId="2CDEDEAF" w14:textId="6F9C4D37" w:rsidR="00B622F8" w:rsidRPr="00FB0C8D" w:rsidRDefault="004D7830" w:rsidP="00FB0C8D">
            <w:pPr>
              <w:pStyle w:val="Tabletext"/>
              <w:spacing w:before="0" w:after="0"/>
              <w:ind w:left="0" w:right="0"/>
              <w:rPr>
                <w:ins w:id="2931" w:author="Abercrombie, Kerrie" w:date="2021-01-26T22:00:00Z"/>
                <w:rFonts w:cstheme="minorHAnsi"/>
                <w:szCs w:val="20"/>
              </w:rPr>
            </w:pPr>
            <w:ins w:id="2932" w:author="Abercrombie, Kerrie" w:date="2021-01-27T12:08:00Z">
              <w:r>
                <w:rPr>
                  <w:rFonts w:cstheme="minorHAnsi"/>
                  <w:szCs w:val="20"/>
                </w:rPr>
                <w:t>3.16.3</w:t>
              </w:r>
            </w:ins>
          </w:p>
        </w:tc>
        <w:tc>
          <w:tcPr>
            <w:tcW w:w="4607" w:type="dxa"/>
            <w:shd w:val="clear" w:color="auto" w:fill="auto"/>
          </w:tcPr>
          <w:p w14:paraId="7D11B2AB" w14:textId="2D3D08D5" w:rsidR="00B622F8" w:rsidRPr="00FB0C8D" w:rsidRDefault="00B622F8" w:rsidP="00FB0C8D">
            <w:pPr>
              <w:pStyle w:val="Tabletext"/>
              <w:spacing w:before="0" w:after="0"/>
              <w:ind w:left="0" w:right="0"/>
              <w:rPr>
                <w:ins w:id="2933" w:author="Abercrombie, Kerrie" w:date="2021-01-26T22:00:00Z"/>
                <w:rFonts w:cstheme="minorHAnsi"/>
                <w:szCs w:val="20"/>
              </w:rPr>
            </w:pPr>
          </w:p>
        </w:tc>
        <w:tc>
          <w:tcPr>
            <w:tcW w:w="683" w:type="dxa"/>
            <w:shd w:val="clear" w:color="auto" w:fill="auto"/>
          </w:tcPr>
          <w:p w14:paraId="2B0034D2" w14:textId="77777777" w:rsidR="00B622F8" w:rsidRPr="00FB0C8D" w:rsidRDefault="00B622F8" w:rsidP="00FB0C8D">
            <w:pPr>
              <w:pStyle w:val="Tabletext"/>
              <w:spacing w:before="0" w:after="0"/>
              <w:rPr>
                <w:ins w:id="2934" w:author="Abercrombie, Kerrie" w:date="2021-01-26T22:00:00Z"/>
                <w:rFonts w:cstheme="minorHAnsi"/>
                <w:b/>
                <w:szCs w:val="20"/>
              </w:rPr>
            </w:pPr>
          </w:p>
        </w:tc>
        <w:tc>
          <w:tcPr>
            <w:tcW w:w="3003" w:type="dxa"/>
            <w:shd w:val="clear" w:color="auto" w:fill="auto"/>
          </w:tcPr>
          <w:p w14:paraId="41F728F1" w14:textId="77777777" w:rsidR="00B622F8" w:rsidRPr="00FB0C8D" w:rsidRDefault="00B622F8" w:rsidP="00FB0C8D">
            <w:pPr>
              <w:pStyle w:val="Tabletext"/>
              <w:spacing w:before="0" w:after="0"/>
              <w:ind w:left="0"/>
              <w:rPr>
                <w:ins w:id="2935" w:author="Abercrombie, Kerrie" w:date="2021-01-26T22:00:00Z"/>
                <w:rFonts w:cstheme="minorHAnsi"/>
                <w:szCs w:val="20"/>
              </w:rPr>
            </w:pPr>
          </w:p>
        </w:tc>
      </w:tr>
      <w:tr w:rsidR="00185207" w:rsidRPr="00FB0C8D" w14:paraId="7AFF0857" w14:textId="77777777" w:rsidTr="002B5A22">
        <w:trPr>
          <w:trHeight w:val="60"/>
          <w:ins w:id="2936" w:author="Abercrombie, Kerrie" w:date="2021-01-22T13:36:00Z"/>
        </w:trPr>
        <w:tc>
          <w:tcPr>
            <w:tcW w:w="846" w:type="dxa"/>
            <w:shd w:val="clear" w:color="auto" w:fill="F2F2F2" w:themeFill="background1" w:themeFillShade="F2"/>
          </w:tcPr>
          <w:p w14:paraId="598BA63E" w14:textId="4EBF89FF" w:rsidR="00185207" w:rsidRPr="00FB0C8D" w:rsidRDefault="00FB0C8D" w:rsidP="00FB0C8D">
            <w:pPr>
              <w:pStyle w:val="Tabletext"/>
              <w:spacing w:before="0" w:after="0"/>
              <w:rPr>
                <w:ins w:id="2937" w:author="Abercrombie, Kerrie" w:date="2021-01-22T13:36:00Z"/>
                <w:rFonts w:cstheme="minorHAnsi"/>
                <w:b/>
                <w:szCs w:val="20"/>
              </w:rPr>
            </w:pPr>
            <w:ins w:id="2938" w:author="Abercrombie, Kerrie" w:date="2021-01-26T22:14:00Z">
              <w:r w:rsidRPr="00FB0C8D">
                <w:rPr>
                  <w:rFonts w:cstheme="minorHAnsi"/>
                  <w:b/>
                  <w:szCs w:val="20"/>
                </w:rPr>
                <w:t>3.17</w:t>
              </w:r>
            </w:ins>
          </w:p>
        </w:tc>
        <w:tc>
          <w:tcPr>
            <w:tcW w:w="4607" w:type="dxa"/>
            <w:shd w:val="clear" w:color="auto" w:fill="F2F2F2" w:themeFill="background1" w:themeFillShade="F2"/>
          </w:tcPr>
          <w:p w14:paraId="009C954D" w14:textId="24EFF675" w:rsidR="00185207" w:rsidRPr="00FB0C8D" w:rsidRDefault="00185207" w:rsidP="00FB0C8D">
            <w:pPr>
              <w:pStyle w:val="Tabletext"/>
              <w:spacing w:before="0" w:after="0"/>
              <w:ind w:left="0" w:right="0"/>
              <w:rPr>
                <w:ins w:id="2939" w:author="Abercrombie, Kerrie" w:date="2021-01-22T13:36:00Z"/>
                <w:rFonts w:cstheme="minorHAnsi"/>
                <w:szCs w:val="20"/>
                <w:highlight w:val="yellow"/>
              </w:rPr>
            </w:pPr>
            <w:ins w:id="2940" w:author="Abercrombie, Kerrie" w:date="2021-01-22T13:36:00Z">
              <w:r w:rsidRPr="00FB0C8D">
                <w:rPr>
                  <w:rFonts w:cstheme="minorHAnsi"/>
                  <w:b/>
                  <w:szCs w:val="20"/>
                </w:rPr>
                <w:t>MAINTAIN A SAFE AND EFFICIENT WATERWAY THROUGHOUT EMERGENCY SITUATIONS</w:t>
              </w:r>
            </w:ins>
          </w:p>
        </w:tc>
        <w:tc>
          <w:tcPr>
            <w:tcW w:w="921" w:type="dxa"/>
            <w:shd w:val="clear" w:color="auto" w:fill="F2F2F2" w:themeFill="background1" w:themeFillShade="F2"/>
          </w:tcPr>
          <w:p w14:paraId="14AD7EFC" w14:textId="77777777" w:rsidR="00185207" w:rsidRPr="00FB0C8D" w:rsidRDefault="00185207" w:rsidP="00FB0C8D">
            <w:pPr>
              <w:pStyle w:val="Tabletext"/>
              <w:spacing w:before="0" w:after="0"/>
              <w:ind w:left="0" w:right="0"/>
              <w:rPr>
                <w:ins w:id="2941" w:author="Abercrombie, Kerrie" w:date="2021-01-25T09:00:00Z"/>
                <w:rFonts w:cstheme="minorHAnsi"/>
                <w:szCs w:val="20"/>
              </w:rPr>
            </w:pPr>
          </w:p>
        </w:tc>
        <w:tc>
          <w:tcPr>
            <w:tcW w:w="4607" w:type="dxa"/>
            <w:shd w:val="clear" w:color="auto" w:fill="F2F2F2" w:themeFill="background1" w:themeFillShade="F2"/>
          </w:tcPr>
          <w:p w14:paraId="121858AF" w14:textId="62DEB408" w:rsidR="00185207" w:rsidRPr="00FB0C8D" w:rsidRDefault="00185207" w:rsidP="00FB0C8D">
            <w:pPr>
              <w:pStyle w:val="Tabletext"/>
              <w:spacing w:before="0" w:after="0"/>
              <w:ind w:left="0" w:right="0"/>
              <w:rPr>
                <w:ins w:id="2942" w:author="Abercrombie, Kerrie" w:date="2021-01-22T13:36:00Z"/>
                <w:rFonts w:cstheme="minorHAnsi"/>
                <w:szCs w:val="20"/>
              </w:rPr>
            </w:pPr>
          </w:p>
        </w:tc>
        <w:tc>
          <w:tcPr>
            <w:tcW w:w="683" w:type="dxa"/>
            <w:shd w:val="clear" w:color="auto" w:fill="F2F2F2" w:themeFill="background1" w:themeFillShade="F2"/>
          </w:tcPr>
          <w:p w14:paraId="4B0EDD68" w14:textId="77777777" w:rsidR="00185207" w:rsidRPr="00FB0C8D" w:rsidRDefault="00185207" w:rsidP="00FB0C8D">
            <w:pPr>
              <w:pStyle w:val="Tabletext"/>
              <w:spacing w:before="0" w:after="0"/>
              <w:rPr>
                <w:ins w:id="2943" w:author="Abercrombie, Kerrie" w:date="2021-01-22T13:36:00Z"/>
                <w:rFonts w:cstheme="minorHAnsi"/>
                <w:b/>
                <w:szCs w:val="20"/>
              </w:rPr>
            </w:pPr>
          </w:p>
        </w:tc>
        <w:tc>
          <w:tcPr>
            <w:tcW w:w="3003" w:type="dxa"/>
            <w:shd w:val="clear" w:color="auto" w:fill="F2F2F2" w:themeFill="background1" w:themeFillShade="F2"/>
          </w:tcPr>
          <w:p w14:paraId="1450CE17" w14:textId="5DAE3910" w:rsidR="00185207" w:rsidRPr="00FB0C8D" w:rsidRDefault="00ED5833" w:rsidP="00FB0C8D">
            <w:pPr>
              <w:pStyle w:val="Tabletext"/>
              <w:spacing w:before="0" w:after="0"/>
              <w:ind w:left="0"/>
              <w:rPr>
                <w:ins w:id="2944" w:author="Abercrombie, Kerrie" w:date="2021-01-22T13:36:00Z"/>
                <w:rFonts w:cstheme="minorHAnsi"/>
                <w:szCs w:val="20"/>
              </w:rPr>
            </w:pPr>
            <w:ins w:id="2945" w:author="Abercrombie, Kerrie" w:date="2021-01-26T22:10:00Z">
              <w:r w:rsidRPr="00FB0C8D">
                <w:rPr>
                  <w:rFonts w:cstheme="minorHAnsi"/>
                  <w:szCs w:val="20"/>
                </w:rPr>
                <w:t>?R35, R37, R41, R58</w:t>
              </w:r>
            </w:ins>
          </w:p>
        </w:tc>
      </w:tr>
      <w:tr w:rsidR="00FB0C8D" w:rsidRPr="00FB0C8D" w14:paraId="7BAF76C4" w14:textId="77777777" w:rsidTr="001067BE">
        <w:trPr>
          <w:trHeight w:val="60"/>
          <w:ins w:id="2946" w:author="Abercrombie, Kerrie" w:date="2021-01-22T13:36:00Z"/>
        </w:trPr>
        <w:tc>
          <w:tcPr>
            <w:tcW w:w="846" w:type="dxa"/>
            <w:vMerge w:val="restart"/>
            <w:shd w:val="clear" w:color="auto" w:fill="auto"/>
          </w:tcPr>
          <w:p w14:paraId="24A165A5" w14:textId="77777777" w:rsidR="00FB0C8D" w:rsidRPr="00FB0C8D" w:rsidRDefault="00FB0C8D" w:rsidP="00FB0C8D">
            <w:pPr>
              <w:pStyle w:val="Tabletext"/>
              <w:spacing w:before="0" w:after="0"/>
              <w:rPr>
                <w:ins w:id="2947" w:author="Abercrombie, Kerrie" w:date="2021-01-22T13:36:00Z"/>
                <w:rFonts w:cstheme="minorHAnsi"/>
                <w:b/>
                <w:szCs w:val="20"/>
              </w:rPr>
            </w:pPr>
          </w:p>
        </w:tc>
        <w:tc>
          <w:tcPr>
            <w:tcW w:w="4607" w:type="dxa"/>
            <w:vMerge w:val="restart"/>
            <w:shd w:val="clear" w:color="auto" w:fill="auto"/>
          </w:tcPr>
          <w:p w14:paraId="4FE40A3A" w14:textId="156C3192" w:rsidR="00FB0C8D" w:rsidRPr="00FB0C8D" w:rsidRDefault="00FB0C8D" w:rsidP="00FB0C8D">
            <w:pPr>
              <w:pStyle w:val="Tabletext"/>
              <w:spacing w:before="0" w:after="0"/>
              <w:ind w:left="0" w:right="0"/>
              <w:rPr>
                <w:ins w:id="2948" w:author="Abercrombie, Kerrie" w:date="2021-01-22T13:36:00Z"/>
                <w:rFonts w:cstheme="minorHAnsi"/>
                <w:b/>
                <w:i/>
                <w:szCs w:val="20"/>
              </w:rPr>
            </w:pPr>
            <w:ins w:id="2949" w:author="Abercrombie, Kerrie" w:date="2021-01-22T13:36:00Z">
              <w:r w:rsidRPr="00FB0C8D">
                <w:rPr>
                  <w:rFonts w:cstheme="minorHAnsi"/>
                  <w:i/>
                  <w:szCs w:val="20"/>
                </w:rPr>
                <w:t>Demonstrate the responses required to ensure the protection of the VTS area and, as far as practicable, maintain a safe and efficient flow of traffic.</w:t>
              </w:r>
            </w:ins>
          </w:p>
        </w:tc>
        <w:tc>
          <w:tcPr>
            <w:tcW w:w="921" w:type="dxa"/>
            <w:shd w:val="clear" w:color="auto" w:fill="auto"/>
          </w:tcPr>
          <w:p w14:paraId="5002AD10" w14:textId="66B3AB1B" w:rsidR="00FB0C8D" w:rsidRPr="00FB0C8D" w:rsidRDefault="00FB0C8D" w:rsidP="00FB0C8D">
            <w:pPr>
              <w:pStyle w:val="Tabletext"/>
              <w:spacing w:before="0" w:after="0"/>
              <w:ind w:left="0" w:right="0"/>
              <w:rPr>
                <w:ins w:id="2950" w:author="Abercrombie, Kerrie" w:date="2021-01-25T09:00:00Z"/>
                <w:rFonts w:cstheme="minorHAnsi"/>
                <w:szCs w:val="20"/>
              </w:rPr>
            </w:pPr>
            <w:ins w:id="2951" w:author="Abercrombie, Kerrie" w:date="2021-01-26T22:15:00Z">
              <w:r w:rsidRPr="00FB0C8D">
                <w:rPr>
                  <w:rFonts w:cstheme="minorHAnsi"/>
                  <w:szCs w:val="20"/>
                </w:rPr>
                <w:t>3.17.1</w:t>
              </w:r>
            </w:ins>
          </w:p>
        </w:tc>
        <w:tc>
          <w:tcPr>
            <w:tcW w:w="4607" w:type="dxa"/>
            <w:shd w:val="clear" w:color="auto" w:fill="auto"/>
          </w:tcPr>
          <w:p w14:paraId="7A6927F6" w14:textId="5EED487C" w:rsidR="00FB0C8D" w:rsidRPr="00FB0C8D" w:rsidRDefault="00FB0C8D" w:rsidP="00FB0C8D">
            <w:pPr>
              <w:pStyle w:val="Tabletext"/>
              <w:spacing w:before="0" w:after="0"/>
              <w:ind w:left="0" w:right="0"/>
              <w:rPr>
                <w:ins w:id="2952" w:author="Abercrombie, Kerrie" w:date="2021-01-22T13:36:00Z"/>
                <w:rFonts w:cstheme="minorHAnsi"/>
                <w:szCs w:val="20"/>
              </w:rPr>
            </w:pPr>
            <w:ins w:id="2953" w:author="Abercrombie, Kerrie" w:date="2021-01-22T13:36:00Z">
              <w:r w:rsidRPr="00FB0C8D">
                <w:rPr>
                  <w:rFonts w:cstheme="minorHAnsi"/>
                  <w:szCs w:val="20"/>
                </w:rPr>
                <w:t xml:space="preserve">Commence alerting internal and external response agencies </w:t>
              </w:r>
            </w:ins>
          </w:p>
        </w:tc>
        <w:tc>
          <w:tcPr>
            <w:tcW w:w="683" w:type="dxa"/>
            <w:shd w:val="clear" w:color="auto" w:fill="auto"/>
          </w:tcPr>
          <w:p w14:paraId="2F2F00DA" w14:textId="77777777" w:rsidR="00FB0C8D" w:rsidRPr="00FB0C8D" w:rsidRDefault="00FB0C8D" w:rsidP="00FB0C8D">
            <w:pPr>
              <w:pStyle w:val="Tabletext"/>
              <w:spacing w:before="0" w:after="0"/>
              <w:rPr>
                <w:ins w:id="2954" w:author="Abercrombie, Kerrie" w:date="2021-01-22T13:36:00Z"/>
                <w:rFonts w:cstheme="minorHAnsi"/>
                <w:b/>
                <w:szCs w:val="20"/>
              </w:rPr>
            </w:pPr>
          </w:p>
        </w:tc>
        <w:tc>
          <w:tcPr>
            <w:tcW w:w="3003" w:type="dxa"/>
            <w:shd w:val="clear" w:color="auto" w:fill="auto"/>
          </w:tcPr>
          <w:p w14:paraId="39408808" w14:textId="77777777" w:rsidR="00FB0C8D" w:rsidRPr="00FB0C8D" w:rsidRDefault="00FB0C8D" w:rsidP="00FB0C8D">
            <w:pPr>
              <w:pStyle w:val="Tabletext"/>
              <w:spacing w:before="0" w:after="0"/>
              <w:ind w:left="0"/>
              <w:rPr>
                <w:ins w:id="2955" w:author="Abercrombie, Kerrie" w:date="2021-01-22T13:36:00Z"/>
                <w:rFonts w:cstheme="minorHAnsi"/>
                <w:szCs w:val="20"/>
              </w:rPr>
            </w:pPr>
          </w:p>
        </w:tc>
      </w:tr>
      <w:tr w:rsidR="00FB0C8D" w:rsidRPr="00FB0C8D" w14:paraId="7FE321C5" w14:textId="77777777" w:rsidTr="001067BE">
        <w:trPr>
          <w:trHeight w:val="60"/>
          <w:ins w:id="2956" w:author="Abercrombie, Kerrie" w:date="2021-01-22T13:36:00Z"/>
        </w:trPr>
        <w:tc>
          <w:tcPr>
            <w:tcW w:w="846" w:type="dxa"/>
            <w:vMerge/>
            <w:shd w:val="clear" w:color="auto" w:fill="auto"/>
          </w:tcPr>
          <w:p w14:paraId="6DCEFBB2" w14:textId="77777777" w:rsidR="00FB0C8D" w:rsidRPr="00FB0C8D" w:rsidRDefault="00FB0C8D" w:rsidP="00FB0C8D">
            <w:pPr>
              <w:pStyle w:val="Tabletext"/>
              <w:spacing w:before="0" w:after="0"/>
              <w:rPr>
                <w:ins w:id="2957" w:author="Abercrombie, Kerrie" w:date="2021-01-22T13:36:00Z"/>
                <w:rFonts w:cstheme="minorHAnsi"/>
                <w:b/>
                <w:szCs w:val="20"/>
              </w:rPr>
            </w:pPr>
          </w:p>
        </w:tc>
        <w:tc>
          <w:tcPr>
            <w:tcW w:w="4607" w:type="dxa"/>
            <w:vMerge/>
            <w:shd w:val="clear" w:color="auto" w:fill="auto"/>
          </w:tcPr>
          <w:p w14:paraId="243D1013" w14:textId="77777777" w:rsidR="00FB0C8D" w:rsidRPr="00FB0C8D" w:rsidRDefault="00FB0C8D" w:rsidP="00FB0C8D">
            <w:pPr>
              <w:pStyle w:val="Tabletext"/>
              <w:spacing w:before="0" w:after="0"/>
              <w:ind w:left="0" w:right="0"/>
              <w:rPr>
                <w:ins w:id="2958" w:author="Abercrombie, Kerrie" w:date="2021-01-22T13:36:00Z"/>
                <w:rFonts w:cstheme="minorHAnsi"/>
                <w:szCs w:val="20"/>
              </w:rPr>
            </w:pPr>
          </w:p>
        </w:tc>
        <w:tc>
          <w:tcPr>
            <w:tcW w:w="921" w:type="dxa"/>
            <w:shd w:val="clear" w:color="auto" w:fill="auto"/>
          </w:tcPr>
          <w:p w14:paraId="150A0BBE" w14:textId="2EB1EE8C" w:rsidR="00FB0C8D" w:rsidRPr="00FB0C8D" w:rsidRDefault="00FB0C8D" w:rsidP="00FB0C8D">
            <w:pPr>
              <w:pStyle w:val="Tabletext"/>
              <w:spacing w:before="0" w:after="0"/>
              <w:ind w:left="0"/>
              <w:rPr>
                <w:ins w:id="2959" w:author="Abercrombie, Kerrie" w:date="2021-01-25T09:00:00Z"/>
                <w:rFonts w:cstheme="minorHAnsi"/>
                <w:szCs w:val="20"/>
              </w:rPr>
            </w:pPr>
            <w:ins w:id="2960" w:author="Abercrombie, Kerrie" w:date="2021-01-26T22:15:00Z">
              <w:r w:rsidRPr="00FB0C8D">
                <w:rPr>
                  <w:rFonts w:cstheme="minorHAnsi"/>
                  <w:szCs w:val="20"/>
                </w:rPr>
                <w:t>3.17.2</w:t>
              </w:r>
            </w:ins>
          </w:p>
        </w:tc>
        <w:tc>
          <w:tcPr>
            <w:tcW w:w="4607" w:type="dxa"/>
            <w:shd w:val="clear" w:color="auto" w:fill="auto"/>
          </w:tcPr>
          <w:p w14:paraId="479370DC" w14:textId="11B62DDC" w:rsidR="00FB0C8D" w:rsidRPr="00FB0C8D" w:rsidRDefault="00FB0C8D" w:rsidP="00FB0C8D">
            <w:pPr>
              <w:pStyle w:val="Tabletext"/>
              <w:spacing w:before="0" w:after="0"/>
              <w:ind w:left="0"/>
              <w:rPr>
                <w:ins w:id="2961" w:author="Abercrombie, Kerrie" w:date="2021-01-22T13:36:00Z"/>
                <w:rFonts w:cstheme="minorHAnsi"/>
                <w:szCs w:val="20"/>
              </w:rPr>
            </w:pPr>
            <w:ins w:id="2962" w:author="Abercrombie, Kerrie" w:date="2021-01-22T13:36:00Z">
              <w:r w:rsidRPr="00FB0C8D">
                <w:rPr>
                  <w:rFonts w:cstheme="minorHAnsi"/>
                  <w:szCs w:val="20"/>
                </w:rPr>
                <w:t>Monitoring and management of ship traffic:</w:t>
              </w:r>
            </w:ins>
          </w:p>
          <w:p w14:paraId="7E5D9025" w14:textId="77777777" w:rsidR="00FB0C8D" w:rsidRPr="00FB0C8D" w:rsidRDefault="00FB0C8D" w:rsidP="00FB0C8D">
            <w:pPr>
              <w:pStyle w:val="Tabletext"/>
              <w:spacing w:before="0" w:after="0"/>
              <w:ind w:left="709"/>
              <w:rPr>
                <w:ins w:id="2963" w:author="Abercrombie, Kerrie" w:date="2021-01-22T13:36:00Z"/>
                <w:rFonts w:cstheme="minorHAnsi"/>
                <w:szCs w:val="20"/>
              </w:rPr>
            </w:pPr>
            <w:ins w:id="2964" w:author="Abercrombie, Kerrie" w:date="2021-01-22T13:36:00Z">
              <w:r w:rsidRPr="00FB0C8D">
                <w:rPr>
                  <w:rFonts w:cstheme="minorHAnsi"/>
                  <w:szCs w:val="20"/>
                </w:rPr>
                <w:t>Alternative routing arrangements</w:t>
              </w:r>
            </w:ins>
          </w:p>
          <w:p w14:paraId="666FCEAE" w14:textId="77777777" w:rsidR="00FB0C8D" w:rsidRPr="00FB0C8D" w:rsidRDefault="00FB0C8D" w:rsidP="00FB0C8D">
            <w:pPr>
              <w:pStyle w:val="Tabletext"/>
              <w:spacing w:before="0" w:after="0"/>
              <w:ind w:left="709"/>
              <w:rPr>
                <w:ins w:id="2965" w:author="Abercrombie, Kerrie" w:date="2021-01-22T13:36:00Z"/>
                <w:rFonts w:cstheme="minorHAnsi"/>
                <w:szCs w:val="20"/>
              </w:rPr>
            </w:pPr>
            <w:ins w:id="2966" w:author="Abercrombie, Kerrie" w:date="2021-01-22T13:36:00Z">
              <w:r w:rsidRPr="00FB0C8D">
                <w:rPr>
                  <w:rFonts w:cstheme="minorHAnsi"/>
                  <w:szCs w:val="20"/>
                </w:rPr>
                <w:t>Diversionary procedures (traffic in immediate incident area)</w:t>
              </w:r>
            </w:ins>
          </w:p>
          <w:p w14:paraId="6A58D122" w14:textId="77777777" w:rsidR="00FB0C8D" w:rsidRPr="00FB0C8D" w:rsidRDefault="00FB0C8D" w:rsidP="00FB0C8D">
            <w:pPr>
              <w:pStyle w:val="Tabletext"/>
              <w:spacing w:before="0" w:after="0"/>
              <w:ind w:left="709"/>
              <w:rPr>
                <w:ins w:id="2967" w:author="Abercrombie, Kerrie" w:date="2021-01-22T13:36:00Z"/>
                <w:rFonts w:cstheme="minorHAnsi"/>
                <w:szCs w:val="20"/>
              </w:rPr>
            </w:pPr>
            <w:ins w:id="2968" w:author="Abercrombie, Kerrie" w:date="2021-01-22T13:36:00Z">
              <w:r w:rsidRPr="00FB0C8D">
                <w:rPr>
                  <w:rFonts w:cstheme="minorHAnsi"/>
                  <w:szCs w:val="20"/>
                </w:rPr>
                <w:t>Anchorage areas</w:t>
              </w:r>
            </w:ins>
          </w:p>
          <w:p w14:paraId="268097DB" w14:textId="77777777" w:rsidR="00FB0C8D" w:rsidRPr="00FB0C8D" w:rsidRDefault="00FB0C8D" w:rsidP="00FB0C8D">
            <w:pPr>
              <w:pStyle w:val="Tabletext"/>
              <w:spacing w:before="0" w:after="0"/>
              <w:ind w:left="709"/>
              <w:rPr>
                <w:ins w:id="2969" w:author="Abercrombie, Kerrie" w:date="2021-01-26T22:15:00Z"/>
                <w:rFonts w:cstheme="minorHAnsi"/>
                <w:szCs w:val="20"/>
              </w:rPr>
            </w:pPr>
            <w:ins w:id="2970" w:author="Abercrombie, Kerrie" w:date="2021-01-22T13:36:00Z">
              <w:r w:rsidRPr="00FB0C8D">
                <w:rPr>
                  <w:rFonts w:cstheme="minorHAnsi"/>
                  <w:szCs w:val="20"/>
                </w:rPr>
                <w:t>Introduction of emergency speed restrictions</w:t>
              </w:r>
            </w:ins>
          </w:p>
          <w:p w14:paraId="559E7421" w14:textId="0C28FEB3" w:rsidR="00FB0C8D" w:rsidRPr="00FB0C8D" w:rsidRDefault="00FB0C8D" w:rsidP="00FB0C8D">
            <w:pPr>
              <w:pStyle w:val="Tabletext"/>
              <w:spacing w:before="0" w:after="0"/>
              <w:ind w:left="709"/>
              <w:rPr>
                <w:ins w:id="2971" w:author="Abercrombie, Kerrie" w:date="2021-01-22T13:36:00Z"/>
                <w:rFonts w:cstheme="minorHAnsi"/>
                <w:szCs w:val="20"/>
              </w:rPr>
            </w:pPr>
            <w:ins w:id="2972" w:author="Abercrombie, Kerrie" w:date="2021-01-26T22:15:00Z">
              <w:r w:rsidRPr="00FB0C8D">
                <w:rPr>
                  <w:rFonts w:cstheme="minorHAnsi"/>
                  <w:szCs w:val="20"/>
                </w:rPr>
                <w:t>Emergency alterations to VTS sailing/route plans and passage plans</w:t>
              </w:r>
            </w:ins>
          </w:p>
        </w:tc>
        <w:tc>
          <w:tcPr>
            <w:tcW w:w="683" w:type="dxa"/>
            <w:shd w:val="clear" w:color="auto" w:fill="auto"/>
          </w:tcPr>
          <w:p w14:paraId="3AD9FDEA" w14:textId="77777777" w:rsidR="00FB0C8D" w:rsidRPr="00FB0C8D" w:rsidRDefault="00FB0C8D" w:rsidP="00FB0C8D">
            <w:pPr>
              <w:pStyle w:val="Tabletext"/>
              <w:spacing w:before="0" w:after="0"/>
              <w:rPr>
                <w:ins w:id="2973" w:author="Abercrombie, Kerrie" w:date="2021-01-22T13:36:00Z"/>
                <w:rFonts w:cstheme="minorHAnsi"/>
                <w:b/>
                <w:szCs w:val="20"/>
              </w:rPr>
            </w:pPr>
          </w:p>
        </w:tc>
        <w:tc>
          <w:tcPr>
            <w:tcW w:w="3003" w:type="dxa"/>
            <w:shd w:val="clear" w:color="auto" w:fill="auto"/>
          </w:tcPr>
          <w:p w14:paraId="57EED160" w14:textId="77777777" w:rsidR="00FB0C8D" w:rsidRPr="00FB0C8D" w:rsidRDefault="00FB0C8D" w:rsidP="00FB0C8D">
            <w:pPr>
              <w:pStyle w:val="Tabletext"/>
              <w:spacing w:before="0" w:after="0"/>
              <w:ind w:left="0"/>
              <w:rPr>
                <w:ins w:id="2974" w:author="Abercrombie, Kerrie" w:date="2021-01-22T13:36:00Z"/>
                <w:rFonts w:cstheme="minorHAnsi"/>
                <w:szCs w:val="20"/>
              </w:rPr>
            </w:pPr>
          </w:p>
        </w:tc>
      </w:tr>
      <w:tr w:rsidR="00FB0C8D" w:rsidRPr="00FB0C8D" w14:paraId="5C4C5DF1" w14:textId="77777777" w:rsidTr="001067BE">
        <w:trPr>
          <w:trHeight w:val="60"/>
          <w:ins w:id="2975" w:author="Abercrombie, Kerrie" w:date="2021-01-22T13:36:00Z"/>
        </w:trPr>
        <w:tc>
          <w:tcPr>
            <w:tcW w:w="846" w:type="dxa"/>
            <w:vMerge/>
            <w:shd w:val="clear" w:color="auto" w:fill="auto"/>
          </w:tcPr>
          <w:p w14:paraId="0CA00757" w14:textId="77777777" w:rsidR="00FB0C8D" w:rsidRPr="00FB0C8D" w:rsidRDefault="00FB0C8D" w:rsidP="00FB0C8D">
            <w:pPr>
              <w:pStyle w:val="Tabletext"/>
              <w:spacing w:before="0" w:after="0"/>
              <w:rPr>
                <w:ins w:id="2976" w:author="Abercrombie, Kerrie" w:date="2021-01-22T13:36:00Z"/>
                <w:rFonts w:cstheme="minorHAnsi"/>
                <w:b/>
                <w:szCs w:val="20"/>
              </w:rPr>
            </w:pPr>
          </w:p>
        </w:tc>
        <w:tc>
          <w:tcPr>
            <w:tcW w:w="4607" w:type="dxa"/>
            <w:vMerge/>
            <w:shd w:val="clear" w:color="auto" w:fill="auto"/>
          </w:tcPr>
          <w:p w14:paraId="0DF7776A" w14:textId="77777777" w:rsidR="00FB0C8D" w:rsidRPr="00FB0C8D" w:rsidRDefault="00FB0C8D" w:rsidP="00FB0C8D">
            <w:pPr>
              <w:pStyle w:val="Tabletext"/>
              <w:spacing w:before="0" w:after="0"/>
              <w:ind w:left="0" w:right="0"/>
              <w:rPr>
                <w:ins w:id="2977" w:author="Abercrombie, Kerrie" w:date="2021-01-22T13:36:00Z"/>
                <w:rFonts w:cstheme="minorHAnsi"/>
                <w:szCs w:val="20"/>
              </w:rPr>
            </w:pPr>
          </w:p>
        </w:tc>
        <w:tc>
          <w:tcPr>
            <w:tcW w:w="921" w:type="dxa"/>
            <w:shd w:val="clear" w:color="auto" w:fill="auto"/>
          </w:tcPr>
          <w:p w14:paraId="3CFFD83F" w14:textId="6E70E29A" w:rsidR="00FB0C8D" w:rsidRPr="00FB0C8D" w:rsidRDefault="00FB0C8D" w:rsidP="00FB0C8D">
            <w:pPr>
              <w:pStyle w:val="Tabletext"/>
              <w:spacing w:before="0" w:after="0"/>
              <w:ind w:left="0"/>
              <w:rPr>
                <w:ins w:id="2978" w:author="Abercrombie, Kerrie" w:date="2021-01-25T09:00:00Z"/>
                <w:rFonts w:cstheme="minorHAnsi"/>
                <w:szCs w:val="20"/>
              </w:rPr>
            </w:pPr>
            <w:ins w:id="2979" w:author="Abercrombie, Kerrie" w:date="2021-01-26T22:15:00Z">
              <w:r w:rsidRPr="00FB0C8D">
                <w:rPr>
                  <w:rFonts w:cstheme="minorHAnsi"/>
                  <w:szCs w:val="20"/>
                </w:rPr>
                <w:t>3.17.3</w:t>
              </w:r>
            </w:ins>
          </w:p>
        </w:tc>
        <w:tc>
          <w:tcPr>
            <w:tcW w:w="4607" w:type="dxa"/>
            <w:shd w:val="clear" w:color="auto" w:fill="auto"/>
          </w:tcPr>
          <w:p w14:paraId="69ACE1C4" w14:textId="3D71420E" w:rsidR="00FB0C8D" w:rsidRPr="00FB0C8D" w:rsidRDefault="00FB0C8D" w:rsidP="00FB0C8D">
            <w:pPr>
              <w:pStyle w:val="Tabletext"/>
              <w:spacing w:before="0" w:after="0"/>
              <w:ind w:left="0"/>
              <w:rPr>
                <w:ins w:id="2980" w:author="Abercrombie, Kerrie" w:date="2021-01-22T13:36:00Z"/>
                <w:rFonts w:cstheme="minorHAnsi"/>
                <w:szCs w:val="20"/>
              </w:rPr>
            </w:pPr>
            <w:ins w:id="2981" w:author="Abercrombie, Kerrie" w:date="2021-01-22T13:36:00Z">
              <w:r w:rsidRPr="00FB0C8D">
                <w:rPr>
                  <w:rFonts w:cstheme="minorHAnsi"/>
                  <w:szCs w:val="20"/>
                </w:rPr>
                <w:t>Co-ordinate and provide support to allied services</w:t>
              </w:r>
            </w:ins>
          </w:p>
        </w:tc>
        <w:tc>
          <w:tcPr>
            <w:tcW w:w="683" w:type="dxa"/>
            <w:shd w:val="clear" w:color="auto" w:fill="auto"/>
          </w:tcPr>
          <w:p w14:paraId="285E0840" w14:textId="77777777" w:rsidR="00FB0C8D" w:rsidRPr="00FB0C8D" w:rsidRDefault="00FB0C8D" w:rsidP="00FB0C8D">
            <w:pPr>
              <w:pStyle w:val="Tabletext"/>
              <w:spacing w:before="0" w:after="0"/>
              <w:rPr>
                <w:ins w:id="2982" w:author="Abercrombie, Kerrie" w:date="2021-01-22T13:36:00Z"/>
                <w:rFonts w:cstheme="minorHAnsi"/>
                <w:b/>
                <w:szCs w:val="20"/>
              </w:rPr>
            </w:pPr>
          </w:p>
        </w:tc>
        <w:tc>
          <w:tcPr>
            <w:tcW w:w="3003" w:type="dxa"/>
            <w:shd w:val="clear" w:color="auto" w:fill="auto"/>
          </w:tcPr>
          <w:p w14:paraId="3A6F563E" w14:textId="77777777" w:rsidR="00FB0C8D" w:rsidRPr="00FB0C8D" w:rsidRDefault="00FB0C8D" w:rsidP="00FB0C8D">
            <w:pPr>
              <w:pStyle w:val="Tabletext"/>
              <w:spacing w:before="0" w:after="0"/>
              <w:ind w:left="0"/>
              <w:rPr>
                <w:ins w:id="2983" w:author="Abercrombie, Kerrie" w:date="2021-01-22T13:36:00Z"/>
                <w:rFonts w:cstheme="minorHAnsi"/>
                <w:szCs w:val="20"/>
              </w:rPr>
            </w:pPr>
          </w:p>
        </w:tc>
      </w:tr>
      <w:tr w:rsidR="00FB0C8D" w:rsidRPr="00FB0C8D" w14:paraId="747E87F2" w14:textId="77777777" w:rsidTr="00FB0C8D">
        <w:trPr>
          <w:trHeight w:val="60"/>
          <w:ins w:id="2984" w:author="Abercrombie, Kerrie" w:date="2021-01-22T13:36:00Z"/>
        </w:trPr>
        <w:tc>
          <w:tcPr>
            <w:tcW w:w="846" w:type="dxa"/>
            <w:vMerge/>
            <w:shd w:val="clear" w:color="auto" w:fill="auto"/>
          </w:tcPr>
          <w:p w14:paraId="5FB8D039" w14:textId="77777777" w:rsidR="00FB0C8D" w:rsidRPr="00FB0C8D" w:rsidRDefault="00FB0C8D" w:rsidP="00FB0C8D">
            <w:pPr>
              <w:pStyle w:val="Tabletext"/>
              <w:spacing w:before="0" w:after="0"/>
              <w:rPr>
                <w:ins w:id="2985" w:author="Abercrombie, Kerrie" w:date="2021-01-22T13:36:00Z"/>
                <w:rFonts w:cstheme="minorHAnsi"/>
                <w:b/>
                <w:szCs w:val="20"/>
              </w:rPr>
            </w:pPr>
          </w:p>
        </w:tc>
        <w:tc>
          <w:tcPr>
            <w:tcW w:w="4607" w:type="dxa"/>
            <w:vMerge/>
            <w:shd w:val="clear" w:color="auto" w:fill="auto"/>
          </w:tcPr>
          <w:p w14:paraId="6C52C386" w14:textId="77777777" w:rsidR="00FB0C8D" w:rsidRPr="00FB0C8D" w:rsidRDefault="00FB0C8D" w:rsidP="00FB0C8D">
            <w:pPr>
              <w:pStyle w:val="Tabletext"/>
              <w:spacing w:before="0" w:after="0"/>
              <w:ind w:left="0" w:right="0"/>
              <w:rPr>
                <w:ins w:id="2986" w:author="Abercrombie, Kerrie" w:date="2021-01-22T13:36:00Z"/>
                <w:rFonts w:cstheme="minorHAnsi"/>
                <w:szCs w:val="20"/>
              </w:rPr>
            </w:pPr>
          </w:p>
        </w:tc>
        <w:tc>
          <w:tcPr>
            <w:tcW w:w="921" w:type="dxa"/>
            <w:shd w:val="clear" w:color="auto" w:fill="auto"/>
          </w:tcPr>
          <w:p w14:paraId="2E996222" w14:textId="1957863E" w:rsidR="00FB0C8D" w:rsidRPr="00FB0C8D" w:rsidRDefault="00FB0C8D" w:rsidP="00FB0C8D">
            <w:pPr>
              <w:pStyle w:val="Tabletext"/>
              <w:spacing w:before="0" w:after="0"/>
              <w:ind w:left="0"/>
              <w:rPr>
                <w:ins w:id="2987" w:author="Abercrombie, Kerrie" w:date="2021-01-25T09:00:00Z"/>
                <w:rFonts w:cstheme="minorHAnsi"/>
                <w:szCs w:val="20"/>
              </w:rPr>
            </w:pPr>
            <w:ins w:id="2988" w:author="Abercrombie, Kerrie" w:date="2021-01-26T22:15:00Z">
              <w:r w:rsidRPr="00FB0C8D">
                <w:rPr>
                  <w:rFonts w:cstheme="minorHAnsi"/>
                  <w:szCs w:val="20"/>
                </w:rPr>
                <w:t>3.17.4</w:t>
              </w:r>
            </w:ins>
          </w:p>
        </w:tc>
        <w:tc>
          <w:tcPr>
            <w:tcW w:w="4607" w:type="dxa"/>
            <w:shd w:val="clear" w:color="auto" w:fill="auto"/>
          </w:tcPr>
          <w:p w14:paraId="3E23DCBF" w14:textId="743E8E2E" w:rsidR="00FB0C8D" w:rsidRPr="00FB0C8D" w:rsidRDefault="00FB0C8D" w:rsidP="00FB0C8D">
            <w:pPr>
              <w:pStyle w:val="Tabletext"/>
              <w:spacing w:before="0" w:after="0"/>
              <w:ind w:left="0"/>
              <w:rPr>
                <w:ins w:id="2989" w:author="Abercrombie, Kerrie" w:date="2021-01-22T13:36:00Z"/>
                <w:rFonts w:cstheme="minorHAnsi"/>
                <w:szCs w:val="20"/>
              </w:rPr>
            </w:pPr>
            <w:ins w:id="2990" w:author="Abercrombie, Kerrie" w:date="2021-01-22T13:36:00Z">
              <w:r w:rsidRPr="00FB0C8D">
                <w:rPr>
                  <w:rFonts w:cstheme="minorHAnsi"/>
                  <w:szCs w:val="20"/>
                </w:rPr>
                <w:t>Provision of situation reports</w:t>
              </w:r>
            </w:ins>
          </w:p>
        </w:tc>
        <w:tc>
          <w:tcPr>
            <w:tcW w:w="683" w:type="dxa"/>
            <w:shd w:val="clear" w:color="auto" w:fill="auto"/>
          </w:tcPr>
          <w:p w14:paraId="00D868FA" w14:textId="77777777" w:rsidR="00FB0C8D" w:rsidRPr="00FB0C8D" w:rsidRDefault="00FB0C8D" w:rsidP="00FB0C8D">
            <w:pPr>
              <w:pStyle w:val="Tabletext"/>
              <w:spacing w:before="0" w:after="0"/>
              <w:rPr>
                <w:ins w:id="2991" w:author="Abercrombie, Kerrie" w:date="2021-01-22T13:36:00Z"/>
                <w:rFonts w:cstheme="minorHAnsi"/>
                <w:b/>
                <w:szCs w:val="20"/>
              </w:rPr>
            </w:pPr>
          </w:p>
        </w:tc>
        <w:tc>
          <w:tcPr>
            <w:tcW w:w="3003" w:type="dxa"/>
            <w:shd w:val="clear" w:color="auto" w:fill="auto"/>
          </w:tcPr>
          <w:p w14:paraId="093FED48" w14:textId="77777777" w:rsidR="00FB0C8D" w:rsidRPr="00FB0C8D" w:rsidRDefault="00FB0C8D" w:rsidP="00FB0C8D">
            <w:pPr>
              <w:pStyle w:val="Tabletext"/>
              <w:spacing w:before="0" w:after="0"/>
              <w:ind w:left="0"/>
              <w:rPr>
                <w:ins w:id="2992" w:author="Abercrombie, Kerrie" w:date="2021-01-22T13:36:00Z"/>
                <w:rFonts w:cstheme="minorHAnsi"/>
                <w:szCs w:val="20"/>
              </w:rPr>
            </w:pPr>
          </w:p>
        </w:tc>
      </w:tr>
      <w:tr w:rsidR="00FB0C8D" w:rsidRPr="00FB0C8D" w14:paraId="0C523FBF" w14:textId="77777777" w:rsidTr="00FB0C8D">
        <w:trPr>
          <w:trHeight w:val="60"/>
          <w:ins w:id="2993" w:author="Abercrombie, Kerrie" w:date="2021-01-26T22:21:00Z"/>
        </w:trPr>
        <w:tc>
          <w:tcPr>
            <w:tcW w:w="846" w:type="dxa"/>
            <w:vMerge/>
            <w:shd w:val="clear" w:color="auto" w:fill="auto"/>
          </w:tcPr>
          <w:p w14:paraId="62FD1B7C" w14:textId="77777777" w:rsidR="00FB0C8D" w:rsidRPr="00FB0C8D" w:rsidRDefault="00FB0C8D" w:rsidP="00FB0C8D">
            <w:pPr>
              <w:pStyle w:val="Tabletext"/>
              <w:spacing w:before="0" w:after="0"/>
              <w:rPr>
                <w:ins w:id="2994" w:author="Abercrombie, Kerrie" w:date="2021-01-26T22:21:00Z"/>
                <w:rFonts w:cstheme="minorHAnsi"/>
                <w:b/>
                <w:szCs w:val="20"/>
              </w:rPr>
            </w:pPr>
          </w:p>
        </w:tc>
        <w:tc>
          <w:tcPr>
            <w:tcW w:w="4607" w:type="dxa"/>
            <w:vMerge/>
            <w:shd w:val="clear" w:color="auto" w:fill="auto"/>
          </w:tcPr>
          <w:p w14:paraId="2314551E" w14:textId="77777777" w:rsidR="00FB0C8D" w:rsidRPr="00FB0C8D" w:rsidRDefault="00FB0C8D" w:rsidP="00FB0C8D">
            <w:pPr>
              <w:pStyle w:val="Tabletext"/>
              <w:spacing w:before="0" w:after="0"/>
              <w:ind w:left="0" w:right="0"/>
              <w:rPr>
                <w:ins w:id="2995" w:author="Abercrombie, Kerrie" w:date="2021-01-26T22:21:00Z"/>
                <w:rFonts w:cstheme="minorHAnsi"/>
                <w:szCs w:val="20"/>
              </w:rPr>
            </w:pPr>
          </w:p>
        </w:tc>
        <w:tc>
          <w:tcPr>
            <w:tcW w:w="921" w:type="dxa"/>
            <w:shd w:val="clear" w:color="auto" w:fill="auto"/>
          </w:tcPr>
          <w:p w14:paraId="5E12256E" w14:textId="3D8D98F6" w:rsidR="00FB0C8D" w:rsidRPr="00FB0C8D" w:rsidRDefault="00FB0C8D" w:rsidP="00FB0C8D">
            <w:pPr>
              <w:pStyle w:val="Tabletext"/>
              <w:spacing w:before="0" w:after="0"/>
              <w:ind w:left="0"/>
              <w:rPr>
                <w:ins w:id="2996" w:author="Abercrombie, Kerrie" w:date="2021-01-26T22:21:00Z"/>
                <w:rFonts w:cstheme="minorHAnsi"/>
                <w:szCs w:val="20"/>
              </w:rPr>
            </w:pPr>
            <w:ins w:id="2997" w:author="Abercrombie, Kerrie" w:date="2021-01-26T22:21:00Z">
              <w:r>
                <w:rPr>
                  <w:rFonts w:cstheme="minorHAnsi"/>
                  <w:szCs w:val="20"/>
                </w:rPr>
                <w:t>3.17.5</w:t>
              </w:r>
            </w:ins>
          </w:p>
        </w:tc>
        <w:tc>
          <w:tcPr>
            <w:tcW w:w="4607" w:type="dxa"/>
            <w:shd w:val="clear" w:color="auto" w:fill="auto"/>
          </w:tcPr>
          <w:p w14:paraId="7932DC60" w14:textId="000DD9ED" w:rsidR="00FB0C8D" w:rsidRPr="00FB0C8D" w:rsidRDefault="00FB0C8D" w:rsidP="00FB0C8D">
            <w:pPr>
              <w:pStyle w:val="Tabletext"/>
              <w:spacing w:before="0" w:after="0"/>
              <w:ind w:left="0"/>
              <w:rPr>
                <w:ins w:id="2998" w:author="Abercrombie, Kerrie" w:date="2021-01-26T22:21:00Z"/>
                <w:rFonts w:cstheme="minorHAnsi"/>
                <w:szCs w:val="20"/>
              </w:rPr>
            </w:pPr>
            <w:ins w:id="2999" w:author="Abercrombie, Kerrie" w:date="2021-01-26T22:21:00Z">
              <w:r>
                <w:rPr>
                  <w:rFonts w:cstheme="minorHAnsi"/>
                  <w:szCs w:val="20"/>
                </w:rPr>
                <w:t>Provision of</w:t>
              </w:r>
              <w:r w:rsidRPr="00FB0C8D">
                <w:rPr>
                  <w:rFonts w:cstheme="minorHAnsi"/>
                  <w:szCs w:val="20"/>
                </w:rPr>
                <w:t xml:space="preserve"> navigational warnings (if required)</w:t>
              </w:r>
            </w:ins>
          </w:p>
        </w:tc>
        <w:tc>
          <w:tcPr>
            <w:tcW w:w="683" w:type="dxa"/>
            <w:shd w:val="clear" w:color="auto" w:fill="auto"/>
          </w:tcPr>
          <w:p w14:paraId="2F3D52E6" w14:textId="77777777" w:rsidR="00FB0C8D" w:rsidRPr="00FB0C8D" w:rsidRDefault="00FB0C8D" w:rsidP="00FB0C8D">
            <w:pPr>
              <w:pStyle w:val="Tabletext"/>
              <w:spacing w:before="0" w:after="0"/>
              <w:rPr>
                <w:ins w:id="3000" w:author="Abercrombie, Kerrie" w:date="2021-01-26T22:21:00Z"/>
                <w:rFonts w:cstheme="minorHAnsi"/>
                <w:b/>
                <w:szCs w:val="20"/>
              </w:rPr>
            </w:pPr>
          </w:p>
        </w:tc>
        <w:tc>
          <w:tcPr>
            <w:tcW w:w="3003" w:type="dxa"/>
            <w:shd w:val="clear" w:color="auto" w:fill="auto"/>
          </w:tcPr>
          <w:p w14:paraId="5EA21D7D" w14:textId="77777777" w:rsidR="00FB0C8D" w:rsidRPr="00FB0C8D" w:rsidRDefault="00FB0C8D" w:rsidP="00FB0C8D">
            <w:pPr>
              <w:pStyle w:val="Tabletext"/>
              <w:spacing w:before="0" w:after="0"/>
              <w:ind w:left="0"/>
              <w:rPr>
                <w:ins w:id="3001" w:author="Abercrombie, Kerrie" w:date="2021-01-26T22:21:00Z"/>
                <w:rFonts w:cstheme="minorHAnsi"/>
                <w:szCs w:val="20"/>
              </w:rPr>
            </w:pPr>
          </w:p>
        </w:tc>
      </w:tr>
      <w:tr w:rsidR="00185207" w:rsidRPr="00FB0C8D" w14:paraId="799BE53F" w14:textId="77777777" w:rsidTr="002B5A22">
        <w:trPr>
          <w:trHeight w:val="60"/>
          <w:ins w:id="3002" w:author="Abercrombie, Kerrie" w:date="2021-01-22T13:36:00Z"/>
        </w:trPr>
        <w:tc>
          <w:tcPr>
            <w:tcW w:w="846" w:type="dxa"/>
            <w:shd w:val="clear" w:color="auto" w:fill="F2F2F2" w:themeFill="background1" w:themeFillShade="F2"/>
          </w:tcPr>
          <w:p w14:paraId="5565AFA7" w14:textId="71A60E69" w:rsidR="00185207" w:rsidRPr="00FB0C8D" w:rsidRDefault="00FB0C8D" w:rsidP="00FB0C8D">
            <w:pPr>
              <w:pStyle w:val="Tabletext"/>
              <w:spacing w:before="0" w:after="0"/>
              <w:rPr>
                <w:ins w:id="3003" w:author="Abercrombie, Kerrie" w:date="2021-01-22T13:36:00Z"/>
                <w:rFonts w:cstheme="minorHAnsi"/>
                <w:b/>
                <w:szCs w:val="20"/>
              </w:rPr>
            </w:pPr>
            <w:ins w:id="3004" w:author="Abercrombie, Kerrie" w:date="2021-01-26T22:16:00Z">
              <w:r w:rsidRPr="00FB0C8D">
                <w:rPr>
                  <w:rFonts w:cstheme="minorHAnsi"/>
                  <w:b/>
                  <w:szCs w:val="20"/>
                </w:rPr>
                <w:t>3.18</w:t>
              </w:r>
            </w:ins>
          </w:p>
        </w:tc>
        <w:tc>
          <w:tcPr>
            <w:tcW w:w="4607" w:type="dxa"/>
            <w:shd w:val="clear" w:color="auto" w:fill="F2F2F2" w:themeFill="background1" w:themeFillShade="F2"/>
          </w:tcPr>
          <w:p w14:paraId="4676FC0C" w14:textId="6CB6A635" w:rsidR="00185207" w:rsidRPr="00FB0C8D" w:rsidRDefault="00185207" w:rsidP="00FB0C8D">
            <w:pPr>
              <w:pStyle w:val="Tabletext"/>
              <w:spacing w:before="0" w:after="0"/>
              <w:ind w:left="0" w:right="0"/>
              <w:rPr>
                <w:ins w:id="3005" w:author="Abercrombie, Kerrie" w:date="2021-01-22T13:36:00Z"/>
                <w:rFonts w:cstheme="minorHAnsi"/>
                <w:szCs w:val="20"/>
              </w:rPr>
            </w:pPr>
            <w:ins w:id="3006" w:author="Abercrombie, Kerrie" w:date="2021-01-22T13:36:00Z">
              <w:r w:rsidRPr="00FB0C8D">
                <w:rPr>
                  <w:rFonts w:cstheme="minorHAnsi"/>
                  <w:b/>
                  <w:szCs w:val="20"/>
                </w:rPr>
                <w:t>EXTERNAL EMERGENCIES</w:t>
              </w:r>
            </w:ins>
          </w:p>
        </w:tc>
        <w:tc>
          <w:tcPr>
            <w:tcW w:w="921" w:type="dxa"/>
            <w:shd w:val="clear" w:color="auto" w:fill="F2F2F2" w:themeFill="background1" w:themeFillShade="F2"/>
          </w:tcPr>
          <w:p w14:paraId="0C4FE559" w14:textId="77777777" w:rsidR="00185207" w:rsidRPr="00FB0C8D" w:rsidRDefault="00185207" w:rsidP="00FB0C8D">
            <w:pPr>
              <w:pStyle w:val="Tabletext"/>
              <w:spacing w:before="0" w:after="0"/>
              <w:rPr>
                <w:ins w:id="3007" w:author="Abercrombie, Kerrie" w:date="2021-01-25T09:00:00Z"/>
                <w:rFonts w:cstheme="minorHAnsi"/>
                <w:szCs w:val="20"/>
              </w:rPr>
            </w:pPr>
          </w:p>
        </w:tc>
        <w:tc>
          <w:tcPr>
            <w:tcW w:w="4607" w:type="dxa"/>
            <w:shd w:val="clear" w:color="auto" w:fill="F2F2F2" w:themeFill="background1" w:themeFillShade="F2"/>
          </w:tcPr>
          <w:p w14:paraId="5DB028D5" w14:textId="4D568C44" w:rsidR="00185207" w:rsidRPr="00FB0C8D" w:rsidRDefault="00185207" w:rsidP="00FB0C8D">
            <w:pPr>
              <w:pStyle w:val="Tabletext"/>
              <w:spacing w:before="0" w:after="0"/>
              <w:rPr>
                <w:ins w:id="3008" w:author="Abercrombie, Kerrie" w:date="2021-01-22T13:36:00Z"/>
                <w:rFonts w:cstheme="minorHAnsi"/>
                <w:szCs w:val="20"/>
              </w:rPr>
            </w:pPr>
          </w:p>
        </w:tc>
        <w:tc>
          <w:tcPr>
            <w:tcW w:w="683" w:type="dxa"/>
            <w:shd w:val="clear" w:color="auto" w:fill="F2F2F2" w:themeFill="background1" w:themeFillShade="F2"/>
          </w:tcPr>
          <w:p w14:paraId="4A1B505D" w14:textId="77777777" w:rsidR="00185207" w:rsidRPr="00FB0C8D" w:rsidRDefault="00185207" w:rsidP="00FB0C8D">
            <w:pPr>
              <w:pStyle w:val="Tabletext"/>
              <w:spacing w:before="0" w:after="0"/>
              <w:rPr>
                <w:ins w:id="3009" w:author="Abercrombie, Kerrie" w:date="2021-01-22T13:36:00Z"/>
                <w:rFonts w:cstheme="minorHAnsi"/>
                <w:b/>
                <w:szCs w:val="20"/>
              </w:rPr>
            </w:pPr>
          </w:p>
        </w:tc>
        <w:tc>
          <w:tcPr>
            <w:tcW w:w="3003" w:type="dxa"/>
            <w:shd w:val="clear" w:color="auto" w:fill="F2F2F2" w:themeFill="background1" w:themeFillShade="F2"/>
          </w:tcPr>
          <w:p w14:paraId="14E6E996" w14:textId="77777777" w:rsidR="00185207" w:rsidRPr="00FB0C8D" w:rsidRDefault="00185207" w:rsidP="00FB0C8D">
            <w:pPr>
              <w:pStyle w:val="Tabletext"/>
              <w:spacing w:before="0" w:after="0"/>
              <w:ind w:left="0"/>
              <w:rPr>
                <w:ins w:id="3010" w:author="Abercrombie, Kerrie" w:date="2021-01-22T13:36:00Z"/>
                <w:rFonts w:cstheme="minorHAnsi"/>
                <w:szCs w:val="20"/>
              </w:rPr>
            </w:pPr>
          </w:p>
        </w:tc>
      </w:tr>
      <w:tr w:rsidR="00FB0C8D" w:rsidRPr="00FB0C8D" w14:paraId="6D2AAED2" w14:textId="77777777" w:rsidTr="001067BE">
        <w:trPr>
          <w:trHeight w:val="60"/>
          <w:ins w:id="3011" w:author="Abercrombie, Kerrie" w:date="2021-01-22T13:36:00Z"/>
        </w:trPr>
        <w:tc>
          <w:tcPr>
            <w:tcW w:w="846" w:type="dxa"/>
            <w:vMerge w:val="restart"/>
            <w:shd w:val="clear" w:color="auto" w:fill="auto"/>
          </w:tcPr>
          <w:p w14:paraId="3A5E7C47" w14:textId="77777777" w:rsidR="00FB0C8D" w:rsidRPr="00FB0C8D" w:rsidRDefault="00FB0C8D" w:rsidP="00FB0C8D">
            <w:pPr>
              <w:pStyle w:val="Tabletext"/>
              <w:spacing w:before="0" w:after="0"/>
              <w:rPr>
                <w:ins w:id="3012" w:author="Abercrombie, Kerrie" w:date="2021-01-22T13:36:00Z"/>
                <w:rFonts w:cstheme="minorHAnsi"/>
                <w:b/>
                <w:szCs w:val="20"/>
              </w:rPr>
            </w:pPr>
          </w:p>
        </w:tc>
        <w:tc>
          <w:tcPr>
            <w:tcW w:w="4607" w:type="dxa"/>
            <w:vMerge w:val="restart"/>
            <w:shd w:val="clear" w:color="auto" w:fill="auto"/>
          </w:tcPr>
          <w:p w14:paraId="0AC88894" w14:textId="1981B217" w:rsidR="00FB0C8D" w:rsidRPr="00087D3E" w:rsidRDefault="00FB0C8D" w:rsidP="00FB0C8D">
            <w:pPr>
              <w:pStyle w:val="Tabletext"/>
              <w:spacing w:before="0" w:after="0"/>
              <w:ind w:left="0" w:right="0"/>
              <w:rPr>
                <w:ins w:id="3013" w:author="Abercrombie, Kerrie" w:date="2021-01-22T13:36:00Z"/>
                <w:rFonts w:cstheme="minorHAnsi"/>
                <w:b/>
                <w:i/>
                <w:szCs w:val="20"/>
              </w:rPr>
            </w:pPr>
            <w:ins w:id="3014" w:author="Abercrombie, Kerrie" w:date="2021-01-22T13:36:00Z">
              <w:r w:rsidRPr="00087D3E">
                <w:rPr>
                  <w:rFonts w:cstheme="minorHAnsi"/>
                  <w:i/>
                  <w:szCs w:val="20"/>
                </w:rPr>
                <w:t>Demonstrate the use of standing operating procedures to respond to emergency situations, including the use of checklists and contingency plans as appropriate.</w:t>
              </w:r>
            </w:ins>
          </w:p>
        </w:tc>
        <w:tc>
          <w:tcPr>
            <w:tcW w:w="921" w:type="dxa"/>
            <w:shd w:val="clear" w:color="auto" w:fill="auto"/>
          </w:tcPr>
          <w:p w14:paraId="521390C2" w14:textId="215FDDC4" w:rsidR="00FB0C8D" w:rsidRPr="00FB0C8D" w:rsidRDefault="00FB0C8D" w:rsidP="00FB0C8D">
            <w:pPr>
              <w:pStyle w:val="Tabletext"/>
              <w:spacing w:before="0" w:after="0"/>
              <w:ind w:left="0"/>
              <w:rPr>
                <w:ins w:id="3015" w:author="Abercrombie, Kerrie" w:date="2021-01-25T09:00:00Z"/>
                <w:rFonts w:cstheme="minorHAnsi"/>
                <w:szCs w:val="20"/>
              </w:rPr>
            </w:pPr>
            <w:ins w:id="3016" w:author="Abercrombie, Kerrie" w:date="2021-01-26T22:16:00Z">
              <w:r w:rsidRPr="00FB0C8D">
                <w:rPr>
                  <w:rFonts w:cstheme="minorHAnsi"/>
                  <w:szCs w:val="20"/>
                </w:rPr>
                <w:t>3.18.1</w:t>
              </w:r>
            </w:ins>
          </w:p>
        </w:tc>
        <w:tc>
          <w:tcPr>
            <w:tcW w:w="4607" w:type="dxa"/>
            <w:shd w:val="clear" w:color="auto" w:fill="auto"/>
          </w:tcPr>
          <w:p w14:paraId="1F99E351" w14:textId="04E8269E" w:rsidR="00FB0C8D" w:rsidRPr="00FB0C8D" w:rsidRDefault="00FB0C8D" w:rsidP="00FB0C8D">
            <w:pPr>
              <w:pStyle w:val="Tabletext"/>
              <w:spacing w:before="0" w:after="0"/>
              <w:ind w:left="0"/>
              <w:rPr>
                <w:ins w:id="3017" w:author="Abercrombie, Kerrie" w:date="2021-01-22T13:36:00Z"/>
                <w:rFonts w:cstheme="minorHAnsi"/>
                <w:szCs w:val="20"/>
              </w:rPr>
            </w:pPr>
            <w:ins w:id="3018" w:author="Abercrombie, Kerrie" w:date="2021-01-22T13:36:00Z">
              <w:r w:rsidRPr="00FB0C8D">
                <w:rPr>
                  <w:rFonts w:cstheme="minorHAnsi"/>
                  <w:szCs w:val="20"/>
                </w:rPr>
                <w:t>Use of standing operating procedures to respond to emergency situations, such as</w:t>
              </w:r>
            </w:ins>
            <w:ins w:id="3019" w:author="Abercrombie, Kerrie" w:date="2021-02-02T07:11:00Z">
              <w:r w:rsidR="00496AF5">
                <w:rPr>
                  <w:rFonts w:cstheme="minorHAnsi"/>
                  <w:szCs w:val="20"/>
                </w:rPr>
                <w:t>:</w:t>
              </w:r>
            </w:ins>
          </w:p>
          <w:p w14:paraId="6DB24E6C" w14:textId="77777777" w:rsidR="00FB0C8D" w:rsidRPr="00FB0C8D" w:rsidRDefault="00FB0C8D" w:rsidP="00FB0C8D">
            <w:pPr>
              <w:pStyle w:val="Tabletext"/>
              <w:spacing w:before="0" w:after="0"/>
              <w:ind w:left="709"/>
              <w:rPr>
                <w:ins w:id="3020" w:author="Abercrombie, Kerrie" w:date="2021-01-22T13:36:00Z"/>
                <w:rFonts w:cstheme="minorHAnsi"/>
                <w:szCs w:val="20"/>
              </w:rPr>
            </w:pPr>
            <w:ins w:id="3021" w:author="Abercrombie, Kerrie" w:date="2021-01-22T13:36:00Z">
              <w:r w:rsidRPr="00FB0C8D">
                <w:rPr>
                  <w:rFonts w:cstheme="minorHAnsi"/>
                  <w:szCs w:val="20"/>
                </w:rPr>
                <w:t>Collision</w:t>
              </w:r>
            </w:ins>
          </w:p>
          <w:p w14:paraId="6C7787AF" w14:textId="77777777" w:rsidR="00FB0C8D" w:rsidRPr="00FB0C8D" w:rsidRDefault="00FB0C8D" w:rsidP="00FB0C8D">
            <w:pPr>
              <w:pStyle w:val="Tabletext"/>
              <w:spacing w:before="0" w:after="0"/>
              <w:ind w:left="709"/>
              <w:rPr>
                <w:ins w:id="3022" w:author="Abercrombie, Kerrie" w:date="2021-01-22T13:36:00Z"/>
                <w:rFonts w:cstheme="minorHAnsi"/>
                <w:szCs w:val="20"/>
              </w:rPr>
            </w:pPr>
            <w:ins w:id="3023" w:author="Abercrombie, Kerrie" w:date="2021-01-22T13:36:00Z">
              <w:r w:rsidRPr="00FB0C8D">
                <w:rPr>
                  <w:rFonts w:cstheme="minorHAnsi"/>
                  <w:szCs w:val="20"/>
                </w:rPr>
                <w:t>Grounding</w:t>
              </w:r>
            </w:ins>
          </w:p>
          <w:p w14:paraId="409D278E" w14:textId="77777777" w:rsidR="00FB0C8D" w:rsidRPr="00FB0C8D" w:rsidRDefault="00FB0C8D" w:rsidP="00FB0C8D">
            <w:pPr>
              <w:pStyle w:val="Tabletext"/>
              <w:spacing w:before="0" w:after="0"/>
              <w:ind w:left="709"/>
              <w:rPr>
                <w:ins w:id="3024" w:author="Abercrombie, Kerrie" w:date="2021-01-22T13:36:00Z"/>
                <w:rFonts w:cstheme="minorHAnsi"/>
                <w:szCs w:val="20"/>
              </w:rPr>
            </w:pPr>
            <w:ins w:id="3025" w:author="Abercrombie, Kerrie" w:date="2021-01-22T13:36:00Z">
              <w:r w:rsidRPr="00FB0C8D">
                <w:rPr>
                  <w:rFonts w:cstheme="minorHAnsi"/>
                  <w:szCs w:val="20"/>
                </w:rPr>
                <w:t xml:space="preserve">Marine pollution </w:t>
              </w:r>
            </w:ins>
          </w:p>
          <w:p w14:paraId="68034A7A" w14:textId="77777777" w:rsidR="00FB0C8D" w:rsidRPr="00FB0C8D" w:rsidRDefault="00FB0C8D" w:rsidP="00FB0C8D">
            <w:pPr>
              <w:pStyle w:val="Tabletext"/>
              <w:spacing w:before="0" w:after="0"/>
              <w:ind w:left="709"/>
              <w:rPr>
                <w:ins w:id="3026" w:author="Abercrombie, Kerrie" w:date="2021-01-22T13:36:00Z"/>
                <w:rFonts w:cstheme="minorHAnsi"/>
                <w:szCs w:val="20"/>
              </w:rPr>
            </w:pPr>
            <w:ins w:id="3027" w:author="Abercrombie, Kerrie" w:date="2021-01-22T13:36:00Z">
              <w:r w:rsidRPr="00FB0C8D">
                <w:rPr>
                  <w:rFonts w:cstheme="minorHAnsi"/>
                  <w:szCs w:val="20"/>
                </w:rPr>
                <w:t>Fire</w:t>
              </w:r>
            </w:ins>
          </w:p>
          <w:p w14:paraId="614D06A1" w14:textId="77777777" w:rsidR="00FB0C8D" w:rsidRPr="00FB0C8D" w:rsidRDefault="00FB0C8D" w:rsidP="00FB0C8D">
            <w:pPr>
              <w:pStyle w:val="Tabletext"/>
              <w:spacing w:before="0" w:after="0"/>
              <w:ind w:left="709"/>
              <w:rPr>
                <w:ins w:id="3028" w:author="Abercrombie, Kerrie" w:date="2021-01-22T13:36:00Z"/>
                <w:rFonts w:cstheme="minorHAnsi"/>
                <w:szCs w:val="20"/>
              </w:rPr>
            </w:pPr>
            <w:ins w:id="3029" w:author="Abercrombie, Kerrie" w:date="2021-01-22T13:36:00Z">
              <w:r w:rsidRPr="00FB0C8D">
                <w:rPr>
                  <w:rFonts w:cstheme="minorHAnsi"/>
                  <w:szCs w:val="20"/>
                </w:rPr>
                <w:t>Medical Emergency</w:t>
              </w:r>
            </w:ins>
          </w:p>
          <w:p w14:paraId="6304464C" w14:textId="77777777" w:rsidR="00FB0C8D" w:rsidRPr="00FB0C8D" w:rsidRDefault="00FB0C8D" w:rsidP="00FB0C8D">
            <w:pPr>
              <w:pStyle w:val="Tabletext"/>
              <w:spacing w:before="0" w:after="0"/>
              <w:ind w:left="709"/>
              <w:rPr>
                <w:ins w:id="3030" w:author="Abercrombie, Kerrie" w:date="2021-01-22T13:36:00Z"/>
                <w:rFonts w:cstheme="minorHAnsi"/>
                <w:szCs w:val="20"/>
              </w:rPr>
            </w:pPr>
            <w:ins w:id="3031" w:author="Abercrombie, Kerrie" w:date="2021-01-22T13:36:00Z">
              <w:r w:rsidRPr="00FB0C8D">
                <w:rPr>
                  <w:rFonts w:cstheme="minorHAnsi"/>
                  <w:szCs w:val="20"/>
                </w:rPr>
                <w:t>SAR incidents, including man overboard</w:t>
              </w:r>
            </w:ins>
          </w:p>
          <w:p w14:paraId="4A2C395B" w14:textId="3609BC75" w:rsidR="00FB0C8D" w:rsidRPr="00FB0C8D" w:rsidRDefault="00FB0C8D" w:rsidP="00FB0C8D">
            <w:pPr>
              <w:pStyle w:val="Tabletext"/>
              <w:spacing w:before="0" w:after="0"/>
              <w:ind w:left="709"/>
              <w:rPr>
                <w:ins w:id="3032" w:author="Abercrombie, Kerrie" w:date="2021-01-22T13:36:00Z"/>
                <w:rFonts w:cstheme="minorHAnsi"/>
                <w:szCs w:val="20"/>
              </w:rPr>
            </w:pPr>
            <w:ins w:id="3033" w:author="Abercrombie, Kerrie" w:date="2021-01-22T13:36:00Z">
              <w:r w:rsidRPr="00FB0C8D">
                <w:rPr>
                  <w:rFonts w:cstheme="minorHAnsi"/>
                  <w:szCs w:val="20"/>
                </w:rPr>
                <w:t>Extreme Weather</w:t>
              </w:r>
            </w:ins>
          </w:p>
        </w:tc>
        <w:tc>
          <w:tcPr>
            <w:tcW w:w="683" w:type="dxa"/>
            <w:shd w:val="clear" w:color="auto" w:fill="auto"/>
          </w:tcPr>
          <w:p w14:paraId="1DA13C9D" w14:textId="77777777" w:rsidR="00FB0C8D" w:rsidRPr="00FB0C8D" w:rsidRDefault="00FB0C8D" w:rsidP="00FB0C8D">
            <w:pPr>
              <w:pStyle w:val="Tabletext"/>
              <w:spacing w:before="0" w:after="0"/>
              <w:rPr>
                <w:ins w:id="3034" w:author="Abercrombie, Kerrie" w:date="2021-01-22T13:36:00Z"/>
                <w:rFonts w:cstheme="minorHAnsi"/>
                <w:b/>
                <w:szCs w:val="20"/>
              </w:rPr>
            </w:pPr>
          </w:p>
        </w:tc>
        <w:tc>
          <w:tcPr>
            <w:tcW w:w="3003" w:type="dxa"/>
            <w:shd w:val="clear" w:color="auto" w:fill="auto"/>
          </w:tcPr>
          <w:p w14:paraId="4D9F23BC" w14:textId="77777777" w:rsidR="00FB0C8D" w:rsidRPr="00FB0C8D" w:rsidRDefault="00FB0C8D" w:rsidP="00FB0C8D">
            <w:pPr>
              <w:pStyle w:val="Tabletext"/>
              <w:spacing w:before="0" w:after="0"/>
              <w:ind w:left="0"/>
              <w:rPr>
                <w:ins w:id="3035" w:author="Abercrombie, Kerrie" w:date="2021-01-22T13:36:00Z"/>
                <w:rFonts w:cstheme="minorHAnsi"/>
                <w:szCs w:val="20"/>
              </w:rPr>
            </w:pPr>
          </w:p>
        </w:tc>
      </w:tr>
      <w:tr w:rsidR="00FB0C8D" w:rsidRPr="00FB0C8D" w14:paraId="163D96B2" w14:textId="77777777" w:rsidTr="001067BE">
        <w:trPr>
          <w:trHeight w:val="60"/>
          <w:ins w:id="3036" w:author="Abercrombie, Kerrie" w:date="2021-01-22T13:36:00Z"/>
        </w:trPr>
        <w:tc>
          <w:tcPr>
            <w:tcW w:w="846" w:type="dxa"/>
            <w:vMerge/>
            <w:shd w:val="clear" w:color="auto" w:fill="auto"/>
          </w:tcPr>
          <w:p w14:paraId="780CF054" w14:textId="77777777" w:rsidR="00FB0C8D" w:rsidRPr="00FB0C8D" w:rsidRDefault="00FB0C8D" w:rsidP="00FB0C8D">
            <w:pPr>
              <w:pStyle w:val="Tabletext"/>
              <w:spacing w:before="0" w:after="0"/>
              <w:rPr>
                <w:ins w:id="3037" w:author="Abercrombie, Kerrie" w:date="2021-01-22T13:36:00Z"/>
                <w:rFonts w:cstheme="minorHAnsi"/>
                <w:b/>
                <w:szCs w:val="20"/>
              </w:rPr>
            </w:pPr>
          </w:p>
        </w:tc>
        <w:tc>
          <w:tcPr>
            <w:tcW w:w="4607" w:type="dxa"/>
            <w:vMerge/>
            <w:shd w:val="clear" w:color="auto" w:fill="auto"/>
          </w:tcPr>
          <w:p w14:paraId="1B4D5DD8" w14:textId="77777777" w:rsidR="00FB0C8D" w:rsidRPr="00FB0C8D" w:rsidRDefault="00FB0C8D" w:rsidP="00FB0C8D">
            <w:pPr>
              <w:pStyle w:val="Tabletext"/>
              <w:spacing w:before="0" w:after="0"/>
              <w:ind w:left="0" w:right="0"/>
              <w:rPr>
                <w:ins w:id="3038" w:author="Abercrombie, Kerrie" w:date="2021-01-22T13:36:00Z"/>
                <w:rFonts w:cstheme="minorHAnsi"/>
                <w:szCs w:val="20"/>
              </w:rPr>
            </w:pPr>
          </w:p>
        </w:tc>
        <w:tc>
          <w:tcPr>
            <w:tcW w:w="921" w:type="dxa"/>
            <w:shd w:val="clear" w:color="auto" w:fill="auto"/>
          </w:tcPr>
          <w:p w14:paraId="0826DD26" w14:textId="43C93020" w:rsidR="00FB0C8D" w:rsidRPr="00FB0C8D" w:rsidRDefault="00FB0C8D" w:rsidP="00FB0C8D">
            <w:pPr>
              <w:pStyle w:val="Tabletext"/>
              <w:spacing w:before="0" w:after="0"/>
              <w:ind w:left="0"/>
              <w:rPr>
                <w:ins w:id="3039" w:author="Abercrombie, Kerrie" w:date="2021-01-25T09:00:00Z"/>
                <w:rFonts w:cstheme="minorHAnsi"/>
                <w:szCs w:val="20"/>
              </w:rPr>
            </w:pPr>
            <w:ins w:id="3040" w:author="Abercrombie, Kerrie" w:date="2021-01-26T22:16:00Z">
              <w:r w:rsidRPr="00FB0C8D">
                <w:rPr>
                  <w:rFonts w:cstheme="minorHAnsi"/>
                  <w:szCs w:val="20"/>
                </w:rPr>
                <w:t>3.18.2</w:t>
              </w:r>
            </w:ins>
          </w:p>
        </w:tc>
        <w:tc>
          <w:tcPr>
            <w:tcW w:w="4607" w:type="dxa"/>
            <w:shd w:val="clear" w:color="auto" w:fill="auto"/>
          </w:tcPr>
          <w:p w14:paraId="0215D9F9" w14:textId="53A55125" w:rsidR="00FB0C8D" w:rsidRPr="00FB0C8D" w:rsidRDefault="00FB0C8D" w:rsidP="00FB0C8D">
            <w:pPr>
              <w:pStyle w:val="Tabletext"/>
              <w:spacing w:before="0" w:after="0"/>
              <w:rPr>
                <w:ins w:id="3041" w:author="Abercrombie, Kerrie" w:date="2021-01-22T13:36:00Z"/>
                <w:rFonts w:cstheme="minorHAnsi"/>
                <w:szCs w:val="20"/>
              </w:rPr>
            </w:pPr>
            <w:ins w:id="3042" w:author="Abercrombie, Kerrie" w:date="2021-01-22T13:36:00Z">
              <w:r w:rsidRPr="00FB0C8D">
                <w:rPr>
                  <w:rFonts w:cstheme="minorHAnsi"/>
                  <w:szCs w:val="20"/>
                </w:rPr>
                <w:t>Introduction and use of checklists</w:t>
              </w:r>
            </w:ins>
          </w:p>
        </w:tc>
        <w:tc>
          <w:tcPr>
            <w:tcW w:w="683" w:type="dxa"/>
            <w:shd w:val="clear" w:color="auto" w:fill="auto"/>
          </w:tcPr>
          <w:p w14:paraId="1B57E945" w14:textId="77777777" w:rsidR="00FB0C8D" w:rsidRPr="00FB0C8D" w:rsidRDefault="00FB0C8D" w:rsidP="00FB0C8D">
            <w:pPr>
              <w:pStyle w:val="Tabletext"/>
              <w:spacing w:before="0" w:after="0"/>
              <w:rPr>
                <w:ins w:id="3043" w:author="Abercrombie, Kerrie" w:date="2021-01-22T13:36:00Z"/>
                <w:rFonts w:cstheme="minorHAnsi"/>
                <w:b/>
                <w:szCs w:val="20"/>
              </w:rPr>
            </w:pPr>
          </w:p>
        </w:tc>
        <w:tc>
          <w:tcPr>
            <w:tcW w:w="3003" w:type="dxa"/>
            <w:shd w:val="clear" w:color="auto" w:fill="auto"/>
          </w:tcPr>
          <w:p w14:paraId="169CBE4F" w14:textId="77777777" w:rsidR="00FB0C8D" w:rsidRPr="00FB0C8D" w:rsidRDefault="00FB0C8D" w:rsidP="00FB0C8D">
            <w:pPr>
              <w:pStyle w:val="Tabletext"/>
              <w:spacing w:before="0" w:after="0"/>
              <w:ind w:left="0"/>
              <w:rPr>
                <w:ins w:id="3044" w:author="Abercrombie, Kerrie" w:date="2021-01-22T13:36:00Z"/>
                <w:rFonts w:cstheme="minorHAnsi"/>
                <w:szCs w:val="20"/>
              </w:rPr>
            </w:pPr>
          </w:p>
        </w:tc>
      </w:tr>
      <w:tr w:rsidR="00185207" w:rsidRPr="00FB0C8D" w14:paraId="41BC0BDE" w14:textId="77777777" w:rsidTr="002B5A22">
        <w:trPr>
          <w:trHeight w:val="60"/>
          <w:ins w:id="3045" w:author="Abercrombie, Kerrie" w:date="2021-01-22T13:36:00Z"/>
        </w:trPr>
        <w:tc>
          <w:tcPr>
            <w:tcW w:w="846" w:type="dxa"/>
            <w:shd w:val="clear" w:color="auto" w:fill="F2F2F2" w:themeFill="background1" w:themeFillShade="F2"/>
          </w:tcPr>
          <w:p w14:paraId="3D38219E" w14:textId="6EAD649E" w:rsidR="00185207" w:rsidRPr="00FB0C8D" w:rsidRDefault="00FB0C8D" w:rsidP="00FB0C8D">
            <w:pPr>
              <w:pStyle w:val="Tabletext"/>
              <w:spacing w:before="0" w:after="0"/>
              <w:ind w:left="0"/>
              <w:rPr>
                <w:ins w:id="3046" w:author="Abercrombie, Kerrie" w:date="2021-01-22T13:36:00Z"/>
                <w:rFonts w:cstheme="minorHAnsi"/>
                <w:b/>
                <w:szCs w:val="20"/>
              </w:rPr>
            </w:pPr>
            <w:ins w:id="3047" w:author="Abercrombie, Kerrie" w:date="2021-01-26T22:17:00Z">
              <w:r w:rsidRPr="00FB0C8D">
                <w:rPr>
                  <w:rFonts w:cstheme="minorHAnsi"/>
                  <w:b/>
                  <w:szCs w:val="20"/>
                </w:rPr>
                <w:t>3.19</w:t>
              </w:r>
            </w:ins>
          </w:p>
        </w:tc>
        <w:tc>
          <w:tcPr>
            <w:tcW w:w="4607" w:type="dxa"/>
            <w:shd w:val="clear" w:color="auto" w:fill="F2F2F2" w:themeFill="background1" w:themeFillShade="F2"/>
          </w:tcPr>
          <w:p w14:paraId="02FC5389" w14:textId="662012EC" w:rsidR="00185207" w:rsidRPr="00FB0C8D" w:rsidRDefault="00185207" w:rsidP="00FB0C8D">
            <w:pPr>
              <w:pStyle w:val="Tabletext"/>
              <w:spacing w:before="0" w:after="0"/>
              <w:ind w:left="0" w:right="0"/>
              <w:rPr>
                <w:ins w:id="3048" w:author="Abercrombie, Kerrie" w:date="2021-01-22T13:36:00Z"/>
                <w:rFonts w:cstheme="minorHAnsi"/>
                <w:szCs w:val="20"/>
              </w:rPr>
            </w:pPr>
            <w:ins w:id="3049" w:author="Abercrombie, Kerrie" w:date="2021-01-22T13:36:00Z">
              <w:r w:rsidRPr="00FB0C8D">
                <w:rPr>
                  <w:rFonts w:cstheme="minorHAnsi"/>
                  <w:b/>
                  <w:szCs w:val="20"/>
                </w:rPr>
                <w:t>INTERNAL EMERGENCIES</w:t>
              </w:r>
            </w:ins>
          </w:p>
        </w:tc>
        <w:tc>
          <w:tcPr>
            <w:tcW w:w="921" w:type="dxa"/>
            <w:shd w:val="clear" w:color="auto" w:fill="F2F2F2" w:themeFill="background1" w:themeFillShade="F2"/>
          </w:tcPr>
          <w:p w14:paraId="2728C98E" w14:textId="77777777" w:rsidR="00185207" w:rsidRPr="00FB0C8D" w:rsidRDefault="00185207" w:rsidP="00FB0C8D">
            <w:pPr>
              <w:pStyle w:val="Tabletext"/>
              <w:spacing w:before="0" w:after="0"/>
              <w:rPr>
                <w:ins w:id="3050" w:author="Abercrombie, Kerrie" w:date="2021-01-25T09:00:00Z"/>
                <w:rFonts w:cstheme="minorHAnsi"/>
                <w:szCs w:val="20"/>
              </w:rPr>
            </w:pPr>
          </w:p>
        </w:tc>
        <w:tc>
          <w:tcPr>
            <w:tcW w:w="4607" w:type="dxa"/>
            <w:shd w:val="clear" w:color="auto" w:fill="F2F2F2" w:themeFill="background1" w:themeFillShade="F2"/>
          </w:tcPr>
          <w:p w14:paraId="251D63F8" w14:textId="55FEB313" w:rsidR="00185207" w:rsidRPr="00FB0C8D" w:rsidRDefault="00185207" w:rsidP="00FB0C8D">
            <w:pPr>
              <w:pStyle w:val="Tabletext"/>
              <w:spacing w:before="0" w:after="0"/>
              <w:rPr>
                <w:ins w:id="3051" w:author="Abercrombie, Kerrie" w:date="2021-01-22T13:36:00Z"/>
                <w:rFonts w:cstheme="minorHAnsi"/>
                <w:szCs w:val="20"/>
              </w:rPr>
            </w:pPr>
          </w:p>
        </w:tc>
        <w:tc>
          <w:tcPr>
            <w:tcW w:w="683" w:type="dxa"/>
            <w:shd w:val="clear" w:color="auto" w:fill="F2F2F2" w:themeFill="background1" w:themeFillShade="F2"/>
          </w:tcPr>
          <w:p w14:paraId="7390F995" w14:textId="77777777" w:rsidR="00185207" w:rsidRPr="00FB0C8D" w:rsidRDefault="00185207" w:rsidP="00FB0C8D">
            <w:pPr>
              <w:pStyle w:val="Tabletext"/>
              <w:spacing w:before="0" w:after="0"/>
              <w:rPr>
                <w:ins w:id="3052" w:author="Abercrombie, Kerrie" w:date="2021-01-22T13:36:00Z"/>
                <w:rFonts w:cstheme="minorHAnsi"/>
                <w:b/>
                <w:szCs w:val="20"/>
              </w:rPr>
            </w:pPr>
          </w:p>
        </w:tc>
        <w:tc>
          <w:tcPr>
            <w:tcW w:w="3003" w:type="dxa"/>
            <w:shd w:val="clear" w:color="auto" w:fill="F2F2F2" w:themeFill="background1" w:themeFillShade="F2"/>
          </w:tcPr>
          <w:p w14:paraId="1BC3CDD4" w14:textId="77777777" w:rsidR="00185207" w:rsidRPr="00FB0C8D" w:rsidRDefault="00185207" w:rsidP="00FB0C8D">
            <w:pPr>
              <w:pStyle w:val="Tabletext"/>
              <w:spacing w:before="0" w:after="0"/>
              <w:ind w:left="0"/>
              <w:rPr>
                <w:ins w:id="3053" w:author="Abercrombie, Kerrie" w:date="2021-01-22T13:36:00Z"/>
                <w:rFonts w:cstheme="minorHAnsi"/>
                <w:szCs w:val="20"/>
              </w:rPr>
            </w:pPr>
          </w:p>
        </w:tc>
      </w:tr>
      <w:tr w:rsidR="00EC66AC" w:rsidRPr="00FB0C8D" w14:paraId="3B54D364" w14:textId="77777777" w:rsidTr="001067BE">
        <w:trPr>
          <w:trHeight w:val="60"/>
          <w:ins w:id="3054" w:author="Abercrombie, Kerrie" w:date="2021-01-22T13:36:00Z"/>
        </w:trPr>
        <w:tc>
          <w:tcPr>
            <w:tcW w:w="846" w:type="dxa"/>
            <w:vMerge w:val="restart"/>
            <w:shd w:val="clear" w:color="auto" w:fill="auto"/>
          </w:tcPr>
          <w:p w14:paraId="12DBFD73" w14:textId="77777777" w:rsidR="00EC66AC" w:rsidRPr="00FB0C8D" w:rsidRDefault="00EC66AC" w:rsidP="00FB0C8D">
            <w:pPr>
              <w:pStyle w:val="Tabletext"/>
              <w:spacing w:before="0" w:after="0"/>
              <w:rPr>
                <w:ins w:id="3055" w:author="Abercrombie, Kerrie" w:date="2021-01-22T13:36:00Z"/>
                <w:rFonts w:cstheme="minorHAnsi"/>
                <w:b/>
                <w:szCs w:val="20"/>
              </w:rPr>
            </w:pPr>
          </w:p>
        </w:tc>
        <w:tc>
          <w:tcPr>
            <w:tcW w:w="4607" w:type="dxa"/>
            <w:vMerge w:val="restart"/>
            <w:shd w:val="clear" w:color="auto" w:fill="auto"/>
          </w:tcPr>
          <w:p w14:paraId="635D36FD" w14:textId="403E8A0E" w:rsidR="00EC66AC" w:rsidRPr="00087D3E" w:rsidRDefault="00EC66AC" w:rsidP="00FB0C8D">
            <w:pPr>
              <w:pStyle w:val="Tabletext"/>
              <w:spacing w:before="0" w:after="0"/>
              <w:ind w:left="0" w:right="0"/>
              <w:rPr>
                <w:ins w:id="3056" w:author="Abercrombie, Kerrie" w:date="2021-01-22T13:36:00Z"/>
                <w:rFonts w:cstheme="minorHAnsi"/>
                <w:b/>
                <w:i/>
                <w:szCs w:val="20"/>
              </w:rPr>
            </w:pPr>
            <w:ins w:id="3057" w:author="Abercrombie, Kerrie" w:date="2021-01-22T13:36:00Z">
              <w:r w:rsidRPr="00087D3E">
                <w:rPr>
                  <w:rFonts w:cstheme="minorHAnsi"/>
                  <w:i/>
                  <w:szCs w:val="20"/>
                </w:rPr>
                <w:t>Demonstrate the use of standing operating procedures to deal with internal emergencies affecting normal operations of a VTS centre</w:t>
              </w:r>
            </w:ins>
          </w:p>
        </w:tc>
        <w:tc>
          <w:tcPr>
            <w:tcW w:w="921" w:type="dxa"/>
            <w:shd w:val="clear" w:color="auto" w:fill="auto"/>
          </w:tcPr>
          <w:p w14:paraId="54BAEFFC" w14:textId="535755C3" w:rsidR="00EC66AC" w:rsidRPr="00FB0C8D" w:rsidRDefault="00FB0C8D" w:rsidP="00FB0C8D">
            <w:pPr>
              <w:pStyle w:val="Tabletext"/>
              <w:spacing w:before="0" w:after="0"/>
              <w:ind w:left="0"/>
              <w:rPr>
                <w:ins w:id="3058" w:author="Abercrombie, Kerrie" w:date="2021-01-25T09:00:00Z"/>
                <w:rFonts w:cstheme="minorHAnsi"/>
                <w:szCs w:val="20"/>
              </w:rPr>
            </w:pPr>
            <w:ins w:id="3059" w:author="Abercrombie, Kerrie" w:date="2021-01-26T22:17:00Z">
              <w:r w:rsidRPr="00FB0C8D">
                <w:rPr>
                  <w:rFonts w:cstheme="minorHAnsi"/>
                  <w:szCs w:val="20"/>
                </w:rPr>
                <w:t>3.19.1</w:t>
              </w:r>
            </w:ins>
          </w:p>
        </w:tc>
        <w:tc>
          <w:tcPr>
            <w:tcW w:w="4607" w:type="dxa"/>
            <w:shd w:val="clear" w:color="auto" w:fill="auto"/>
          </w:tcPr>
          <w:p w14:paraId="3A43160D" w14:textId="62C90468" w:rsidR="00EC66AC" w:rsidRPr="00FB0C8D" w:rsidRDefault="00EC66AC" w:rsidP="00FB0C8D">
            <w:pPr>
              <w:pStyle w:val="Tabletext"/>
              <w:spacing w:before="0" w:after="0"/>
              <w:ind w:left="0"/>
              <w:rPr>
                <w:ins w:id="3060" w:author="Abercrombie, Kerrie" w:date="2021-01-22T13:36:00Z"/>
                <w:rFonts w:cstheme="minorHAnsi"/>
                <w:szCs w:val="20"/>
              </w:rPr>
            </w:pPr>
            <w:ins w:id="3061" w:author="Abercrombie, Kerrie" w:date="2021-01-22T13:36:00Z">
              <w:r w:rsidRPr="00FB0C8D">
                <w:rPr>
                  <w:rFonts w:cstheme="minorHAnsi"/>
                  <w:szCs w:val="20"/>
                </w:rPr>
                <w:t>Use of standing operating procedures to ensure continuity of operations in response to emergency situations, such as:</w:t>
              </w:r>
            </w:ins>
          </w:p>
          <w:p w14:paraId="3AB1B7D5" w14:textId="77777777" w:rsidR="00EC66AC" w:rsidRPr="00FB0C8D" w:rsidRDefault="00EC66AC" w:rsidP="00FB0C8D">
            <w:pPr>
              <w:pStyle w:val="Tabletext"/>
              <w:spacing w:before="0" w:after="0"/>
              <w:ind w:left="709"/>
              <w:rPr>
                <w:ins w:id="3062" w:author="Abercrombie, Kerrie" w:date="2021-01-22T13:36:00Z"/>
                <w:rFonts w:cstheme="minorHAnsi"/>
                <w:szCs w:val="20"/>
              </w:rPr>
            </w:pPr>
            <w:ins w:id="3063" w:author="Abercrombie, Kerrie" w:date="2021-01-22T13:36:00Z">
              <w:r w:rsidRPr="00FB0C8D">
                <w:rPr>
                  <w:rFonts w:cstheme="minorHAnsi"/>
                  <w:szCs w:val="20"/>
                </w:rPr>
                <w:t>System Failure (eg communications, sensor equipment, decision support tools)</w:t>
              </w:r>
            </w:ins>
          </w:p>
          <w:p w14:paraId="4EE62851" w14:textId="77777777" w:rsidR="00EC66AC" w:rsidRPr="00FB0C8D" w:rsidRDefault="00EC66AC" w:rsidP="00FB0C8D">
            <w:pPr>
              <w:pStyle w:val="Tabletext"/>
              <w:spacing w:before="0" w:after="0"/>
              <w:ind w:left="709"/>
              <w:rPr>
                <w:ins w:id="3064" w:author="Abercrombie, Kerrie" w:date="2021-01-22T13:36:00Z"/>
                <w:rFonts w:cstheme="minorHAnsi"/>
                <w:szCs w:val="20"/>
              </w:rPr>
            </w:pPr>
            <w:ins w:id="3065" w:author="Abercrombie, Kerrie" w:date="2021-01-22T13:36:00Z">
              <w:r w:rsidRPr="00FB0C8D">
                <w:rPr>
                  <w:rFonts w:cstheme="minorHAnsi"/>
                  <w:szCs w:val="20"/>
                </w:rPr>
                <w:t>Internal emergencies (eg fire, flood, security incidents)</w:t>
              </w:r>
            </w:ins>
          </w:p>
          <w:p w14:paraId="0A137323" w14:textId="6EA57F45" w:rsidR="00EC66AC" w:rsidRPr="00FB0C8D" w:rsidRDefault="00EC66AC" w:rsidP="00FB0C8D">
            <w:pPr>
              <w:pStyle w:val="Tabletext"/>
              <w:spacing w:before="0" w:after="0"/>
              <w:ind w:left="709"/>
              <w:rPr>
                <w:ins w:id="3066" w:author="Abercrombie, Kerrie" w:date="2021-01-22T13:36:00Z"/>
                <w:rFonts w:cstheme="minorHAnsi"/>
                <w:szCs w:val="20"/>
              </w:rPr>
            </w:pPr>
            <w:ins w:id="3067" w:author="Abercrombie, Kerrie" w:date="2021-01-22T13:36:00Z">
              <w:r w:rsidRPr="00FB0C8D">
                <w:rPr>
                  <w:rFonts w:cstheme="minorHAnsi"/>
                  <w:szCs w:val="20"/>
                </w:rPr>
                <w:t>Forced evacuation of VTS centre</w:t>
              </w:r>
            </w:ins>
          </w:p>
        </w:tc>
        <w:tc>
          <w:tcPr>
            <w:tcW w:w="683" w:type="dxa"/>
            <w:shd w:val="clear" w:color="auto" w:fill="auto"/>
          </w:tcPr>
          <w:p w14:paraId="2734B66C" w14:textId="77777777" w:rsidR="00EC66AC" w:rsidRPr="00FB0C8D" w:rsidRDefault="00EC66AC" w:rsidP="00FB0C8D">
            <w:pPr>
              <w:pStyle w:val="Tabletext"/>
              <w:spacing w:before="0" w:after="0"/>
              <w:rPr>
                <w:ins w:id="3068" w:author="Abercrombie, Kerrie" w:date="2021-01-22T13:36:00Z"/>
                <w:rFonts w:cstheme="minorHAnsi"/>
                <w:b/>
                <w:szCs w:val="20"/>
              </w:rPr>
            </w:pPr>
          </w:p>
        </w:tc>
        <w:tc>
          <w:tcPr>
            <w:tcW w:w="3003" w:type="dxa"/>
            <w:shd w:val="clear" w:color="auto" w:fill="auto"/>
          </w:tcPr>
          <w:p w14:paraId="2C470342" w14:textId="77777777" w:rsidR="00EC66AC" w:rsidRPr="00FB0C8D" w:rsidRDefault="00EC66AC" w:rsidP="00FB0C8D">
            <w:pPr>
              <w:pStyle w:val="Tabletext"/>
              <w:spacing w:before="0" w:after="0"/>
              <w:ind w:left="0"/>
              <w:rPr>
                <w:ins w:id="3069" w:author="Abercrombie, Kerrie" w:date="2021-01-22T13:36:00Z"/>
                <w:rFonts w:cstheme="minorHAnsi"/>
                <w:szCs w:val="20"/>
              </w:rPr>
            </w:pPr>
          </w:p>
        </w:tc>
      </w:tr>
      <w:tr w:rsidR="00EC66AC" w:rsidRPr="00FB0C8D" w14:paraId="0F91E9EA" w14:textId="77777777" w:rsidTr="001067BE">
        <w:trPr>
          <w:trHeight w:val="60"/>
          <w:ins w:id="3070" w:author="Abercrombie, Kerrie" w:date="2021-01-22T13:36:00Z"/>
        </w:trPr>
        <w:tc>
          <w:tcPr>
            <w:tcW w:w="846" w:type="dxa"/>
            <w:vMerge/>
            <w:shd w:val="clear" w:color="auto" w:fill="auto"/>
          </w:tcPr>
          <w:p w14:paraId="238AAAF4" w14:textId="77777777" w:rsidR="00EC66AC" w:rsidRPr="00FB0C8D" w:rsidRDefault="00EC66AC" w:rsidP="00FB0C8D">
            <w:pPr>
              <w:pStyle w:val="Tabletext"/>
              <w:spacing w:before="0" w:after="0"/>
              <w:rPr>
                <w:ins w:id="3071" w:author="Abercrombie, Kerrie" w:date="2021-01-22T13:36:00Z"/>
                <w:rFonts w:cstheme="minorHAnsi"/>
                <w:b/>
                <w:szCs w:val="20"/>
              </w:rPr>
            </w:pPr>
          </w:p>
        </w:tc>
        <w:tc>
          <w:tcPr>
            <w:tcW w:w="4607" w:type="dxa"/>
            <w:vMerge/>
            <w:shd w:val="clear" w:color="auto" w:fill="auto"/>
          </w:tcPr>
          <w:p w14:paraId="6CE016FF" w14:textId="77777777" w:rsidR="00EC66AC" w:rsidRPr="00FB0C8D" w:rsidRDefault="00EC66AC" w:rsidP="00FB0C8D">
            <w:pPr>
              <w:pStyle w:val="Tabletext"/>
              <w:spacing w:before="0" w:after="0"/>
              <w:ind w:left="0" w:right="0"/>
              <w:rPr>
                <w:ins w:id="3072" w:author="Abercrombie, Kerrie" w:date="2021-01-22T13:36:00Z"/>
                <w:rFonts w:cstheme="minorHAnsi"/>
                <w:szCs w:val="20"/>
              </w:rPr>
            </w:pPr>
          </w:p>
        </w:tc>
        <w:tc>
          <w:tcPr>
            <w:tcW w:w="921" w:type="dxa"/>
            <w:shd w:val="clear" w:color="auto" w:fill="auto"/>
          </w:tcPr>
          <w:p w14:paraId="58A0E7AC" w14:textId="16C9C948" w:rsidR="00EC66AC" w:rsidRPr="00FB0C8D" w:rsidRDefault="00FB0C8D" w:rsidP="00FB0C8D">
            <w:pPr>
              <w:pStyle w:val="Tabletext"/>
              <w:spacing w:before="0" w:after="0"/>
              <w:ind w:left="0"/>
              <w:rPr>
                <w:ins w:id="3073" w:author="Abercrombie, Kerrie" w:date="2021-01-25T09:00:00Z"/>
                <w:rFonts w:cstheme="minorHAnsi"/>
                <w:szCs w:val="20"/>
              </w:rPr>
            </w:pPr>
            <w:ins w:id="3074" w:author="Abercrombie, Kerrie" w:date="2021-01-26T22:17:00Z">
              <w:r w:rsidRPr="00FB0C8D">
                <w:rPr>
                  <w:rFonts w:cstheme="minorHAnsi"/>
                  <w:szCs w:val="20"/>
                </w:rPr>
                <w:t>3.19.2</w:t>
              </w:r>
            </w:ins>
          </w:p>
        </w:tc>
        <w:tc>
          <w:tcPr>
            <w:tcW w:w="4607" w:type="dxa"/>
            <w:shd w:val="clear" w:color="auto" w:fill="auto"/>
          </w:tcPr>
          <w:p w14:paraId="6BC76A88" w14:textId="22956719" w:rsidR="00EC66AC" w:rsidRPr="00FB0C8D" w:rsidRDefault="00EC66AC" w:rsidP="00FB0C8D">
            <w:pPr>
              <w:pStyle w:val="Tabletext"/>
              <w:spacing w:before="0" w:after="0"/>
              <w:ind w:left="0"/>
              <w:rPr>
                <w:ins w:id="3075" w:author="Abercrombie, Kerrie" w:date="2021-01-22T13:36:00Z"/>
                <w:rFonts w:cstheme="minorHAnsi"/>
                <w:szCs w:val="20"/>
              </w:rPr>
            </w:pPr>
            <w:ins w:id="3076" w:author="Abercrombie, Kerrie" w:date="2021-01-22T13:36:00Z">
              <w:r w:rsidRPr="00FB0C8D">
                <w:rPr>
                  <w:rFonts w:cstheme="minorHAnsi"/>
                  <w:szCs w:val="20"/>
                </w:rPr>
                <w:t>Maintaining VTS operations</w:t>
              </w:r>
            </w:ins>
          </w:p>
          <w:p w14:paraId="5C4EC9E8" w14:textId="77777777" w:rsidR="00EC66AC" w:rsidRPr="00FB0C8D" w:rsidRDefault="00EC66AC" w:rsidP="00FB0C8D">
            <w:pPr>
              <w:pStyle w:val="Tabletext"/>
              <w:spacing w:before="0" w:after="0"/>
              <w:ind w:left="709"/>
              <w:rPr>
                <w:ins w:id="3077" w:author="Abercrombie, Kerrie" w:date="2021-01-22T13:36:00Z"/>
                <w:rFonts w:cstheme="minorHAnsi"/>
                <w:szCs w:val="20"/>
              </w:rPr>
            </w:pPr>
            <w:ins w:id="3078" w:author="Abercrombie, Kerrie" w:date="2021-01-22T13:36:00Z">
              <w:r w:rsidRPr="00FB0C8D">
                <w:rPr>
                  <w:rFonts w:cstheme="minorHAnsi"/>
                  <w:szCs w:val="20"/>
                </w:rPr>
                <w:t>Communications</w:t>
              </w:r>
            </w:ins>
          </w:p>
          <w:p w14:paraId="6BDF12F8" w14:textId="55A4B5B4" w:rsidR="00EC66AC" w:rsidRPr="00FB0C8D" w:rsidRDefault="00EC66AC" w:rsidP="00FB0C8D">
            <w:pPr>
              <w:pStyle w:val="Tabletext"/>
              <w:spacing w:before="0" w:after="0"/>
              <w:ind w:left="709"/>
              <w:rPr>
                <w:ins w:id="3079" w:author="Abercrombie, Kerrie" w:date="2021-01-22T13:36:00Z"/>
                <w:rFonts w:cstheme="minorHAnsi"/>
                <w:szCs w:val="20"/>
              </w:rPr>
            </w:pPr>
            <w:ins w:id="3080" w:author="Abercrombie, Kerrie" w:date="2021-01-22T13:36:00Z">
              <w:r w:rsidRPr="00FB0C8D">
                <w:rPr>
                  <w:rFonts w:cstheme="minorHAnsi"/>
                  <w:szCs w:val="20"/>
                </w:rPr>
                <w:t>Traffic image</w:t>
              </w:r>
            </w:ins>
          </w:p>
        </w:tc>
        <w:tc>
          <w:tcPr>
            <w:tcW w:w="683" w:type="dxa"/>
            <w:shd w:val="clear" w:color="auto" w:fill="auto"/>
          </w:tcPr>
          <w:p w14:paraId="67E7A84E" w14:textId="77777777" w:rsidR="00EC66AC" w:rsidRPr="00FB0C8D" w:rsidRDefault="00EC66AC" w:rsidP="00FB0C8D">
            <w:pPr>
              <w:pStyle w:val="Tabletext"/>
              <w:spacing w:before="0" w:after="0"/>
              <w:rPr>
                <w:ins w:id="3081" w:author="Abercrombie, Kerrie" w:date="2021-01-22T13:36:00Z"/>
                <w:rFonts w:cstheme="minorHAnsi"/>
                <w:b/>
                <w:szCs w:val="20"/>
              </w:rPr>
            </w:pPr>
          </w:p>
        </w:tc>
        <w:tc>
          <w:tcPr>
            <w:tcW w:w="3003" w:type="dxa"/>
            <w:shd w:val="clear" w:color="auto" w:fill="auto"/>
          </w:tcPr>
          <w:p w14:paraId="3D30AE0C" w14:textId="77777777" w:rsidR="00EC66AC" w:rsidRPr="00FB0C8D" w:rsidRDefault="00EC66AC" w:rsidP="00FB0C8D">
            <w:pPr>
              <w:pStyle w:val="Tabletext"/>
              <w:spacing w:before="0" w:after="0"/>
              <w:ind w:left="0"/>
              <w:rPr>
                <w:ins w:id="3082" w:author="Abercrombie, Kerrie" w:date="2021-01-22T13:36:00Z"/>
                <w:rFonts w:cstheme="minorHAnsi"/>
                <w:szCs w:val="20"/>
              </w:rPr>
            </w:pPr>
          </w:p>
        </w:tc>
      </w:tr>
      <w:tr w:rsidR="00185207" w:rsidRPr="00FB0C8D" w14:paraId="72738F70" w14:textId="77777777" w:rsidTr="002B5A22">
        <w:trPr>
          <w:trHeight w:val="60"/>
          <w:ins w:id="3083" w:author="Abercrombie, Kerrie" w:date="2021-01-22T13:36:00Z"/>
        </w:trPr>
        <w:tc>
          <w:tcPr>
            <w:tcW w:w="846" w:type="dxa"/>
            <w:shd w:val="clear" w:color="auto" w:fill="F2F2F2" w:themeFill="background1" w:themeFillShade="F2"/>
          </w:tcPr>
          <w:p w14:paraId="6C77A4F3" w14:textId="20F810BB" w:rsidR="00185207" w:rsidRPr="00FB0C8D" w:rsidRDefault="00FB0C8D" w:rsidP="00FB0C8D">
            <w:pPr>
              <w:pStyle w:val="Tabletext"/>
              <w:spacing w:before="0" w:after="0"/>
              <w:ind w:left="0"/>
              <w:rPr>
                <w:ins w:id="3084" w:author="Abercrombie, Kerrie" w:date="2021-01-22T13:36:00Z"/>
                <w:rFonts w:cstheme="minorHAnsi"/>
                <w:b/>
                <w:szCs w:val="20"/>
              </w:rPr>
            </w:pPr>
            <w:ins w:id="3085" w:author="Abercrombie, Kerrie" w:date="2021-01-26T22:17:00Z">
              <w:r w:rsidRPr="00FB0C8D">
                <w:rPr>
                  <w:rFonts w:cstheme="minorHAnsi"/>
                  <w:b/>
                  <w:szCs w:val="20"/>
                </w:rPr>
                <w:t>3.20</w:t>
              </w:r>
            </w:ins>
          </w:p>
        </w:tc>
        <w:tc>
          <w:tcPr>
            <w:tcW w:w="4607" w:type="dxa"/>
            <w:shd w:val="clear" w:color="auto" w:fill="F2F2F2" w:themeFill="background1" w:themeFillShade="F2"/>
          </w:tcPr>
          <w:p w14:paraId="2C28C28D" w14:textId="5652B0CD" w:rsidR="00185207" w:rsidRPr="00FB0C8D" w:rsidRDefault="00185207" w:rsidP="00FB0C8D">
            <w:pPr>
              <w:pStyle w:val="Tabletext"/>
              <w:spacing w:before="0" w:after="0"/>
              <w:ind w:left="0" w:right="0"/>
              <w:rPr>
                <w:ins w:id="3086" w:author="Abercrombie, Kerrie" w:date="2021-01-22T13:36:00Z"/>
                <w:rFonts w:cstheme="minorHAnsi"/>
                <w:szCs w:val="20"/>
              </w:rPr>
            </w:pPr>
            <w:ins w:id="3087" w:author="Abercrombie, Kerrie" w:date="2021-01-22T13:36:00Z">
              <w:r w:rsidRPr="00FB0C8D">
                <w:rPr>
                  <w:rFonts w:cstheme="minorHAnsi"/>
                  <w:b/>
                  <w:szCs w:val="20"/>
                </w:rPr>
                <w:t xml:space="preserve">REPORTING AND ANALYSING OF INCIDENTS AND </w:t>
              </w:r>
              <w:commentRangeStart w:id="3088"/>
              <w:r w:rsidRPr="00FB0C8D">
                <w:rPr>
                  <w:rFonts w:cstheme="minorHAnsi"/>
                  <w:b/>
                  <w:szCs w:val="20"/>
                </w:rPr>
                <w:t>NEAR</w:t>
              </w:r>
            </w:ins>
            <w:commentRangeEnd w:id="3088"/>
            <w:ins w:id="3089" w:author="Abercrombie, Kerrie" w:date="2021-01-26T21:57:00Z">
              <w:r w:rsidR="00EC66AC" w:rsidRPr="00FB0C8D">
                <w:rPr>
                  <w:rStyle w:val="CommentReference"/>
                  <w:rFonts w:cstheme="minorHAnsi"/>
                  <w:color w:val="auto"/>
                  <w:sz w:val="20"/>
                  <w:szCs w:val="20"/>
                </w:rPr>
                <w:commentReference w:id="3088"/>
              </w:r>
            </w:ins>
            <w:ins w:id="3090" w:author="Abercrombie, Kerrie" w:date="2021-01-22T13:36:00Z">
              <w:r w:rsidRPr="00FB0C8D">
                <w:rPr>
                  <w:rFonts w:cstheme="minorHAnsi"/>
                  <w:b/>
                  <w:szCs w:val="20"/>
                </w:rPr>
                <w:t>‐MISSES</w:t>
              </w:r>
            </w:ins>
          </w:p>
        </w:tc>
        <w:tc>
          <w:tcPr>
            <w:tcW w:w="921" w:type="dxa"/>
            <w:shd w:val="clear" w:color="auto" w:fill="F2F2F2" w:themeFill="background1" w:themeFillShade="F2"/>
          </w:tcPr>
          <w:p w14:paraId="6F87EC63" w14:textId="77777777" w:rsidR="00185207" w:rsidRPr="00FB0C8D" w:rsidRDefault="00185207" w:rsidP="00FB0C8D">
            <w:pPr>
              <w:pStyle w:val="Tabletext"/>
              <w:spacing w:before="0" w:after="0"/>
              <w:rPr>
                <w:ins w:id="3091" w:author="Abercrombie, Kerrie" w:date="2021-01-25T09:00:00Z"/>
                <w:rFonts w:cstheme="minorHAnsi"/>
                <w:szCs w:val="20"/>
              </w:rPr>
            </w:pPr>
          </w:p>
        </w:tc>
        <w:tc>
          <w:tcPr>
            <w:tcW w:w="4607" w:type="dxa"/>
            <w:shd w:val="clear" w:color="auto" w:fill="F2F2F2" w:themeFill="background1" w:themeFillShade="F2"/>
          </w:tcPr>
          <w:p w14:paraId="32BC730A" w14:textId="2FE4972A" w:rsidR="00185207" w:rsidRPr="00FB0C8D" w:rsidRDefault="00185207" w:rsidP="00FB0C8D">
            <w:pPr>
              <w:pStyle w:val="Tabletext"/>
              <w:spacing w:before="0" w:after="0"/>
              <w:rPr>
                <w:ins w:id="3092" w:author="Abercrombie, Kerrie" w:date="2021-01-22T13:36:00Z"/>
                <w:rFonts w:cstheme="minorHAnsi"/>
                <w:szCs w:val="20"/>
              </w:rPr>
            </w:pPr>
          </w:p>
        </w:tc>
        <w:tc>
          <w:tcPr>
            <w:tcW w:w="683" w:type="dxa"/>
            <w:shd w:val="clear" w:color="auto" w:fill="F2F2F2" w:themeFill="background1" w:themeFillShade="F2"/>
          </w:tcPr>
          <w:p w14:paraId="02961BFB" w14:textId="77777777" w:rsidR="00185207" w:rsidRPr="00FB0C8D" w:rsidRDefault="00185207" w:rsidP="00FB0C8D">
            <w:pPr>
              <w:pStyle w:val="Tabletext"/>
              <w:spacing w:before="0" w:after="0"/>
              <w:rPr>
                <w:ins w:id="3093" w:author="Abercrombie, Kerrie" w:date="2021-01-22T13:36:00Z"/>
                <w:rFonts w:cstheme="minorHAnsi"/>
                <w:b/>
                <w:szCs w:val="20"/>
              </w:rPr>
            </w:pPr>
          </w:p>
        </w:tc>
        <w:tc>
          <w:tcPr>
            <w:tcW w:w="3003" w:type="dxa"/>
            <w:shd w:val="clear" w:color="auto" w:fill="F2F2F2" w:themeFill="background1" w:themeFillShade="F2"/>
          </w:tcPr>
          <w:p w14:paraId="53BC1B63" w14:textId="77777777" w:rsidR="00185207" w:rsidRPr="00FB0C8D" w:rsidRDefault="00185207" w:rsidP="00FB0C8D">
            <w:pPr>
              <w:pStyle w:val="Tabletext"/>
              <w:spacing w:before="0" w:after="0"/>
              <w:ind w:left="0"/>
              <w:rPr>
                <w:ins w:id="3094" w:author="Abercrombie, Kerrie" w:date="2021-01-22T13:36:00Z"/>
                <w:rFonts w:cstheme="minorHAnsi"/>
                <w:szCs w:val="20"/>
              </w:rPr>
            </w:pPr>
          </w:p>
        </w:tc>
      </w:tr>
      <w:tr w:rsidR="00185207" w:rsidRPr="00FB0C8D" w14:paraId="056B9D8F" w14:textId="77777777" w:rsidTr="001067BE">
        <w:trPr>
          <w:trHeight w:val="60"/>
          <w:ins w:id="3095" w:author="Abercrombie, Kerrie" w:date="2021-01-22T13:36:00Z"/>
        </w:trPr>
        <w:tc>
          <w:tcPr>
            <w:tcW w:w="846" w:type="dxa"/>
            <w:shd w:val="clear" w:color="auto" w:fill="auto"/>
          </w:tcPr>
          <w:p w14:paraId="02B9BAA6" w14:textId="77777777" w:rsidR="00185207" w:rsidRPr="00FB0C8D" w:rsidRDefault="00185207" w:rsidP="00FB0C8D">
            <w:pPr>
              <w:pStyle w:val="Tabletext"/>
              <w:spacing w:before="0" w:after="0"/>
              <w:rPr>
                <w:ins w:id="3096" w:author="Abercrombie, Kerrie" w:date="2021-01-22T13:36:00Z"/>
                <w:rFonts w:cstheme="minorHAnsi"/>
                <w:b/>
                <w:szCs w:val="20"/>
              </w:rPr>
            </w:pPr>
          </w:p>
        </w:tc>
        <w:tc>
          <w:tcPr>
            <w:tcW w:w="4607" w:type="dxa"/>
            <w:shd w:val="clear" w:color="auto" w:fill="auto"/>
          </w:tcPr>
          <w:p w14:paraId="132A2272" w14:textId="0C883691" w:rsidR="00185207" w:rsidRPr="00087D3E" w:rsidRDefault="00185207" w:rsidP="00FB0C8D">
            <w:pPr>
              <w:pStyle w:val="Tabletext"/>
              <w:spacing w:before="0" w:after="0"/>
              <w:ind w:left="0" w:right="0"/>
              <w:rPr>
                <w:ins w:id="3097" w:author="Abercrombie, Kerrie" w:date="2021-01-22T13:36:00Z"/>
                <w:rFonts w:cstheme="minorHAnsi"/>
                <w:b/>
                <w:i/>
                <w:szCs w:val="20"/>
              </w:rPr>
            </w:pPr>
            <w:ins w:id="3098" w:author="Abercrombie, Kerrie" w:date="2021-01-22T13:36:00Z">
              <w:r w:rsidRPr="00087D3E">
                <w:rPr>
                  <w:rFonts w:cstheme="minorHAnsi"/>
                  <w:i/>
                  <w:szCs w:val="20"/>
                </w:rPr>
                <w:t>Understand the importance of reporting and analysing of incidents and near‐misses</w:t>
              </w:r>
            </w:ins>
          </w:p>
        </w:tc>
        <w:tc>
          <w:tcPr>
            <w:tcW w:w="921" w:type="dxa"/>
            <w:shd w:val="clear" w:color="auto" w:fill="auto"/>
          </w:tcPr>
          <w:p w14:paraId="14FF4C56" w14:textId="59AFCFAA" w:rsidR="00185207" w:rsidRPr="00FB0C8D" w:rsidRDefault="00FB0C8D" w:rsidP="00FB0C8D">
            <w:pPr>
              <w:pStyle w:val="Tabletext"/>
              <w:spacing w:before="0" w:after="0"/>
              <w:ind w:left="0"/>
              <w:rPr>
                <w:ins w:id="3099" w:author="Abercrombie, Kerrie" w:date="2021-01-25T09:00:00Z"/>
                <w:rFonts w:cstheme="minorHAnsi"/>
                <w:szCs w:val="20"/>
              </w:rPr>
            </w:pPr>
            <w:ins w:id="3100" w:author="Abercrombie, Kerrie" w:date="2021-01-26T22:17:00Z">
              <w:r w:rsidRPr="00FB0C8D">
                <w:rPr>
                  <w:rFonts w:cstheme="minorHAnsi"/>
                  <w:szCs w:val="20"/>
                </w:rPr>
                <w:t>3.20.1</w:t>
              </w:r>
            </w:ins>
          </w:p>
        </w:tc>
        <w:tc>
          <w:tcPr>
            <w:tcW w:w="4607" w:type="dxa"/>
            <w:shd w:val="clear" w:color="auto" w:fill="auto"/>
          </w:tcPr>
          <w:p w14:paraId="527835EC" w14:textId="4C8492C4" w:rsidR="00185207" w:rsidRPr="00FB0C8D" w:rsidRDefault="00185207" w:rsidP="00FB0C8D">
            <w:pPr>
              <w:pStyle w:val="Tabletext"/>
              <w:spacing w:before="0" w:after="0"/>
              <w:ind w:left="0"/>
              <w:rPr>
                <w:ins w:id="3101" w:author="Abercrombie, Kerrie" w:date="2021-01-22T13:36:00Z"/>
                <w:rFonts w:cstheme="minorHAnsi"/>
                <w:szCs w:val="20"/>
              </w:rPr>
            </w:pPr>
            <w:ins w:id="3102" w:author="Abercrombie, Kerrie" w:date="2021-01-22T13:36:00Z">
              <w:r w:rsidRPr="00FB0C8D">
                <w:rPr>
                  <w:rFonts w:cstheme="minorHAnsi"/>
                  <w:szCs w:val="20"/>
                </w:rPr>
                <w:t>Classification of casualty, incident, near‐miss</w:t>
              </w:r>
            </w:ins>
          </w:p>
        </w:tc>
        <w:tc>
          <w:tcPr>
            <w:tcW w:w="683" w:type="dxa"/>
            <w:shd w:val="clear" w:color="auto" w:fill="auto"/>
          </w:tcPr>
          <w:p w14:paraId="68B975A6" w14:textId="77777777" w:rsidR="00185207" w:rsidRPr="00FB0C8D" w:rsidRDefault="00185207" w:rsidP="00FB0C8D">
            <w:pPr>
              <w:pStyle w:val="Tabletext"/>
              <w:spacing w:before="0" w:after="0"/>
              <w:rPr>
                <w:ins w:id="3103" w:author="Abercrombie, Kerrie" w:date="2021-01-22T13:36:00Z"/>
                <w:rFonts w:cstheme="minorHAnsi"/>
                <w:b/>
                <w:szCs w:val="20"/>
              </w:rPr>
            </w:pPr>
          </w:p>
        </w:tc>
        <w:tc>
          <w:tcPr>
            <w:tcW w:w="3003" w:type="dxa"/>
            <w:shd w:val="clear" w:color="auto" w:fill="auto"/>
          </w:tcPr>
          <w:p w14:paraId="44F257BE" w14:textId="77777777" w:rsidR="00185207" w:rsidRPr="00FB0C8D" w:rsidRDefault="00185207" w:rsidP="00FB0C8D">
            <w:pPr>
              <w:pStyle w:val="Tabletext"/>
              <w:spacing w:before="0" w:after="0"/>
              <w:ind w:left="0"/>
              <w:rPr>
                <w:ins w:id="3104" w:author="Abercrombie, Kerrie" w:date="2021-01-22T13:36:00Z"/>
                <w:rFonts w:cstheme="minorHAnsi"/>
                <w:szCs w:val="20"/>
              </w:rPr>
            </w:pPr>
            <w:ins w:id="3105" w:author="Abercrombie, Kerrie" w:date="2021-01-22T13:36:00Z">
              <w:r w:rsidRPr="00FB0C8D">
                <w:rPr>
                  <w:rFonts w:cstheme="minorHAnsi"/>
                  <w:szCs w:val="20"/>
                </w:rPr>
                <w:t>IMO (MSC Res.255(84))</w:t>
              </w:r>
            </w:ins>
          </w:p>
          <w:p w14:paraId="201CF894" w14:textId="77777777" w:rsidR="00185207" w:rsidRPr="00FB0C8D" w:rsidRDefault="00185207" w:rsidP="00FB0C8D">
            <w:pPr>
              <w:pStyle w:val="Tabletext"/>
              <w:spacing w:before="0" w:after="0"/>
              <w:ind w:left="0"/>
              <w:rPr>
                <w:ins w:id="3106" w:author="Abercrombie, Kerrie" w:date="2021-01-22T13:36:00Z"/>
                <w:rFonts w:cstheme="minorHAnsi"/>
                <w:szCs w:val="20"/>
                <w:lang w:val="en-AU" w:eastAsia="en-US"/>
              </w:rPr>
            </w:pPr>
            <w:ins w:id="3107" w:author="Abercrombie, Kerrie" w:date="2021-01-22T13:36:00Z">
              <w:r w:rsidRPr="00FB0C8D">
                <w:rPr>
                  <w:rFonts w:cstheme="minorHAnsi"/>
                  <w:szCs w:val="20"/>
                </w:rPr>
                <w:t>IMO (</w:t>
              </w:r>
              <w:r w:rsidRPr="00FB0C8D">
                <w:rPr>
                  <w:rFonts w:cstheme="minorHAnsi"/>
                  <w:szCs w:val="20"/>
                  <w:lang w:val="en-AU" w:eastAsia="en-US"/>
                </w:rPr>
                <w:t>MSC‐MEPC.7/Circ.7)</w:t>
              </w:r>
            </w:ins>
          </w:p>
          <w:p w14:paraId="2DE3561F" w14:textId="12791677" w:rsidR="00185207" w:rsidRPr="00FB0C8D" w:rsidRDefault="00185207" w:rsidP="00FB0C8D">
            <w:pPr>
              <w:pStyle w:val="Tabletext"/>
              <w:spacing w:before="0" w:after="0"/>
              <w:ind w:left="0"/>
              <w:rPr>
                <w:ins w:id="3108" w:author="Abercrombie, Kerrie" w:date="2021-01-22T13:36:00Z"/>
                <w:rFonts w:cstheme="minorHAnsi"/>
                <w:szCs w:val="20"/>
              </w:rPr>
            </w:pPr>
            <w:ins w:id="3109" w:author="Abercrombie, Kerrie" w:date="2021-01-22T13:36:00Z">
              <w:r w:rsidRPr="00FB0C8D">
                <w:rPr>
                  <w:rFonts w:cstheme="minorHAnsi"/>
                  <w:szCs w:val="20"/>
                </w:rPr>
                <w:t>GL 1118</w:t>
              </w:r>
            </w:ins>
          </w:p>
        </w:tc>
      </w:tr>
      <w:tr w:rsidR="00496AF5" w:rsidRPr="00FB0C8D" w14:paraId="2D2B35FC" w14:textId="77777777" w:rsidTr="001067BE">
        <w:trPr>
          <w:trHeight w:val="60"/>
          <w:ins w:id="3110" w:author="Abercrombie, Kerrie" w:date="2021-02-02T07:11:00Z"/>
        </w:trPr>
        <w:tc>
          <w:tcPr>
            <w:tcW w:w="846" w:type="dxa"/>
            <w:shd w:val="clear" w:color="auto" w:fill="auto"/>
          </w:tcPr>
          <w:p w14:paraId="6392F62D" w14:textId="77777777" w:rsidR="00496AF5" w:rsidRPr="00FB0C8D" w:rsidRDefault="00496AF5" w:rsidP="00FB0C8D">
            <w:pPr>
              <w:pStyle w:val="Tabletext"/>
              <w:spacing w:before="0" w:after="0"/>
              <w:rPr>
                <w:ins w:id="3111" w:author="Abercrombie, Kerrie" w:date="2021-02-02T07:11:00Z"/>
                <w:rFonts w:cstheme="minorHAnsi"/>
                <w:b/>
                <w:szCs w:val="20"/>
              </w:rPr>
            </w:pPr>
          </w:p>
        </w:tc>
        <w:tc>
          <w:tcPr>
            <w:tcW w:w="4607" w:type="dxa"/>
            <w:shd w:val="clear" w:color="auto" w:fill="auto"/>
          </w:tcPr>
          <w:p w14:paraId="17FB0A45" w14:textId="77777777" w:rsidR="00496AF5" w:rsidRPr="00087D3E" w:rsidRDefault="00496AF5" w:rsidP="00FB0C8D">
            <w:pPr>
              <w:pStyle w:val="Tabletext"/>
              <w:spacing w:before="0" w:after="0"/>
              <w:ind w:left="0" w:right="0"/>
              <w:rPr>
                <w:ins w:id="3112" w:author="Abercrombie, Kerrie" w:date="2021-02-02T07:11:00Z"/>
                <w:rFonts w:cstheme="minorHAnsi"/>
                <w:i/>
                <w:szCs w:val="20"/>
              </w:rPr>
            </w:pPr>
          </w:p>
        </w:tc>
        <w:tc>
          <w:tcPr>
            <w:tcW w:w="921" w:type="dxa"/>
            <w:shd w:val="clear" w:color="auto" w:fill="auto"/>
          </w:tcPr>
          <w:p w14:paraId="14C5BE74" w14:textId="1C9D1E3A" w:rsidR="00496AF5" w:rsidRPr="00FB0C8D" w:rsidRDefault="00496AF5" w:rsidP="00FB0C8D">
            <w:pPr>
              <w:pStyle w:val="Tabletext"/>
              <w:spacing w:before="0" w:after="0"/>
              <w:ind w:left="0"/>
              <w:rPr>
                <w:ins w:id="3113" w:author="Abercrombie, Kerrie" w:date="2021-02-02T07:11:00Z"/>
                <w:rFonts w:cstheme="minorHAnsi"/>
                <w:szCs w:val="20"/>
              </w:rPr>
            </w:pPr>
            <w:ins w:id="3114" w:author="Abercrombie, Kerrie" w:date="2021-02-02T07:11:00Z">
              <w:r>
                <w:rPr>
                  <w:rFonts w:cstheme="minorHAnsi"/>
                  <w:szCs w:val="20"/>
                </w:rPr>
                <w:t>3.20.2</w:t>
              </w:r>
            </w:ins>
          </w:p>
        </w:tc>
        <w:tc>
          <w:tcPr>
            <w:tcW w:w="4607" w:type="dxa"/>
            <w:shd w:val="clear" w:color="auto" w:fill="auto"/>
          </w:tcPr>
          <w:p w14:paraId="01282343" w14:textId="411B6CF4" w:rsidR="00496AF5" w:rsidRPr="00FB0C8D" w:rsidRDefault="00496AF5" w:rsidP="00FB0C8D">
            <w:pPr>
              <w:pStyle w:val="Tabletext"/>
              <w:spacing w:before="0" w:after="0"/>
              <w:ind w:left="0"/>
              <w:rPr>
                <w:ins w:id="3115" w:author="Abercrombie, Kerrie" w:date="2021-02-02T07:11:00Z"/>
                <w:rFonts w:cstheme="minorHAnsi"/>
                <w:szCs w:val="20"/>
              </w:rPr>
            </w:pPr>
            <w:ins w:id="3116" w:author="Abercrombie, Kerrie" w:date="2021-02-02T07:11:00Z">
              <w:r>
                <w:rPr>
                  <w:rFonts w:cstheme="minorHAnsi"/>
                  <w:szCs w:val="20"/>
                </w:rPr>
                <w:t xml:space="preserve">? do we need any other topics </w:t>
              </w:r>
            </w:ins>
          </w:p>
        </w:tc>
        <w:tc>
          <w:tcPr>
            <w:tcW w:w="683" w:type="dxa"/>
            <w:shd w:val="clear" w:color="auto" w:fill="auto"/>
          </w:tcPr>
          <w:p w14:paraId="7BDD80E0" w14:textId="77777777" w:rsidR="00496AF5" w:rsidRPr="00FB0C8D" w:rsidRDefault="00496AF5" w:rsidP="00FB0C8D">
            <w:pPr>
              <w:pStyle w:val="Tabletext"/>
              <w:spacing w:before="0" w:after="0"/>
              <w:rPr>
                <w:ins w:id="3117" w:author="Abercrombie, Kerrie" w:date="2021-02-02T07:11:00Z"/>
                <w:rFonts w:cstheme="minorHAnsi"/>
                <w:b/>
                <w:szCs w:val="20"/>
              </w:rPr>
            </w:pPr>
          </w:p>
        </w:tc>
        <w:tc>
          <w:tcPr>
            <w:tcW w:w="3003" w:type="dxa"/>
            <w:shd w:val="clear" w:color="auto" w:fill="auto"/>
          </w:tcPr>
          <w:p w14:paraId="7BA612C6" w14:textId="77777777" w:rsidR="00496AF5" w:rsidRPr="00FB0C8D" w:rsidRDefault="00496AF5" w:rsidP="00FB0C8D">
            <w:pPr>
              <w:pStyle w:val="Tabletext"/>
              <w:spacing w:before="0" w:after="0"/>
              <w:ind w:left="0"/>
              <w:rPr>
                <w:ins w:id="3118" w:author="Abercrombie, Kerrie" w:date="2021-02-02T07:11:00Z"/>
                <w:rFonts w:cstheme="minorHAnsi"/>
                <w:szCs w:val="20"/>
              </w:rPr>
            </w:pPr>
          </w:p>
        </w:tc>
      </w:tr>
    </w:tbl>
    <w:p w14:paraId="67706D72" w14:textId="77777777" w:rsidR="00185207" w:rsidRDefault="00185207" w:rsidP="001348C7">
      <w:pPr>
        <w:pStyle w:val="BodyText"/>
        <w:rPr>
          <w:ins w:id="3119" w:author="Abercrombie, Kerrie" w:date="2021-01-21T13:15:00Z"/>
        </w:rPr>
      </w:pPr>
    </w:p>
    <w:p w14:paraId="73833426" w14:textId="77777777" w:rsidR="00C352C2" w:rsidRDefault="00C352C2" w:rsidP="00C352C2">
      <w:pPr>
        <w:pStyle w:val="Heading1"/>
        <w:rPr>
          <w:ins w:id="3120" w:author="Abercrombie, Kerrie" w:date="2021-01-21T13:24:00Z"/>
        </w:rPr>
      </w:pPr>
      <w:bookmarkStart w:id="3121" w:name="_Toc40341960"/>
      <w:bookmarkStart w:id="3122" w:name="_Toc62642281"/>
      <w:ins w:id="3123" w:author="Abercrombie, Kerrie" w:date="2021-01-21T13:24:00Z">
        <w:r>
          <w:t>REFERENCES REVELANT TO THIS MODULE</w:t>
        </w:r>
        <w:bookmarkEnd w:id="3121"/>
        <w:bookmarkEnd w:id="3122"/>
      </w:ins>
    </w:p>
    <w:p w14:paraId="0B749603" w14:textId="77777777" w:rsidR="00C352C2" w:rsidRDefault="00C352C2" w:rsidP="00C352C2">
      <w:pPr>
        <w:pStyle w:val="Heading1separatationline"/>
        <w:rPr>
          <w:ins w:id="3124" w:author="Abercrombie, Kerrie" w:date="2021-01-21T13:24:00Z"/>
        </w:rPr>
      </w:pPr>
    </w:p>
    <w:p w14:paraId="12AB9C7A" w14:textId="77777777" w:rsidR="00C352C2" w:rsidRDefault="00C352C2" w:rsidP="00C352C2">
      <w:pPr>
        <w:pStyle w:val="BodyText"/>
        <w:rPr>
          <w:ins w:id="3125" w:author="Abercrombie, Kerrie" w:date="2021-01-21T13:24:00Z"/>
        </w:rPr>
      </w:pPr>
      <w:ins w:id="3126" w:author="Abercrombie, Kerrie" w:date="2021-01-21T13:24:00Z">
        <w:r>
          <w:t>The following reference materials are relevant in the planning of this module:</w:t>
        </w:r>
      </w:ins>
    </w:p>
    <w:p w14:paraId="5C9EAE50" w14:textId="77777777" w:rsidR="00C352C2" w:rsidRDefault="00C352C2" w:rsidP="00C352C2">
      <w:pPr>
        <w:pStyle w:val="Bullet1"/>
        <w:rPr>
          <w:ins w:id="3127" w:author="Abercrombie, Kerrie" w:date="2021-01-21T13:24:00Z"/>
        </w:rPr>
      </w:pPr>
    </w:p>
    <w:p w14:paraId="0C5F3C58" w14:textId="77777777" w:rsidR="001348C7" w:rsidRDefault="001348C7" w:rsidP="001348C7">
      <w:pPr>
        <w:pStyle w:val="BodyText"/>
        <w:rPr>
          <w:ins w:id="3128" w:author="Abercrombie, Kerrie" w:date="2021-01-21T13:15:00Z"/>
        </w:rPr>
      </w:pPr>
    </w:p>
    <w:p w14:paraId="6BC99432" w14:textId="77777777" w:rsidR="001348C7" w:rsidRDefault="001348C7" w:rsidP="001348C7">
      <w:pPr>
        <w:pStyle w:val="BodyText"/>
        <w:rPr>
          <w:ins w:id="3129" w:author="Abercrombie, Kerrie" w:date="2021-01-21T13:15:00Z"/>
        </w:rPr>
      </w:pPr>
    </w:p>
    <w:p w14:paraId="2F472EE3" w14:textId="77777777" w:rsidR="001348C7" w:rsidRDefault="001348C7" w:rsidP="001348C7">
      <w:pPr>
        <w:pStyle w:val="Heading1"/>
        <w:rPr>
          <w:ins w:id="3130" w:author="Abercrombie, Kerrie" w:date="2021-01-21T13:15:00Z"/>
        </w:rPr>
      </w:pPr>
      <w:bookmarkStart w:id="3131" w:name="_Toc40341962"/>
      <w:bookmarkStart w:id="3132" w:name="_Toc62642282"/>
      <w:ins w:id="3133" w:author="Abercrombie, Kerrie" w:date="2021-01-21T13:15:00Z">
        <w:r>
          <w:t>VTS OPERATOR COMPETENCE CHART</w:t>
        </w:r>
        <w:bookmarkEnd w:id="3131"/>
        <w:bookmarkEnd w:id="3132"/>
      </w:ins>
    </w:p>
    <w:p w14:paraId="58DE8385" w14:textId="77777777" w:rsidR="001348C7" w:rsidRPr="00BF3E47" w:rsidRDefault="001348C7" w:rsidP="001348C7">
      <w:pPr>
        <w:pStyle w:val="Heading1separatationline"/>
        <w:rPr>
          <w:ins w:id="3134" w:author="Abercrombie, Kerrie" w:date="2021-01-21T13:15:00Z"/>
        </w:rPr>
      </w:pPr>
    </w:p>
    <w:tbl>
      <w:tblPr>
        <w:tblStyle w:val="TableGrid"/>
        <w:tblW w:w="0" w:type="auto"/>
        <w:tblLook w:val="04A0" w:firstRow="1" w:lastRow="0" w:firstColumn="1" w:lastColumn="0" w:noHBand="0" w:noVBand="1"/>
      </w:tblPr>
      <w:tblGrid>
        <w:gridCol w:w="3640"/>
        <w:gridCol w:w="3640"/>
        <w:gridCol w:w="3640"/>
        <w:gridCol w:w="3640"/>
      </w:tblGrid>
      <w:tr w:rsidR="001348C7" w14:paraId="48246810" w14:textId="77777777" w:rsidTr="001348C7">
        <w:trPr>
          <w:ins w:id="3135" w:author="Abercrombie, Kerrie" w:date="2021-01-21T13:15:00Z"/>
        </w:trPr>
        <w:tc>
          <w:tcPr>
            <w:tcW w:w="3640" w:type="dxa"/>
          </w:tcPr>
          <w:p w14:paraId="6B6862F9" w14:textId="77777777" w:rsidR="001348C7" w:rsidRDefault="001348C7" w:rsidP="001348C7">
            <w:pPr>
              <w:pStyle w:val="Tableheading"/>
              <w:rPr>
                <w:ins w:id="3136" w:author="Abercrombie, Kerrie" w:date="2021-01-21T13:15:00Z"/>
              </w:rPr>
            </w:pPr>
            <w:ins w:id="3137" w:author="Abercrombie, Kerrie" w:date="2021-01-21T13:15:00Z">
              <w:r>
                <w:t>Competence Area</w:t>
              </w:r>
            </w:ins>
          </w:p>
        </w:tc>
        <w:tc>
          <w:tcPr>
            <w:tcW w:w="3640" w:type="dxa"/>
          </w:tcPr>
          <w:p w14:paraId="1EA9EC9C" w14:textId="77777777" w:rsidR="001348C7" w:rsidRDefault="001348C7" w:rsidP="001348C7">
            <w:pPr>
              <w:pStyle w:val="Tableheading"/>
              <w:rPr>
                <w:ins w:id="3138" w:author="Abercrombie, Kerrie" w:date="2021-01-21T13:15:00Z"/>
              </w:rPr>
            </w:pPr>
            <w:ins w:id="3139" w:author="Abercrombie, Kerrie" w:date="2021-01-21T13:15:00Z">
              <w:r>
                <w:t>Knowledge, understanding and proficiency</w:t>
              </w:r>
            </w:ins>
          </w:p>
        </w:tc>
        <w:tc>
          <w:tcPr>
            <w:tcW w:w="3640" w:type="dxa"/>
          </w:tcPr>
          <w:p w14:paraId="77E6E3C7" w14:textId="77777777" w:rsidR="001348C7" w:rsidRDefault="001348C7" w:rsidP="001348C7">
            <w:pPr>
              <w:pStyle w:val="Tableheading"/>
              <w:rPr>
                <w:ins w:id="3140" w:author="Abercrombie, Kerrie" w:date="2021-01-21T13:15:00Z"/>
              </w:rPr>
            </w:pPr>
            <w:ins w:id="3141" w:author="Abercrombie, Kerrie" w:date="2021-01-21T13:15:00Z">
              <w:r>
                <w:t>Methods for demonstrating Competence</w:t>
              </w:r>
            </w:ins>
          </w:p>
        </w:tc>
        <w:tc>
          <w:tcPr>
            <w:tcW w:w="3640" w:type="dxa"/>
          </w:tcPr>
          <w:p w14:paraId="6FBD3197" w14:textId="77777777" w:rsidR="001348C7" w:rsidRDefault="001348C7" w:rsidP="001348C7">
            <w:pPr>
              <w:pStyle w:val="Tableheading"/>
              <w:rPr>
                <w:ins w:id="3142" w:author="Abercrombie, Kerrie" w:date="2021-01-21T13:15:00Z"/>
              </w:rPr>
            </w:pPr>
            <w:ins w:id="3143" w:author="Abercrombie, Kerrie" w:date="2021-01-21T13:15:00Z">
              <w:r>
                <w:t>Criteria for evaluating competence</w:t>
              </w:r>
            </w:ins>
          </w:p>
        </w:tc>
      </w:tr>
      <w:tr w:rsidR="001348C7" w14:paraId="6BC6CBBE" w14:textId="77777777" w:rsidTr="001348C7">
        <w:trPr>
          <w:ins w:id="3144" w:author="Abercrombie, Kerrie" w:date="2021-01-21T13:15:00Z"/>
        </w:trPr>
        <w:tc>
          <w:tcPr>
            <w:tcW w:w="3640" w:type="dxa"/>
          </w:tcPr>
          <w:p w14:paraId="37B9118B" w14:textId="77777777" w:rsidR="001348C7" w:rsidRDefault="001348C7" w:rsidP="001348C7">
            <w:pPr>
              <w:pStyle w:val="Tabletext"/>
              <w:rPr>
                <w:ins w:id="3145" w:author="Abercrombie, Kerrie" w:date="2021-01-21T13:15:00Z"/>
              </w:rPr>
            </w:pPr>
          </w:p>
        </w:tc>
        <w:tc>
          <w:tcPr>
            <w:tcW w:w="3640" w:type="dxa"/>
          </w:tcPr>
          <w:p w14:paraId="51E2D245" w14:textId="77777777" w:rsidR="001348C7" w:rsidRDefault="001348C7" w:rsidP="001348C7">
            <w:pPr>
              <w:pStyle w:val="Tabletext"/>
              <w:rPr>
                <w:ins w:id="3146" w:author="Abercrombie, Kerrie" w:date="2021-01-21T13:15:00Z"/>
              </w:rPr>
            </w:pPr>
          </w:p>
        </w:tc>
        <w:tc>
          <w:tcPr>
            <w:tcW w:w="3640" w:type="dxa"/>
          </w:tcPr>
          <w:p w14:paraId="05A97391" w14:textId="77777777" w:rsidR="001348C7" w:rsidRDefault="001348C7" w:rsidP="001348C7">
            <w:pPr>
              <w:pStyle w:val="Tabletext"/>
              <w:rPr>
                <w:ins w:id="3147" w:author="Abercrombie, Kerrie" w:date="2021-01-21T13:15:00Z"/>
              </w:rPr>
            </w:pPr>
          </w:p>
        </w:tc>
        <w:tc>
          <w:tcPr>
            <w:tcW w:w="3640" w:type="dxa"/>
          </w:tcPr>
          <w:p w14:paraId="50C334A0" w14:textId="77777777" w:rsidR="001348C7" w:rsidRDefault="001348C7" w:rsidP="001348C7">
            <w:pPr>
              <w:pStyle w:val="Tabletext"/>
              <w:rPr>
                <w:ins w:id="3148" w:author="Abercrombie, Kerrie" w:date="2021-01-21T13:15:00Z"/>
              </w:rPr>
            </w:pPr>
          </w:p>
        </w:tc>
      </w:tr>
      <w:tr w:rsidR="001348C7" w14:paraId="04630820" w14:textId="77777777" w:rsidTr="001348C7">
        <w:trPr>
          <w:ins w:id="3149" w:author="Abercrombie, Kerrie" w:date="2021-01-21T13:15:00Z"/>
        </w:trPr>
        <w:tc>
          <w:tcPr>
            <w:tcW w:w="3640" w:type="dxa"/>
          </w:tcPr>
          <w:p w14:paraId="44832E43" w14:textId="77777777" w:rsidR="001348C7" w:rsidRDefault="001348C7" w:rsidP="001348C7">
            <w:pPr>
              <w:pStyle w:val="Tabletext"/>
              <w:rPr>
                <w:ins w:id="3150" w:author="Abercrombie, Kerrie" w:date="2021-01-21T13:15:00Z"/>
              </w:rPr>
            </w:pPr>
          </w:p>
        </w:tc>
        <w:tc>
          <w:tcPr>
            <w:tcW w:w="3640" w:type="dxa"/>
          </w:tcPr>
          <w:p w14:paraId="77928C17" w14:textId="77777777" w:rsidR="001348C7" w:rsidRDefault="001348C7" w:rsidP="001348C7">
            <w:pPr>
              <w:pStyle w:val="Tabletext"/>
              <w:rPr>
                <w:ins w:id="3151" w:author="Abercrombie, Kerrie" w:date="2021-01-21T13:15:00Z"/>
              </w:rPr>
            </w:pPr>
          </w:p>
        </w:tc>
        <w:tc>
          <w:tcPr>
            <w:tcW w:w="3640" w:type="dxa"/>
          </w:tcPr>
          <w:p w14:paraId="4C1540B2" w14:textId="77777777" w:rsidR="001348C7" w:rsidRDefault="001348C7" w:rsidP="001348C7">
            <w:pPr>
              <w:pStyle w:val="Tabletext"/>
              <w:rPr>
                <w:ins w:id="3152" w:author="Abercrombie, Kerrie" w:date="2021-01-21T13:15:00Z"/>
              </w:rPr>
            </w:pPr>
          </w:p>
        </w:tc>
        <w:tc>
          <w:tcPr>
            <w:tcW w:w="3640" w:type="dxa"/>
          </w:tcPr>
          <w:p w14:paraId="665FCDB2" w14:textId="77777777" w:rsidR="001348C7" w:rsidRDefault="001348C7" w:rsidP="001348C7">
            <w:pPr>
              <w:pStyle w:val="Tabletext"/>
              <w:rPr>
                <w:ins w:id="3153" w:author="Abercrombie, Kerrie" w:date="2021-01-21T13:15:00Z"/>
              </w:rPr>
            </w:pPr>
          </w:p>
        </w:tc>
      </w:tr>
    </w:tbl>
    <w:p w14:paraId="663B5AA9" w14:textId="77777777" w:rsidR="001348C7" w:rsidRDefault="001348C7" w:rsidP="001348C7">
      <w:pPr>
        <w:pStyle w:val="BodyText"/>
        <w:rPr>
          <w:ins w:id="3154" w:author="Abercrombie, Kerrie" w:date="2021-01-21T13:15:00Z"/>
        </w:rPr>
      </w:pPr>
    </w:p>
    <w:p w14:paraId="3EB66F5B" w14:textId="77777777" w:rsidR="001348C7" w:rsidRPr="0036496F" w:rsidRDefault="001348C7" w:rsidP="001348C7">
      <w:pPr>
        <w:pStyle w:val="BodyText"/>
        <w:rPr>
          <w:ins w:id="3155" w:author="Abercrombie, Kerrie" w:date="2021-01-21T13:15:00Z"/>
        </w:rPr>
      </w:pPr>
    </w:p>
    <w:p w14:paraId="77DAC016" w14:textId="77777777" w:rsidR="001348C7" w:rsidRDefault="001348C7" w:rsidP="001348C7">
      <w:pPr>
        <w:pStyle w:val="BodyText"/>
        <w:rPr>
          <w:ins w:id="3156" w:author="Abercrombie, Kerrie" w:date="2021-01-21T13:15:00Z"/>
        </w:rPr>
      </w:pPr>
    </w:p>
    <w:p w14:paraId="1E07F784" w14:textId="77777777" w:rsidR="001348C7" w:rsidRDefault="001348C7" w:rsidP="001348C7">
      <w:pPr>
        <w:pStyle w:val="Module"/>
        <w:numPr>
          <w:ilvl w:val="0"/>
          <w:numId w:val="22"/>
        </w:numPr>
        <w:rPr>
          <w:ins w:id="3157" w:author="Abercrombie, Kerrie" w:date="2021-01-21T13:15:00Z"/>
        </w:rPr>
        <w:sectPr w:rsidR="001348C7" w:rsidSect="00D967BA">
          <w:pgSz w:w="16838" w:h="11906" w:orient="landscape" w:code="9"/>
          <w:pgMar w:top="907" w:right="1134" w:bottom="794" w:left="1134" w:header="851" w:footer="851" w:gutter="0"/>
          <w:cols w:space="708"/>
          <w:docGrid w:linePitch="360"/>
        </w:sectPr>
      </w:pPr>
    </w:p>
    <w:p w14:paraId="32AF4F9B" w14:textId="4114E64D" w:rsidR="001348C7" w:rsidRDefault="00C352C2" w:rsidP="00C352C2">
      <w:pPr>
        <w:pStyle w:val="Module"/>
        <w:rPr>
          <w:ins w:id="3158" w:author="Abercrombie, Kerrie" w:date="2021-01-21T13:15:00Z"/>
        </w:rPr>
      </w:pPr>
      <w:bookmarkStart w:id="3159" w:name="_Toc40341976"/>
      <w:bookmarkStart w:id="3160" w:name="_Toc62642283"/>
      <w:ins w:id="3161" w:author="Abercrombie, Kerrie" w:date="2021-01-21T13:20:00Z">
        <w:r>
          <w:t xml:space="preserve">MODULE </w:t>
        </w:r>
      </w:ins>
      <w:ins w:id="3162" w:author="Abercrombie, Kerrie" w:date="2021-01-22T13:40:00Z">
        <w:r w:rsidR="0067109F">
          <w:t>4</w:t>
        </w:r>
      </w:ins>
      <w:ins w:id="3163" w:author="Abercrombie, Kerrie" w:date="2021-01-21T13:20:00Z">
        <w:r>
          <w:t xml:space="preserve"> – </w:t>
        </w:r>
        <w:r w:rsidR="000B1C18">
          <w:t>NAUTICAL KNOWLEDGE</w:t>
        </w:r>
      </w:ins>
      <w:bookmarkEnd w:id="3159"/>
      <w:bookmarkEnd w:id="3160"/>
    </w:p>
    <w:p w14:paraId="0A8DC02F" w14:textId="1618CC80" w:rsidR="001348C7" w:rsidRDefault="000B1C18" w:rsidP="008A2B31">
      <w:pPr>
        <w:pStyle w:val="Heading1"/>
        <w:numPr>
          <w:ilvl w:val="0"/>
          <w:numId w:val="63"/>
        </w:numPr>
        <w:rPr>
          <w:ins w:id="3164" w:author="Abercrombie, Kerrie" w:date="2021-01-21T13:15:00Z"/>
        </w:rPr>
      </w:pPr>
      <w:bookmarkStart w:id="3165" w:name="_Toc40341977"/>
      <w:bookmarkStart w:id="3166" w:name="_Toc62642284"/>
      <w:ins w:id="3167" w:author="Abercrombie, Kerrie" w:date="2021-01-21T13:15:00Z">
        <w:r>
          <w:rPr>
            <w:caps w:val="0"/>
          </w:rPr>
          <w:t>SCOPE</w:t>
        </w:r>
        <w:bookmarkEnd w:id="3165"/>
        <w:bookmarkEnd w:id="3166"/>
      </w:ins>
    </w:p>
    <w:p w14:paraId="7B127A80" w14:textId="77777777" w:rsidR="001348C7" w:rsidRDefault="001348C7" w:rsidP="001348C7">
      <w:pPr>
        <w:pStyle w:val="Heading1separatationline"/>
        <w:rPr>
          <w:ins w:id="3168" w:author="Abercrombie, Kerrie" w:date="2021-01-21T13:15:00Z"/>
        </w:rPr>
      </w:pPr>
    </w:p>
    <w:p w14:paraId="08B57D9C" w14:textId="46C2B080" w:rsidR="0067109F" w:rsidRDefault="0067109F" w:rsidP="0067109F">
      <w:pPr>
        <w:pStyle w:val="BodyText"/>
        <w:rPr>
          <w:ins w:id="3169" w:author="Abercrombie, Kerrie" w:date="2021-01-22T13:39:00Z"/>
        </w:rPr>
      </w:pPr>
      <w:ins w:id="3170" w:author="Abercrombie, Kerrie" w:date="2021-01-22T13:39:00Z">
        <w:r>
          <w:t xml:space="preserve">This module describes the essential elements of nautical knowledge that a VTS operator requires to understand and apply within the VTS area.  </w:t>
        </w:r>
      </w:ins>
      <w:ins w:id="3171" w:author="Abercrombie, Kerrie" w:date="2021-01-26T21:31:00Z">
        <w:r w:rsidR="008C1096">
          <w:t>Key e</w:t>
        </w:r>
      </w:ins>
      <w:ins w:id="3172" w:author="Abercrombie, Kerrie" w:date="2021-01-22T13:39:00Z">
        <w:r>
          <w:t>lements covered include:</w:t>
        </w:r>
      </w:ins>
    </w:p>
    <w:p w14:paraId="35A08876" w14:textId="77777777" w:rsidR="0067109F" w:rsidRDefault="0067109F" w:rsidP="0067109F">
      <w:pPr>
        <w:pStyle w:val="Bullet1"/>
        <w:rPr>
          <w:ins w:id="3173" w:author="Abercrombie, Kerrie" w:date="2021-01-22T13:39:00Z"/>
        </w:rPr>
      </w:pPr>
      <w:ins w:id="3174" w:author="Abercrombie, Kerrie" w:date="2021-01-22T13:39:00Z">
        <w:r w:rsidRPr="00C50983">
          <w:t xml:space="preserve">collision regulations, </w:t>
        </w:r>
      </w:ins>
    </w:p>
    <w:p w14:paraId="6A9FF8F2" w14:textId="77777777" w:rsidR="0067109F" w:rsidRDefault="0067109F" w:rsidP="0067109F">
      <w:pPr>
        <w:pStyle w:val="Bullet1"/>
        <w:rPr>
          <w:ins w:id="3175" w:author="Abercrombie, Kerrie" w:date="2021-01-22T13:39:00Z"/>
        </w:rPr>
      </w:pPr>
      <w:ins w:id="3176" w:author="Abercrombie, Kerrie" w:date="2021-01-22T13:39:00Z">
        <w:r w:rsidRPr="00C50983">
          <w:t>buoyage and electronic aids to navigation systems</w:t>
        </w:r>
        <w:r>
          <w:t xml:space="preserve">, </w:t>
        </w:r>
      </w:ins>
    </w:p>
    <w:p w14:paraId="161E5334" w14:textId="77777777" w:rsidR="0067109F" w:rsidRDefault="0067109F" w:rsidP="0067109F">
      <w:pPr>
        <w:pStyle w:val="Bullet1"/>
        <w:rPr>
          <w:ins w:id="3177" w:author="Abercrombie, Kerrie" w:date="2021-01-22T13:39:00Z"/>
        </w:rPr>
      </w:pPr>
      <w:ins w:id="3178" w:author="Abercrombie, Kerrie" w:date="2021-01-22T13:39:00Z">
        <w:r>
          <w:t xml:space="preserve">ship stability and handling, </w:t>
        </w:r>
      </w:ins>
    </w:p>
    <w:p w14:paraId="246AABF6" w14:textId="77777777" w:rsidR="0067109F" w:rsidRDefault="0067109F" w:rsidP="0067109F">
      <w:pPr>
        <w:pStyle w:val="Bullet1"/>
        <w:rPr>
          <w:ins w:id="3179" w:author="Abercrombie, Kerrie" w:date="2021-01-22T13:39:00Z"/>
        </w:rPr>
      </w:pPr>
      <w:ins w:id="3180" w:author="Abercrombie, Kerrie" w:date="2021-01-22T13:39:00Z">
        <w:r>
          <w:t>bridge operations and shipboard</w:t>
        </w:r>
        <w:r w:rsidRPr="00C50983">
          <w:t xml:space="preserve"> equipment</w:t>
        </w:r>
        <w:r>
          <w:t>,</w:t>
        </w:r>
      </w:ins>
    </w:p>
    <w:p w14:paraId="2B53CD71" w14:textId="0C3FA816" w:rsidR="0067109F" w:rsidRDefault="0067109F" w:rsidP="0067109F">
      <w:pPr>
        <w:pStyle w:val="Bullet1"/>
        <w:rPr>
          <w:ins w:id="3181" w:author="Abercrombie, Kerrie" w:date="2021-01-22T13:39:00Z"/>
        </w:rPr>
      </w:pPr>
      <w:ins w:id="3182" w:author="Abercrombie, Kerrie" w:date="2021-01-22T13:39:00Z">
        <w:r>
          <w:t>chartwork,</w:t>
        </w:r>
        <w:r w:rsidRPr="00C50983">
          <w:t xml:space="preserve"> a</w:t>
        </w:r>
        <w:r>
          <w:t>nd</w:t>
        </w:r>
      </w:ins>
    </w:p>
    <w:p w14:paraId="48FD300F" w14:textId="77777777" w:rsidR="0067109F" w:rsidRDefault="0067109F" w:rsidP="0067109F">
      <w:pPr>
        <w:pStyle w:val="Bullet1"/>
        <w:rPr>
          <w:ins w:id="3183" w:author="Abercrombie, Kerrie" w:date="2021-01-22T13:39:00Z"/>
        </w:rPr>
      </w:pPr>
      <w:ins w:id="3184" w:author="Abercrombie, Kerrie" w:date="2021-01-22T13:39:00Z">
        <w:r>
          <w:t xml:space="preserve">the effect of tides and tidal streams. </w:t>
        </w:r>
      </w:ins>
    </w:p>
    <w:p w14:paraId="34297848" w14:textId="5705A4F8" w:rsidR="0067109F" w:rsidRDefault="000B1C18" w:rsidP="0067109F">
      <w:pPr>
        <w:pStyle w:val="Heading1"/>
        <w:rPr>
          <w:ins w:id="3185" w:author="Abercrombie, Kerrie" w:date="2021-01-22T13:39:00Z"/>
        </w:rPr>
      </w:pPr>
      <w:bookmarkStart w:id="3186" w:name="_Toc40341938"/>
      <w:bookmarkStart w:id="3187" w:name="_Toc62642285"/>
      <w:ins w:id="3188" w:author="Abercrombie, Kerrie" w:date="2021-01-22T13:39:00Z">
        <w:r>
          <w:rPr>
            <w:caps w:val="0"/>
          </w:rPr>
          <w:t>LEARNING OBJECTIVE</w:t>
        </w:r>
        <w:bookmarkEnd w:id="3186"/>
        <w:bookmarkEnd w:id="3187"/>
      </w:ins>
    </w:p>
    <w:p w14:paraId="35F82AEA" w14:textId="77777777" w:rsidR="0067109F" w:rsidRDefault="0067109F" w:rsidP="0067109F">
      <w:pPr>
        <w:pStyle w:val="Heading1separatationline"/>
        <w:rPr>
          <w:ins w:id="3189" w:author="Abercrombie, Kerrie" w:date="2021-01-22T13:39:00Z"/>
        </w:rPr>
      </w:pPr>
    </w:p>
    <w:p w14:paraId="0C9314CC" w14:textId="77777777" w:rsidR="0067109F" w:rsidRDefault="0067109F" w:rsidP="0067109F">
      <w:pPr>
        <w:pStyle w:val="BodyText"/>
        <w:rPr>
          <w:ins w:id="3190" w:author="Abercrombie, Kerrie" w:date="2021-01-22T13:39:00Z"/>
        </w:rPr>
      </w:pPr>
      <w:ins w:id="3191" w:author="Abercrombie, Kerrie" w:date="2021-01-22T13:39:00Z">
        <w:r>
          <w:t xml:space="preserve">On completion of the module, the student should have an </w:t>
        </w:r>
        <w:r w:rsidRPr="00C50983">
          <w:t>understanding of ships and their systems to enable them to appreciate situations on board and to discuss matters and problems relating to the navigation of a ship through a VTS area with its master, pilot or navigating officer.</w:t>
        </w:r>
        <w:r>
          <w:t xml:space="preserve"> </w:t>
        </w:r>
      </w:ins>
    </w:p>
    <w:p w14:paraId="01919C06" w14:textId="77777777" w:rsidR="0067109F" w:rsidRPr="00BF3E47" w:rsidRDefault="0067109F" w:rsidP="0067109F">
      <w:pPr>
        <w:pStyle w:val="BodyText"/>
        <w:rPr>
          <w:ins w:id="3192" w:author="Abercrombie, Kerrie" w:date="2021-01-22T13:39:00Z"/>
        </w:rPr>
      </w:pPr>
      <w:ins w:id="3193" w:author="Abercrombie, Kerrie" w:date="2021-01-22T13:39:00Z">
        <w:r>
          <w:t xml:space="preserve">The student should also </w:t>
        </w:r>
        <w:r w:rsidRPr="006C4368">
          <w:t>have sufficient knowledge of ships to understand limitations of manoeuvrability or the need for special treatment caused by malfunction of shipboard systems or the type of cargo being carried.</w:t>
        </w:r>
      </w:ins>
    </w:p>
    <w:p w14:paraId="47AD5A8B" w14:textId="68C9AF25" w:rsidR="005300C7" w:rsidRDefault="000B1C18" w:rsidP="005300C7">
      <w:pPr>
        <w:pStyle w:val="Heading1"/>
        <w:rPr>
          <w:ins w:id="3194" w:author="Abercrombie, Kerrie" w:date="2021-01-25T09:56:00Z"/>
        </w:rPr>
      </w:pPr>
      <w:bookmarkStart w:id="3195" w:name="_Toc62642286"/>
      <w:bookmarkStart w:id="3196" w:name="_Toc40341940"/>
      <w:ins w:id="3197" w:author="Abercrombie, Kerrie" w:date="2021-01-25T09:56:00Z">
        <w:r w:rsidRPr="00C27B77">
          <w:rPr>
            <w:caps w:val="0"/>
          </w:rPr>
          <w:t>RECOMMENDED TRAINING HOURS</w:t>
        </w:r>
        <w:bookmarkEnd w:id="3195"/>
      </w:ins>
    </w:p>
    <w:p w14:paraId="6077686D" w14:textId="77777777" w:rsidR="005300C7" w:rsidRDefault="005300C7" w:rsidP="005300C7">
      <w:pPr>
        <w:pStyle w:val="Heading1separatationline"/>
        <w:rPr>
          <w:ins w:id="3198" w:author="Abercrombie, Kerrie" w:date="2021-01-25T09:56:00Z"/>
        </w:rPr>
      </w:pPr>
    </w:p>
    <w:p w14:paraId="5FEE06F2" w14:textId="77777777" w:rsidR="005300C7" w:rsidRPr="00C27B77" w:rsidRDefault="005300C7" w:rsidP="005300C7">
      <w:pPr>
        <w:pStyle w:val="BodyText"/>
        <w:rPr>
          <w:ins w:id="3199" w:author="Abercrombie, Kerrie" w:date="2021-01-25T09:56:00Z"/>
        </w:rPr>
      </w:pPr>
      <w:ins w:id="3200" w:author="Abercrombie, Kerrie" w:date="2021-01-25T09:56:00Z">
        <w:r>
          <w:t xml:space="preserve">The number of recommended hours are </w:t>
        </w:r>
        <w:r w:rsidRPr="00945E59">
          <w:rPr>
            <w:highlight w:val="yellow"/>
          </w:rPr>
          <w:t>XXX</w:t>
        </w:r>
        <w:r>
          <w:t xml:space="preserve">.  </w:t>
        </w:r>
      </w:ins>
    </w:p>
    <w:p w14:paraId="544DECEA" w14:textId="62FBB5DC" w:rsidR="0067109F" w:rsidRDefault="000B1C18" w:rsidP="0067109F">
      <w:pPr>
        <w:pStyle w:val="Heading1"/>
        <w:rPr>
          <w:ins w:id="3201" w:author="Abercrombie, Kerrie" w:date="2021-01-22T13:39:00Z"/>
          <w:szCs w:val="20"/>
        </w:rPr>
      </w:pPr>
      <w:bookmarkStart w:id="3202" w:name="_Toc62642287"/>
      <w:ins w:id="3203" w:author="Abercrombie, Kerrie" w:date="2021-01-22T13:39:00Z">
        <w:r w:rsidRPr="002A0F96">
          <w:rPr>
            <w:caps w:val="0"/>
            <w:szCs w:val="20"/>
          </w:rPr>
          <w:t>RECOMMENDED TRAINING AIDS AND EXERCISES</w:t>
        </w:r>
        <w:bookmarkEnd w:id="3196"/>
        <w:bookmarkEnd w:id="3202"/>
      </w:ins>
    </w:p>
    <w:p w14:paraId="4C86A340" w14:textId="77777777" w:rsidR="0067109F" w:rsidRDefault="0067109F" w:rsidP="0067109F">
      <w:pPr>
        <w:pStyle w:val="Heading1separatationline"/>
        <w:rPr>
          <w:ins w:id="3204" w:author="Abercrombie, Kerrie" w:date="2021-01-22T13:39:00Z"/>
        </w:rPr>
      </w:pPr>
    </w:p>
    <w:p w14:paraId="6431AAB6" w14:textId="77777777" w:rsidR="0067109F" w:rsidRDefault="0067109F" w:rsidP="0067109F">
      <w:pPr>
        <w:pStyle w:val="BodyText"/>
        <w:rPr>
          <w:ins w:id="3205" w:author="Abercrombie, Kerrie" w:date="2021-01-22T13:39:00Z"/>
        </w:rPr>
      </w:pPr>
      <w:ins w:id="3206" w:author="Abercrombie, Kerrie" w:date="2021-01-22T13:39:00Z">
        <w:r>
          <w:t>The teaching methods that should be used for the delivery of this module include:</w:t>
        </w:r>
      </w:ins>
    </w:p>
    <w:p w14:paraId="606EE780" w14:textId="7C5B1CA8" w:rsidR="0067109F" w:rsidRDefault="0067109F" w:rsidP="0067109F">
      <w:pPr>
        <w:pStyle w:val="Bullet1"/>
        <w:rPr>
          <w:ins w:id="3207" w:author="Abercrombie, Kerrie" w:date="2021-01-25T09:54:00Z"/>
        </w:rPr>
      </w:pPr>
      <w:ins w:id="3208" w:author="Abercrombie, Kerrie" w:date="2021-01-22T13:39:00Z">
        <w:r>
          <w:t>Classroom presentations and facilitated discussion</w:t>
        </w:r>
      </w:ins>
    </w:p>
    <w:p w14:paraId="0EA96893" w14:textId="1D561422" w:rsidR="005300C7" w:rsidRDefault="000B1C18" w:rsidP="005300C7">
      <w:pPr>
        <w:pStyle w:val="Heading1"/>
        <w:rPr>
          <w:ins w:id="3209" w:author="Abercrombie, Kerrie" w:date="2021-01-25T09:55:00Z"/>
        </w:rPr>
      </w:pPr>
      <w:bookmarkStart w:id="3210" w:name="_Toc40341939"/>
      <w:bookmarkStart w:id="3211" w:name="_Toc62642288"/>
      <w:bookmarkStart w:id="3212" w:name="_Toc40341980"/>
      <w:ins w:id="3213" w:author="Abercrombie, Kerrie" w:date="2021-01-25T09:55:00Z">
        <w:r>
          <w:rPr>
            <w:caps w:val="0"/>
          </w:rPr>
          <w:t>PRE-COURSE READING MATERIAL</w:t>
        </w:r>
        <w:bookmarkEnd w:id="3210"/>
        <w:bookmarkEnd w:id="3211"/>
        <w:r>
          <w:rPr>
            <w:caps w:val="0"/>
          </w:rPr>
          <w:t xml:space="preserve"> </w:t>
        </w:r>
      </w:ins>
    </w:p>
    <w:p w14:paraId="141D9982" w14:textId="77777777" w:rsidR="005300C7" w:rsidRPr="00AC0B20" w:rsidRDefault="005300C7" w:rsidP="005300C7">
      <w:pPr>
        <w:pStyle w:val="Heading1separatationline"/>
        <w:rPr>
          <w:ins w:id="3214" w:author="Abercrombie, Kerrie" w:date="2021-01-25T09:55:00Z"/>
        </w:rPr>
      </w:pPr>
    </w:p>
    <w:p w14:paraId="4E96DC5A" w14:textId="77777777" w:rsidR="005300C7" w:rsidRDefault="005300C7" w:rsidP="005300C7">
      <w:pPr>
        <w:pStyle w:val="BodyText"/>
        <w:rPr>
          <w:ins w:id="3215" w:author="Abercrombie, Kerrie" w:date="2021-01-25T09:55:00Z"/>
        </w:rPr>
      </w:pPr>
      <w:ins w:id="3216" w:author="Abercrombie, Kerrie" w:date="2021-01-25T09:55:00Z">
        <w:r>
          <w:t>Prior to attending the course, it is suggested that a student be provided with at least the following materials:</w:t>
        </w:r>
      </w:ins>
    </w:p>
    <w:p w14:paraId="0C905785" w14:textId="77777777" w:rsidR="005300C7" w:rsidRDefault="005300C7" w:rsidP="005300C7">
      <w:pPr>
        <w:pStyle w:val="Bullet1"/>
        <w:rPr>
          <w:ins w:id="3217" w:author="Abercrombie, Kerrie" w:date="2021-01-25T09:55:00Z"/>
        </w:rPr>
      </w:pPr>
      <w:ins w:id="3218" w:author="Abercrombie, Kerrie" w:date="2021-01-25T09:55:00Z">
        <w:r>
          <w:t>COLREGS</w:t>
        </w:r>
      </w:ins>
    </w:p>
    <w:p w14:paraId="187A2F3C" w14:textId="77777777" w:rsidR="005300C7" w:rsidRDefault="005300C7" w:rsidP="005300C7">
      <w:pPr>
        <w:pStyle w:val="Bullet1"/>
        <w:rPr>
          <w:ins w:id="3219" w:author="Abercrombie, Kerrie" w:date="2021-01-25T09:55:00Z"/>
        </w:rPr>
      </w:pPr>
      <w:ins w:id="3220" w:author="Abercrombie, Kerrie" w:date="2021-01-25T09:55:00Z">
        <w:r>
          <w:t>IALA Buoyage system</w:t>
        </w:r>
      </w:ins>
    </w:p>
    <w:p w14:paraId="1473D0B4" w14:textId="77777777" w:rsidR="002C764C" w:rsidRDefault="002C764C" w:rsidP="001348C7">
      <w:pPr>
        <w:pStyle w:val="Heading1"/>
        <w:sectPr w:rsidR="002C764C" w:rsidSect="00C47B4B">
          <w:pgSz w:w="11906" w:h="16838" w:code="9"/>
          <w:pgMar w:top="1134" w:right="794" w:bottom="1134" w:left="907" w:header="851" w:footer="851" w:gutter="0"/>
          <w:cols w:space="708"/>
          <w:docGrid w:linePitch="360"/>
        </w:sectPr>
      </w:pPr>
    </w:p>
    <w:p w14:paraId="5E021FBE" w14:textId="27C04697" w:rsidR="001348C7" w:rsidRDefault="000B1C18" w:rsidP="001348C7">
      <w:pPr>
        <w:pStyle w:val="Heading1"/>
        <w:rPr>
          <w:ins w:id="3221" w:author="Abercrombie, Kerrie" w:date="2021-01-22T10:26:00Z"/>
        </w:rPr>
      </w:pPr>
      <w:bookmarkStart w:id="3222" w:name="_Toc62642289"/>
      <w:ins w:id="3223" w:author="Abercrombie, Kerrie" w:date="2021-01-21T13:15:00Z">
        <w:r>
          <w:rPr>
            <w:caps w:val="0"/>
          </w:rPr>
          <w:t>DETAILED TEACHING SYLLABUS</w:t>
        </w:r>
      </w:ins>
      <w:bookmarkEnd w:id="3212"/>
      <w:bookmarkEnd w:id="3222"/>
    </w:p>
    <w:p w14:paraId="0B4135FC" w14:textId="4391B6DB" w:rsidR="00531867" w:rsidRDefault="00531867" w:rsidP="00531867">
      <w:pPr>
        <w:pStyle w:val="Heading1separatationline"/>
        <w:rPr>
          <w:ins w:id="3224" w:author="Abercrombie, Kerrie" w:date="2021-01-22T10:26:00Z"/>
        </w:rPr>
      </w:pPr>
    </w:p>
    <w:p w14:paraId="1288938B" w14:textId="15760DCB" w:rsidR="001348C7" w:rsidRPr="00BF3E47" w:rsidRDefault="001348C7" w:rsidP="00531867">
      <w:pPr>
        <w:pStyle w:val="BodyText"/>
        <w:rPr>
          <w:ins w:id="3225" w:author="Abercrombie, Kerrie" w:date="2021-01-21T13:15:00Z"/>
        </w:rPr>
      </w:pPr>
    </w:p>
    <w:tbl>
      <w:tblPr>
        <w:tblStyle w:val="TableGrid"/>
        <w:tblW w:w="14667" w:type="dxa"/>
        <w:tblLayout w:type="fixed"/>
        <w:tblLook w:val="04A0" w:firstRow="1" w:lastRow="0" w:firstColumn="1" w:lastColumn="0" w:noHBand="0" w:noVBand="1"/>
      </w:tblPr>
      <w:tblGrid>
        <w:gridCol w:w="846"/>
        <w:gridCol w:w="4607"/>
        <w:gridCol w:w="921"/>
        <w:gridCol w:w="4607"/>
        <w:gridCol w:w="683"/>
        <w:gridCol w:w="3003"/>
      </w:tblGrid>
      <w:tr w:rsidR="002B5A22" w:rsidRPr="005300C7" w14:paraId="625020E9" w14:textId="77777777" w:rsidTr="002B5A22">
        <w:trPr>
          <w:cantSplit/>
          <w:trHeight w:val="1349"/>
          <w:tblHeader/>
          <w:ins w:id="3226" w:author="Abercrombie, Kerrie" w:date="2021-01-21T13:26:00Z"/>
        </w:trPr>
        <w:tc>
          <w:tcPr>
            <w:tcW w:w="846" w:type="dxa"/>
            <w:textDirection w:val="btLr"/>
          </w:tcPr>
          <w:p w14:paraId="0E70DEEB" w14:textId="77777777" w:rsidR="002B5A22" w:rsidRPr="005300C7" w:rsidRDefault="002B5A22" w:rsidP="005300C7">
            <w:pPr>
              <w:pStyle w:val="Tabletexttitle"/>
              <w:spacing w:before="0" w:after="0"/>
              <w:rPr>
                <w:ins w:id="3227" w:author="Abercrombie, Kerrie" w:date="2021-01-21T13:26:00Z"/>
                <w:rFonts w:cstheme="minorHAnsi"/>
                <w:szCs w:val="20"/>
              </w:rPr>
            </w:pPr>
            <w:ins w:id="3228" w:author="Abercrombie, Kerrie" w:date="2021-01-21T13:26:00Z">
              <w:r w:rsidRPr="005300C7">
                <w:rPr>
                  <w:rFonts w:cstheme="minorHAnsi"/>
                  <w:szCs w:val="20"/>
                </w:rPr>
                <w:t>Element</w:t>
              </w:r>
            </w:ins>
          </w:p>
        </w:tc>
        <w:tc>
          <w:tcPr>
            <w:tcW w:w="4607" w:type="dxa"/>
          </w:tcPr>
          <w:p w14:paraId="633E8CD4" w14:textId="77777777" w:rsidR="002B5A22" w:rsidRPr="005300C7" w:rsidRDefault="002B5A22" w:rsidP="005300C7">
            <w:pPr>
              <w:pStyle w:val="Tabletexttitle"/>
              <w:spacing w:before="0" w:after="0"/>
              <w:ind w:left="0" w:right="0"/>
              <w:rPr>
                <w:ins w:id="3229" w:author="Abercrombie, Kerrie" w:date="2021-01-21T13:26:00Z"/>
                <w:rFonts w:cstheme="minorHAnsi"/>
                <w:szCs w:val="20"/>
              </w:rPr>
            </w:pPr>
            <w:ins w:id="3230" w:author="Abercrombie, Kerrie" w:date="2021-01-21T13:26:00Z">
              <w:r w:rsidRPr="005300C7">
                <w:rPr>
                  <w:rFonts w:cstheme="minorHAnsi"/>
                  <w:szCs w:val="20"/>
                </w:rPr>
                <w:t>Session Objective</w:t>
              </w:r>
            </w:ins>
          </w:p>
        </w:tc>
        <w:tc>
          <w:tcPr>
            <w:tcW w:w="921" w:type="dxa"/>
            <w:textDirection w:val="btLr"/>
          </w:tcPr>
          <w:p w14:paraId="360D2774" w14:textId="49339A32" w:rsidR="002B5A22" w:rsidRPr="005300C7" w:rsidRDefault="002B5A22" w:rsidP="005300C7">
            <w:pPr>
              <w:pStyle w:val="Tabletexttitle"/>
              <w:spacing w:before="0" w:after="0"/>
              <w:ind w:left="0" w:right="0"/>
              <w:rPr>
                <w:ins w:id="3231" w:author="Abercrombie, Kerrie" w:date="2021-01-25T09:04:00Z"/>
                <w:rFonts w:cstheme="minorHAnsi"/>
                <w:szCs w:val="20"/>
              </w:rPr>
            </w:pPr>
            <w:ins w:id="3232" w:author="Abercrombie, Kerrie" w:date="2021-01-25T09:04:00Z">
              <w:r w:rsidRPr="005300C7">
                <w:rPr>
                  <w:rFonts w:cstheme="minorHAnsi"/>
                  <w:szCs w:val="20"/>
                </w:rPr>
                <w:t>Sub-element</w:t>
              </w:r>
            </w:ins>
          </w:p>
        </w:tc>
        <w:tc>
          <w:tcPr>
            <w:tcW w:w="4607" w:type="dxa"/>
          </w:tcPr>
          <w:p w14:paraId="71AD8378" w14:textId="003CC2E3" w:rsidR="002B5A22" w:rsidRPr="005300C7" w:rsidRDefault="002B5A22" w:rsidP="005300C7">
            <w:pPr>
              <w:pStyle w:val="Tabletexttitle"/>
              <w:spacing w:before="0" w:after="0"/>
              <w:ind w:left="0" w:right="0"/>
              <w:rPr>
                <w:ins w:id="3233" w:author="Abercrombie, Kerrie" w:date="2021-01-21T13:26:00Z"/>
                <w:rFonts w:cstheme="minorHAnsi"/>
                <w:szCs w:val="20"/>
              </w:rPr>
            </w:pPr>
            <w:ins w:id="3234" w:author="Abercrombie, Kerrie" w:date="2021-01-21T13:26:00Z">
              <w:r w:rsidRPr="005300C7">
                <w:rPr>
                  <w:rFonts w:cstheme="minorHAnsi"/>
                  <w:szCs w:val="20"/>
                </w:rPr>
                <w:t>Subject Elements</w:t>
              </w:r>
            </w:ins>
          </w:p>
        </w:tc>
        <w:tc>
          <w:tcPr>
            <w:tcW w:w="683" w:type="dxa"/>
            <w:textDirection w:val="btLr"/>
          </w:tcPr>
          <w:p w14:paraId="2899865C" w14:textId="77777777" w:rsidR="002B5A22" w:rsidRPr="005300C7" w:rsidRDefault="002B5A22" w:rsidP="005300C7">
            <w:pPr>
              <w:pStyle w:val="Tabletexttitle"/>
              <w:spacing w:before="0" w:after="0"/>
              <w:rPr>
                <w:ins w:id="3235" w:author="Abercrombie, Kerrie" w:date="2021-01-21T13:26:00Z"/>
                <w:rFonts w:cstheme="minorHAnsi"/>
                <w:szCs w:val="20"/>
              </w:rPr>
            </w:pPr>
            <w:ins w:id="3236" w:author="Abercrombie, Kerrie" w:date="2021-01-21T13:26:00Z">
              <w:r w:rsidRPr="005300C7">
                <w:rPr>
                  <w:rFonts w:cstheme="minorHAnsi"/>
                  <w:szCs w:val="20"/>
                </w:rPr>
                <w:t>Level of Competence</w:t>
              </w:r>
            </w:ins>
          </w:p>
        </w:tc>
        <w:tc>
          <w:tcPr>
            <w:tcW w:w="3003" w:type="dxa"/>
          </w:tcPr>
          <w:p w14:paraId="74CAE1D0" w14:textId="77777777" w:rsidR="002B5A22" w:rsidRPr="005300C7" w:rsidRDefault="002B5A22" w:rsidP="005300C7">
            <w:pPr>
              <w:pStyle w:val="Tabletexttitle"/>
              <w:spacing w:before="0" w:after="0"/>
              <w:ind w:left="0" w:right="7"/>
              <w:rPr>
                <w:ins w:id="3237" w:author="Abercrombie, Kerrie" w:date="2021-01-21T13:26:00Z"/>
                <w:rFonts w:cstheme="minorHAnsi"/>
                <w:szCs w:val="20"/>
              </w:rPr>
            </w:pPr>
            <w:ins w:id="3238" w:author="Abercrombie, Kerrie" w:date="2021-01-21T13:26:00Z">
              <w:r w:rsidRPr="005300C7">
                <w:rPr>
                  <w:rFonts w:cstheme="minorHAnsi"/>
                  <w:szCs w:val="20"/>
                </w:rPr>
                <w:t>Resources</w:t>
              </w:r>
            </w:ins>
          </w:p>
          <w:p w14:paraId="2645E432" w14:textId="77777777" w:rsidR="002B5A22" w:rsidRPr="005300C7" w:rsidRDefault="002B5A22" w:rsidP="005300C7">
            <w:pPr>
              <w:pStyle w:val="Tabletexttitle"/>
              <w:spacing w:before="0" w:after="0"/>
              <w:ind w:left="0" w:right="7"/>
              <w:rPr>
                <w:ins w:id="3239" w:author="Abercrombie, Kerrie" w:date="2021-01-21T13:26:00Z"/>
                <w:rFonts w:cstheme="minorHAnsi"/>
                <w:szCs w:val="20"/>
              </w:rPr>
            </w:pPr>
          </w:p>
        </w:tc>
      </w:tr>
      <w:tr w:rsidR="002B5A22" w:rsidRPr="005300C7" w14:paraId="3D3B6EFA" w14:textId="77777777" w:rsidTr="002B5A22">
        <w:trPr>
          <w:trHeight w:val="70"/>
          <w:ins w:id="3240" w:author="Abercrombie, Kerrie" w:date="2021-01-21T13:26:00Z"/>
        </w:trPr>
        <w:tc>
          <w:tcPr>
            <w:tcW w:w="846" w:type="dxa"/>
            <w:shd w:val="clear" w:color="auto" w:fill="F2F2F2" w:themeFill="background1" w:themeFillShade="F2"/>
          </w:tcPr>
          <w:p w14:paraId="370B872D" w14:textId="582F5209" w:rsidR="002B5A22" w:rsidRPr="005300C7" w:rsidRDefault="002B5A22" w:rsidP="005300C7">
            <w:pPr>
              <w:pStyle w:val="Tabletext"/>
              <w:spacing w:before="0" w:after="0"/>
              <w:rPr>
                <w:ins w:id="3241" w:author="Abercrombie, Kerrie" w:date="2021-01-21T13:26:00Z"/>
                <w:rFonts w:cstheme="minorHAnsi"/>
                <w:b/>
                <w:szCs w:val="20"/>
              </w:rPr>
            </w:pPr>
            <w:ins w:id="3242" w:author="Abercrombie, Kerrie" w:date="2021-01-22T13:40:00Z">
              <w:r w:rsidRPr="005300C7">
                <w:rPr>
                  <w:rFonts w:cstheme="minorHAnsi"/>
                  <w:b/>
                  <w:szCs w:val="20"/>
                </w:rPr>
                <w:t>4</w:t>
              </w:r>
            </w:ins>
            <w:ins w:id="3243" w:author="Abercrombie, Kerrie" w:date="2021-01-22T13:39:00Z">
              <w:r w:rsidRPr="005300C7">
                <w:rPr>
                  <w:rFonts w:cstheme="minorHAnsi"/>
                  <w:b/>
                  <w:szCs w:val="20"/>
                </w:rPr>
                <w:t>.1</w:t>
              </w:r>
            </w:ins>
          </w:p>
        </w:tc>
        <w:tc>
          <w:tcPr>
            <w:tcW w:w="4607" w:type="dxa"/>
            <w:shd w:val="clear" w:color="auto" w:fill="F2F2F2" w:themeFill="background1" w:themeFillShade="F2"/>
          </w:tcPr>
          <w:p w14:paraId="4CD3819C" w14:textId="64FF9D0A" w:rsidR="002B5A22" w:rsidRPr="005300C7" w:rsidRDefault="002B5A22" w:rsidP="005300C7">
            <w:pPr>
              <w:pStyle w:val="Tabletext"/>
              <w:spacing w:before="0" w:after="0"/>
              <w:ind w:left="0" w:right="0"/>
              <w:rPr>
                <w:ins w:id="3244" w:author="Abercrombie, Kerrie" w:date="2021-01-21T13:26:00Z"/>
                <w:rFonts w:cstheme="minorHAnsi"/>
                <w:b/>
                <w:i/>
                <w:szCs w:val="20"/>
              </w:rPr>
            </w:pPr>
            <w:ins w:id="3245" w:author="Abercrombie, Kerrie" w:date="2021-01-22T13:39:00Z">
              <w:r w:rsidRPr="005300C7">
                <w:rPr>
                  <w:rFonts w:cstheme="minorHAnsi"/>
                  <w:b/>
                  <w:szCs w:val="20"/>
                </w:rPr>
                <w:t>COLREGS</w:t>
              </w:r>
            </w:ins>
          </w:p>
        </w:tc>
        <w:tc>
          <w:tcPr>
            <w:tcW w:w="921" w:type="dxa"/>
            <w:shd w:val="clear" w:color="auto" w:fill="F2F2F2" w:themeFill="background1" w:themeFillShade="F2"/>
          </w:tcPr>
          <w:p w14:paraId="2D5CD5CB" w14:textId="77777777" w:rsidR="002B5A22" w:rsidRPr="005300C7" w:rsidRDefault="002B5A22" w:rsidP="005300C7">
            <w:pPr>
              <w:pStyle w:val="Tabletext"/>
              <w:spacing w:before="0" w:after="0"/>
              <w:ind w:left="0" w:right="0"/>
              <w:rPr>
                <w:ins w:id="3246" w:author="Abercrombie, Kerrie" w:date="2021-01-25T09:04:00Z"/>
                <w:rFonts w:cstheme="minorHAnsi"/>
                <w:b/>
                <w:szCs w:val="20"/>
              </w:rPr>
            </w:pPr>
          </w:p>
        </w:tc>
        <w:tc>
          <w:tcPr>
            <w:tcW w:w="4607" w:type="dxa"/>
            <w:shd w:val="clear" w:color="auto" w:fill="F2F2F2" w:themeFill="background1" w:themeFillShade="F2"/>
          </w:tcPr>
          <w:p w14:paraId="69201FE7" w14:textId="31AF4E55" w:rsidR="002B5A22" w:rsidRPr="005300C7" w:rsidRDefault="002B5A22" w:rsidP="005300C7">
            <w:pPr>
              <w:pStyle w:val="Tabletext"/>
              <w:spacing w:before="0" w:after="0"/>
              <w:ind w:left="0" w:right="0"/>
              <w:rPr>
                <w:ins w:id="3247" w:author="Abercrombie, Kerrie" w:date="2021-01-21T13:26:00Z"/>
                <w:rFonts w:cstheme="minorHAnsi"/>
                <w:b/>
                <w:szCs w:val="20"/>
              </w:rPr>
            </w:pPr>
          </w:p>
        </w:tc>
        <w:tc>
          <w:tcPr>
            <w:tcW w:w="683" w:type="dxa"/>
            <w:shd w:val="clear" w:color="auto" w:fill="F2F2F2" w:themeFill="background1" w:themeFillShade="F2"/>
          </w:tcPr>
          <w:p w14:paraId="1074BFC8" w14:textId="77777777" w:rsidR="002B5A22" w:rsidRPr="005300C7" w:rsidRDefault="002B5A22" w:rsidP="005300C7">
            <w:pPr>
              <w:pStyle w:val="Tabletext"/>
              <w:spacing w:before="0" w:after="0"/>
              <w:rPr>
                <w:ins w:id="3248" w:author="Abercrombie, Kerrie" w:date="2021-01-21T13:26:00Z"/>
                <w:rFonts w:cstheme="minorHAnsi"/>
                <w:b/>
                <w:szCs w:val="20"/>
              </w:rPr>
            </w:pPr>
          </w:p>
        </w:tc>
        <w:tc>
          <w:tcPr>
            <w:tcW w:w="3003" w:type="dxa"/>
            <w:shd w:val="clear" w:color="auto" w:fill="F2F2F2" w:themeFill="background1" w:themeFillShade="F2"/>
          </w:tcPr>
          <w:p w14:paraId="6C881FDE" w14:textId="77777777" w:rsidR="002B5A22" w:rsidRPr="005300C7" w:rsidRDefault="002B5A22" w:rsidP="005300C7">
            <w:pPr>
              <w:pStyle w:val="Tabletext"/>
              <w:spacing w:before="0" w:after="0"/>
              <w:ind w:left="0" w:right="7"/>
              <w:rPr>
                <w:ins w:id="3249" w:author="Abercrombie, Kerrie" w:date="2021-01-21T13:26:00Z"/>
                <w:rFonts w:cstheme="minorHAnsi"/>
                <w:b/>
                <w:szCs w:val="20"/>
              </w:rPr>
            </w:pPr>
          </w:p>
        </w:tc>
      </w:tr>
      <w:tr w:rsidR="00C54C64" w:rsidRPr="005300C7" w14:paraId="43CB0FD7" w14:textId="77777777" w:rsidTr="002B5A22">
        <w:trPr>
          <w:ins w:id="3250" w:author="Abercrombie, Kerrie" w:date="2021-01-21T13:26:00Z"/>
        </w:trPr>
        <w:tc>
          <w:tcPr>
            <w:tcW w:w="846" w:type="dxa"/>
            <w:vMerge w:val="restart"/>
          </w:tcPr>
          <w:p w14:paraId="2C1D32E1" w14:textId="77777777" w:rsidR="00C54C64" w:rsidRPr="005300C7" w:rsidRDefault="00C54C64" w:rsidP="005300C7">
            <w:pPr>
              <w:pStyle w:val="Tabletext"/>
              <w:spacing w:before="0" w:after="0"/>
              <w:rPr>
                <w:ins w:id="3251" w:author="Abercrombie, Kerrie" w:date="2021-01-21T13:26:00Z"/>
                <w:rFonts w:cstheme="minorHAnsi"/>
                <w:szCs w:val="20"/>
              </w:rPr>
            </w:pPr>
          </w:p>
        </w:tc>
        <w:tc>
          <w:tcPr>
            <w:tcW w:w="4607" w:type="dxa"/>
            <w:vMerge w:val="restart"/>
          </w:tcPr>
          <w:p w14:paraId="6275996E" w14:textId="3768AAA8" w:rsidR="00C54C64" w:rsidRPr="00C54C64" w:rsidRDefault="00C54C64" w:rsidP="00C54C64">
            <w:pPr>
              <w:pStyle w:val="Tabletext"/>
              <w:spacing w:before="0" w:after="0"/>
              <w:ind w:left="0"/>
              <w:rPr>
                <w:ins w:id="3252" w:author="Abercrombie, Kerrie" w:date="2021-01-21T13:26:00Z"/>
                <w:rFonts w:cstheme="minorHAnsi"/>
                <w:i/>
                <w:szCs w:val="20"/>
              </w:rPr>
            </w:pPr>
            <w:ins w:id="3253" w:author="Abercrombie, Kerrie" w:date="2021-01-22T13:39:00Z">
              <w:r w:rsidRPr="00C54C64">
                <w:rPr>
                  <w:rFonts w:cstheme="minorHAnsi"/>
                  <w:i/>
                  <w:szCs w:val="20"/>
                </w:rPr>
                <w:t>Cite and explain the international regulations for preventing collisions at sea</w:t>
              </w:r>
            </w:ins>
          </w:p>
        </w:tc>
        <w:tc>
          <w:tcPr>
            <w:tcW w:w="921" w:type="dxa"/>
          </w:tcPr>
          <w:p w14:paraId="73ABAECC" w14:textId="5BAF52C5" w:rsidR="00C54C64" w:rsidRPr="005300C7" w:rsidRDefault="00C54C64" w:rsidP="005300C7">
            <w:pPr>
              <w:pStyle w:val="Tablelevel1"/>
              <w:spacing w:before="0" w:after="0"/>
              <w:rPr>
                <w:ins w:id="3254" w:author="Abercrombie, Kerrie" w:date="2021-01-25T09:04:00Z"/>
                <w:rFonts w:asciiTheme="minorHAnsi" w:hAnsiTheme="minorHAnsi" w:cstheme="minorHAnsi"/>
                <w:sz w:val="20"/>
              </w:rPr>
            </w:pPr>
            <w:ins w:id="3255" w:author="Abercrombie, Kerrie" w:date="2021-01-25T09:04:00Z">
              <w:r w:rsidRPr="005300C7">
                <w:rPr>
                  <w:rFonts w:asciiTheme="minorHAnsi" w:hAnsiTheme="minorHAnsi" w:cstheme="minorHAnsi"/>
                  <w:sz w:val="20"/>
                </w:rPr>
                <w:t>4.1.1</w:t>
              </w:r>
            </w:ins>
          </w:p>
        </w:tc>
        <w:tc>
          <w:tcPr>
            <w:tcW w:w="4607" w:type="dxa"/>
          </w:tcPr>
          <w:p w14:paraId="4567B65D" w14:textId="5D828816" w:rsidR="00C54C64" w:rsidRPr="005300C7" w:rsidRDefault="00C54C64" w:rsidP="005300C7">
            <w:pPr>
              <w:pStyle w:val="Tablelevel1"/>
              <w:spacing w:before="0" w:after="0"/>
              <w:rPr>
                <w:ins w:id="3256" w:author="Abercrombie, Kerrie" w:date="2021-01-22T13:39:00Z"/>
                <w:rFonts w:asciiTheme="minorHAnsi" w:hAnsiTheme="minorHAnsi" w:cstheme="minorHAnsi"/>
                <w:sz w:val="20"/>
              </w:rPr>
            </w:pPr>
            <w:ins w:id="3257" w:author="Abercrombie, Kerrie" w:date="2021-01-22T13:39:00Z">
              <w:r w:rsidRPr="005300C7">
                <w:rPr>
                  <w:rFonts w:asciiTheme="minorHAnsi" w:hAnsiTheme="minorHAnsi" w:cstheme="minorHAnsi"/>
                  <w:sz w:val="20"/>
                </w:rPr>
                <w:t>Definitions of specific COLREGS terms:</w:t>
              </w:r>
            </w:ins>
          </w:p>
          <w:p w14:paraId="36CBE4A1" w14:textId="77777777" w:rsidR="00C54C64" w:rsidRPr="005300C7" w:rsidRDefault="00C54C64" w:rsidP="009F7283">
            <w:pPr>
              <w:pStyle w:val="Tablelevel2"/>
              <w:ind w:left="594"/>
              <w:rPr>
                <w:ins w:id="3258" w:author="Abercrombie, Kerrie" w:date="2021-01-22T13:39:00Z"/>
                <w:rFonts w:asciiTheme="minorHAnsi" w:hAnsiTheme="minorHAnsi" w:cstheme="minorHAnsi"/>
                <w:sz w:val="20"/>
              </w:rPr>
            </w:pPr>
            <w:ins w:id="3259" w:author="Abercrombie, Kerrie" w:date="2021-01-22T13:39:00Z">
              <w:r w:rsidRPr="005300C7">
                <w:rPr>
                  <w:rFonts w:asciiTheme="minorHAnsi" w:hAnsiTheme="minorHAnsi" w:cstheme="minorHAnsi"/>
                  <w:sz w:val="20"/>
                </w:rPr>
                <w:t>Application of the Collision Regulations</w:t>
              </w:r>
            </w:ins>
          </w:p>
          <w:p w14:paraId="470EBBF8" w14:textId="77777777" w:rsidR="00C54C64" w:rsidRPr="005300C7" w:rsidRDefault="00C54C64" w:rsidP="009F7283">
            <w:pPr>
              <w:pStyle w:val="Tablelevel2"/>
              <w:ind w:left="594"/>
              <w:rPr>
                <w:ins w:id="3260" w:author="Abercrombie, Kerrie" w:date="2021-01-22T13:39:00Z"/>
                <w:rFonts w:asciiTheme="minorHAnsi" w:hAnsiTheme="minorHAnsi" w:cstheme="minorHAnsi"/>
                <w:sz w:val="20"/>
              </w:rPr>
            </w:pPr>
            <w:ins w:id="3261" w:author="Abercrombie, Kerrie" w:date="2021-01-22T13:39:00Z">
              <w:r w:rsidRPr="005300C7">
                <w:rPr>
                  <w:rFonts w:asciiTheme="minorHAnsi" w:hAnsiTheme="minorHAnsi" w:cstheme="minorHAnsi"/>
                  <w:sz w:val="20"/>
                </w:rPr>
                <w:t>Application for ships</w:t>
              </w:r>
            </w:ins>
          </w:p>
          <w:p w14:paraId="548BEF72" w14:textId="68CD8F4E" w:rsidR="00C54C64" w:rsidRPr="000A604D" w:rsidRDefault="000A604D" w:rsidP="000A604D">
            <w:pPr>
              <w:pStyle w:val="Tablelevel2"/>
              <w:ind w:left="594"/>
              <w:rPr>
                <w:ins w:id="3262" w:author="Abercrombie, Kerrie" w:date="2021-01-21T13:26:00Z"/>
                <w:rFonts w:asciiTheme="minorHAnsi" w:hAnsiTheme="minorHAnsi" w:cstheme="minorHAnsi"/>
                <w:sz w:val="20"/>
              </w:rPr>
            </w:pPr>
            <w:ins w:id="3263" w:author="Abercrombie, Kerrie" w:date="2021-01-22T13:39:00Z">
              <w:r>
                <w:rPr>
                  <w:rFonts w:asciiTheme="minorHAnsi" w:hAnsiTheme="minorHAnsi" w:cstheme="minorHAnsi"/>
                  <w:sz w:val="20"/>
                </w:rPr>
                <w:t>Application as pertains to VTS</w:t>
              </w:r>
            </w:ins>
          </w:p>
        </w:tc>
        <w:tc>
          <w:tcPr>
            <w:tcW w:w="683" w:type="dxa"/>
          </w:tcPr>
          <w:p w14:paraId="176DC421" w14:textId="77777777" w:rsidR="00C54C64" w:rsidRPr="005300C7" w:rsidRDefault="00C54C64" w:rsidP="005300C7">
            <w:pPr>
              <w:pStyle w:val="Tabletext"/>
              <w:spacing w:before="0" w:after="0"/>
              <w:rPr>
                <w:ins w:id="3264" w:author="Abercrombie, Kerrie" w:date="2021-01-21T13:26:00Z"/>
                <w:rFonts w:cstheme="minorHAnsi"/>
                <w:szCs w:val="20"/>
              </w:rPr>
            </w:pPr>
          </w:p>
        </w:tc>
        <w:tc>
          <w:tcPr>
            <w:tcW w:w="3003" w:type="dxa"/>
          </w:tcPr>
          <w:p w14:paraId="106D14FE" w14:textId="21DC2191" w:rsidR="00C54C64" w:rsidRPr="005300C7" w:rsidRDefault="00C54C64" w:rsidP="005300C7">
            <w:pPr>
              <w:pStyle w:val="Tabletext"/>
              <w:spacing w:before="0" w:after="0"/>
              <w:ind w:left="0" w:right="7"/>
              <w:rPr>
                <w:ins w:id="3265" w:author="Abercrombie, Kerrie" w:date="2021-01-21T13:26:00Z"/>
                <w:rFonts w:cstheme="minorHAnsi"/>
                <w:szCs w:val="20"/>
              </w:rPr>
            </w:pPr>
            <w:ins w:id="3266" w:author="Abercrombie, Kerrie" w:date="2021-01-22T13:39:00Z">
              <w:r w:rsidRPr="005300C7">
                <w:rPr>
                  <w:rFonts w:cstheme="minorHAnsi"/>
                  <w:szCs w:val="20"/>
                </w:rPr>
                <w:t>R7 - COLREGS</w:t>
              </w:r>
            </w:ins>
          </w:p>
        </w:tc>
      </w:tr>
      <w:tr w:rsidR="000A604D" w:rsidRPr="005300C7" w14:paraId="6230B933" w14:textId="77777777" w:rsidTr="002B5A22">
        <w:trPr>
          <w:ins w:id="3267" w:author="Abercrombie, Kerrie" w:date="2021-01-27T11:45:00Z"/>
        </w:trPr>
        <w:tc>
          <w:tcPr>
            <w:tcW w:w="846" w:type="dxa"/>
            <w:vMerge/>
          </w:tcPr>
          <w:p w14:paraId="00E9AB24" w14:textId="77777777" w:rsidR="000A604D" w:rsidRPr="005300C7" w:rsidRDefault="000A604D" w:rsidP="000A604D">
            <w:pPr>
              <w:pStyle w:val="Tabletext"/>
              <w:spacing w:before="0" w:after="0"/>
              <w:rPr>
                <w:ins w:id="3268" w:author="Abercrombie, Kerrie" w:date="2021-01-27T11:45:00Z"/>
                <w:rFonts w:cstheme="minorHAnsi"/>
                <w:szCs w:val="20"/>
              </w:rPr>
            </w:pPr>
          </w:p>
        </w:tc>
        <w:tc>
          <w:tcPr>
            <w:tcW w:w="4607" w:type="dxa"/>
            <w:vMerge/>
          </w:tcPr>
          <w:p w14:paraId="1F572952" w14:textId="77777777" w:rsidR="000A604D" w:rsidRPr="00C54C64" w:rsidRDefault="000A604D" w:rsidP="000A604D">
            <w:pPr>
              <w:pStyle w:val="Tabletext"/>
              <w:spacing w:before="0" w:after="0"/>
              <w:ind w:left="0"/>
              <w:rPr>
                <w:ins w:id="3269" w:author="Abercrombie, Kerrie" w:date="2021-01-27T11:45:00Z"/>
                <w:rFonts w:cstheme="minorHAnsi"/>
                <w:i/>
                <w:szCs w:val="20"/>
              </w:rPr>
            </w:pPr>
          </w:p>
        </w:tc>
        <w:tc>
          <w:tcPr>
            <w:tcW w:w="921" w:type="dxa"/>
          </w:tcPr>
          <w:p w14:paraId="6DD8ECD4" w14:textId="4684671A" w:rsidR="000A604D" w:rsidRPr="005300C7" w:rsidRDefault="000A604D" w:rsidP="000A604D">
            <w:pPr>
              <w:pStyle w:val="Tablelevel1"/>
              <w:spacing w:before="0" w:after="0"/>
              <w:rPr>
                <w:ins w:id="3270" w:author="Abercrombie, Kerrie" w:date="2021-01-27T11:45:00Z"/>
                <w:rFonts w:asciiTheme="minorHAnsi" w:hAnsiTheme="minorHAnsi" w:cstheme="minorHAnsi"/>
                <w:sz w:val="20"/>
              </w:rPr>
            </w:pPr>
            <w:ins w:id="3271" w:author="Abercrombie, Kerrie" w:date="2021-01-27T11:45:00Z">
              <w:r w:rsidRPr="005300C7">
                <w:rPr>
                  <w:rFonts w:asciiTheme="minorHAnsi" w:hAnsiTheme="minorHAnsi" w:cstheme="minorHAnsi"/>
                  <w:sz w:val="20"/>
                </w:rPr>
                <w:t>4.1.2</w:t>
              </w:r>
            </w:ins>
          </w:p>
        </w:tc>
        <w:tc>
          <w:tcPr>
            <w:tcW w:w="4607" w:type="dxa"/>
          </w:tcPr>
          <w:p w14:paraId="360275A4" w14:textId="176F10A2" w:rsidR="000A604D" w:rsidRPr="005300C7" w:rsidRDefault="000A604D" w:rsidP="000A604D">
            <w:pPr>
              <w:pStyle w:val="Tablelevel1"/>
              <w:spacing w:before="0" w:after="0"/>
              <w:rPr>
                <w:ins w:id="3272" w:author="Abercrombie, Kerrie" w:date="2021-01-27T11:45:00Z"/>
                <w:rFonts w:asciiTheme="minorHAnsi" w:hAnsiTheme="minorHAnsi" w:cstheme="minorHAnsi"/>
                <w:sz w:val="20"/>
              </w:rPr>
            </w:pPr>
            <w:ins w:id="3273" w:author="Abercrombie, Kerrie" w:date="2021-01-27T11:45:00Z">
              <w:r w:rsidRPr="000A604D">
                <w:rPr>
                  <w:rFonts w:asciiTheme="minorHAnsi" w:hAnsiTheme="minorHAnsi" w:cstheme="minorHAnsi"/>
                  <w:sz w:val="20"/>
                </w:rPr>
                <w:t>Enforcement of regulations</w:t>
              </w:r>
            </w:ins>
          </w:p>
        </w:tc>
        <w:tc>
          <w:tcPr>
            <w:tcW w:w="683" w:type="dxa"/>
          </w:tcPr>
          <w:p w14:paraId="1767F71D" w14:textId="77777777" w:rsidR="000A604D" w:rsidRPr="005300C7" w:rsidRDefault="000A604D" w:rsidP="000A604D">
            <w:pPr>
              <w:pStyle w:val="Tabletext"/>
              <w:spacing w:before="0" w:after="0"/>
              <w:rPr>
                <w:ins w:id="3274" w:author="Abercrombie, Kerrie" w:date="2021-01-27T11:45:00Z"/>
                <w:rFonts w:cstheme="minorHAnsi"/>
                <w:szCs w:val="20"/>
              </w:rPr>
            </w:pPr>
          </w:p>
        </w:tc>
        <w:tc>
          <w:tcPr>
            <w:tcW w:w="3003" w:type="dxa"/>
          </w:tcPr>
          <w:p w14:paraId="0A7FC18B" w14:textId="77777777" w:rsidR="000A604D" w:rsidRPr="005300C7" w:rsidRDefault="000A604D" w:rsidP="000A604D">
            <w:pPr>
              <w:pStyle w:val="Tabletext"/>
              <w:spacing w:before="0" w:after="0"/>
              <w:ind w:left="0" w:right="7"/>
              <w:rPr>
                <w:ins w:id="3275" w:author="Abercrombie, Kerrie" w:date="2021-01-27T11:45:00Z"/>
                <w:rFonts w:cstheme="minorHAnsi"/>
                <w:szCs w:val="20"/>
              </w:rPr>
            </w:pPr>
          </w:p>
        </w:tc>
      </w:tr>
      <w:tr w:rsidR="000A604D" w:rsidRPr="005300C7" w14:paraId="0CB9C498" w14:textId="77777777" w:rsidTr="002B5A22">
        <w:trPr>
          <w:ins w:id="3276" w:author="Abercrombie, Kerrie" w:date="2021-01-21T13:26:00Z"/>
        </w:trPr>
        <w:tc>
          <w:tcPr>
            <w:tcW w:w="846" w:type="dxa"/>
            <w:vMerge/>
          </w:tcPr>
          <w:p w14:paraId="602B9474" w14:textId="77777777" w:rsidR="000A604D" w:rsidRPr="005300C7" w:rsidRDefault="000A604D" w:rsidP="000A604D">
            <w:pPr>
              <w:pStyle w:val="Tabletext"/>
              <w:spacing w:before="0" w:after="0"/>
              <w:rPr>
                <w:ins w:id="3277" w:author="Abercrombie, Kerrie" w:date="2021-01-21T13:26:00Z"/>
                <w:rFonts w:cstheme="minorHAnsi"/>
                <w:szCs w:val="20"/>
              </w:rPr>
            </w:pPr>
          </w:p>
        </w:tc>
        <w:tc>
          <w:tcPr>
            <w:tcW w:w="4607" w:type="dxa"/>
            <w:vMerge/>
          </w:tcPr>
          <w:p w14:paraId="0EA43841" w14:textId="77777777" w:rsidR="000A604D" w:rsidRPr="005300C7" w:rsidRDefault="000A604D" w:rsidP="000A604D">
            <w:pPr>
              <w:pStyle w:val="Tabletext"/>
              <w:spacing w:before="0" w:after="0"/>
              <w:ind w:left="0" w:right="0"/>
              <w:rPr>
                <w:ins w:id="3278" w:author="Abercrombie, Kerrie" w:date="2021-01-21T13:26:00Z"/>
                <w:rFonts w:cstheme="minorHAnsi"/>
                <w:i/>
                <w:szCs w:val="20"/>
              </w:rPr>
            </w:pPr>
          </w:p>
        </w:tc>
        <w:tc>
          <w:tcPr>
            <w:tcW w:w="921" w:type="dxa"/>
          </w:tcPr>
          <w:p w14:paraId="532E2A27" w14:textId="6074196C" w:rsidR="000A604D" w:rsidRPr="005300C7" w:rsidRDefault="000A604D" w:rsidP="000A604D">
            <w:pPr>
              <w:pStyle w:val="Tablelevel1"/>
              <w:spacing w:before="0" w:after="0"/>
              <w:rPr>
                <w:ins w:id="3279" w:author="Abercrombie, Kerrie" w:date="2021-01-25T09:04:00Z"/>
                <w:rFonts w:asciiTheme="minorHAnsi" w:hAnsiTheme="minorHAnsi" w:cstheme="minorHAnsi"/>
                <w:sz w:val="20"/>
              </w:rPr>
            </w:pPr>
            <w:ins w:id="3280" w:author="Abercrombie, Kerrie" w:date="2021-01-27T11:45:00Z">
              <w:r w:rsidRPr="005300C7">
                <w:rPr>
                  <w:rFonts w:asciiTheme="minorHAnsi" w:hAnsiTheme="minorHAnsi" w:cstheme="minorHAnsi"/>
                  <w:sz w:val="20"/>
                </w:rPr>
                <w:t>4.1.3</w:t>
              </w:r>
            </w:ins>
          </w:p>
        </w:tc>
        <w:tc>
          <w:tcPr>
            <w:tcW w:w="4607" w:type="dxa"/>
          </w:tcPr>
          <w:p w14:paraId="4CD0A0B1" w14:textId="1C5DBD26" w:rsidR="000A604D" w:rsidRPr="005300C7" w:rsidRDefault="000A604D" w:rsidP="000A604D">
            <w:pPr>
              <w:pStyle w:val="Tablelevel1"/>
              <w:spacing w:before="0" w:after="0"/>
              <w:rPr>
                <w:ins w:id="3281" w:author="Abercrombie, Kerrie" w:date="2021-01-22T13:39:00Z"/>
                <w:rFonts w:asciiTheme="minorHAnsi" w:hAnsiTheme="minorHAnsi" w:cstheme="minorHAnsi"/>
                <w:sz w:val="20"/>
              </w:rPr>
            </w:pPr>
            <w:ins w:id="3282" w:author="Abercrombie, Kerrie" w:date="2021-01-22T13:39:00Z">
              <w:r w:rsidRPr="005300C7">
                <w:rPr>
                  <w:rFonts w:asciiTheme="minorHAnsi" w:hAnsiTheme="minorHAnsi" w:cstheme="minorHAnsi"/>
                  <w:sz w:val="20"/>
                </w:rPr>
                <w:t>Basic steering and sailing rules</w:t>
              </w:r>
            </w:ins>
          </w:p>
          <w:p w14:paraId="7AB1889A" w14:textId="77777777" w:rsidR="000A604D" w:rsidRPr="005300C7" w:rsidRDefault="000A604D" w:rsidP="000A604D">
            <w:pPr>
              <w:pStyle w:val="Tablelevel2"/>
              <w:ind w:left="602"/>
              <w:rPr>
                <w:ins w:id="3283" w:author="Abercrombie, Kerrie" w:date="2021-01-22T13:39:00Z"/>
                <w:rFonts w:asciiTheme="minorHAnsi" w:hAnsiTheme="minorHAnsi" w:cstheme="minorHAnsi"/>
                <w:sz w:val="20"/>
              </w:rPr>
            </w:pPr>
            <w:ins w:id="3284" w:author="Abercrombie, Kerrie" w:date="2021-01-22T13:39:00Z">
              <w:r w:rsidRPr="005300C7">
                <w:rPr>
                  <w:rFonts w:asciiTheme="minorHAnsi" w:hAnsiTheme="minorHAnsi" w:cstheme="minorHAnsi"/>
                  <w:sz w:val="20"/>
                </w:rPr>
                <w:t>International regulations</w:t>
              </w:r>
            </w:ins>
          </w:p>
          <w:p w14:paraId="4D0EBE4D" w14:textId="07D28824" w:rsidR="000A604D" w:rsidRPr="005300C7" w:rsidRDefault="000A604D" w:rsidP="000A604D">
            <w:pPr>
              <w:pStyle w:val="Tabletext"/>
              <w:spacing w:before="0" w:after="0"/>
              <w:ind w:left="602" w:right="0"/>
              <w:rPr>
                <w:ins w:id="3285" w:author="Abercrombie, Kerrie" w:date="2021-01-21T13:26:00Z"/>
                <w:rFonts w:cstheme="minorHAnsi"/>
                <w:szCs w:val="20"/>
              </w:rPr>
            </w:pPr>
            <w:ins w:id="3286" w:author="Abercrombie, Kerrie" w:date="2021-01-22T13:39:00Z">
              <w:r w:rsidRPr="005300C7">
                <w:rPr>
                  <w:rFonts w:cstheme="minorHAnsi"/>
                  <w:szCs w:val="20"/>
                </w:rPr>
                <w:t>National specifications and variances</w:t>
              </w:r>
            </w:ins>
          </w:p>
        </w:tc>
        <w:tc>
          <w:tcPr>
            <w:tcW w:w="683" w:type="dxa"/>
          </w:tcPr>
          <w:p w14:paraId="49A772A7" w14:textId="77777777" w:rsidR="000A604D" w:rsidRPr="005300C7" w:rsidRDefault="000A604D" w:rsidP="000A604D">
            <w:pPr>
              <w:pStyle w:val="Tabletext"/>
              <w:spacing w:before="0" w:after="0"/>
              <w:rPr>
                <w:ins w:id="3287" w:author="Abercrombie, Kerrie" w:date="2021-01-21T13:26:00Z"/>
                <w:rFonts w:cstheme="minorHAnsi"/>
                <w:szCs w:val="20"/>
              </w:rPr>
            </w:pPr>
          </w:p>
        </w:tc>
        <w:tc>
          <w:tcPr>
            <w:tcW w:w="3003" w:type="dxa"/>
          </w:tcPr>
          <w:p w14:paraId="1A0A004A" w14:textId="298D85CE" w:rsidR="000A604D" w:rsidRPr="005300C7" w:rsidRDefault="000A604D" w:rsidP="000A604D">
            <w:pPr>
              <w:pStyle w:val="Tabletext"/>
              <w:spacing w:before="0" w:after="0"/>
              <w:ind w:left="0" w:right="7"/>
              <w:rPr>
                <w:ins w:id="3288" w:author="Abercrombie, Kerrie" w:date="2021-01-21T13:26:00Z"/>
                <w:rFonts w:cstheme="minorHAnsi"/>
                <w:szCs w:val="20"/>
              </w:rPr>
            </w:pPr>
          </w:p>
        </w:tc>
      </w:tr>
      <w:tr w:rsidR="000A604D" w:rsidRPr="005300C7" w14:paraId="5BAB89D9" w14:textId="77777777" w:rsidTr="002B5A22">
        <w:trPr>
          <w:trHeight w:val="60"/>
          <w:ins w:id="3289" w:author="Abercrombie, Kerrie" w:date="2021-01-21T13:26:00Z"/>
        </w:trPr>
        <w:tc>
          <w:tcPr>
            <w:tcW w:w="846" w:type="dxa"/>
            <w:vMerge/>
          </w:tcPr>
          <w:p w14:paraId="4DB7A70D" w14:textId="77777777" w:rsidR="000A604D" w:rsidRPr="005300C7" w:rsidRDefault="000A604D" w:rsidP="000A604D">
            <w:pPr>
              <w:pStyle w:val="Tabletext"/>
              <w:spacing w:before="0" w:after="0"/>
              <w:rPr>
                <w:ins w:id="3290" w:author="Abercrombie, Kerrie" w:date="2021-01-21T13:26:00Z"/>
                <w:rFonts w:cstheme="minorHAnsi"/>
                <w:szCs w:val="20"/>
              </w:rPr>
            </w:pPr>
          </w:p>
        </w:tc>
        <w:tc>
          <w:tcPr>
            <w:tcW w:w="4607" w:type="dxa"/>
            <w:vMerge/>
          </w:tcPr>
          <w:p w14:paraId="57C5EFC8" w14:textId="77777777" w:rsidR="000A604D" w:rsidRPr="005300C7" w:rsidRDefault="000A604D" w:rsidP="000A604D">
            <w:pPr>
              <w:pStyle w:val="Tabletext"/>
              <w:spacing w:before="0" w:after="0"/>
              <w:ind w:left="0" w:right="0"/>
              <w:rPr>
                <w:ins w:id="3291" w:author="Abercrombie, Kerrie" w:date="2021-01-21T13:26:00Z"/>
                <w:rFonts w:cstheme="minorHAnsi"/>
                <w:i/>
                <w:szCs w:val="20"/>
              </w:rPr>
            </w:pPr>
          </w:p>
        </w:tc>
        <w:tc>
          <w:tcPr>
            <w:tcW w:w="921" w:type="dxa"/>
          </w:tcPr>
          <w:p w14:paraId="7392CABB" w14:textId="6100414A" w:rsidR="000A604D" w:rsidRPr="005300C7" w:rsidRDefault="000A604D" w:rsidP="000A604D">
            <w:pPr>
              <w:pStyle w:val="Tablelevel1"/>
              <w:spacing w:before="0" w:after="0"/>
              <w:rPr>
                <w:ins w:id="3292" w:author="Abercrombie, Kerrie" w:date="2021-01-25T09:04:00Z"/>
                <w:rFonts w:asciiTheme="minorHAnsi" w:hAnsiTheme="minorHAnsi" w:cstheme="minorHAnsi"/>
                <w:sz w:val="20"/>
              </w:rPr>
            </w:pPr>
            <w:ins w:id="3293" w:author="Abercrombie, Kerrie" w:date="2021-01-27T11:45:00Z">
              <w:r w:rsidRPr="005300C7">
                <w:rPr>
                  <w:rFonts w:asciiTheme="minorHAnsi" w:hAnsiTheme="minorHAnsi" w:cstheme="minorHAnsi"/>
                  <w:sz w:val="20"/>
                </w:rPr>
                <w:t>4.1.4</w:t>
              </w:r>
            </w:ins>
          </w:p>
        </w:tc>
        <w:tc>
          <w:tcPr>
            <w:tcW w:w="4607" w:type="dxa"/>
          </w:tcPr>
          <w:p w14:paraId="2A1F2317" w14:textId="2D1401B8" w:rsidR="000A604D" w:rsidRPr="005300C7" w:rsidRDefault="000A604D" w:rsidP="000A604D">
            <w:pPr>
              <w:pStyle w:val="Tablelevel1"/>
              <w:spacing w:before="0" w:after="0"/>
              <w:rPr>
                <w:ins w:id="3294" w:author="Abercrombie, Kerrie" w:date="2021-01-22T13:39:00Z"/>
                <w:rFonts w:asciiTheme="minorHAnsi" w:hAnsiTheme="minorHAnsi" w:cstheme="minorHAnsi"/>
                <w:sz w:val="20"/>
              </w:rPr>
            </w:pPr>
            <w:ins w:id="3295" w:author="Abercrombie, Kerrie" w:date="2021-01-22T13:39:00Z">
              <w:r w:rsidRPr="005300C7">
                <w:rPr>
                  <w:rFonts w:asciiTheme="minorHAnsi" w:hAnsiTheme="minorHAnsi" w:cstheme="minorHAnsi"/>
                  <w:sz w:val="20"/>
                </w:rPr>
                <w:t>Conduct of vessels in specific conditions:</w:t>
              </w:r>
            </w:ins>
          </w:p>
          <w:p w14:paraId="0791E2AE" w14:textId="77777777" w:rsidR="000A604D" w:rsidRPr="005300C7" w:rsidRDefault="000A604D" w:rsidP="000A604D">
            <w:pPr>
              <w:pStyle w:val="Tablelevel2"/>
              <w:ind w:left="602"/>
              <w:rPr>
                <w:ins w:id="3296" w:author="Abercrombie, Kerrie" w:date="2021-01-22T13:39:00Z"/>
                <w:rFonts w:asciiTheme="minorHAnsi" w:hAnsiTheme="minorHAnsi" w:cstheme="minorHAnsi"/>
                <w:sz w:val="20"/>
              </w:rPr>
            </w:pPr>
            <w:ins w:id="3297" w:author="Abercrombie, Kerrie" w:date="2021-01-22T13:39:00Z">
              <w:r w:rsidRPr="005300C7">
                <w:rPr>
                  <w:rFonts w:asciiTheme="minorHAnsi" w:hAnsiTheme="minorHAnsi" w:cstheme="minorHAnsi"/>
                  <w:sz w:val="20"/>
                </w:rPr>
                <w:t>Narrow channels</w:t>
              </w:r>
            </w:ins>
          </w:p>
          <w:p w14:paraId="5F8CC065" w14:textId="02B1DEF8" w:rsidR="000A604D" w:rsidRPr="005300C7" w:rsidRDefault="000A604D" w:rsidP="000A604D">
            <w:pPr>
              <w:pStyle w:val="Tabletext"/>
              <w:spacing w:before="0" w:after="0"/>
              <w:ind w:left="602" w:right="0"/>
              <w:rPr>
                <w:ins w:id="3298" w:author="Abercrombie, Kerrie" w:date="2021-01-21T13:26:00Z"/>
                <w:rFonts w:cstheme="minorHAnsi"/>
                <w:szCs w:val="20"/>
              </w:rPr>
            </w:pPr>
            <w:ins w:id="3299" w:author="Abercrombie, Kerrie" w:date="2021-01-22T13:39:00Z">
              <w:r w:rsidRPr="005300C7">
                <w:rPr>
                  <w:rFonts w:cstheme="minorHAnsi"/>
                  <w:szCs w:val="20"/>
                </w:rPr>
                <w:t>Traffic Separation Schemes</w:t>
              </w:r>
            </w:ins>
          </w:p>
        </w:tc>
        <w:tc>
          <w:tcPr>
            <w:tcW w:w="683" w:type="dxa"/>
          </w:tcPr>
          <w:p w14:paraId="35BDBC62" w14:textId="77777777" w:rsidR="000A604D" w:rsidRPr="005300C7" w:rsidRDefault="000A604D" w:rsidP="000A604D">
            <w:pPr>
              <w:pStyle w:val="Tabletext"/>
              <w:spacing w:before="0" w:after="0"/>
              <w:rPr>
                <w:ins w:id="3300" w:author="Abercrombie, Kerrie" w:date="2021-01-21T13:26:00Z"/>
                <w:rFonts w:cstheme="minorHAnsi"/>
                <w:szCs w:val="20"/>
              </w:rPr>
            </w:pPr>
          </w:p>
        </w:tc>
        <w:tc>
          <w:tcPr>
            <w:tcW w:w="3003" w:type="dxa"/>
          </w:tcPr>
          <w:p w14:paraId="10E927E0" w14:textId="77777777" w:rsidR="000A604D" w:rsidRPr="005300C7" w:rsidRDefault="000A604D" w:rsidP="000A604D">
            <w:pPr>
              <w:pStyle w:val="Tabletext"/>
              <w:spacing w:before="0" w:after="0"/>
              <w:ind w:left="0" w:right="7"/>
              <w:rPr>
                <w:ins w:id="3301" w:author="Abercrombie, Kerrie" w:date="2021-01-21T13:26:00Z"/>
                <w:rFonts w:cstheme="minorHAnsi"/>
                <w:szCs w:val="20"/>
              </w:rPr>
            </w:pPr>
          </w:p>
        </w:tc>
      </w:tr>
      <w:tr w:rsidR="000A604D" w:rsidRPr="005300C7" w14:paraId="108A28C8" w14:textId="77777777" w:rsidTr="002B5A22">
        <w:trPr>
          <w:trHeight w:val="60"/>
          <w:ins w:id="3302" w:author="Abercrombie, Kerrie" w:date="2021-01-21T13:26:00Z"/>
        </w:trPr>
        <w:tc>
          <w:tcPr>
            <w:tcW w:w="846" w:type="dxa"/>
            <w:vMerge/>
            <w:shd w:val="clear" w:color="auto" w:fill="F2F2F2" w:themeFill="background1" w:themeFillShade="F2"/>
          </w:tcPr>
          <w:p w14:paraId="5ED442FD" w14:textId="3A244FD7" w:rsidR="000A604D" w:rsidRPr="005300C7" w:rsidRDefault="000A604D" w:rsidP="000A604D">
            <w:pPr>
              <w:pStyle w:val="Tabletext"/>
              <w:spacing w:before="0" w:after="0"/>
              <w:rPr>
                <w:ins w:id="3303" w:author="Abercrombie, Kerrie" w:date="2021-01-21T13:26:00Z"/>
                <w:rFonts w:cstheme="minorHAnsi"/>
                <w:b/>
                <w:szCs w:val="20"/>
              </w:rPr>
            </w:pPr>
          </w:p>
        </w:tc>
        <w:tc>
          <w:tcPr>
            <w:tcW w:w="4607" w:type="dxa"/>
            <w:vMerge/>
            <w:shd w:val="clear" w:color="auto" w:fill="F2F2F2" w:themeFill="background1" w:themeFillShade="F2"/>
          </w:tcPr>
          <w:p w14:paraId="71077137" w14:textId="591F3740" w:rsidR="000A604D" w:rsidRPr="005300C7" w:rsidRDefault="000A604D" w:rsidP="000A604D">
            <w:pPr>
              <w:pStyle w:val="Tabletext"/>
              <w:spacing w:before="0" w:after="0"/>
              <w:ind w:left="0" w:right="0"/>
              <w:rPr>
                <w:ins w:id="3304" w:author="Abercrombie, Kerrie" w:date="2021-01-21T13:26:00Z"/>
                <w:rFonts w:cstheme="minorHAnsi"/>
                <w:b/>
                <w:szCs w:val="20"/>
              </w:rPr>
            </w:pPr>
          </w:p>
        </w:tc>
        <w:tc>
          <w:tcPr>
            <w:tcW w:w="921" w:type="dxa"/>
            <w:shd w:val="clear" w:color="auto" w:fill="F2F2F2" w:themeFill="background1" w:themeFillShade="F2"/>
          </w:tcPr>
          <w:p w14:paraId="5F65E4BE" w14:textId="61D593CA" w:rsidR="000A604D" w:rsidRPr="005300C7" w:rsidRDefault="000A604D" w:rsidP="000A604D">
            <w:pPr>
              <w:pStyle w:val="Tablelevel1"/>
              <w:spacing w:before="0" w:after="0"/>
              <w:rPr>
                <w:ins w:id="3305" w:author="Abercrombie, Kerrie" w:date="2021-01-25T09:04:00Z"/>
                <w:rFonts w:asciiTheme="minorHAnsi" w:hAnsiTheme="minorHAnsi" w:cstheme="minorHAnsi"/>
                <w:sz w:val="20"/>
              </w:rPr>
            </w:pPr>
            <w:ins w:id="3306" w:author="Abercrombie, Kerrie" w:date="2021-01-27T11:45:00Z">
              <w:r w:rsidRPr="005300C7">
                <w:rPr>
                  <w:rFonts w:cstheme="minorHAnsi"/>
                </w:rPr>
                <w:t>4.1.5</w:t>
              </w:r>
            </w:ins>
          </w:p>
        </w:tc>
        <w:tc>
          <w:tcPr>
            <w:tcW w:w="4607" w:type="dxa"/>
            <w:shd w:val="clear" w:color="auto" w:fill="F2F2F2" w:themeFill="background1" w:themeFillShade="F2"/>
          </w:tcPr>
          <w:p w14:paraId="715C6393" w14:textId="61784E6F" w:rsidR="000A604D" w:rsidRPr="005300C7" w:rsidRDefault="000A604D" w:rsidP="000A604D">
            <w:pPr>
              <w:pStyle w:val="Tablelevel1"/>
              <w:spacing w:before="0" w:after="0"/>
              <w:rPr>
                <w:ins w:id="3307" w:author="Abercrombie, Kerrie" w:date="2021-01-22T13:39:00Z"/>
                <w:rFonts w:asciiTheme="minorHAnsi" w:hAnsiTheme="minorHAnsi" w:cstheme="minorHAnsi"/>
                <w:sz w:val="20"/>
              </w:rPr>
            </w:pPr>
            <w:ins w:id="3308" w:author="Abercrombie, Kerrie" w:date="2021-01-22T13:39:00Z">
              <w:r w:rsidRPr="005300C7">
                <w:rPr>
                  <w:rFonts w:asciiTheme="minorHAnsi" w:hAnsiTheme="minorHAnsi" w:cstheme="minorHAnsi"/>
                  <w:sz w:val="20"/>
                </w:rPr>
                <w:t xml:space="preserve">International Distress Signals </w:t>
              </w:r>
            </w:ins>
          </w:p>
          <w:p w14:paraId="458F42B7" w14:textId="00650175" w:rsidR="000A604D" w:rsidRPr="005300C7" w:rsidRDefault="000A604D" w:rsidP="000A604D">
            <w:pPr>
              <w:pStyle w:val="Tabletext"/>
              <w:spacing w:before="0" w:after="0"/>
              <w:ind w:left="0" w:right="0"/>
              <w:rPr>
                <w:ins w:id="3309" w:author="Abercrombie, Kerrie" w:date="2021-01-21T13:26:00Z"/>
                <w:rFonts w:cstheme="minorHAnsi"/>
                <w:b/>
                <w:szCs w:val="20"/>
              </w:rPr>
            </w:pPr>
            <w:ins w:id="3310" w:author="Abercrombie, Kerrie" w:date="2021-01-22T13:39:00Z">
              <w:r w:rsidRPr="005300C7">
                <w:rPr>
                  <w:rFonts w:cstheme="minorHAnsi"/>
                  <w:szCs w:val="20"/>
                </w:rPr>
                <w:t>Annex IV to the Collision Regulations</w:t>
              </w:r>
            </w:ins>
          </w:p>
        </w:tc>
        <w:tc>
          <w:tcPr>
            <w:tcW w:w="683" w:type="dxa"/>
            <w:shd w:val="clear" w:color="auto" w:fill="F2F2F2" w:themeFill="background1" w:themeFillShade="F2"/>
          </w:tcPr>
          <w:p w14:paraId="23FF4A83" w14:textId="77777777" w:rsidR="000A604D" w:rsidRPr="005300C7" w:rsidRDefault="000A604D" w:rsidP="000A604D">
            <w:pPr>
              <w:pStyle w:val="Tabletext"/>
              <w:spacing w:before="0" w:after="0"/>
              <w:rPr>
                <w:ins w:id="3311" w:author="Abercrombie, Kerrie" w:date="2021-01-21T13:26:00Z"/>
                <w:rFonts w:cstheme="minorHAnsi"/>
                <w:b/>
                <w:szCs w:val="20"/>
              </w:rPr>
            </w:pPr>
          </w:p>
        </w:tc>
        <w:tc>
          <w:tcPr>
            <w:tcW w:w="3003" w:type="dxa"/>
            <w:shd w:val="clear" w:color="auto" w:fill="F2F2F2" w:themeFill="background1" w:themeFillShade="F2"/>
          </w:tcPr>
          <w:p w14:paraId="3850D863" w14:textId="77777777" w:rsidR="000A604D" w:rsidRPr="005300C7" w:rsidRDefault="000A604D" w:rsidP="000A604D">
            <w:pPr>
              <w:pStyle w:val="Tabletext"/>
              <w:spacing w:before="0" w:after="0"/>
              <w:ind w:left="0" w:right="7"/>
              <w:rPr>
                <w:ins w:id="3312" w:author="Abercrombie, Kerrie" w:date="2021-01-21T13:26:00Z"/>
                <w:rFonts w:cstheme="minorHAnsi"/>
                <w:b/>
                <w:szCs w:val="20"/>
                <w:highlight w:val="yellow"/>
              </w:rPr>
            </w:pPr>
          </w:p>
        </w:tc>
      </w:tr>
      <w:tr w:rsidR="000A604D" w:rsidRPr="005300C7" w14:paraId="6BD94859" w14:textId="77777777" w:rsidTr="002B5A22">
        <w:trPr>
          <w:trHeight w:val="60"/>
          <w:ins w:id="3313" w:author="Abercrombie, Kerrie" w:date="2021-01-21T13:26:00Z"/>
        </w:trPr>
        <w:tc>
          <w:tcPr>
            <w:tcW w:w="846" w:type="dxa"/>
            <w:vMerge/>
            <w:shd w:val="clear" w:color="auto" w:fill="auto"/>
          </w:tcPr>
          <w:p w14:paraId="1F4B39D4" w14:textId="77777777" w:rsidR="000A604D" w:rsidRPr="005300C7" w:rsidRDefault="000A604D" w:rsidP="000A604D">
            <w:pPr>
              <w:pStyle w:val="Tabletext"/>
              <w:spacing w:before="0" w:after="0"/>
              <w:rPr>
                <w:ins w:id="3314" w:author="Abercrombie, Kerrie" w:date="2021-01-21T13:26:00Z"/>
                <w:rFonts w:cstheme="minorHAnsi"/>
                <w:b/>
                <w:szCs w:val="20"/>
              </w:rPr>
            </w:pPr>
          </w:p>
        </w:tc>
        <w:tc>
          <w:tcPr>
            <w:tcW w:w="4607" w:type="dxa"/>
            <w:vMerge/>
            <w:shd w:val="clear" w:color="auto" w:fill="auto"/>
          </w:tcPr>
          <w:p w14:paraId="39A30543" w14:textId="360C71BE" w:rsidR="000A604D" w:rsidRPr="005300C7" w:rsidRDefault="000A604D" w:rsidP="000A604D">
            <w:pPr>
              <w:pStyle w:val="Tabletext"/>
              <w:spacing w:before="0" w:after="0"/>
              <w:ind w:left="0" w:right="0"/>
              <w:rPr>
                <w:ins w:id="3315" w:author="Abercrombie, Kerrie" w:date="2021-01-21T13:26:00Z"/>
                <w:rFonts w:cstheme="minorHAnsi"/>
                <w:b/>
                <w:szCs w:val="20"/>
              </w:rPr>
            </w:pPr>
          </w:p>
        </w:tc>
        <w:tc>
          <w:tcPr>
            <w:tcW w:w="921" w:type="dxa"/>
          </w:tcPr>
          <w:p w14:paraId="5C7C26BC" w14:textId="59939967" w:rsidR="000A604D" w:rsidRPr="005300C7" w:rsidRDefault="000A604D" w:rsidP="000A604D">
            <w:pPr>
              <w:pStyle w:val="Tabletext"/>
              <w:spacing w:before="0" w:after="0"/>
              <w:ind w:left="0" w:right="0"/>
              <w:rPr>
                <w:ins w:id="3316" w:author="Abercrombie, Kerrie" w:date="2021-01-25T09:04:00Z"/>
                <w:rFonts w:cstheme="minorHAnsi"/>
                <w:szCs w:val="20"/>
              </w:rPr>
            </w:pPr>
            <w:ins w:id="3317" w:author="Abercrombie, Kerrie" w:date="2021-01-27T11:45:00Z">
              <w:r w:rsidRPr="005300C7">
                <w:rPr>
                  <w:rFonts w:cstheme="minorHAnsi"/>
                  <w:szCs w:val="20"/>
                </w:rPr>
                <w:t>4.1.6</w:t>
              </w:r>
            </w:ins>
          </w:p>
        </w:tc>
        <w:tc>
          <w:tcPr>
            <w:tcW w:w="4607" w:type="dxa"/>
            <w:shd w:val="clear" w:color="auto" w:fill="auto"/>
          </w:tcPr>
          <w:p w14:paraId="3E0D9FAD" w14:textId="630546DB" w:rsidR="000A604D" w:rsidRPr="005300C7" w:rsidRDefault="000A604D" w:rsidP="000A604D">
            <w:pPr>
              <w:pStyle w:val="Tabletext"/>
              <w:spacing w:before="0" w:after="0"/>
              <w:ind w:left="0" w:right="0"/>
              <w:rPr>
                <w:ins w:id="3318" w:author="Abercrombie, Kerrie" w:date="2021-01-21T13:26:00Z"/>
                <w:rFonts w:cstheme="minorHAnsi"/>
                <w:szCs w:val="20"/>
              </w:rPr>
            </w:pPr>
            <w:ins w:id="3319" w:author="Abercrombie, Kerrie" w:date="2021-01-22T13:39:00Z">
              <w:r w:rsidRPr="005300C7">
                <w:rPr>
                  <w:rFonts w:cstheme="minorHAnsi"/>
                  <w:szCs w:val="20"/>
                </w:rPr>
                <w:t>Basic lights, shapes and sounds as described in the Regulations</w:t>
              </w:r>
            </w:ins>
          </w:p>
        </w:tc>
        <w:tc>
          <w:tcPr>
            <w:tcW w:w="683" w:type="dxa"/>
            <w:shd w:val="clear" w:color="auto" w:fill="auto"/>
          </w:tcPr>
          <w:p w14:paraId="2BB37C80" w14:textId="77777777" w:rsidR="000A604D" w:rsidRPr="005300C7" w:rsidRDefault="000A604D" w:rsidP="000A604D">
            <w:pPr>
              <w:pStyle w:val="Tabletext"/>
              <w:spacing w:before="0" w:after="0"/>
              <w:rPr>
                <w:ins w:id="3320" w:author="Abercrombie, Kerrie" w:date="2021-01-21T13:26:00Z"/>
                <w:rFonts w:cstheme="minorHAnsi"/>
                <w:b/>
                <w:szCs w:val="20"/>
              </w:rPr>
            </w:pPr>
          </w:p>
        </w:tc>
        <w:tc>
          <w:tcPr>
            <w:tcW w:w="3003" w:type="dxa"/>
            <w:shd w:val="clear" w:color="auto" w:fill="auto"/>
          </w:tcPr>
          <w:p w14:paraId="0C59CB4F" w14:textId="1D9779F4" w:rsidR="000A604D" w:rsidRPr="005300C7" w:rsidRDefault="000A604D" w:rsidP="000A604D">
            <w:pPr>
              <w:pStyle w:val="Tabletext"/>
              <w:spacing w:before="0" w:after="0"/>
              <w:ind w:left="0" w:right="7"/>
              <w:rPr>
                <w:ins w:id="3321" w:author="Abercrombie, Kerrie" w:date="2021-01-21T13:26:00Z"/>
                <w:rFonts w:cstheme="minorHAnsi"/>
                <w:b/>
                <w:szCs w:val="20"/>
                <w:highlight w:val="yellow"/>
              </w:rPr>
            </w:pPr>
          </w:p>
        </w:tc>
      </w:tr>
      <w:tr w:rsidR="000A604D" w:rsidRPr="005300C7" w14:paraId="6D77F24E" w14:textId="77777777" w:rsidTr="002B5A22">
        <w:trPr>
          <w:trHeight w:val="60"/>
          <w:ins w:id="3322" w:author="Abercrombie, Kerrie" w:date="2021-01-21T13:26:00Z"/>
        </w:trPr>
        <w:tc>
          <w:tcPr>
            <w:tcW w:w="846" w:type="dxa"/>
            <w:vMerge/>
            <w:shd w:val="clear" w:color="auto" w:fill="auto"/>
          </w:tcPr>
          <w:p w14:paraId="09B97672" w14:textId="77777777" w:rsidR="000A604D" w:rsidRPr="005300C7" w:rsidRDefault="000A604D" w:rsidP="000A604D">
            <w:pPr>
              <w:pStyle w:val="Tabletext"/>
              <w:spacing w:before="0" w:after="0"/>
              <w:rPr>
                <w:ins w:id="3323" w:author="Abercrombie, Kerrie" w:date="2021-01-21T13:26:00Z"/>
                <w:rFonts w:cstheme="minorHAnsi"/>
                <w:b/>
                <w:szCs w:val="20"/>
              </w:rPr>
            </w:pPr>
          </w:p>
        </w:tc>
        <w:tc>
          <w:tcPr>
            <w:tcW w:w="4607" w:type="dxa"/>
            <w:vMerge/>
            <w:shd w:val="clear" w:color="auto" w:fill="auto"/>
          </w:tcPr>
          <w:p w14:paraId="7A693F1E" w14:textId="77777777" w:rsidR="000A604D" w:rsidRPr="005300C7" w:rsidRDefault="000A604D" w:rsidP="000A604D">
            <w:pPr>
              <w:pStyle w:val="Tabletext"/>
              <w:spacing w:before="0" w:after="0"/>
              <w:ind w:left="0" w:right="0"/>
              <w:rPr>
                <w:ins w:id="3324" w:author="Abercrombie, Kerrie" w:date="2021-01-21T13:26:00Z"/>
                <w:rFonts w:cstheme="minorHAnsi"/>
                <w:b/>
                <w:szCs w:val="20"/>
              </w:rPr>
            </w:pPr>
          </w:p>
        </w:tc>
        <w:tc>
          <w:tcPr>
            <w:tcW w:w="921" w:type="dxa"/>
          </w:tcPr>
          <w:p w14:paraId="30146C80" w14:textId="6A3B2567" w:rsidR="000A604D" w:rsidRPr="005300C7" w:rsidRDefault="000A604D" w:rsidP="000A604D">
            <w:pPr>
              <w:pStyle w:val="Tabletext"/>
              <w:spacing w:before="0" w:after="0"/>
              <w:ind w:left="0" w:right="0"/>
              <w:rPr>
                <w:ins w:id="3325" w:author="Abercrombie, Kerrie" w:date="2021-01-25T09:04:00Z"/>
                <w:rFonts w:cstheme="minorHAnsi"/>
                <w:szCs w:val="20"/>
              </w:rPr>
            </w:pPr>
            <w:ins w:id="3326" w:author="Abercrombie, Kerrie" w:date="2021-01-27T11:45:00Z">
              <w:r>
                <w:rPr>
                  <w:rFonts w:cstheme="minorHAnsi"/>
                  <w:szCs w:val="20"/>
                </w:rPr>
                <w:t>4.1.7</w:t>
              </w:r>
            </w:ins>
          </w:p>
        </w:tc>
        <w:tc>
          <w:tcPr>
            <w:tcW w:w="4607" w:type="dxa"/>
            <w:shd w:val="clear" w:color="auto" w:fill="auto"/>
          </w:tcPr>
          <w:p w14:paraId="32A75045" w14:textId="21E6D8B5" w:rsidR="000A604D" w:rsidRPr="005300C7" w:rsidRDefault="000A604D" w:rsidP="000A604D">
            <w:pPr>
              <w:pStyle w:val="Tabletext"/>
              <w:spacing w:before="0" w:after="0"/>
              <w:ind w:left="0" w:right="0"/>
              <w:rPr>
                <w:ins w:id="3327" w:author="Abercrombie, Kerrie" w:date="2021-01-21T13:26:00Z"/>
                <w:rFonts w:cstheme="minorHAnsi"/>
                <w:szCs w:val="20"/>
              </w:rPr>
            </w:pPr>
            <w:ins w:id="3328" w:author="Abercrombie, Kerrie" w:date="2021-01-22T13:39:00Z">
              <w:r w:rsidRPr="005300C7">
                <w:rPr>
                  <w:rFonts w:cstheme="minorHAnsi"/>
                  <w:szCs w:val="20"/>
                </w:rPr>
                <w:t>Description of Annexes I and III, and parts E and F</w:t>
              </w:r>
            </w:ins>
          </w:p>
        </w:tc>
        <w:tc>
          <w:tcPr>
            <w:tcW w:w="683" w:type="dxa"/>
            <w:shd w:val="clear" w:color="auto" w:fill="auto"/>
          </w:tcPr>
          <w:p w14:paraId="57BF2FF8" w14:textId="77777777" w:rsidR="000A604D" w:rsidRPr="005300C7" w:rsidRDefault="000A604D" w:rsidP="000A604D">
            <w:pPr>
              <w:pStyle w:val="Tabletext"/>
              <w:spacing w:before="0" w:after="0"/>
              <w:rPr>
                <w:ins w:id="3329" w:author="Abercrombie, Kerrie" w:date="2021-01-21T13:26:00Z"/>
                <w:rFonts w:cstheme="minorHAnsi"/>
                <w:b/>
                <w:szCs w:val="20"/>
              </w:rPr>
            </w:pPr>
          </w:p>
        </w:tc>
        <w:tc>
          <w:tcPr>
            <w:tcW w:w="3003" w:type="dxa"/>
            <w:shd w:val="clear" w:color="auto" w:fill="auto"/>
          </w:tcPr>
          <w:p w14:paraId="08D84FBE" w14:textId="77777777" w:rsidR="000A604D" w:rsidRPr="005300C7" w:rsidRDefault="000A604D" w:rsidP="000A604D">
            <w:pPr>
              <w:pStyle w:val="Tabletext"/>
              <w:spacing w:before="0" w:after="0"/>
              <w:ind w:left="0" w:right="7"/>
              <w:rPr>
                <w:ins w:id="3330" w:author="Abercrombie, Kerrie" w:date="2021-01-21T13:26:00Z"/>
                <w:rFonts w:cstheme="minorHAnsi"/>
                <w:b/>
                <w:szCs w:val="20"/>
                <w:highlight w:val="yellow"/>
              </w:rPr>
            </w:pPr>
          </w:p>
        </w:tc>
      </w:tr>
      <w:tr w:rsidR="000A604D" w:rsidRPr="005300C7" w14:paraId="2E0CAA01" w14:textId="77777777" w:rsidTr="00BF0549">
        <w:trPr>
          <w:trHeight w:val="60"/>
          <w:ins w:id="3331" w:author="Abercrombie, Kerrie" w:date="2021-01-22T13:39:00Z"/>
        </w:trPr>
        <w:tc>
          <w:tcPr>
            <w:tcW w:w="846" w:type="dxa"/>
            <w:shd w:val="clear" w:color="auto" w:fill="F2F2F2" w:themeFill="background1" w:themeFillShade="F2"/>
          </w:tcPr>
          <w:p w14:paraId="3C98B500" w14:textId="41BF6C9C" w:rsidR="000A604D" w:rsidRPr="005300C7" w:rsidRDefault="000A604D" w:rsidP="000A604D">
            <w:pPr>
              <w:pStyle w:val="Tabletext"/>
              <w:spacing w:before="0" w:after="0"/>
              <w:rPr>
                <w:ins w:id="3332" w:author="Abercrombie, Kerrie" w:date="2021-01-22T13:39:00Z"/>
                <w:rFonts w:cstheme="minorHAnsi"/>
                <w:b/>
                <w:szCs w:val="20"/>
              </w:rPr>
            </w:pPr>
            <w:ins w:id="3333" w:author="Abercrombie, Kerrie" w:date="2021-01-22T13:40:00Z">
              <w:r w:rsidRPr="005300C7">
                <w:rPr>
                  <w:rFonts w:cstheme="minorHAnsi"/>
                  <w:b/>
                  <w:szCs w:val="20"/>
                </w:rPr>
                <w:t>4</w:t>
              </w:r>
            </w:ins>
            <w:ins w:id="3334" w:author="Abercrombie, Kerrie" w:date="2021-01-22T13:39:00Z">
              <w:r w:rsidRPr="005300C7">
                <w:rPr>
                  <w:rFonts w:cstheme="minorHAnsi"/>
                  <w:b/>
                  <w:szCs w:val="20"/>
                </w:rPr>
                <w:t>.2</w:t>
              </w:r>
            </w:ins>
          </w:p>
        </w:tc>
        <w:tc>
          <w:tcPr>
            <w:tcW w:w="4607" w:type="dxa"/>
            <w:shd w:val="clear" w:color="auto" w:fill="F2F2F2" w:themeFill="background1" w:themeFillShade="F2"/>
          </w:tcPr>
          <w:p w14:paraId="315335C6" w14:textId="32B74848" w:rsidR="000A604D" w:rsidRPr="005300C7" w:rsidRDefault="000A604D" w:rsidP="000A604D">
            <w:pPr>
              <w:pStyle w:val="Tabletext"/>
              <w:spacing w:before="0" w:after="0"/>
              <w:ind w:left="0" w:right="0"/>
              <w:rPr>
                <w:ins w:id="3335" w:author="Abercrombie, Kerrie" w:date="2021-01-22T13:39:00Z"/>
                <w:rFonts w:cstheme="minorHAnsi"/>
                <w:b/>
                <w:szCs w:val="20"/>
              </w:rPr>
            </w:pPr>
            <w:ins w:id="3336" w:author="Abercrombie, Kerrie" w:date="2021-01-22T13:39:00Z">
              <w:r w:rsidRPr="005300C7">
                <w:rPr>
                  <w:rFonts w:cstheme="minorHAnsi"/>
                  <w:b/>
                  <w:szCs w:val="20"/>
                </w:rPr>
                <w:t>MARINE AIDS TO NAVIGATION (ATONS)</w:t>
              </w:r>
            </w:ins>
          </w:p>
        </w:tc>
        <w:tc>
          <w:tcPr>
            <w:tcW w:w="921" w:type="dxa"/>
            <w:shd w:val="clear" w:color="auto" w:fill="F2F2F2" w:themeFill="background1" w:themeFillShade="F2"/>
          </w:tcPr>
          <w:p w14:paraId="1B72D4A8" w14:textId="77777777" w:rsidR="000A604D" w:rsidRPr="005300C7" w:rsidRDefault="000A604D" w:rsidP="000A604D">
            <w:pPr>
              <w:pStyle w:val="Tabletext"/>
              <w:spacing w:before="0" w:after="0"/>
              <w:ind w:left="0" w:right="0"/>
              <w:rPr>
                <w:ins w:id="3337" w:author="Abercrombie, Kerrie" w:date="2021-01-25T09:04:00Z"/>
                <w:rFonts w:cstheme="minorHAnsi"/>
                <w:szCs w:val="20"/>
              </w:rPr>
            </w:pPr>
          </w:p>
        </w:tc>
        <w:tc>
          <w:tcPr>
            <w:tcW w:w="4607" w:type="dxa"/>
            <w:shd w:val="clear" w:color="auto" w:fill="F2F2F2" w:themeFill="background1" w:themeFillShade="F2"/>
          </w:tcPr>
          <w:p w14:paraId="6042B6A8" w14:textId="1A932EB0" w:rsidR="000A604D" w:rsidRPr="005300C7" w:rsidRDefault="000A604D" w:rsidP="000A604D">
            <w:pPr>
              <w:pStyle w:val="Tabletext"/>
              <w:spacing w:before="0" w:after="0"/>
              <w:ind w:left="0" w:right="0"/>
              <w:rPr>
                <w:ins w:id="3338" w:author="Abercrombie, Kerrie" w:date="2021-01-22T13:39:00Z"/>
                <w:rFonts w:cstheme="minorHAnsi"/>
                <w:szCs w:val="20"/>
              </w:rPr>
            </w:pPr>
          </w:p>
        </w:tc>
        <w:tc>
          <w:tcPr>
            <w:tcW w:w="683" w:type="dxa"/>
            <w:shd w:val="clear" w:color="auto" w:fill="F2F2F2" w:themeFill="background1" w:themeFillShade="F2"/>
          </w:tcPr>
          <w:p w14:paraId="7A66410A" w14:textId="77777777" w:rsidR="000A604D" w:rsidRPr="005300C7" w:rsidRDefault="000A604D" w:rsidP="000A604D">
            <w:pPr>
              <w:pStyle w:val="Tabletext"/>
              <w:spacing w:before="0" w:after="0"/>
              <w:rPr>
                <w:ins w:id="3339" w:author="Abercrombie, Kerrie" w:date="2021-01-22T13:39:00Z"/>
                <w:rFonts w:cstheme="minorHAnsi"/>
                <w:b/>
                <w:szCs w:val="20"/>
              </w:rPr>
            </w:pPr>
          </w:p>
        </w:tc>
        <w:tc>
          <w:tcPr>
            <w:tcW w:w="3003" w:type="dxa"/>
            <w:shd w:val="clear" w:color="auto" w:fill="F2F2F2" w:themeFill="background1" w:themeFillShade="F2"/>
          </w:tcPr>
          <w:p w14:paraId="3FDA200F" w14:textId="77777777" w:rsidR="000A604D" w:rsidRPr="005300C7" w:rsidRDefault="000A604D" w:rsidP="000A604D">
            <w:pPr>
              <w:pStyle w:val="Tabletext"/>
              <w:spacing w:before="0" w:after="0"/>
              <w:ind w:left="0" w:right="7"/>
              <w:rPr>
                <w:ins w:id="3340" w:author="Abercrombie, Kerrie" w:date="2021-01-22T13:39:00Z"/>
                <w:rFonts w:cstheme="minorHAnsi"/>
                <w:b/>
                <w:szCs w:val="20"/>
                <w:highlight w:val="yellow"/>
              </w:rPr>
            </w:pPr>
          </w:p>
        </w:tc>
      </w:tr>
      <w:tr w:rsidR="000A604D" w:rsidRPr="005300C7" w14:paraId="16D5EDF0" w14:textId="77777777" w:rsidTr="002B5A22">
        <w:trPr>
          <w:trHeight w:val="60"/>
          <w:ins w:id="3341" w:author="Abercrombie, Kerrie" w:date="2021-01-22T13:39:00Z"/>
        </w:trPr>
        <w:tc>
          <w:tcPr>
            <w:tcW w:w="846" w:type="dxa"/>
            <w:vMerge w:val="restart"/>
            <w:shd w:val="clear" w:color="auto" w:fill="auto"/>
          </w:tcPr>
          <w:p w14:paraId="0CDFCCD4" w14:textId="77777777" w:rsidR="000A604D" w:rsidRPr="005300C7" w:rsidRDefault="000A604D" w:rsidP="000A604D">
            <w:pPr>
              <w:pStyle w:val="Tabletext"/>
              <w:spacing w:before="0" w:after="0"/>
              <w:rPr>
                <w:ins w:id="3342" w:author="Abercrombie, Kerrie" w:date="2021-01-22T13:39:00Z"/>
                <w:rFonts w:cstheme="minorHAnsi"/>
                <w:b/>
                <w:szCs w:val="20"/>
              </w:rPr>
            </w:pPr>
          </w:p>
        </w:tc>
        <w:tc>
          <w:tcPr>
            <w:tcW w:w="4607" w:type="dxa"/>
            <w:vMerge w:val="restart"/>
            <w:shd w:val="clear" w:color="auto" w:fill="auto"/>
          </w:tcPr>
          <w:p w14:paraId="1E61AC53" w14:textId="69C5F6F9" w:rsidR="000A604D" w:rsidRPr="00C54C64" w:rsidRDefault="000A604D" w:rsidP="000A604D">
            <w:pPr>
              <w:pStyle w:val="Tabletext"/>
              <w:spacing w:before="0" w:after="0"/>
              <w:ind w:left="0" w:right="0"/>
              <w:rPr>
                <w:ins w:id="3343" w:author="Abercrombie, Kerrie" w:date="2021-01-22T13:39:00Z"/>
                <w:rFonts w:cstheme="minorHAnsi"/>
                <w:b/>
                <w:i/>
                <w:szCs w:val="20"/>
              </w:rPr>
            </w:pPr>
            <w:ins w:id="3344" w:author="Abercrombie, Kerrie" w:date="2021-01-22T13:39:00Z">
              <w:r w:rsidRPr="00C54C64">
                <w:rPr>
                  <w:rFonts w:cstheme="minorHAnsi"/>
                  <w:i/>
                  <w:szCs w:val="20"/>
                </w:rPr>
                <w:t>Describe the use of marine AtoNs including the International Maritime Buoyage System, Radar Beacons and the use of virtual AIS AtoNs.</w:t>
              </w:r>
            </w:ins>
          </w:p>
        </w:tc>
        <w:tc>
          <w:tcPr>
            <w:tcW w:w="921" w:type="dxa"/>
          </w:tcPr>
          <w:p w14:paraId="16FFFEB4" w14:textId="11AB84D3" w:rsidR="000A604D" w:rsidRPr="005300C7" w:rsidRDefault="000A604D" w:rsidP="000A604D">
            <w:pPr>
              <w:pStyle w:val="Tabletext"/>
              <w:spacing w:before="0" w:after="0"/>
              <w:ind w:left="0" w:right="0"/>
              <w:rPr>
                <w:ins w:id="3345" w:author="Abercrombie, Kerrie" w:date="2021-01-25T09:04:00Z"/>
                <w:rFonts w:cstheme="minorHAnsi"/>
                <w:szCs w:val="20"/>
              </w:rPr>
            </w:pPr>
            <w:ins w:id="3346" w:author="Abercrombie, Kerrie" w:date="2021-01-25T09:04:00Z">
              <w:r w:rsidRPr="005300C7">
                <w:rPr>
                  <w:rFonts w:cstheme="minorHAnsi"/>
                  <w:szCs w:val="20"/>
                </w:rPr>
                <w:t>4.2.1</w:t>
              </w:r>
            </w:ins>
          </w:p>
        </w:tc>
        <w:tc>
          <w:tcPr>
            <w:tcW w:w="4607" w:type="dxa"/>
            <w:shd w:val="clear" w:color="auto" w:fill="auto"/>
          </w:tcPr>
          <w:p w14:paraId="6AA0AA9C" w14:textId="1F54E5C8" w:rsidR="000A604D" w:rsidRPr="005300C7" w:rsidRDefault="000A604D" w:rsidP="000A604D">
            <w:pPr>
              <w:pStyle w:val="Tabletext"/>
              <w:spacing w:before="0" w:after="0"/>
              <w:ind w:left="0" w:right="0"/>
              <w:rPr>
                <w:ins w:id="3347" w:author="Abercrombie, Kerrie" w:date="2021-01-22T13:39:00Z"/>
                <w:rFonts w:cstheme="minorHAnsi"/>
                <w:szCs w:val="20"/>
              </w:rPr>
            </w:pPr>
            <w:ins w:id="3348" w:author="Abercrombie, Kerrie" w:date="2021-01-22T13:39:00Z">
              <w:r w:rsidRPr="005300C7">
                <w:rPr>
                  <w:rFonts w:cstheme="minorHAnsi"/>
                  <w:szCs w:val="20"/>
                </w:rPr>
                <w:t>International Maritime Buoyage System</w:t>
              </w:r>
            </w:ins>
          </w:p>
          <w:p w14:paraId="30BE220D" w14:textId="77777777" w:rsidR="000A604D" w:rsidRPr="005300C7" w:rsidRDefault="000A604D" w:rsidP="000A604D">
            <w:pPr>
              <w:pStyle w:val="Tabletext"/>
              <w:spacing w:before="0" w:after="0"/>
              <w:ind w:left="602"/>
              <w:rPr>
                <w:ins w:id="3349" w:author="Abercrombie, Kerrie" w:date="2021-01-22T13:39:00Z"/>
                <w:rFonts w:cstheme="minorHAnsi"/>
                <w:szCs w:val="20"/>
              </w:rPr>
            </w:pPr>
            <w:ins w:id="3350" w:author="Abercrombie, Kerrie" w:date="2021-01-22T13:39:00Z">
              <w:r w:rsidRPr="005300C7">
                <w:rPr>
                  <w:rFonts w:cstheme="minorHAnsi"/>
                  <w:szCs w:val="20"/>
                </w:rPr>
                <w:t>Lateral systems (IALA A &amp; B)</w:t>
              </w:r>
            </w:ins>
          </w:p>
          <w:p w14:paraId="092D1E79" w14:textId="77777777" w:rsidR="000A604D" w:rsidRPr="005300C7" w:rsidRDefault="000A604D" w:rsidP="000A604D">
            <w:pPr>
              <w:pStyle w:val="Tabletext"/>
              <w:spacing w:before="0" w:after="0"/>
              <w:ind w:left="602"/>
              <w:rPr>
                <w:ins w:id="3351" w:author="Abercrombie, Kerrie" w:date="2021-01-22T13:39:00Z"/>
                <w:rFonts w:cstheme="minorHAnsi"/>
                <w:szCs w:val="20"/>
              </w:rPr>
            </w:pPr>
            <w:ins w:id="3352" w:author="Abercrombie, Kerrie" w:date="2021-01-22T13:39:00Z">
              <w:r w:rsidRPr="005300C7">
                <w:rPr>
                  <w:rFonts w:cstheme="minorHAnsi"/>
                  <w:szCs w:val="20"/>
                </w:rPr>
                <w:t>Cardinal systems</w:t>
              </w:r>
            </w:ins>
          </w:p>
          <w:p w14:paraId="241CBC67" w14:textId="22F6C1F4" w:rsidR="000A604D" w:rsidRPr="005300C7" w:rsidRDefault="000A604D" w:rsidP="000A604D">
            <w:pPr>
              <w:pStyle w:val="Tabletext"/>
              <w:spacing w:before="0" w:after="0"/>
              <w:ind w:left="602" w:right="0"/>
              <w:rPr>
                <w:ins w:id="3353" w:author="Abercrombie, Kerrie" w:date="2021-01-22T13:39:00Z"/>
                <w:rFonts w:cstheme="minorHAnsi"/>
                <w:szCs w:val="20"/>
              </w:rPr>
            </w:pPr>
            <w:ins w:id="3354" w:author="Abercrombie, Kerrie" w:date="2021-01-22T13:39:00Z">
              <w:r w:rsidRPr="005300C7">
                <w:rPr>
                  <w:rFonts w:cstheme="minorHAnsi"/>
                  <w:szCs w:val="20"/>
                </w:rPr>
                <w:t>Implications of various systems</w:t>
              </w:r>
            </w:ins>
          </w:p>
        </w:tc>
        <w:tc>
          <w:tcPr>
            <w:tcW w:w="683" w:type="dxa"/>
            <w:shd w:val="clear" w:color="auto" w:fill="auto"/>
          </w:tcPr>
          <w:p w14:paraId="7D748EFF" w14:textId="77777777" w:rsidR="000A604D" w:rsidRPr="005300C7" w:rsidRDefault="000A604D" w:rsidP="000A604D">
            <w:pPr>
              <w:pStyle w:val="Tabletext"/>
              <w:spacing w:before="0" w:after="0"/>
              <w:rPr>
                <w:ins w:id="3355" w:author="Abercrombie, Kerrie" w:date="2021-01-22T13:39:00Z"/>
                <w:rFonts w:cstheme="minorHAnsi"/>
                <w:b/>
                <w:szCs w:val="20"/>
              </w:rPr>
            </w:pPr>
          </w:p>
        </w:tc>
        <w:tc>
          <w:tcPr>
            <w:tcW w:w="3003" w:type="dxa"/>
            <w:shd w:val="clear" w:color="auto" w:fill="auto"/>
          </w:tcPr>
          <w:p w14:paraId="7B9ED172" w14:textId="6F7B77BE" w:rsidR="000A604D" w:rsidRPr="005300C7" w:rsidRDefault="000A604D" w:rsidP="000A604D">
            <w:pPr>
              <w:pStyle w:val="Tabletext"/>
              <w:spacing w:before="0" w:after="0"/>
              <w:ind w:left="0" w:right="7"/>
              <w:rPr>
                <w:ins w:id="3356" w:author="Abercrombie, Kerrie" w:date="2021-01-22T13:39:00Z"/>
                <w:rFonts w:cstheme="minorHAnsi"/>
                <w:b/>
                <w:szCs w:val="20"/>
                <w:highlight w:val="yellow"/>
              </w:rPr>
            </w:pPr>
            <w:ins w:id="3357" w:author="Abercrombie, Kerrie" w:date="2021-01-22T13:39:00Z">
              <w:r w:rsidRPr="005300C7">
                <w:rPr>
                  <w:rFonts w:cstheme="minorHAnsi"/>
                  <w:szCs w:val="20"/>
                </w:rPr>
                <w:t>R43</w:t>
              </w:r>
            </w:ins>
          </w:p>
        </w:tc>
      </w:tr>
      <w:tr w:rsidR="000A604D" w:rsidRPr="005300C7" w14:paraId="6ADBB256" w14:textId="77777777" w:rsidTr="002B5A22">
        <w:trPr>
          <w:trHeight w:val="60"/>
          <w:ins w:id="3358" w:author="Abercrombie, Kerrie" w:date="2021-01-22T13:39:00Z"/>
        </w:trPr>
        <w:tc>
          <w:tcPr>
            <w:tcW w:w="846" w:type="dxa"/>
            <w:vMerge/>
            <w:shd w:val="clear" w:color="auto" w:fill="auto"/>
          </w:tcPr>
          <w:p w14:paraId="02263D04" w14:textId="77777777" w:rsidR="000A604D" w:rsidRPr="005300C7" w:rsidRDefault="000A604D" w:rsidP="000A604D">
            <w:pPr>
              <w:pStyle w:val="Tabletext"/>
              <w:spacing w:before="0" w:after="0"/>
              <w:rPr>
                <w:ins w:id="3359" w:author="Abercrombie, Kerrie" w:date="2021-01-22T13:39:00Z"/>
                <w:rFonts w:cstheme="minorHAnsi"/>
                <w:b/>
                <w:szCs w:val="20"/>
              </w:rPr>
            </w:pPr>
          </w:p>
        </w:tc>
        <w:tc>
          <w:tcPr>
            <w:tcW w:w="4607" w:type="dxa"/>
            <w:vMerge/>
            <w:shd w:val="clear" w:color="auto" w:fill="auto"/>
          </w:tcPr>
          <w:p w14:paraId="5830880E" w14:textId="77777777" w:rsidR="000A604D" w:rsidRPr="005300C7" w:rsidRDefault="000A604D" w:rsidP="000A604D">
            <w:pPr>
              <w:pStyle w:val="Tabletext"/>
              <w:spacing w:before="0" w:after="0"/>
              <w:ind w:left="0" w:right="0"/>
              <w:rPr>
                <w:ins w:id="3360" w:author="Abercrombie, Kerrie" w:date="2021-01-22T13:39:00Z"/>
                <w:rFonts w:cstheme="minorHAnsi"/>
                <w:szCs w:val="20"/>
              </w:rPr>
            </w:pPr>
          </w:p>
        </w:tc>
        <w:tc>
          <w:tcPr>
            <w:tcW w:w="921" w:type="dxa"/>
          </w:tcPr>
          <w:p w14:paraId="6C929595" w14:textId="7C13453A" w:rsidR="000A604D" w:rsidRPr="009F7283" w:rsidRDefault="000A604D" w:rsidP="000A604D">
            <w:pPr>
              <w:pStyle w:val="Tablelevel1bold"/>
              <w:spacing w:before="0" w:after="0"/>
              <w:rPr>
                <w:ins w:id="3361" w:author="Abercrombie, Kerrie" w:date="2021-01-25T09:04:00Z"/>
                <w:rFonts w:asciiTheme="minorHAnsi" w:hAnsiTheme="minorHAnsi" w:cstheme="minorHAnsi"/>
                <w:b w:val="0"/>
                <w:sz w:val="20"/>
                <w:szCs w:val="20"/>
              </w:rPr>
            </w:pPr>
            <w:ins w:id="3362" w:author="Abercrombie, Kerrie" w:date="2021-01-25T09:04:00Z">
              <w:r w:rsidRPr="009F7283">
                <w:rPr>
                  <w:rFonts w:asciiTheme="minorHAnsi" w:hAnsiTheme="minorHAnsi" w:cstheme="minorHAnsi"/>
                  <w:b w:val="0"/>
                  <w:sz w:val="20"/>
                  <w:szCs w:val="20"/>
                </w:rPr>
                <w:t>4.2.2</w:t>
              </w:r>
            </w:ins>
          </w:p>
        </w:tc>
        <w:tc>
          <w:tcPr>
            <w:tcW w:w="4607" w:type="dxa"/>
            <w:shd w:val="clear" w:color="auto" w:fill="auto"/>
          </w:tcPr>
          <w:p w14:paraId="31E6A2C0" w14:textId="75DAF915" w:rsidR="000A604D" w:rsidRPr="005300C7" w:rsidRDefault="000A604D" w:rsidP="000A604D">
            <w:pPr>
              <w:pStyle w:val="Tablelevel1bold"/>
              <w:spacing w:before="0" w:after="0"/>
              <w:rPr>
                <w:ins w:id="3363" w:author="Abercrombie, Kerrie" w:date="2021-01-22T13:39:00Z"/>
                <w:rFonts w:asciiTheme="minorHAnsi" w:hAnsiTheme="minorHAnsi" w:cstheme="minorHAnsi"/>
                <w:b w:val="0"/>
                <w:sz w:val="20"/>
                <w:szCs w:val="20"/>
              </w:rPr>
            </w:pPr>
            <w:ins w:id="3364" w:author="Abercrombie, Kerrie" w:date="2021-01-22T13:39:00Z">
              <w:r w:rsidRPr="005300C7">
                <w:rPr>
                  <w:rFonts w:asciiTheme="minorHAnsi" w:hAnsiTheme="minorHAnsi" w:cstheme="minorHAnsi"/>
                  <w:b w:val="0"/>
                  <w:sz w:val="20"/>
                  <w:szCs w:val="20"/>
                </w:rPr>
                <w:t>Regulations for buoyage systems</w:t>
              </w:r>
            </w:ins>
          </w:p>
          <w:p w14:paraId="77FE5F70" w14:textId="77777777" w:rsidR="000A604D" w:rsidRPr="005300C7" w:rsidRDefault="000A604D" w:rsidP="000A604D">
            <w:pPr>
              <w:pStyle w:val="Tablelevel2"/>
              <w:ind w:left="567"/>
              <w:rPr>
                <w:ins w:id="3365" w:author="Abercrombie, Kerrie" w:date="2021-01-22T13:39:00Z"/>
                <w:rFonts w:asciiTheme="minorHAnsi" w:hAnsiTheme="minorHAnsi" w:cstheme="minorHAnsi"/>
                <w:sz w:val="20"/>
              </w:rPr>
            </w:pPr>
            <w:ins w:id="3366" w:author="Abercrombie, Kerrie" w:date="2021-01-22T13:39:00Z">
              <w:r w:rsidRPr="005300C7">
                <w:rPr>
                  <w:rFonts w:asciiTheme="minorHAnsi" w:hAnsiTheme="minorHAnsi" w:cstheme="minorHAnsi"/>
                  <w:sz w:val="20"/>
                </w:rPr>
                <w:t>Characteristics of floating aids</w:t>
              </w:r>
            </w:ins>
          </w:p>
          <w:p w14:paraId="74A034A9" w14:textId="77777777" w:rsidR="000A604D" w:rsidRPr="005300C7" w:rsidRDefault="000A604D" w:rsidP="000A604D">
            <w:pPr>
              <w:pStyle w:val="Tablelevel3"/>
              <w:ind w:left="850"/>
              <w:rPr>
                <w:ins w:id="3367" w:author="Abercrombie, Kerrie" w:date="2021-01-22T13:39:00Z"/>
                <w:rFonts w:asciiTheme="minorHAnsi" w:hAnsiTheme="minorHAnsi" w:cstheme="minorHAnsi"/>
              </w:rPr>
            </w:pPr>
            <w:ins w:id="3368" w:author="Abercrombie, Kerrie" w:date="2021-01-22T13:39:00Z">
              <w:r w:rsidRPr="005300C7">
                <w:rPr>
                  <w:rFonts w:asciiTheme="minorHAnsi" w:hAnsiTheme="minorHAnsi" w:cstheme="minorHAnsi"/>
                </w:rPr>
                <w:t>Types of buoys</w:t>
              </w:r>
            </w:ins>
          </w:p>
          <w:p w14:paraId="411123AB" w14:textId="77777777" w:rsidR="000A604D" w:rsidRPr="005300C7" w:rsidRDefault="000A604D" w:rsidP="000A604D">
            <w:pPr>
              <w:pStyle w:val="Tablelevel3"/>
              <w:ind w:left="850"/>
              <w:rPr>
                <w:ins w:id="3369" w:author="Abercrombie, Kerrie" w:date="2021-01-22T13:39:00Z"/>
                <w:rFonts w:asciiTheme="minorHAnsi" w:hAnsiTheme="minorHAnsi" w:cstheme="minorHAnsi"/>
              </w:rPr>
            </w:pPr>
            <w:ins w:id="3370" w:author="Abercrombie, Kerrie" w:date="2021-01-22T13:39:00Z">
              <w:r w:rsidRPr="005300C7">
                <w:rPr>
                  <w:rFonts w:asciiTheme="minorHAnsi" w:hAnsiTheme="minorHAnsi" w:cstheme="minorHAnsi"/>
                </w:rPr>
                <w:t>Placement of buoys</w:t>
              </w:r>
            </w:ins>
          </w:p>
          <w:p w14:paraId="49921CBB" w14:textId="77777777" w:rsidR="000A604D" w:rsidRPr="005300C7" w:rsidRDefault="000A604D" w:rsidP="000A604D">
            <w:pPr>
              <w:pStyle w:val="Tablelevel3"/>
              <w:ind w:left="850"/>
              <w:rPr>
                <w:ins w:id="3371" w:author="Abercrombie, Kerrie" w:date="2021-01-22T13:39:00Z"/>
                <w:rFonts w:asciiTheme="minorHAnsi" w:hAnsiTheme="minorHAnsi" w:cstheme="minorHAnsi"/>
              </w:rPr>
            </w:pPr>
            <w:ins w:id="3372" w:author="Abercrombie, Kerrie" w:date="2021-01-22T13:39:00Z">
              <w:r w:rsidRPr="005300C7">
                <w:rPr>
                  <w:rFonts w:asciiTheme="minorHAnsi" w:hAnsiTheme="minorHAnsi" w:cstheme="minorHAnsi"/>
                </w:rPr>
                <w:t>Fundamental rules for safe navigation</w:t>
              </w:r>
            </w:ins>
          </w:p>
          <w:p w14:paraId="056501F6" w14:textId="77777777" w:rsidR="000A604D" w:rsidRPr="005300C7" w:rsidRDefault="000A604D" w:rsidP="000A604D">
            <w:pPr>
              <w:pStyle w:val="Tablelevel3"/>
              <w:ind w:left="850"/>
              <w:rPr>
                <w:ins w:id="3373" w:author="Abercrombie, Kerrie" w:date="2021-01-22T13:39:00Z"/>
                <w:rFonts w:asciiTheme="minorHAnsi" w:hAnsiTheme="minorHAnsi" w:cstheme="minorHAnsi"/>
              </w:rPr>
            </w:pPr>
            <w:ins w:id="3374" w:author="Abercrombie, Kerrie" w:date="2021-01-22T13:39:00Z">
              <w:r w:rsidRPr="005300C7">
                <w:rPr>
                  <w:rFonts w:asciiTheme="minorHAnsi" w:hAnsiTheme="minorHAnsi" w:cstheme="minorHAnsi"/>
                </w:rPr>
                <w:t xml:space="preserve">Chart symbols and abbreviations </w:t>
              </w:r>
            </w:ins>
          </w:p>
          <w:p w14:paraId="0F08ED8C" w14:textId="77777777" w:rsidR="000A604D" w:rsidRPr="005300C7" w:rsidRDefault="000A604D" w:rsidP="000A604D">
            <w:pPr>
              <w:pStyle w:val="Tablelevel3"/>
              <w:ind w:left="850"/>
              <w:rPr>
                <w:ins w:id="3375" w:author="Abercrombie, Kerrie" w:date="2021-01-22T13:39:00Z"/>
                <w:rFonts w:asciiTheme="minorHAnsi" w:hAnsiTheme="minorHAnsi" w:cstheme="minorHAnsi"/>
              </w:rPr>
            </w:pPr>
            <w:ins w:id="3376" w:author="Abercrombie, Kerrie" w:date="2021-01-22T13:39:00Z">
              <w:r w:rsidRPr="005300C7">
                <w:rPr>
                  <w:rFonts w:asciiTheme="minorHAnsi" w:hAnsiTheme="minorHAnsi" w:cstheme="minorHAnsi"/>
                </w:rPr>
                <w:t>Numbering of aids</w:t>
              </w:r>
            </w:ins>
          </w:p>
          <w:p w14:paraId="648DC9A8" w14:textId="77777777" w:rsidR="000A604D" w:rsidRPr="005300C7" w:rsidRDefault="000A604D" w:rsidP="000A604D">
            <w:pPr>
              <w:pStyle w:val="Tablelevel3"/>
              <w:ind w:left="850"/>
              <w:rPr>
                <w:ins w:id="3377" w:author="Abercrombie, Kerrie" w:date="2021-01-22T13:39:00Z"/>
                <w:rFonts w:asciiTheme="minorHAnsi" w:hAnsiTheme="minorHAnsi" w:cstheme="minorHAnsi"/>
              </w:rPr>
            </w:pPr>
            <w:ins w:id="3378" w:author="Abercrombie, Kerrie" w:date="2021-01-22T13:39:00Z">
              <w:r w:rsidRPr="005300C7">
                <w:rPr>
                  <w:rFonts w:asciiTheme="minorHAnsi" w:hAnsiTheme="minorHAnsi" w:cstheme="minorHAnsi"/>
                </w:rPr>
                <w:t>Topmarks</w:t>
              </w:r>
            </w:ins>
          </w:p>
          <w:p w14:paraId="2E7E1BE8" w14:textId="77777777" w:rsidR="000A604D" w:rsidRPr="005300C7" w:rsidRDefault="000A604D" w:rsidP="000A604D">
            <w:pPr>
              <w:pStyle w:val="Tablelevel2"/>
              <w:ind w:left="567"/>
              <w:rPr>
                <w:ins w:id="3379" w:author="Abercrombie, Kerrie" w:date="2021-01-22T13:39:00Z"/>
                <w:rFonts w:asciiTheme="minorHAnsi" w:hAnsiTheme="minorHAnsi" w:cstheme="minorHAnsi"/>
                <w:sz w:val="20"/>
              </w:rPr>
            </w:pPr>
            <w:ins w:id="3380" w:author="Abercrombie, Kerrie" w:date="2021-01-22T13:39:00Z">
              <w:r w:rsidRPr="005300C7">
                <w:rPr>
                  <w:rFonts w:asciiTheme="minorHAnsi" w:hAnsiTheme="minorHAnsi" w:cstheme="minorHAnsi"/>
                  <w:sz w:val="20"/>
                </w:rPr>
                <w:t>Characteristics of fixed aids</w:t>
              </w:r>
            </w:ins>
          </w:p>
          <w:p w14:paraId="37016002" w14:textId="77777777" w:rsidR="000A604D" w:rsidRPr="005300C7" w:rsidRDefault="000A604D" w:rsidP="000A604D">
            <w:pPr>
              <w:pStyle w:val="Tablelevel3"/>
              <w:ind w:left="850"/>
              <w:rPr>
                <w:ins w:id="3381" w:author="Abercrombie, Kerrie" w:date="2021-01-22T13:39:00Z"/>
                <w:rFonts w:asciiTheme="minorHAnsi" w:hAnsiTheme="minorHAnsi" w:cstheme="minorHAnsi"/>
              </w:rPr>
            </w:pPr>
            <w:ins w:id="3382" w:author="Abercrombie, Kerrie" w:date="2021-01-22T13:39:00Z">
              <w:r w:rsidRPr="005300C7">
                <w:rPr>
                  <w:rFonts w:asciiTheme="minorHAnsi" w:hAnsiTheme="minorHAnsi" w:cstheme="minorHAnsi"/>
                </w:rPr>
                <w:t>Day beacons</w:t>
              </w:r>
            </w:ins>
          </w:p>
          <w:p w14:paraId="4ACD0691" w14:textId="77777777" w:rsidR="000A604D" w:rsidRPr="005300C7" w:rsidRDefault="000A604D" w:rsidP="000A604D">
            <w:pPr>
              <w:pStyle w:val="Tablelevel3"/>
              <w:ind w:left="850"/>
              <w:rPr>
                <w:ins w:id="3383" w:author="Abercrombie, Kerrie" w:date="2021-01-22T13:39:00Z"/>
                <w:rFonts w:asciiTheme="minorHAnsi" w:hAnsiTheme="minorHAnsi" w:cstheme="minorHAnsi"/>
              </w:rPr>
            </w:pPr>
            <w:ins w:id="3384" w:author="Abercrombie, Kerrie" w:date="2021-01-22T13:39:00Z">
              <w:r w:rsidRPr="005300C7">
                <w:rPr>
                  <w:rFonts w:asciiTheme="minorHAnsi" w:hAnsiTheme="minorHAnsi" w:cstheme="minorHAnsi"/>
                </w:rPr>
                <w:t>Light stations</w:t>
              </w:r>
            </w:ins>
          </w:p>
          <w:p w14:paraId="3681BA59" w14:textId="77777777" w:rsidR="000A604D" w:rsidRPr="005300C7" w:rsidRDefault="000A604D" w:rsidP="000A604D">
            <w:pPr>
              <w:pStyle w:val="Tablelevel3"/>
              <w:ind w:left="850"/>
              <w:rPr>
                <w:ins w:id="3385" w:author="Abercrombie, Kerrie" w:date="2021-01-22T13:39:00Z"/>
                <w:rFonts w:asciiTheme="minorHAnsi" w:hAnsiTheme="minorHAnsi" w:cstheme="minorHAnsi"/>
              </w:rPr>
            </w:pPr>
            <w:ins w:id="3386" w:author="Abercrombie, Kerrie" w:date="2021-01-22T13:39:00Z">
              <w:r w:rsidRPr="005300C7">
                <w:rPr>
                  <w:rFonts w:asciiTheme="minorHAnsi" w:hAnsiTheme="minorHAnsi" w:cstheme="minorHAnsi"/>
                </w:rPr>
                <w:t>Ranges</w:t>
              </w:r>
            </w:ins>
          </w:p>
          <w:p w14:paraId="29D6C1B9" w14:textId="77777777" w:rsidR="000A604D" w:rsidRPr="005300C7" w:rsidRDefault="000A604D" w:rsidP="000A604D">
            <w:pPr>
              <w:pStyle w:val="Tablelevel3"/>
              <w:ind w:left="850"/>
              <w:rPr>
                <w:ins w:id="3387" w:author="Abercrombie, Kerrie" w:date="2021-01-22T13:39:00Z"/>
                <w:rFonts w:asciiTheme="minorHAnsi" w:hAnsiTheme="minorHAnsi" w:cstheme="minorHAnsi"/>
              </w:rPr>
            </w:pPr>
            <w:ins w:id="3388" w:author="Abercrombie, Kerrie" w:date="2021-01-22T13:39:00Z">
              <w:r w:rsidRPr="005300C7">
                <w:rPr>
                  <w:rFonts w:asciiTheme="minorHAnsi" w:hAnsiTheme="minorHAnsi" w:cstheme="minorHAnsi"/>
                </w:rPr>
                <w:t>Sector lights</w:t>
              </w:r>
            </w:ins>
          </w:p>
          <w:p w14:paraId="2ED2A46F" w14:textId="77777777" w:rsidR="000A604D" w:rsidRPr="005300C7" w:rsidRDefault="000A604D" w:rsidP="000A604D">
            <w:pPr>
              <w:pStyle w:val="Tablelevel3"/>
              <w:ind w:left="850"/>
              <w:rPr>
                <w:ins w:id="3389" w:author="Abercrombie, Kerrie" w:date="2021-01-22T13:39:00Z"/>
                <w:rFonts w:asciiTheme="minorHAnsi" w:hAnsiTheme="minorHAnsi" w:cstheme="minorHAnsi"/>
              </w:rPr>
            </w:pPr>
            <w:ins w:id="3390" w:author="Abercrombie, Kerrie" w:date="2021-01-22T13:39:00Z">
              <w:r w:rsidRPr="005300C7">
                <w:rPr>
                  <w:rFonts w:asciiTheme="minorHAnsi" w:hAnsiTheme="minorHAnsi" w:cstheme="minorHAnsi"/>
                </w:rPr>
                <w:t>Leading lights</w:t>
              </w:r>
            </w:ins>
          </w:p>
          <w:p w14:paraId="58E05DEC" w14:textId="61FB0213" w:rsidR="000A604D" w:rsidRPr="005300C7" w:rsidRDefault="000A604D" w:rsidP="000A604D">
            <w:pPr>
              <w:pStyle w:val="Tabletext"/>
              <w:spacing w:before="0" w:after="0"/>
              <w:ind w:left="850" w:right="0"/>
              <w:rPr>
                <w:ins w:id="3391" w:author="Abercrombie, Kerrie" w:date="2021-01-22T13:39:00Z"/>
                <w:rFonts w:cstheme="minorHAnsi"/>
                <w:szCs w:val="20"/>
              </w:rPr>
            </w:pPr>
            <w:ins w:id="3392" w:author="Abercrombie, Kerrie" w:date="2021-01-22T13:39:00Z">
              <w:r w:rsidRPr="005300C7">
                <w:rPr>
                  <w:rFonts w:cstheme="minorHAnsi"/>
                  <w:szCs w:val="20"/>
                </w:rPr>
                <w:t>Fog signals</w:t>
              </w:r>
            </w:ins>
          </w:p>
        </w:tc>
        <w:tc>
          <w:tcPr>
            <w:tcW w:w="683" w:type="dxa"/>
            <w:shd w:val="clear" w:color="auto" w:fill="auto"/>
          </w:tcPr>
          <w:p w14:paraId="32800299" w14:textId="77777777" w:rsidR="000A604D" w:rsidRPr="005300C7" w:rsidRDefault="000A604D" w:rsidP="000A604D">
            <w:pPr>
              <w:pStyle w:val="Tabletext"/>
              <w:spacing w:before="0" w:after="0"/>
              <w:rPr>
                <w:ins w:id="3393" w:author="Abercrombie, Kerrie" w:date="2021-01-22T13:39:00Z"/>
                <w:rFonts w:cstheme="minorHAnsi"/>
                <w:b/>
                <w:szCs w:val="20"/>
              </w:rPr>
            </w:pPr>
          </w:p>
        </w:tc>
        <w:tc>
          <w:tcPr>
            <w:tcW w:w="3003" w:type="dxa"/>
            <w:shd w:val="clear" w:color="auto" w:fill="auto"/>
          </w:tcPr>
          <w:p w14:paraId="73F07594" w14:textId="758B853D" w:rsidR="000A604D" w:rsidRPr="005300C7" w:rsidRDefault="000A604D" w:rsidP="000A604D">
            <w:pPr>
              <w:pStyle w:val="Tabletext"/>
              <w:spacing w:before="0" w:after="0"/>
              <w:ind w:left="0" w:right="7"/>
              <w:rPr>
                <w:ins w:id="3394" w:author="Abercrombie, Kerrie" w:date="2021-01-22T13:39:00Z"/>
                <w:rFonts w:cstheme="minorHAnsi"/>
                <w:szCs w:val="20"/>
              </w:rPr>
            </w:pPr>
            <w:ins w:id="3395" w:author="Abercrombie, Kerrie" w:date="2021-01-22T13:39:00Z">
              <w:r w:rsidRPr="005300C7">
                <w:rPr>
                  <w:rFonts w:cstheme="minorHAnsi"/>
                  <w:szCs w:val="20"/>
                </w:rPr>
                <w:t>R42</w:t>
              </w:r>
            </w:ins>
          </w:p>
        </w:tc>
      </w:tr>
      <w:tr w:rsidR="000A604D" w:rsidRPr="005300C7" w14:paraId="5F905D24" w14:textId="77777777" w:rsidTr="002B5A22">
        <w:trPr>
          <w:trHeight w:val="60"/>
          <w:ins w:id="3396" w:author="Abercrombie, Kerrie" w:date="2021-01-22T13:39:00Z"/>
        </w:trPr>
        <w:tc>
          <w:tcPr>
            <w:tcW w:w="846" w:type="dxa"/>
            <w:vMerge/>
            <w:shd w:val="clear" w:color="auto" w:fill="auto"/>
          </w:tcPr>
          <w:p w14:paraId="7B5ADFC0" w14:textId="77777777" w:rsidR="000A604D" w:rsidRPr="005300C7" w:rsidRDefault="000A604D" w:rsidP="000A604D">
            <w:pPr>
              <w:pStyle w:val="Tabletext"/>
              <w:spacing w:before="0" w:after="0"/>
              <w:rPr>
                <w:ins w:id="3397" w:author="Abercrombie, Kerrie" w:date="2021-01-22T13:39:00Z"/>
                <w:rFonts w:cstheme="minorHAnsi"/>
                <w:b/>
                <w:szCs w:val="20"/>
              </w:rPr>
            </w:pPr>
          </w:p>
        </w:tc>
        <w:tc>
          <w:tcPr>
            <w:tcW w:w="4607" w:type="dxa"/>
            <w:vMerge/>
            <w:shd w:val="clear" w:color="auto" w:fill="auto"/>
          </w:tcPr>
          <w:p w14:paraId="7D3F19E7" w14:textId="77777777" w:rsidR="000A604D" w:rsidRPr="005300C7" w:rsidRDefault="000A604D" w:rsidP="000A604D">
            <w:pPr>
              <w:pStyle w:val="Tabletext"/>
              <w:spacing w:before="0" w:after="0"/>
              <w:ind w:left="0" w:right="0"/>
              <w:rPr>
                <w:ins w:id="3398" w:author="Abercrombie, Kerrie" w:date="2021-01-22T13:39:00Z"/>
                <w:rFonts w:cstheme="minorHAnsi"/>
                <w:szCs w:val="20"/>
              </w:rPr>
            </w:pPr>
          </w:p>
        </w:tc>
        <w:tc>
          <w:tcPr>
            <w:tcW w:w="921" w:type="dxa"/>
          </w:tcPr>
          <w:p w14:paraId="57EC4AB6" w14:textId="0A53B337" w:rsidR="000A604D" w:rsidRPr="005300C7" w:rsidRDefault="000A604D" w:rsidP="000A604D">
            <w:pPr>
              <w:pStyle w:val="Tabletext"/>
              <w:spacing w:before="0" w:after="0"/>
              <w:ind w:left="0" w:right="0"/>
              <w:rPr>
                <w:ins w:id="3399" w:author="Abercrombie, Kerrie" w:date="2021-01-25T09:04:00Z"/>
                <w:rFonts w:cstheme="minorHAnsi"/>
                <w:szCs w:val="20"/>
              </w:rPr>
            </w:pPr>
            <w:ins w:id="3400" w:author="Abercrombie, Kerrie" w:date="2021-01-25T09:04:00Z">
              <w:r w:rsidRPr="005300C7">
                <w:rPr>
                  <w:rFonts w:cstheme="minorHAnsi"/>
                  <w:szCs w:val="20"/>
                </w:rPr>
                <w:t>4.2.3</w:t>
              </w:r>
            </w:ins>
          </w:p>
        </w:tc>
        <w:tc>
          <w:tcPr>
            <w:tcW w:w="4607" w:type="dxa"/>
            <w:shd w:val="clear" w:color="auto" w:fill="auto"/>
          </w:tcPr>
          <w:p w14:paraId="2A0BA5BF" w14:textId="4E81782E" w:rsidR="000A604D" w:rsidRPr="005300C7" w:rsidRDefault="000A604D" w:rsidP="000A604D">
            <w:pPr>
              <w:pStyle w:val="Tabletext"/>
              <w:spacing w:before="0" w:after="0"/>
              <w:ind w:left="0" w:right="0"/>
              <w:rPr>
                <w:ins w:id="3401" w:author="Abercrombie, Kerrie" w:date="2021-01-22T13:39:00Z"/>
                <w:rFonts w:cstheme="minorHAnsi"/>
                <w:szCs w:val="20"/>
              </w:rPr>
            </w:pPr>
            <w:ins w:id="3402" w:author="Abercrombie, Kerrie" w:date="2021-01-22T13:39:00Z">
              <w:r w:rsidRPr="005300C7">
                <w:rPr>
                  <w:rFonts w:cstheme="minorHAnsi"/>
                  <w:szCs w:val="20"/>
                </w:rPr>
                <w:t>Radar Beacons (RACONS/ Ramarks)</w:t>
              </w:r>
            </w:ins>
          </w:p>
          <w:p w14:paraId="1BE2583F" w14:textId="77777777" w:rsidR="000A604D" w:rsidRPr="005300C7" w:rsidRDefault="000A604D" w:rsidP="000A604D">
            <w:pPr>
              <w:pStyle w:val="Tabletext"/>
              <w:spacing w:before="0" w:after="0"/>
              <w:ind w:left="709"/>
              <w:rPr>
                <w:ins w:id="3403" w:author="Abercrombie, Kerrie" w:date="2021-01-22T13:39:00Z"/>
                <w:rFonts w:cstheme="minorHAnsi"/>
                <w:szCs w:val="20"/>
              </w:rPr>
            </w:pPr>
            <w:ins w:id="3404" w:author="Abercrombie, Kerrie" w:date="2021-01-22T13:39:00Z">
              <w:r w:rsidRPr="005300C7">
                <w:rPr>
                  <w:rFonts w:cstheme="minorHAnsi"/>
                  <w:szCs w:val="20"/>
                </w:rPr>
                <w:t>Purpose</w:t>
              </w:r>
            </w:ins>
          </w:p>
          <w:p w14:paraId="556023C8" w14:textId="77777777" w:rsidR="000A604D" w:rsidRPr="005300C7" w:rsidRDefault="000A604D" w:rsidP="000A604D">
            <w:pPr>
              <w:pStyle w:val="Tabletext"/>
              <w:spacing w:before="0" w:after="0"/>
              <w:ind w:left="709"/>
              <w:rPr>
                <w:ins w:id="3405" w:author="Abercrombie, Kerrie" w:date="2021-01-22T13:39:00Z"/>
                <w:rFonts w:cstheme="minorHAnsi"/>
                <w:szCs w:val="20"/>
              </w:rPr>
            </w:pPr>
            <w:ins w:id="3406" w:author="Abercrombie, Kerrie" w:date="2021-01-22T13:39:00Z">
              <w:r w:rsidRPr="005300C7">
                <w:rPr>
                  <w:rFonts w:cstheme="minorHAnsi"/>
                  <w:szCs w:val="20"/>
                </w:rPr>
                <w:t>Special characteristics</w:t>
              </w:r>
            </w:ins>
          </w:p>
          <w:p w14:paraId="644980A7" w14:textId="77777777" w:rsidR="000A604D" w:rsidRPr="005300C7" w:rsidRDefault="000A604D" w:rsidP="000A604D">
            <w:pPr>
              <w:pStyle w:val="Tabletext"/>
              <w:spacing w:before="0" w:after="0"/>
              <w:ind w:left="709" w:right="0"/>
              <w:rPr>
                <w:ins w:id="3407" w:author="Abercrombie, Kerrie" w:date="2021-01-22T13:39:00Z"/>
                <w:rFonts w:cstheme="minorHAnsi"/>
                <w:szCs w:val="20"/>
              </w:rPr>
            </w:pPr>
            <w:ins w:id="3408" w:author="Abercrombie, Kerrie" w:date="2021-01-22T13:39:00Z">
              <w:r w:rsidRPr="005300C7">
                <w:rPr>
                  <w:rFonts w:cstheme="minorHAnsi"/>
                  <w:szCs w:val="20"/>
                </w:rPr>
                <w:t>Recognition and identification</w:t>
              </w:r>
            </w:ins>
          </w:p>
          <w:p w14:paraId="78D1B571" w14:textId="72D96E11" w:rsidR="000A604D" w:rsidRPr="00C54C64" w:rsidRDefault="000A604D" w:rsidP="000A604D">
            <w:pPr>
              <w:pStyle w:val="Tablelevel1bold"/>
              <w:spacing w:before="0" w:after="0"/>
              <w:ind w:left="709"/>
              <w:rPr>
                <w:ins w:id="3409" w:author="Abercrombie, Kerrie" w:date="2021-01-22T13:39:00Z"/>
                <w:rFonts w:asciiTheme="minorHAnsi" w:hAnsiTheme="minorHAnsi" w:cstheme="minorHAnsi"/>
                <w:b w:val="0"/>
                <w:sz w:val="20"/>
                <w:szCs w:val="20"/>
              </w:rPr>
            </w:pPr>
            <w:ins w:id="3410" w:author="Abercrombie, Kerrie" w:date="2021-01-22T13:39:00Z">
              <w:r w:rsidRPr="00C54C64">
                <w:rPr>
                  <w:rFonts w:asciiTheme="minorHAnsi" w:hAnsiTheme="minorHAnsi" w:cstheme="minorHAnsi"/>
                  <w:b w:val="0"/>
                  <w:sz w:val="20"/>
                  <w:szCs w:val="20"/>
                </w:rPr>
                <w:t>Limitations</w:t>
              </w:r>
            </w:ins>
          </w:p>
        </w:tc>
        <w:tc>
          <w:tcPr>
            <w:tcW w:w="683" w:type="dxa"/>
            <w:shd w:val="clear" w:color="auto" w:fill="auto"/>
          </w:tcPr>
          <w:p w14:paraId="202A9A14" w14:textId="77777777" w:rsidR="000A604D" w:rsidRPr="005300C7" w:rsidRDefault="000A604D" w:rsidP="000A604D">
            <w:pPr>
              <w:pStyle w:val="Tabletext"/>
              <w:spacing w:before="0" w:after="0"/>
              <w:rPr>
                <w:ins w:id="3411" w:author="Abercrombie, Kerrie" w:date="2021-01-22T13:39:00Z"/>
                <w:rFonts w:cstheme="minorHAnsi"/>
                <w:b/>
                <w:szCs w:val="20"/>
              </w:rPr>
            </w:pPr>
          </w:p>
        </w:tc>
        <w:tc>
          <w:tcPr>
            <w:tcW w:w="3003" w:type="dxa"/>
            <w:shd w:val="clear" w:color="auto" w:fill="auto"/>
          </w:tcPr>
          <w:p w14:paraId="1D65A5A5" w14:textId="6A55DB74" w:rsidR="000A604D" w:rsidRPr="005300C7" w:rsidRDefault="000A604D" w:rsidP="000A604D">
            <w:pPr>
              <w:pStyle w:val="Tabletext"/>
              <w:spacing w:before="0" w:after="0"/>
              <w:ind w:left="0" w:right="7"/>
              <w:rPr>
                <w:ins w:id="3412" w:author="Abercrombie, Kerrie" w:date="2021-01-22T13:39:00Z"/>
                <w:rFonts w:cstheme="minorHAnsi"/>
                <w:szCs w:val="20"/>
              </w:rPr>
            </w:pPr>
            <w:ins w:id="3413" w:author="Abercrombie, Kerrie" w:date="2021-01-22T13:39:00Z">
              <w:r w:rsidRPr="005300C7">
                <w:rPr>
                  <w:rFonts w:cstheme="minorHAnsi"/>
                  <w:szCs w:val="20"/>
                </w:rPr>
                <w:t>R42</w:t>
              </w:r>
            </w:ins>
            <w:ins w:id="3414" w:author="Abercrombie, Kerrie" w:date="2021-01-25T10:23:00Z">
              <w:r>
                <w:rPr>
                  <w:rFonts w:cstheme="minorHAnsi"/>
                  <w:szCs w:val="20"/>
                </w:rPr>
                <w:t>, R34</w:t>
              </w:r>
            </w:ins>
          </w:p>
        </w:tc>
      </w:tr>
      <w:tr w:rsidR="000A604D" w:rsidRPr="005300C7" w14:paraId="4E4E9A85" w14:textId="77777777" w:rsidTr="002B5A22">
        <w:trPr>
          <w:trHeight w:val="60"/>
          <w:ins w:id="3415" w:author="Abercrombie, Kerrie" w:date="2021-01-22T13:39:00Z"/>
        </w:trPr>
        <w:tc>
          <w:tcPr>
            <w:tcW w:w="846" w:type="dxa"/>
            <w:vMerge/>
            <w:shd w:val="clear" w:color="auto" w:fill="auto"/>
          </w:tcPr>
          <w:p w14:paraId="7905B8A8" w14:textId="77777777" w:rsidR="000A604D" w:rsidRPr="005300C7" w:rsidRDefault="000A604D" w:rsidP="000A604D">
            <w:pPr>
              <w:pStyle w:val="Tabletext"/>
              <w:spacing w:before="0" w:after="0"/>
              <w:rPr>
                <w:ins w:id="3416" w:author="Abercrombie, Kerrie" w:date="2021-01-22T13:39:00Z"/>
                <w:rFonts w:cstheme="minorHAnsi"/>
                <w:b/>
                <w:szCs w:val="20"/>
              </w:rPr>
            </w:pPr>
          </w:p>
        </w:tc>
        <w:tc>
          <w:tcPr>
            <w:tcW w:w="4607" w:type="dxa"/>
            <w:vMerge/>
            <w:shd w:val="clear" w:color="auto" w:fill="auto"/>
          </w:tcPr>
          <w:p w14:paraId="2500EE46" w14:textId="77777777" w:rsidR="000A604D" w:rsidRPr="005300C7" w:rsidRDefault="000A604D" w:rsidP="000A604D">
            <w:pPr>
              <w:pStyle w:val="Tabletext"/>
              <w:spacing w:before="0" w:after="0"/>
              <w:ind w:left="0" w:right="0"/>
              <w:rPr>
                <w:ins w:id="3417" w:author="Abercrombie, Kerrie" w:date="2021-01-22T13:39:00Z"/>
                <w:rFonts w:cstheme="minorHAnsi"/>
                <w:szCs w:val="20"/>
              </w:rPr>
            </w:pPr>
          </w:p>
        </w:tc>
        <w:tc>
          <w:tcPr>
            <w:tcW w:w="921" w:type="dxa"/>
          </w:tcPr>
          <w:p w14:paraId="1F083FDC" w14:textId="480F033F" w:rsidR="000A604D" w:rsidRPr="005300C7" w:rsidRDefault="000A604D" w:rsidP="000A604D">
            <w:pPr>
              <w:pStyle w:val="Tabletext"/>
              <w:spacing w:before="0" w:after="0"/>
              <w:ind w:left="0" w:right="0"/>
              <w:rPr>
                <w:ins w:id="3418" w:author="Abercrombie, Kerrie" w:date="2021-01-25T09:04:00Z"/>
                <w:rFonts w:cstheme="minorHAnsi"/>
                <w:szCs w:val="20"/>
              </w:rPr>
            </w:pPr>
            <w:ins w:id="3419" w:author="Abercrombie, Kerrie" w:date="2021-01-25T09:04:00Z">
              <w:r w:rsidRPr="005300C7">
                <w:rPr>
                  <w:rFonts w:cstheme="minorHAnsi"/>
                  <w:szCs w:val="20"/>
                </w:rPr>
                <w:t>4.2.4</w:t>
              </w:r>
            </w:ins>
          </w:p>
        </w:tc>
        <w:tc>
          <w:tcPr>
            <w:tcW w:w="4607" w:type="dxa"/>
            <w:shd w:val="clear" w:color="auto" w:fill="auto"/>
          </w:tcPr>
          <w:p w14:paraId="3BD270B0" w14:textId="1EFB0555" w:rsidR="000A604D" w:rsidRPr="005300C7" w:rsidRDefault="000A604D" w:rsidP="000A604D">
            <w:pPr>
              <w:pStyle w:val="Tabletext"/>
              <w:spacing w:before="0" w:after="0"/>
              <w:ind w:left="0" w:right="0"/>
              <w:rPr>
                <w:ins w:id="3420" w:author="Abercrombie, Kerrie" w:date="2021-01-22T13:39:00Z"/>
                <w:rFonts w:cstheme="minorHAnsi"/>
                <w:szCs w:val="20"/>
              </w:rPr>
            </w:pPr>
            <w:ins w:id="3421" w:author="Abercrombie, Kerrie" w:date="2021-01-22T13:39:00Z">
              <w:r w:rsidRPr="005300C7">
                <w:rPr>
                  <w:rFonts w:cstheme="minorHAnsi"/>
                  <w:szCs w:val="20"/>
                </w:rPr>
                <w:t>Virtual AtoNs</w:t>
              </w:r>
            </w:ins>
          </w:p>
          <w:p w14:paraId="2FC1B166" w14:textId="1339EA87" w:rsidR="000A604D" w:rsidRPr="005300C7" w:rsidRDefault="000A604D" w:rsidP="000A604D">
            <w:pPr>
              <w:pStyle w:val="Tabletext"/>
              <w:spacing w:before="0" w:after="0"/>
              <w:ind w:left="709" w:right="0"/>
              <w:rPr>
                <w:ins w:id="3422" w:author="Abercrombie, Kerrie" w:date="2021-01-22T13:39:00Z"/>
                <w:rFonts w:cstheme="minorHAnsi"/>
                <w:szCs w:val="20"/>
              </w:rPr>
            </w:pPr>
            <w:ins w:id="3423" w:author="Abercrombie, Kerrie" w:date="2021-01-22T13:39:00Z">
              <w:r w:rsidRPr="005300C7">
                <w:rPr>
                  <w:rFonts w:cstheme="minorHAnsi"/>
                  <w:szCs w:val="20"/>
                </w:rPr>
                <w:t>Application and use of virtual AtoNs</w:t>
              </w:r>
            </w:ins>
          </w:p>
        </w:tc>
        <w:tc>
          <w:tcPr>
            <w:tcW w:w="683" w:type="dxa"/>
            <w:shd w:val="clear" w:color="auto" w:fill="auto"/>
          </w:tcPr>
          <w:p w14:paraId="34BF51D9" w14:textId="77777777" w:rsidR="000A604D" w:rsidRPr="005300C7" w:rsidRDefault="000A604D" w:rsidP="000A604D">
            <w:pPr>
              <w:pStyle w:val="Tabletext"/>
              <w:spacing w:before="0" w:after="0"/>
              <w:rPr>
                <w:ins w:id="3424" w:author="Abercrombie, Kerrie" w:date="2021-01-22T13:39:00Z"/>
                <w:rFonts w:cstheme="minorHAnsi"/>
                <w:b/>
                <w:szCs w:val="20"/>
              </w:rPr>
            </w:pPr>
          </w:p>
        </w:tc>
        <w:tc>
          <w:tcPr>
            <w:tcW w:w="3003" w:type="dxa"/>
            <w:shd w:val="clear" w:color="auto" w:fill="auto"/>
          </w:tcPr>
          <w:p w14:paraId="2AB3C9B9" w14:textId="77777777" w:rsidR="000A604D" w:rsidRPr="005300C7" w:rsidRDefault="000A604D" w:rsidP="000A604D">
            <w:pPr>
              <w:pStyle w:val="Tabletext"/>
              <w:spacing w:before="0" w:after="0"/>
              <w:ind w:left="0" w:right="7"/>
              <w:rPr>
                <w:ins w:id="3425" w:author="Abercrombie, Kerrie" w:date="2021-01-22T13:39:00Z"/>
                <w:rFonts w:cstheme="minorHAnsi"/>
                <w:szCs w:val="20"/>
              </w:rPr>
            </w:pPr>
          </w:p>
        </w:tc>
      </w:tr>
      <w:tr w:rsidR="000A604D" w:rsidRPr="005300C7" w14:paraId="61A2C399" w14:textId="77777777" w:rsidTr="00BF0549">
        <w:trPr>
          <w:trHeight w:val="60"/>
          <w:ins w:id="3426" w:author="Abercrombie, Kerrie" w:date="2021-01-22T13:39:00Z"/>
        </w:trPr>
        <w:tc>
          <w:tcPr>
            <w:tcW w:w="846" w:type="dxa"/>
            <w:shd w:val="clear" w:color="auto" w:fill="F2F2F2" w:themeFill="background1" w:themeFillShade="F2"/>
          </w:tcPr>
          <w:p w14:paraId="7DF18508" w14:textId="52697391" w:rsidR="000A604D" w:rsidRPr="005300C7" w:rsidRDefault="000A604D" w:rsidP="000A604D">
            <w:pPr>
              <w:pStyle w:val="Tabletext"/>
              <w:spacing w:before="0" w:after="0"/>
              <w:rPr>
                <w:ins w:id="3427" w:author="Abercrombie, Kerrie" w:date="2021-01-22T13:39:00Z"/>
                <w:rFonts w:cstheme="minorHAnsi"/>
                <w:b/>
                <w:szCs w:val="20"/>
              </w:rPr>
            </w:pPr>
            <w:ins w:id="3428" w:author="Abercrombie, Kerrie" w:date="2021-01-22T13:40:00Z">
              <w:r w:rsidRPr="005300C7">
                <w:rPr>
                  <w:rFonts w:cstheme="minorHAnsi"/>
                  <w:b/>
                  <w:szCs w:val="20"/>
                </w:rPr>
                <w:t>4</w:t>
              </w:r>
            </w:ins>
            <w:ins w:id="3429" w:author="Abercrombie, Kerrie" w:date="2021-01-22T13:39:00Z">
              <w:r w:rsidRPr="005300C7">
                <w:rPr>
                  <w:rFonts w:cstheme="minorHAnsi"/>
                  <w:b/>
                  <w:szCs w:val="20"/>
                </w:rPr>
                <w:t>.3</w:t>
              </w:r>
            </w:ins>
          </w:p>
        </w:tc>
        <w:tc>
          <w:tcPr>
            <w:tcW w:w="4607" w:type="dxa"/>
            <w:shd w:val="clear" w:color="auto" w:fill="F2F2F2" w:themeFill="background1" w:themeFillShade="F2"/>
          </w:tcPr>
          <w:p w14:paraId="78DFE96E" w14:textId="52869623" w:rsidR="000A604D" w:rsidRPr="005300C7" w:rsidRDefault="000A604D" w:rsidP="000A604D">
            <w:pPr>
              <w:pStyle w:val="Tabletext"/>
              <w:spacing w:before="0" w:after="0"/>
              <w:ind w:left="0" w:right="0"/>
              <w:rPr>
                <w:ins w:id="3430" w:author="Abercrombie, Kerrie" w:date="2021-01-22T13:39:00Z"/>
                <w:rFonts w:cstheme="minorHAnsi"/>
                <w:szCs w:val="20"/>
              </w:rPr>
            </w:pPr>
            <w:ins w:id="3431" w:author="Abercrombie, Kerrie" w:date="2021-01-22T13:39:00Z">
              <w:r w:rsidRPr="005300C7">
                <w:rPr>
                  <w:rFonts w:cstheme="minorHAnsi"/>
                  <w:b/>
                  <w:szCs w:val="20"/>
                </w:rPr>
                <w:t>USE OF SHIP TERMINOLOGY</w:t>
              </w:r>
            </w:ins>
          </w:p>
        </w:tc>
        <w:tc>
          <w:tcPr>
            <w:tcW w:w="921" w:type="dxa"/>
            <w:shd w:val="clear" w:color="auto" w:fill="F2F2F2" w:themeFill="background1" w:themeFillShade="F2"/>
          </w:tcPr>
          <w:p w14:paraId="37F4C683" w14:textId="77777777" w:rsidR="000A604D" w:rsidRPr="005300C7" w:rsidRDefault="000A604D" w:rsidP="000A604D">
            <w:pPr>
              <w:pStyle w:val="Tabletext"/>
              <w:spacing w:before="0" w:after="0"/>
              <w:ind w:left="0" w:right="0"/>
              <w:rPr>
                <w:ins w:id="3432" w:author="Abercrombie, Kerrie" w:date="2021-01-25T09:04:00Z"/>
                <w:rFonts w:cstheme="minorHAnsi"/>
                <w:szCs w:val="20"/>
              </w:rPr>
            </w:pPr>
          </w:p>
        </w:tc>
        <w:tc>
          <w:tcPr>
            <w:tcW w:w="4607" w:type="dxa"/>
            <w:shd w:val="clear" w:color="auto" w:fill="F2F2F2" w:themeFill="background1" w:themeFillShade="F2"/>
          </w:tcPr>
          <w:p w14:paraId="410B267C" w14:textId="1A869452" w:rsidR="000A604D" w:rsidRPr="005300C7" w:rsidRDefault="000A604D" w:rsidP="000A604D">
            <w:pPr>
              <w:pStyle w:val="Tabletext"/>
              <w:spacing w:before="0" w:after="0"/>
              <w:ind w:left="0" w:right="0"/>
              <w:rPr>
                <w:ins w:id="3433" w:author="Abercrombie, Kerrie" w:date="2021-01-22T13:39:00Z"/>
                <w:rFonts w:cstheme="minorHAnsi"/>
                <w:szCs w:val="20"/>
              </w:rPr>
            </w:pPr>
          </w:p>
        </w:tc>
        <w:tc>
          <w:tcPr>
            <w:tcW w:w="683" w:type="dxa"/>
            <w:shd w:val="clear" w:color="auto" w:fill="F2F2F2" w:themeFill="background1" w:themeFillShade="F2"/>
          </w:tcPr>
          <w:p w14:paraId="63D030E5" w14:textId="77777777" w:rsidR="000A604D" w:rsidRPr="005300C7" w:rsidRDefault="000A604D" w:rsidP="000A604D">
            <w:pPr>
              <w:pStyle w:val="Tabletext"/>
              <w:spacing w:before="0" w:after="0"/>
              <w:rPr>
                <w:ins w:id="3434" w:author="Abercrombie, Kerrie" w:date="2021-01-22T13:39:00Z"/>
                <w:rFonts w:cstheme="minorHAnsi"/>
                <w:b/>
                <w:szCs w:val="20"/>
              </w:rPr>
            </w:pPr>
          </w:p>
        </w:tc>
        <w:tc>
          <w:tcPr>
            <w:tcW w:w="3003" w:type="dxa"/>
            <w:shd w:val="clear" w:color="auto" w:fill="F2F2F2" w:themeFill="background1" w:themeFillShade="F2"/>
          </w:tcPr>
          <w:p w14:paraId="44F0B6D4" w14:textId="77777777" w:rsidR="000A604D" w:rsidRPr="005300C7" w:rsidRDefault="000A604D" w:rsidP="000A604D">
            <w:pPr>
              <w:pStyle w:val="Tabletext"/>
              <w:spacing w:before="0" w:after="0"/>
              <w:ind w:left="0" w:right="7"/>
              <w:rPr>
                <w:ins w:id="3435" w:author="Abercrombie, Kerrie" w:date="2021-01-22T13:39:00Z"/>
                <w:rFonts w:cstheme="minorHAnsi"/>
                <w:szCs w:val="20"/>
              </w:rPr>
            </w:pPr>
          </w:p>
        </w:tc>
      </w:tr>
      <w:tr w:rsidR="000A604D" w:rsidRPr="005300C7" w14:paraId="6DAA2BD6" w14:textId="77777777" w:rsidTr="002B5A22">
        <w:trPr>
          <w:trHeight w:val="60"/>
          <w:ins w:id="3436" w:author="Abercrombie, Kerrie" w:date="2021-01-22T13:39:00Z"/>
        </w:trPr>
        <w:tc>
          <w:tcPr>
            <w:tcW w:w="846" w:type="dxa"/>
            <w:vMerge w:val="restart"/>
            <w:shd w:val="clear" w:color="auto" w:fill="auto"/>
          </w:tcPr>
          <w:p w14:paraId="21464DC4" w14:textId="77777777" w:rsidR="000A604D" w:rsidRPr="005300C7" w:rsidRDefault="000A604D" w:rsidP="000A604D">
            <w:pPr>
              <w:pStyle w:val="Tabletext"/>
              <w:spacing w:before="0" w:after="0"/>
              <w:rPr>
                <w:ins w:id="3437" w:author="Abercrombie, Kerrie" w:date="2021-01-22T13:39:00Z"/>
                <w:rFonts w:cstheme="minorHAnsi"/>
                <w:b/>
                <w:szCs w:val="20"/>
              </w:rPr>
            </w:pPr>
          </w:p>
        </w:tc>
        <w:tc>
          <w:tcPr>
            <w:tcW w:w="4607" w:type="dxa"/>
            <w:vMerge w:val="restart"/>
            <w:shd w:val="clear" w:color="auto" w:fill="auto"/>
          </w:tcPr>
          <w:p w14:paraId="377686B6" w14:textId="784C5574" w:rsidR="000A604D" w:rsidRPr="00C54C64" w:rsidRDefault="000A604D" w:rsidP="000A604D">
            <w:pPr>
              <w:pStyle w:val="Tabletext"/>
              <w:spacing w:before="0" w:after="0"/>
              <w:ind w:left="0" w:right="0"/>
              <w:rPr>
                <w:ins w:id="3438" w:author="Abercrombie, Kerrie" w:date="2021-01-22T13:39:00Z"/>
                <w:rFonts w:cstheme="minorHAnsi"/>
                <w:b/>
                <w:i/>
                <w:szCs w:val="20"/>
              </w:rPr>
            </w:pPr>
            <w:ins w:id="3439" w:author="Abercrombie, Kerrie" w:date="2021-01-22T13:39:00Z">
              <w:r w:rsidRPr="00C54C64">
                <w:rPr>
                  <w:rFonts w:cstheme="minorHAnsi"/>
                  <w:i/>
                  <w:szCs w:val="20"/>
                </w:rPr>
                <w:t>Understand technical and nautical phrases commonly used with regards to ships</w:t>
              </w:r>
            </w:ins>
          </w:p>
        </w:tc>
        <w:tc>
          <w:tcPr>
            <w:tcW w:w="921" w:type="dxa"/>
          </w:tcPr>
          <w:p w14:paraId="24AC739D" w14:textId="02FC5F8F" w:rsidR="000A604D" w:rsidRPr="005300C7" w:rsidRDefault="000A604D" w:rsidP="000A604D">
            <w:pPr>
              <w:pStyle w:val="Tabletext"/>
              <w:spacing w:before="0" w:after="0"/>
              <w:ind w:left="0"/>
              <w:rPr>
                <w:ins w:id="3440" w:author="Abercrombie, Kerrie" w:date="2021-01-25T09:04:00Z"/>
                <w:rFonts w:cstheme="minorHAnsi"/>
                <w:szCs w:val="20"/>
              </w:rPr>
            </w:pPr>
            <w:ins w:id="3441" w:author="Abercrombie, Kerrie" w:date="2021-01-25T09:04:00Z">
              <w:r w:rsidRPr="005300C7">
                <w:rPr>
                  <w:rFonts w:cstheme="minorHAnsi"/>
                  <w:szCs w:val="20"/>
                </w:rPr>
                <w:t>4.3.1</w:t>
              </w:r>
            </w:ins>
          </w:p>
        </w:tc>
        <w:tc>
          <w:tcPr>
            <w:tcW w:w="4607" w:type="dxa"/>
            <w:shd w:val="clear" w:color="auto" w:fill="auto"/>
          </w:tcPr>
          <w:p w14:paraId="237742F8" w14:textId="44705652" w:rsidR="000A604D" w:rsidRPr="005300C7" w:rsidRDefault="000A604D" w:rsidP="000A604D">
            <w:pPr>
              <w:pStyle w:val="Tabletext"/>
              <w:spacing w:before="0" w:after="0"/>
              <w:ind w:left="0"/>
              <w:rPr>
                <w:ins w:id="3442" w:author="Abercrombie, Kerrie" w:date="2021-01-22T13:39:00Z"/>
                <w:rFonts w:cstheme="minorHAnsi"/>
                <w:szCs w:val="20"/>
              </w:rPr>
            </w:pPr>
            <w:ins w:id="3443" w:author="Abercrombie, Kerrie" w:date="2021-01-22T13:39:00Z">
              <w:r w:rsidRPr="005300C7">
                <w:rPr>
                  <w:rFonts w:cstheme="minorHAnsi"/>
                  <w:szCs w:val="20"/>
                </w:rPr>
                <w:t>Technical Phrases</w:t>
              </w:r>
            </w:ins>
          </w:p>
          <w:p w14:paraId="3150F970" w14:textId="77777777" w:rsidR="000A604D" w:rsidRPr="005300C7" w:rsidRDefault="000A604D" w:rsidP="000A604D">
            <w:pPr>
              <w:pStyle w:val="Tabletext"/>
              <w:spacing w:before="0" w:after="0"/>
              <w:ind w:left="709"/>
              <w:rPr>
                <w:ins w:id="3444" w:author="Abercrombie, Kerrie" w:date="2021-01-22T13:39:00Z"/>
                <w:rFonts w:cstheme="minorHAnsi"/>
                <w:szCs w:val="20"/>
              </w:rPr>
            </w:pPr>
            <w:ins w:id="3445" w:author="Abercrombie, Kerrie" w:date="2021-01-22T13:39:00Z">
              <w:r w:rsidRPr="005300C7">
                <w:rPr>
                  <w:rFonts w:cstheme="minorHAnsi"/>
                  <w:szCs w:val="20"/>
                </w:rPr>
                <w:t>Ship construction terms</w:t>
              </w:r>
            </w:ins>
          </w:p>
          <w:p w14:paraId="0A7E1342" w14:textId="77777777" w:rsidR="000A604D" w:rsidRPr="005300C7" w:rsidRDefault="000A604D" w:rsidP="000A604D">
            <w:pPr>
              <w:pStyle w:val="Tabletext"/>
              <w:spacing w:before="0" w:after="0"/>
              <w:ind w:left="709"/>
              <w:rPr>
                <w:ins w:id="3446" w:author="Abercrombie, Kerrie" w:date="2021-01-22T13:39:00Z"/>
                <w:rFonts w:cstheme="minorHAnsi"/>
                <w:szCs w:val="20"/>
              </w:rPr>
            </w:pPr>
            <w:ins w:id="3447" w:author="Abercrombie, Kerrie" w:date="2021-01-22T13:39:00Z">
              <w:r w:rsidRPr="005300C7">
                <w:rPr>
                  <w:rFonts w:cstheme="minorHAnsi"/>
                  <w:szCs w:val="20"/>
                </w:rPr>
                <w:t>Ship dimensions - i.e. LOA, LBP, beam, draught, air draught</w:t>
              </w:r>
            </w:ins>
          </w:p>
          <w:p w14:paraId="21B58F17" w14:textId="77777777" w:rsidR="000A604D" w:rsidRPr="005300C7" w:rsidRDefault="000A604D" w:rsidP="000A604D">
            <w:pPr>
              <w:pStyle w:val="Tabletext"/>
              <w:spacing w:before="0" w:after="0"/>
              <w:ind w:left="709"/>
              <w:rPr>
                <w:ins w:id="3448" w:author="Abercrombie, Kerrie" w:date="2021-01-22T13:39:00Z"/>
                <w:rFonts w:cstheme="minorHAnsi"/>
                <w:szCs w:val="20"/>
              </w:rPr>
            </w:pPr>
            <w:ins w:id="3449" w:author="Abercrombie, Kerrie" w:date="2021-01-22T13:39:00Z">
              <w:r w:rsidRPr="005300C7">
                <w:rPr>
                  <w:rFonts w:cstheme="minorHAnsi"/>
                  <w:szCs w:val="20"/>
                </w:rPr>
                <w:t>Hull structure - i.e. types of bows, sterns</w:t>
              </w:r>
            </w:ins>
          </w:p>
          <w:p w14:paraId="591AD4C6" w14:textId="4D3F1D1A" w:rsidR="000A604D" w:rsidRPr="005300C7" w:rsidRDefault="000A604D" w:rsidP="000A604D">
            <w:pPr>
              <w:pStyle w:val="Tabletext"/>
              <w:spacing w:before="0" w:after="0"/>
              <w:ind w:left="709" w:right="0"/>
              <w:rPr>
                <w:ins w:id="3450" w:author="Abercrombie, Kerrie" w:date="2021-01-22T13:39:00Z"/>
                <w:rFonts w:cstheme="minorHAnsi"/>
                <w:szCs w:val="20"/>
              </w:rPr>
            </w:pPr>
            <w:ins w:id="3451" w:author="Abercrombie, Kerrie" w:date="2021-01-22T13:39:00Z">
              <w:r w:rsidRPr="005300C7">
                <w:rPr>
                  <w:rFonts w:cstheme="minorHAnsi"/>
                  <w:szCs w:val="20"/>
                </w:rPr>
                <w:t xml:space="preserve">Loadlines draught marks </w:t>
              </w:r>
            </w:ins>
          </w:p>
        </w:tc>
        <w:tc>
          <w:tcPr>
            <w:tcW w:w="683" w:type="dxa"/>
            <w:shd w:val="clear" w:color="auto" w:fill="auto"/>
          </w:tcPr>
          <w:p w14:paraId="756195E7" w14:textId="77777777" w:rsidR="000A604D" w:rsidRPr="005300C7" w:rsidRDefault="000A604D" w:rsidP="000A604D">
            <w:pPr>
              <w:pStyle w:val="Tabletext"/>
              <w:spacing w:before="0" w:after="0"/>
              <w:rPr>
                <w:ins w:id="3452" w:author="Abercrombie, Kerrie" w:date="2021-01-22T13:39:00Z"/>
                <w:rFonts w:cstheme="minorHAnsi"/>
                <w:b/>
                <w:szCs w:val="20"/>
              </w:rPr>
            </w:pPr>
          </w:p>
        </w:tc>
        <w:tc>
          <w:tcPr>
            <w:tcW w:w="3003" w:type="dxa"/>
            <w:shd w:val="clear" w:color="auto" w:fill="auto"/>
          </w:tcPr>
          <w:p w14:paraId="3BC0C74A" w14:textId="77777777" w:rsidR="000A604D" w:rsidRPr="005300C7" w:rsidRDefault="000A604D" w:rsidP="000A604D">
            <w:pPr>
              <w:pStyle w:val="Tabletext"/>
              <w:spacing w:before="0" w:after="0"/>
              <w:ind w:left="0" w:right="7"/>
              <w:rPr>
                <w:ins w:id="3453" w:author="Abercrombie, Kerrie" w:date="2021-01-22T13:39:00Z"/>
                <w:rFonts w:cstheme="minorHAnsi"/>
                <w:szCs w:val="20"/>
              </w:rPr>
            </w:pPr>
          </w:p>
        </w:tc>
      </w:tr>
      <w:tr w:rsidR="000A604D" w:rsidRPr="005300C7" w14:paraId="5428E31E" w14:textId="77777777" w:rsidTr="002B5A22">
        <w:trPr>
          <w:trHeight w:val="60"/>
          <w:ins w:id="3454" w:author="Abercrombie, Kerrie" w:date="2021-01-22T13:39:00Z"/>
        </w:trPr>
        <w:tc>
          <w:tcPr>
            <w:tcW w:w="846" w:type="dxa"/>
            <w:vMerge/>
            <w:shd w:val="clear" w:color="auto" w:fill="auto"/>
          </w:tcPr>
          <w:p w14:paraId="66C4727E" w14:textId="77777777" w:rsidR="000A604D" w:rsidRPr="005300C7" w:rsidRDefault="000A604D" w:rsidP="000A604D">
            <w:pPr>
              <w:pStyle w:val="Tabletext"/>
              <w:spacing w:before="0" w:after="0"/>
              <w:rPr>
                <w:ins w:id="3455" w:author="Abercrombie, Kerrie" w:date="2021-01-22T13:39:00Z"/>
                <w:rFonts w:cstheme="minorHAnsi"/>
                <w:b/>
                <w:szCs w:val="20"/>
              </w:rPr>
            </w:pPr>
          </w:p>
        </w:tc>
        <w:tc>
          <w:tcPr>
            <w:tcW w:w="4607" w:type="dxa"/>
            <w:vMerge/>
            <w:shd w:val="clear" w:color="auto" w:fill="auto"/>
          </w:tcPr>
          <w:p w14:paraId="768373C6" w14:textId="77777777" w:rsidR="000A604D" w:rsidRPr="005300C7" w:rsidRDefault="000A604D" w:rsidP="000A604D">
            <w:pPr>
              <w:pStyle w:val="Tabletext"/>
              <w:spacing w:before="0" w:after="0"/>
              <w:ind w:left="0" w:right="0"/>
              <w:rPr>
                <w:ins w:id="3456" w:author="Abercrombie, Kerrie" w:date="2021-01-22T13:39:00Z"/>
                <w:rFonts w:cstheme="minorHAnsi"/>
                <w:szCs w:val="20"/>
              </w:rPr>
            </w:pPr>
          </w:p>
        </w:tc>
        <w:tc>
          <w:tcPr>
            <w:tcW w:w="921" w:type="dxa"/>
          </w:tcPr>
          <w:p w14:paraId="4363570B" w14:textId="26EA91FF" w:rsidR="000A604D" w:rsidRPr="009F7283" w:rsidRDefault="000A604D" w:rsidP="000A604D">
            <w:pPr>
              <w:pStyle w:val="Tablelevel1bold"/>
              <w:spacing w:before="0" w:after="0"/>
              <w:rPr>
                <w:ins w:id="3457" w:author="Abercrombie, Kerrie" w:date="2021-01-25T09:04:00Z"/>
                <w:rFonts w:asciiTheme="minorHAnsi" w:hAnsiTheme="minorHAnsi" w:cstheme="minorHAnsi"/>
                <w:b w:val="0"/>
                <w:sz w:val="20"/>
                <w:szCs w:val="20"/>
              </w:rPr>
            </w:pPr>
            <w:ins w:id="3458" w:author="Abercrombie, Kerrie" w:date="2021-01-25T09:04:00Z">
              <w:r w:rsidRPr="009F7283">
                <w:rPr>
                  <w:rFonts w:asciiTheme="minorHAnsi" w:hAnsiTheme="minorHAnsi" w:cstheme="minorHAnsi"/>
                  <w:b w:val="0"/>
                  <w:sz w:val="20"/>
                  <w:szCs w:val="20"/>
                </w:rPr>
                <w:t>4.3.2</w:t>
              </w:r>
            </w:ins>
          </w:p>
        </w:tc>
        <w:tc>
          <w:tcPr>
            <w:tcW w:w="4607" w:type="dxa"/>
            <w:shd w:val="clear" w:color="auto" w:fill="auto"/>
          </w:tcPr>
          <w:p w14:paraId="277611F5" w14:textId="06DC1020" w:rsidR="000A604D" w:rsidRPr="005300C7" w:rsidRDefault="000A604D" w:rsidP="000A604D">
            <w:pPr>
              <w:pStyle w:val="Tablelevel1bold"/>
              <w:spacing w:before="0" w:after="0"/>
              <w:rPr>
                <w:ins w:id="3459" w:author="Abercrombie, Kerrie" w:date="2021-01-22T13:39:00Z"/>
                <w:rFonts w:asciiTheme="minorHAnsi" w:hAnsiTheme="minorHAnsi" w:cstheme="minorHAnsi"/>
                <w:b w:val="0"/>
                <w:sz w:val="20"/>
                <w:szCs w:val="20"/>
              </w:rPr>
            </w:pPr>
            <w:ins w:id="3460" w:author="Abercrombie, Kerrie" w:date="2021-01-22T13:39:00Z">
              <w:r w:rsidRPr="005300C7">
                <w:rPr>
                  <w:rFonts w:asciiTheme="minorHAnsi" w:hAnsiTheme="minorHAnsi" w:cstheme="minorHAnsi"/>
                  <w:b w:val="0"/>
                  <w:sz w:val="20"/>
                  <w:szCs w:val="20"/>
                </w:rPr>
                <w:t xml:space="preserve">Nautical phrases </w:t>
              </w:r>
            </w:ins>
          </w:p>
          <w:p w14:paraId="779BBBAB" w14:textId="77777777" w:rsidR="000A604D" w:rsidRPr="005300C7" w:rsidRDefault="000A604D" w:rsidP="000A604D">
            <w:pPr>
              <w:pStyle w:val="Tablelevel2"/>
              <w:ind w:left="709"/>
              <w:rPr>
                <w:ins w:id="3461" w:author="Abercrombie, Kerrie" w:date="2021-01-22T13:39:00Z"/>
                <w:rFonts w:asciiTheme="minorHAnsi" w:hAnsiTheme="minorHAnsi" w:cstheme="minorHAnsi"/>
                <w:sz w:val="20"/>
              </w:rPr>
            </w:pPr>
            <w:ins w:id="3462" w:author="Abercrombie, Kerrie" w:date="2021-01-22T13:39:00Z">
              <w:r w:rsidRPr="005300C7">
                <w:rPr>
                  <w:rFonts w:asciiTheme="minorHAnsi" w:hAnsiTheme="minorHAnsi" w:cstheme="minorHAnsi"/>
                  <w:sz w:val="20"/>
                </w:rPr>
                <w:t>Directions/relative bearings</w:t>
              </w:r>
            </w:ins>
          </w:p>
          <w:p w14:paraId="2BFD7A8D" w14:textId="2C7B7CE4" w:rsidR="000A604D" w:rsidRPr="005300C7" w:rsidRDefault="000A604D" w:rsidP="000A604D">
            <w:pPr>
              <w:pStyle w:val="Tabletext"/>
              <w:spacing w:before="0" w:after="0"/>
              <w:ind w:left="709"/>
              <w:rPr>
                <w:ins w:id="3463" w:author="Abercrombie, Kerrie" w:date="2021-01-22T13:39:00Z"/>
                <w:rFonts w:cstheme="minorHAnsi"/>
                <w:szCs w:val="20"/>
              </w:rPr>
            </w:pPr>
            <w:ins w:id="3464" w:author="Abercrombie, Kerrie" w:date="2021-01-22T13:39:00Z">
              <w:r w:rsidRPr="005300C7">
                <w:rPr>
                  <w:rFonts w:cstheme="minorHAnsi"/>
                  <w:szCs w:val="20"/>
                </w:rPr>
                <w:t>Numbers</w:t>
              </w:r>
              <w:r w:rsidRPr="005300C7">
                <w:rPr>
                  <w:rFonts w:cstheme="minorHAnsi"/>
                  <w:szCs w:val="20"/>
                </w:rPr>
                <w:br/>
                <w:t>Mooring/anchoring terms</w:t>
              </w:r>
            </w:ins>
          </w:p>
        </w:tc>
        <w:tc>
          <w:tcPr>
            <w:tcW w:w="683" w:type="dxa"/>
            <w:shd w:val="clear" w:color="auto" w:fill="auto"/>
          </w:tcPr>
          <w:p w14:paraId="3653445F" w14:textId="77777777" w:rsidR="000A604D" w:rsidRPr="005300C7" w:rsidRDefault="000A604D" w:rsidP="000A604D">
            <w:pPr>
              <w:pStyle w:val="Tabletext"/>
              <w:spacing w:before="0" w:after="0"/>
              <w:rPr>
                <w:ins w:id="3465" w:author="Abercrombie, Kerrie" w:date="2021-01-22T13:39:00Z"/>
                <w:rFonts w:cstheme="minorHAnsi"/>
                <w:b/>
                <w:szCs w:val="20"/>
              </w:rPr>
            </w:pPr>
          </w:p>
        </w:tc>
        <w:tc>
          <w:tcPr>
            <w:tcW w:w="3003" w:type="dxa"/>
            <w:shd w:val="clear" w:color="auto" w:fill="auto"/>
          </w:tcPr>
          <w:p w14:paraId="3372BF7D" w14:textId="77777777" w:rsidR="000A604D" w:rsidRPr="005300C7" w:rsidRDefault="000A604D" w:rsidP="000A604D">
            <w:pPr>
              <w:pStyle w:val="Tabletext"/>
              <w:spacing w:before="0" w:after="0"/>
              <w:ind w:left="0" w:right="7"/>
              <w:rPr>
                <w:ins w:id="3466" w:author="Abercrombie, Kerrie" w:date="2021-01-22T13:39:00Z"/>
                <w:rFonts w:cstheme="minorHAnsi"/>
                <w:szCs w:val="20"/>
              </w:rPr>
            </w:pPr>
          </w:p>
        </w:tc>
      </w:tr>
      <w:tr w:rsidR="000A604D" w:rsidRPr="005300C7" w14:paraId="34FD4578" w14:textId="77777777" w:rsidTr="00BF0549">
        <w:trPr>
          <w:trHeight w:val="60"/>
          <w:ins w:id="3467" w:author="Abercrombie, Kerrie" w:date="2021-01-22T13:39:00Z"/>
        </w:trPr>
        <w:tc>
          <w:tcPr>
            <w:tcW w:w="846" w:type="dxa"/>
            <w:shd w:val="clear" w:color="auto" w:fill="F2F2F2" w:themeFill="background1" w:themeFillShade="F2"/>
          </w:tcPr>
          <w:p w14:paraId="6FD22148" w14:textId="3851B7B9" w:rsidR="000A604D" w:rsidRPr="005300C7" w:rsidRDefault="000A604D" w:rsidP="000A604D">
            <w:pPr>
              <w:pStyle w:val="Tabletext"/>
              <w:spacing w:before="0" w:after="0"/>
              <w:rPr>
                <w:ins w:id="3468" w:author="Abercrombie, Kerrie" w:date="2021-01-22T13:39:00Z"/>
                <w:rFonts w:cstheme="minorHAnsi"/>
                <w:b/>
                <w:szCs w:val="20"/>
              </w:rPr>
            </w:pPr>
            <w:ins w:id="3469" w:author="Abercrombie, Kerrie" w:date="2021-01-22T13:41:00Z">
              <w:r w:rsidRPr="005300C7">
                <w:rPr>
                  <w:rFonts w:cstheme="minorHAnsi"/>
                  <w:b/>
                  <w:szCs w:val="20"/>
                </w:rPr>
                <w:t>4</w:t>
              </w:r>
            </w:ins>
            <w:ins w:id="3470" w:author="Abercrombie, Kerrie" w:date="2021-01-22T13:39:00Z">
              <w:r w:rsidRPr="005300C7">
                <w:rPr>
                  <w:rFonts w:cstheme="minorHAnsi"/>
                  <w:b/>
                  <w:szCs w:val="20"/>
                </w:rPr>
                <w:t>.4</w:t>
              </w:r>
            </w:ins>
          </w:p>
        </w:tc>
        <w:tc>
          <w:tcPr>
            <w:tcW w:w="4607" w:type="dxa"/>
            <w:shd w:val="clear" w:color="auto" w:fill="F2F2F2" w:themeFill="background1" w:themeFillShade="F2"/>
          </w:tcPr>
          <w:p w14:paraId="08840134" w14:textId="1A48072C" w:rsidR="000A604D" w:rsidRPr="005300C7" w:rsidRDefault="000A604D" w:rsidP="000A604D">
            <w:pPr>
              <w:pStyle w:val="Tabletext"/>
              <w:spacing w:before="0" w:after="0"/>
              <w:ind w:left="0" w:right="0"/>
              <w:rPr>
                <w:ins w:id="3471" w:author="Abercrombie, Kerrie" w:date="2021-01-22T13:39:00Z"/>
                <w:rFonts w:cstheme="minorHAnsi"/>
                <w:szCs w:val="20"/>
              </w:rPr>
            </w:pPr>
            <w:ins w:id="3472" w:author="Abercrombie, Kerrie" w:date="2021-01-22T13:39:00Z">
              <w:r w:rsidRPr="005300C7">
                <w:rPr>
                  <w:rFonts w:cstheme="minorHAnsi"/>
                  <w:b/>
                  <w:szCs w:val="20"/>
                </w:rPr>
                <w:t>INTRODUCTION TO SHIP STABILITY</w:t>
              </w:r>
            </w:ins>
          </w:p>
        </w:tc>
        <w:tc>
          <w:tcPr>
            <w:tcW w:w="921" w:type="dxa"/>
            <w:shd w:val="clear" w:color="auto" w:fill="F2F2F2" w:themeFill="background1" w:themeFillShade="F2"/>
          </w:tcPr>
          <w:p w14:paraId="3FC1B2B3" w14:textId="77777777" w:rsidR="000A604D" w:rsidRPr="005300C7" w:rsidRDefault="000A604D" w:rsidP="000A604D">
            <w:pPr>
              <w:pStyle w:val="Tablelevel1bold"/>
              <w:spacing w:before="0" w:after="0"/>
              <w:rPr>
                <w:ins w:id="3473" w:author="Abercrombie, Kerrie" w:date="2021-01-25T09:04:00Z"/>
                <w:rFonts w:asciiTheme="minorHAnsi" w:hAnsiTheme="minorHAnsi" w:cstheme="minorHAnsi"/>
                <w:b w:val="0"/>
                <w:sz w:val="20"/>
                <w:szCs w:val="20"/>
              </w:rPr>
            </w:pPr>
          </w:p>
        </w:tc>
        <w:tc>
          <w:tcPr>
            <w:tcW w:w="4607" w:type="dxa"/>
            <w:shd w:val="clear" w:color="auto" w:fill="F2F2F2" w:themeFill="background1" w:themeFillShade="F2"/>
          </w:tcPr>
          <w:p w14:paraId="4B2EE1A9" w14:textId="550F1C68" w:rsidR="000A604D" w:rsidRPr="005300C7" w:rsidRDefault="000A604D" w:rsidP="000A604D">
            <w:pPr>
              <w:pStyle w:val="Tablelevel1bold"/>
              <w:spacing w:before="0" w:after="0"/>
              <w:rPr>
                <w:ins w:id="3474" w:author="Abercrombie, Kerrie" w:date="2021-01-22T13:39:00Z"/>
                <w:rFonts w:asciiTheme="minorHAnsi" w:hAnsiTheme="minorHAnsi" w:cstheme="minorHAnsi"/>
                <w:b w:val="0"/>
                <w:sz w:val="20"/>
                <w:szCs w:val="20"/>
              </w:rPr>
            </w:pPr>
          </w:p>
        </w:tc>
        <w:tc>
          <w:tcPr>
            <w:tcW w:w="683" w:type="dxa"/>
            <w:shd w:val="clear" w:color="auto" w:fill="F2F2F2" w:themeFill="background1" w:themeFillShade="F2"/>
          </w:tcPr>
          <w:p w14:paraId="6093EBF5" w14:textId="77777777" w:rsidR="000A604D" w:rsidRPr="005300C7" w:rsidRDefault="000A604D" w:rsidP="000A604D">
            <w:pPr>
              <w:pStyle w:val="Tabletext"/>
              <w:spacing w:before="0" w:after="0"/>
              <w:rPr>
                <w:ins w:id="3475" w:author="Abercrombie, Kerrie" w:date="2021-01-22T13:39:00Z"/>
                <w:rFonts w:cstheme="minorHAnsi"/>
                <w:b/>
                <w:szCs w:val="20"/>
              </w:rPr>
            </w:pPr>
          </w:p>
        </w:tc>
        <w:tc>
          <w:tcPr>
            <w:tcW w:w="3003" w:type="dxa"/>
            <w:shd w:val="clear" w:color="auto" w:fill="F2F2F2" w:themeFill="background1" w:themeFillShade="F2"/>
          </w:tcPr>
          <w:p w14:paraId="25CFEE7F" w14:textId="77777777" w:rsidR="000A604D" w:rsidRPr="005300C7" w:rsidRDefault="000A604D" w:rsidP="000A604D">
            <w:pPr>
              <w:pStyle w:val="Tabletext"/>
              <w:spacing w:before="0" w:after="0"/>
              <w:ind w:left="0" w:right="7"/>
              <w:rPr>
                <w:ins w:id="3476" w:author="Abercrombie, Kerrie" w:date="2021-01-22T13:39:00Z"/>
                <w:rFonts w:cstheme="minorHAnsi"/>
                <w:szCs w:val="20"/>
              </w:rPr>
            </w:pPr>
          </w:p>
        </w:tc>
      </w:tr>
      <w:tr w:rsidR="000A604D" w:rsidRPr="005300C7" w14:paraId="00FC3BB8" w14:textId="77777777" w:rsidTr="002B5A22">
        <w:trPr>
          <w:trHeight w:val="60"/>
          <w:ins w:id="3477" w:author="Abercrombie, Kerrie" w:date="2021-01-22T13:39:00Z"/>
        </w:trPr>
        <w:tc>
          <w:tcPr>
            <w:tcW w:w="846" w:type="dxa"/>
            <w:vMerge w:val="restart"/>
            <w:shd w:val="clear" w:color="auto" w:fill="auto"/>
          </w:tcPr>
          <w:p w14:paraId="4463F0A1" w14:textId="77777777" w:rsidR="000A604D" w:rsidRPr="005300C7" w:rsidRDefault="000A604D" w:rsidP="000A604D">
            <w:pPr>
              <w:pStyle w:val="Tabletext"/>
              <w:spacing w:before="0" w:after="0"/>
              <w:rPr>
                <w:ins w:id="3478" w:author="Abercrombie, Kerrie" w:date="2021-01-22T13:39:00Z"/>
                <w:rFonts w:cstheme="minorHAnsi"/>
                <w:b/>
                <w:szCs w:val="20"/>
              </w:rPr>
            </w:pPr>
          </w:p>
        </w:tc>
        <w:tc>
          <w:tcPr>
            <w:tcW w:w="4607" w:type="dxa"/>
            <w:vMerge w:val="restart"/>
            <w:shd w:val="clear" w:color="auto" w:fill="auto"/>
          </w:tcPr>
          <w:p w14:paraId="7EE9EE95" w14:textId="72708239" w:rsidR="000A604D" w:rsidRPr="009F7283" w:rsidRDefault="000A604D" w:rsidP="000A604D">
            <w:pPr>
              <w:pStyle w:val="Tabletext"/>
              <w:spacing w:before="0" w:after="0"/>
              <w:ind w:left="0" w:right="0"/>
              <w:rPr>
                <w:ins w:id="3479" w:author="Abercrombie, Kerrie" w:date="2021-01-22T13:39:00Z"/>
                <w:rFonts w:cstheme="minorHAnsi"/>
                <w:b/>
                <w:i/>
                <w:szCs w:val="20"/>
              </w:rPr>
            </w:pPr>
            <w:ins w:id="3480" w:author="Abercrombie, Kerrie" w:date="2021-01-22T13:39:00Z">
              <w:r w:rsidRPr="009F7283">
                <w:rPr>
                  <w:rFonts w:cstheme="minorHAnsi"/>
                  <w:i/>
                  <w:szCs w:val="20"/>
                </w:rPr>
                <w:t>Understand the principles of ship stability</w:t>
              </w:r>
            </w:ins>
          </w:p>
        </w:tc>
        <w:tc>
          <w:tcPr>
            <w:tcW w:w="921" w:type="dxa"/>
          </w:tcPr>
          <w:p w14:paraId="3814860A" w14:textId="0FEF9B17" w:rsidR="000A604D" w:rsidRPr="009F7283" w:rsidRDefault="000A604D" w:rsidP="000A604D">
            <w:pPr>
              <w:pStyle w:val="Tablelevel1bold"/>
              <w:spacing w:before="0" w:after="0"/>
              <w:rPr>
                <w:ins w:id="3481" w:author="Abercrombie, Kerrie" w:date="2021-01-25T09:04:00Z"/>
                <w:rFonts w:asciiTheme="minorHAnsi" w:hAnsiTheme="minorHAnsi" w:cstheme="minorHAnsi"/>
                <w:b w:val="0"/>
                <w:sz w:val="20"/>
                <w:szCs w:val="20"/>
              </w:rPr>
            </w:pPr>
            <w:ins w:id="3482" w:author="Abercrombie, Kerrie" w:date="2021-01-25T09:04:00Z">
              <w:r w:rsidRPr="009F7283">
                <w:rPr>
                  <w:rFonts w:asciiTheme="minorHAnsi" w:hAnsiTheme="minorHAnsi" w:cstheme="minorHAnsi"/>
                  <w:b w:val="0"/>
                  <w:sz w:val="20"/>
                  <w:szCs w:val="20"/>
                </w:rPr>
                <w:t>4.4.1</w:t>
              </w:r>
            </w:ins>
          </w:p>
        </w:tc>
        <w:tc>
          <w:tcPr>
            <w:tcW w:w="4607" w:type="dxa"/>
            <w:shd w:val="clear" w:color="auto" w:fill="auto"/>
          </w:tcPr>
          <w:p w14:paraId="6F72BC8B" w14:textId="04F14C9B" w:rsidR="000A604D" w:rsidRPr="009F7283" w:rsidRDefault="000A604D" w:rsidP="000A604D">
            <w:pPr>
              <w:pStyle w:val="Tablelevel1bold"/>
              <w:spacing w:before="0" w:after="0"/>
              <w:rPr>
                <w:ins w:id="3483" w:author="Abercrombie, Kerrie" w:date="2021-01-22T13:39:00Z"/>
                <w:rFonts w:asciiTheme="minorHAnsi" w:hAnsiTheme="minorHAnsi" w:cstheme="minorHAnsi"/>
                <w:b w:val="0"/>
                <w:sz w:val="20"/>
                <w:szCs w:val="20"/>
              </w:rPr>
            </w:pPr>
            <w:ins w:id="3484" w:author="Abercrombie, Kerrie" w:date="2021-01-22T13:39:00Z">
              <w:r w:rsidRPr="009F7283">
                <w:rPr>
                  <w:rFonts w:asciiTheme="minorHAnsi" w:hAnsiTheme="minorHAnsi" w:cstheme="minorHAnsi"/>
                  <w:b w:val="0"/>
                  <w:sz w:val="20"/>
                  <w:szCs w:val="20"/>
                </w:rPr>
                <w:t>Definitions of heel, list and trim</w:t>
              </w:r>
            </w:ins>
          </w:p>
        </w:tc>
        <w:tc>
          <w:tcPr>
            <w:tcW w:w="683" w:type="dxa"/>
            <w:shd w:val="clear" w:color="auto" w:fill="auto"/>
          </w:tcPr>
          <w:p w14:paraId="1FB8086D" w14:textId="77777777" w:rsidR="000A604D" w:rsidRPr="005300C7" w:rsidRDefault="000A604D" w:rsidP="000A604D">
            <w:pPr>
              <w:pStyle w:val="Tabletext"/>
              <w:spacing w:before="0" w:after="0"/>
              <w:rPr>
                <w:ins w:id="3485" w:author="Abercrombie, Kerrie" w:date="2021-01-22T13:39:00Z"/>
                <w:rFonts w:cstheme="minorHAnsi"/>
                <w:b/>
                <w:szCs w:val="20"/>
              </w:rPr>
            </w:pPr>
          </w:p>
        </w:tc>
        <w:tc>
          <w:tcPr>
            <w:tcW w:w="3003" w:type="dxa"/>
            <w:shd w:val="clear" w:color="auto" w:fill="auto"/>
          </w:tcPr>
          <w:p w14:paraId="7227EEAC" w14:textId="77777777" w:rsidR="000A604D" w:rsidRPr="005300C7" w:rsidRDefault="000A604D" w:rsidP="000A604D">
            <w:pPr>
              <w:pStyle w:val="Tabletext"/>
              <w:spacing w:before="0" w:after="0"/>
              <w:ind w:left="0" w:right="7"/>
              <w:rPr>
                <w:ins w:id="3486" w:author="Abercrombie, Kerrie" w:date="2021-01-22T13:39:00Z"/>
                <w:rFonts w:cstheme="minorHAnsi"/>
                <w:szCs w:val="20"/>
              </w:rPr>
            </w:pPr>
          </w:p>
        </w:tc>
      </w:tr>
      <w:tr w:rsidR="000A604D" w:rsidRPr="005300C7" w14:paraId="43233CF2" w14:textId="77777777" w:rsidTr="002B5A22">
        <w:trPr>
          <w:trHeight w:val="60"/>
          <w:ins w:id="3487" w:author="Abercrombie, Kerrie" w:date="2021-01-22T13:39:00Z"/>
        </w:trPr>
        <w:tc>
          <w:tcPr>
            <w:tcW w:w="846" w:type="dxa"/>
            <w:vMerge/>
            <w:shd w:val="clear" w:color="auto" w:fill="auto"/>
          </w:tcPr>
          <w:p w14:paraId="26DA0C63" w14:textId="77777777" w:rsidR="000A604D" w:rsidRPr="005300C7" w:rsidRDefault="000A604D" w:rsidP="000A604D">
            <w:pPr>
              <w:pStyle w:val="Tabletext"/>
              <w:spacing w:before="0" w:after="0"/>
              <w:rPr>
                <w:ins w:id="3488" w:author="Abercrombie, Kerrie" w:date="2021-01-22T13:39:00Z"/>
                <w:rFonts w:cstheme="minorHAnsi"/>
                <w:b/>
                <w:szCs w:val="20"/>
              </w:rPr>
            </w:pPr>
          </w:p>
        </w:tc>
        <w:tc>
          <w:tcPr>
            <w:tcW w:w="4607" w:type="dxa"/>
            <w:vMerge/>
            <w:shd w:val="clear" w:color="auto" w:fill="auto"/>
          </w:tcPr>
          <w:p w14:paraId="7CBFF7FC" w14:textId="77777777" w:rsidR="000A604D" w:rsidRPr="005300C7" w:rsidRDefault="000A604D" w:rsidP="000A604D">
            <w:pPr>
              <w:pStyle w:val="Tabletext"/>
              <w:spacing w:before="0" w:after="0"/>
              <w:ind w:left="0" w:right="0"/>
              <w:rPr>
                <w:ins w:id="3489" w:author="Abercrombie, Kerrie" w:date="2021-01-22T13:39:00Z"/>
                <w:rFonts w:cstheme="minorHAnsi"/>
                <w:szCs w:val="20"/>
              </w:rPr>
            </w:pPr>
          </w:p>
        </w:tc>
        <w:tc>
          <w:tcPr>
            <w:tcW w:w="921" w:type="dxa"/>
          </w:tcPr>
          <w:p w14:paraId="37E47228" w14:textId="761D755A" w:rsidR="000A604D" w:rsidRPr="009F7283" w:rsidRDefault="000A604D" w:rsidP="000A604D">
            <w:pPr>
              <w:pStyle w:val="Tablelevel1bold"/>
              <w:spacing w:before="0" w:after="0"/>
              <w:rPr>
                <w:ins w:id="3490" w:author="Abercrombie, Kerrie" w:date="2021-01-25T09:04:00Z"/>
                <w:rFonts w:asciiTheme="minorHAnsi" w:hAnsiTheme="minorHAnsi" w:cstheme="minorHAnsi"/>
                <w:b w:val="0"/>
                <w:sz w:val="20"/>
                <w:szCs w:val="20"/>
              </w:rPr>
            </w:pPr>
            <w:ins w:id="3491" w:author="Abercrombie, Kerrie" w:date="2021-01-25T09:04:00Z">
              <w:r w:rsidRPr="009F7283">
                <w:rPr>
                  <w:rFonts w:asciiTheme="minorHAnsi" w:hAnsiTheme="minorHAnsi" w:cstheme="minorHAnsi"/>
                  <w:b w:val="0"/>
                  <w:sz w:val="20"/>
                  <w:szCs w:val="20"/>
                </w:rPr>
                <w:t>4.4.2</w:t>
              </w:r>
            </w:ins>
          </w:p>
        </w:tc>
        <w:tc>
          <w:tcPr>
            <w:tcW w:w="4607" w:type="dxa"/>
            <w:shd w:val="clear" w:color="auto" w:fill="auto"/>
          </w:tcPr>
          <w:p w14:paraId="6B996FD6" w14:textId="0666FC29" w:rsidR="000A604D" w:rsidRPr="009F7283" w:rsidRDefault="000A604D" w:rsidP="000A604D">
            <w:pPr>
              <w:pStyle w:val="Tablelevel1bold"/>
              <w:spacing w:before="0" w:after="0"/>
              <w:rPr>
                <w:ins w:id="3492" w:author="Abercrombie, Kerrie" w:date="2021-01-22T13:39:00Z"/>
                <w:rFonts w:asciiTheme="minorHAnsi" w:hAnsiTheme="minorHAnsi" w:cstheme="minorHAnsi"/>
                <w:b w:val="0"/>
                <w:sz w:val="20"/>
                <w:szCs w:val="20"/>
              </w:rPr>
            </w:pPr>
            <w:ins w:id="3493" w:author="Abercrombie, Kerrie" w:date="2021-01-22T13:39:00Z">
              <w:r w:rsidRPr="009F7283">
                <w:rPr>
                  <w:rFonts w:asciiTheme="minorHAnsi" w:hAnsiTheme="minorHAnsi" w:cstheme="minorHAnsi"/>
                  <w:b w:val="0"/>
                  <w:sz w:val="20"/>
                  <w:szCs w:val="20"/>
                </w:rPr>
                <w:t>Factors influencing ship stability</w:t>
              </w:r>
            </w:ins>
          </w:p>
        </w:tc>
        <w:tc>
          <w:tcPr>
            <w:tcW w:w="683" w:type="dxa"/>
            <w:shd w:val="clear" w:color="auto" w:fill="auto"/>
          </w:tcPr>
          <w:p w14:paraId="78645728" w14:textId="77777777" w:rsidR="000A604D" w:rsidRPr="005300C7" w:rsidRDefault="000A604D" w:rsidP="000A604D">
            <w:pPr>
              <w:pStyle w:val="Tabletext"/>
              <w:spacing w:before="0" w:after="0"/>
              <w:rPr>
                <w:ins w:id="3494" w:author="Abercrombie, Kerrie" w:date="2021-01-22T13:39:00Z"/>
                <w:rFonts w:cstheme="minorHAnsi"/>
                <w:b/>
                <w:szCs w:val="20"/>
              </w:rPr>
            </w:pPr>
          </w:p>
        </w:tc>
        <w:tc>
          <w:tcPr>
            <w:tcW w:w="3003" w:type="dxa"/>
            <w:shd w:val="clear" w:color="auto" w:fill="auto"/>
          </w:tcPr>
          <w:p w14:paraId="3C708175" w14:textId="77777777" w:rsidR="000A604D" w:rsidRPr="005300C7" w:rsidRDefault="000A604D" w:rsidP="000A604D">
            <w:pPr>
              <w:pStyle w:val="Tabletext"/>
              <w:spacing w:before="0" w:after="0"/>
              <w:ind w:left="0" w:right="7"/>
              <w:rPr>
                <w:ins w:id="3495" w:author="Abercrombie, Kerrie" w:date="2021-01-22T13:39:00Z"/>
                <w:rFonts w:cstheme="minorHAnsi"/>
                <w:szCs w:val="20"/>
              </w:rPr>
            </w:pPr>
          </w:p>
        </w:tc>
      </w:tr>
      <w:tr w:rsidR="000A604D" w:rsidRPr="005300C7" w14:paraId="78B9BBA4" w14:textId="77777777" w:rsidTr="002B5A22">
        <w:trPr>
          <w:trHeight w:val="60"/>
          <w:ins w:id="3496" w:author="Abercrombie, Kerrie" w:date="2021-01-22T13:39:00Z"/>
        </w:trPr>
        <w:tc>
          <w:tcPr>
            <w:tcW w:w="846" w:type="dxa"/>
            <w:vMerge/>
            <w:shd w:val="clear" w:color="auto" w:fill="auto"/>
          </w:tcPr>
          <w:p w14:paraId="3B3EF36F" w14:textId="77777777" w:rsidR="000A604D" w:rsidRPr="005300C7" w:rsidRDefault="000A604D" w:rsidP="000A604D">
            <w:pPr>
              <w:pStyle w:val="Tabletext"/>
              <w:spacing w:before="0" w:after="0"/>
              <w:rPr>
                <w:ins w:id="3497" w:author="Abercrombie, Kerrie" w:date="2021-01-22T13:39:00Z"/>
                <w:rFonts w:cstheme="minorHAnsi"/>
                <w:b/>
                <w:szCs w:val="20"/>
              </w:rPr>
            </w:pPr>
          </w:p>
        </w:tc>
        <w:tc>
          <w:tcPr>
            <w:tcW w:w="4607" w:type="dxa"/>
            <w:vMerge/>
            <w:shd w:val="clear" w:color="auto" w:fill="auto"/>
          </w:tcPr>
          <w:p w14:paraId="1CCED8EB" w14:textId="77777777" w:rsidR="000A604D" w:rsidRPr="005300C7" w:rsidRDefault="000A604D" w:rsidP="000A604D">
            <w:pPr>
              <w:pStyle w:val="Tabletext"/>
              <w:spacing w:before="0" w:after="0"/>
              <w:ind w:left="0" w:right="0"/>
              <w:rPr>
                <w:ins w:id="3498" w:author="Abercrombie, Kerrie" w:date="2021-01-22T13:39:00Z"/>
                <w:rFonts w:cstheme="minorHAnsi"/>
                <w:szCs w:val="20"/>
              </w:rPr>
            </w:pPr>
          </w:p>
        </w:tc>
        <w:tc>
          <w:tcPr>
            <w:tcW w:w="921" w:type="dxa"/>
          </w:tcPr>
          <w:p w14:paraId="56BE9A58" w14:textId="632C0025" w:rsidR="000A604D" w:rsidRPr="009F7283" w:rsidRDefault="000A604D" w:rsidP="000A604D">
            <w:pPr>
              <w:pStyle w:val="Tablelevel1bold"/>
              <w:spacing w:before="0" w:after="0"/>
              <w:rPr>
                <w:ins w:id="3499" w:author="Abercrombie, Kerrie" w:date="2021-01-25T09:04:00Z"/>
                <w:rFonts w:asciiTheme="minorHAnsi" w:hAnsiTheme="minorHAnsi" w:cstheme="minorHAnsi"/>
                <w:b w:val="0"/>
                <w:sz w:val="20"/>
                <w:szCs w:val="20"/>
              </w:rPr>
            </w:pPr>
            <w:ins w:id="3500" w:author="Abercrombie, Kerrie" w:date="2021-01-25T09:04:00Z">
              <w:r w:rsidRPr="009F7283">
                <w:rPr>
                  <w:rFonts w:asciiTheme="minorHAnsi" w:hAnsiTheme="minorHAnsi" w:cstheme="minorHAnsi"/>
                  <w:b w:val="0"/>
                  <w:sz w:val="20"/>
                  <w:szCs w:val="20"/>
                </w:rPr>
                <w:t>4.4.3</w:t>
              </w:r>
            </w:ins>
          </w:p>
        </w:tc>
        <w:tc>
          <w:tcPr>
            <w:tcW w:w="4607" w:type="dxa"/>
            <w:shd w:val="clear" w:color="auto" w:fill="auto"/>
          </w:tcPr>
          <w:p w14:paraId="46647E1F" w14:textId="51FC4A63" w:rsidR="000A604D" w:rsidRPr="009F7283" w:rsidRDefault="000A604D" w:rsidP="000A604D">
            <w:pPr>
              <w:pStyle w:val="Tablelevel1bold"/>
              <w:spacing w:before="0" w:after="0"/>
              <w:rPr>
                <w:ins w:id="3501" w:author="Abercrombie, Kerrie" w:date="2021-01-22T13:39:00Z"/>
                <w:rFonts w:asciiTheme="minorHAnsi" w:hAnsiTheme="minorHAnsi" w:cstheme="minorHAnsi"/>
                <w:b w:val="0"/>
                <w:sz w:val="20"/>
                <w:szCs w:val="20"/>
              </w:rPr>
            </w:pPr>
            <w:ins w:id="3502" w:author="Abercrombie, Kerrie" w:date="2021-01-22T13:39:00Z">
              <w:r w:rsidRPr="009F7283">
                <w:rPr>
                  <w:rFonts w:asciiTheme="minorHAnsi" w:hAnsiTheme="minorHAnsi" w:cstheme="minorHAnsi"/>
                  <w:b w:val="0"/>
                  <w:sz w:val="20"/>
                  <w:szCs w:val="20"/>
                </w:rPr>
                <w:t>Recognising dangerous situations regarding ship stability</w:t>
              </w:r>
            </w:ins>
          </w:p>
        </w:tc>
        <w:tc>
          <w:tcPr>
            <w:tcW w:w="683" w:type="dxa"/>
            <w:shd w:val="clear" w:color="auto" w:fill="auto"/>
          </w:tcPr>
          <w:p w14:paraId="1847416F" w14:textId="77777777" w:rsidR="000A604D" w:rsidRPr="005300C7" w:rsidRDefault="000A604D" w:rsidP="000A604D">
            <w:pPr>
              <w:pStyle w:val="Tabletext"/>
              <w:spacing w:before="0" w:after="0"/>
              <w:rPr>
                <w:ins w:id="3503" w:author="Abercrombie, Kerrie" w:date="2021-01-22T13:39:00Z"/>
                <w:rFonts w:cstheme="minorHAnsi"/>
                <w:b/>
                <w:szCs w:val="20"/>
              </w:rPr>
            </w:pPr>
          </w:p>
        </w:tc>
        <w:tc>
          <w:tcPr>
            <w:tcW w:w="3003" w:type="dxa"/>
            <w:shd w:val="clear" w:color="auto" w:fill="auto"/>
          </w:tcPr>
          <w:p w14:paraId="00A5EE75" w14:textId="77777777" w:rsidR="000A604D" w:rsidRPr="005300C7" w:rsidRDefault="000A604D" w:rsidP="000A604D">
            <w:pPr>
              <w:pStyle w:val="Tabletext"/>
              <w:spacing w:before="0" w:after="0"/>
              <w:ind w:left="0" w:right="7"/>
              <w:rPr>
                <w:ins w:id="3504" w:author="Abercrombie, Kerrie" w:date="2021-01-22T13:39:00Z"/>
                <w:rFonts w:cstheme="minorHAnsi"/>
                <w:szCs w:val="20"/>
              </w:rPr>
            </w:pPr>
          </w:p>
        </w:tc>
      </w:tr>
      <w:tr w:rsidR="000A604D" w:rsidRPr="005300C7" w14:paraId="50793CF0" w14:textId="77777777" w:rsidTr="00BF0549">
        <w:trPr>
          <w:trHeight w:val="60"/>
          <w:ins w:id="3505" w:author="Abercrombie, Kerrie" w:date="2021-01-22T13:39:00Z"/>
        </w:trPr>
        <w:tc>
          <w:tcPr>
            <w:tcW w:w="846" w:type="dxa"/>
            <w:shd w:val="clear" w:color="auto" w:fill="F2F2F2" w:themeFill="background1" w:themeFillShade="F2"/>
          </w:tcPr>
          <w:p w14:paraId="6BC000A4" w14:textId="47669923" w:rsidR="000A604D" w:rsidRPr="005300C7" w:rsidRDefault="000A604D" w:rsidP="000A604D">
            <w:pPr>
              <w:pStyle w:val="Tabletext"/>
              <w:spacing w:before="0" w:after="0"/>
              <w:rPr>
                <w:ins w:id="3506" w:author="Abercrombie, Kerrie" w:date="2021-01-22T13:39:00Z"/>
                <w:rFonts w:cstheme="minorHAnsi"/>
                <w:b/>
                <w:szCs w:val="20"/>
              </w:rPr>
            </w:pPr>
            <w:ins w:id="3507" w:author="Abercrombie, Kerrie" w:date="2021-01-22T13:41:00Z">
              <w:r w:rsidRPr="005300C7">
                <w:rPr>
                  <w:rFonts w:cstheme="minorHAnsi"/>
                  <w:b/>
                  <w:szCs w:val="20"/>
                </w:rPr>
                <w:t>4</w:t>
              </w:r>
            </w:ins>
            <w:ins w:id="3508" w:author="Abercrombie, Kerrie" w:date="2021-01-22T13:39:00Z">
              <w:r w:rsidRPr="005300C7">
                <w:rPr>
                  <w:rFonts w:cstheme="minorHAnsi"/>
                  <w:b/>
                  <w:szCs w:val="20"/>
                </w:rPr>
                <w:t>.5</w:t>
              </w:r>
            </w:ins>
          </w:p>
        </w:tc>
        <w:tc>
          <w:tcPr>
            <w:tcW w:w="4607" w:type="dxa"/>
            <w:shd w:val="clear" w:color="auto" w:fill="F2F2F2" w:themeFill="background1" w:themeFillShade="F2"/>
          </w:tcPr>
          <w:p w14:paraId="63A88551" w14:textId="3006BECF" w:rsidR="000A604D" w:rsidRPr="005300C7" w:rsidRDefault="000A604D" w:rsidP="000A604D">
            <w:pPr>
              <w:pStyle w:val="Tabletext"/>
              <w:spacing w:before="0" w:after="0"/>
              <w:ind w:left="0" w:right="0"/>
              <w:rPr>
                <w:ins w:id="3509" w:author="Abercrombie, Kerrie" w:date="2021-01-22T13:39:00Z"/>
                <w:rFonts w:cstheme="minorHAnsi"/>
                <w:szCs w:val="20"/>
              </w:rPr>
            </w:pPr>
            <w:ins w:id="3510" w:author="Abercrombie, Kerrie" w:date="2021-01-22T13:39:00Z">
              <w:r w:rsidRPr="005300C7">
                <w:rPr>
                  <w:rFonts w:cstheme="minorHAnsi"/>
                  <w:b/>
                  <w:szCs w:val="20"/>
                </w:rPr>
                <w:t>INTRODUCTION TO SHIP HANDLING</w:t>
              </w:r>
            </w:ins>
          </w:p>
        </w:tc>
        <w:tc>
          <w:tcPr>
            <w:tcW w:w="921" w:type="dxa"/>
            <w:shd w:val="clear" w:color="auto" w:fill="F2F2F2" w:themeFill="background1" w:themeFillShade="F2"/>
          </w:tcPr>
          <w:p w14:paraId="0D274528" w14:textId="77777777" w:rsidR="000A604D" w:rsidRPr="009F7283" w:rsidRDefault="000A604D" w:rsidP="000A604D">
            <w:pPr>
              <w:pStyle w:val="Tablelevel1bold"/>
              <w:spacing w:before="0" w:after="0"/>
              <w:rPr>
                <w:ins w:id="3511" w:author="Abercrombie, Kerrie" w:date="2021-01-25T09:04:00Z"/>
                <w:rFonts w:asciiTheme="minorHAnsi" w:hAnsiTheme="minorHAnsi" w:cstheme="minorHAnsi"/>
                <w:b w:val="0"/>
                <w:sz w:val="20"/>
                <w:szCs w:val="20"/>
              </w:rPr>
            </w:pPr>
          </w:p>
        </w:tc>
        <w:tc>
          <w:tcPr>
            <w:tcW w:w="4607" w:type="dxa"/>
            <w:shd w:val="clear" w:color="auto" w:fill="F2F2F2" w:themeFill="background1" w:themeFillShade="F2"/>
          </w:tcPr>
          <w:p w14:paraId="530F699D" w14:textId="69340EC3" w:rsidR="000A604D" w:rsidRPr="005300C7" w:rsidRDefault="000A604D" w:rsidP="000A604D">
            <w:pPr>
              <w:pStyle w:val="Tablelevel1bold"/>
              <w:spacing w:before="0" w:after="0"/>
              <w:rPr>
                <w:ins w:id="3512" w:author="Abercrombie, Kerrie" w:date="2021-01-22T13:39:00Z"/>
                <w:rFonts w:asciiTheme="minorHAnsi" w:hAnsiTheme="minorHAnsi" w:cstheme="minorHAnsi"/>
                <w:sz w:val="20"/>
                <w:szCs w:val="20"/>
              </w:rPr>
            </w:pPr>
          </w:p>
        </w:tc>
        <w:tc>
          <w:tcPr>
            <w:tcW w:w="683" w:type="dxa"/>
            <w:shd w:val="clear" w:color="auto" w:fill="F2F2F2" w:themeFill="background1" w:themeFillShade="F2"/>
          </w:tcPr>
          <w:p w14:paraId="1153892D" w14:textId="77777777" w:rsidR="000A604D" w:rsidRPr="005300C7" w:rsidRDefault="000A604D" w:rsidP="000A604D">
            <w:pPr>
              <w:pStyle w:val="Tabletext"/>
              <w:spacing w:before="0" w:after="0"/>
              <w:rPr>
                <w:ins w:id="3513" w:author="Abercrombie, Kerrie" w:date="2021-01-22T13:39:00Z"/>
                <w:rFonts w:cstheme="minorHAnsi"/>
                <w:b/>
                <w:szCs w:val="20"/>
              </w:rPr>
            </w:pPr>
          </w:p>
        </w:tc>
        <w:tc>
          <w:tcPr>
            <w:tcW w:w="3003" w:type="dxa"/>
            <w:shd w:val="clear" w:color="auto" w:fill="F2F2F2" w:themeFill="background1" w:themeFillShade="F2"/>
          </w:tcPr>
          <w:p w14:paraId="4CC22E5B" w14:textId="77777777" w:rsidR="000A604D" w:rsidRPr="005300C7" w:rsidRDefault="000A604D" w:rsidP="000A604D">
            <w:pPr>
              <w:pStyle w:val="Tabletext"/>
              <w:spacing w:before="0" w:after="0"/>
              <w:ind w:left="0" w:right="7"/>
              <w:rPr>
                <w:ins w:id="3514" w:author="Abercrombie, Kerrie" w:date="2021-01-22T13:39:00Z"/>
                <w:rFonts w:cstheme="minorHAnsi"/>
                <w:szCs w:val="20"/>
              </w:rPr>
            </w:pPr>
          </w:p>
        </w:tc>
      </w:tr>
      <w:tr w:rsidR="000A604D" w:rsidRPr="005300C7" w14:paraId="49AD8CF6" w14:textId="77777777" w:rsidTr="002B5A22">
        <w:trPr>
          <w:trHeight w:val="60"/>
          <w:ins w:id="3515" w:author="Abercrombie, Kerrie" w:date="2021-01-22T13:39:00Z"/>
        </w:trPr>
        <w:tc>
          <w:tcPr>
            <w:tcW w:w="846" w:type="dxa"/>
            <w:vMerge w:val="restart"/>
            <w:shd w:val="clear" w:color="auto" w:fill="auto"/>
          </w:tcPr>
          <w:p w14:paraId="46F3C6C3" w14:textId="77777777" w:rsidR="000A604D" w:rsidRPr="005300C7" w:rsidRDefault="000A604D" w:rsidP="000A604D">
            <w:pPr>
              <w:pStyle w:val="Tabletext"/>
              <w:spacing w:before="0" w:after="0"/>
              <w:rPr>
                <w:ins w:id="3516" w:author="Abercrombie, Kerrie" w:date="2021-01-22T13:39:00Z"/>
                <w:rFonts w:cstheme="minorHAnsi"/>
                <w:b/>
                <w:szCs w:val="20"/>
              </w:rPr>
            </w:pPr>
          </w:p>
        </w:tc>
        <w:tc>
          <w:tcPr>
            <w:tcW w:w="4607" w:type="dxa"/>
            <w:vMerge w:val="restart"/>
            <w:shd w:val="clear" w:color="auto" w:fill="auto"/>
          </w:tcPr>
          <w:p w14:paraId="1EC45B00" w14:textId="495ABC08" w:rsidR="000A604D" w:rsidRPr="009F7283" w:rsidRDefault="000A604D" w:rsidP="000A604D">
            <w:pPr>
              <w:pStyle w:val="Tabletext"/>
              <w:spacing w:before="0" w:after="0"/>
              <w:ind w:left="0" w:right="0"/>
              <w:rPr>
                <w:ins w:id="3517" w:author="Abercrombie, Kerrie" w:date="2021-01-22T13:39:00Z"/>
                <w:rFonts w:cstheme="minorHAnsi"/>
                <w:b/>
                <w:i/>
                <w:szCs w:val="20"/>
              </w:rPr>
            </w:pPr>
            <w:ins w:id="3518" w:author="Abercrombie, Kerrie" w:date="2021-01-22T13:39:00Z">
              <w:r w:rsidRPr="009F7283">
                <w:rPr>
                  <w:rFonts w:cstheme="minorHAnsi"/>
                  <w:i/>
                  <w:szCs w:val="20"/>
                </w:rPr>
                <w:t>Understand the theory and practice of ship handling</w:t>
              </w:r>
            </w:ins>
          </w:p>
        </w:tc>
        <w:tc>
          <w:tcPr>
            <w:tcW w:w="921" w:type="dxa"/>
          </w:tcPr>
          <w:p w14:paraId="02F321F2" w14:textId="2A0E6E6C" w:rsidR="000A604D" w:rsidRPr="009F7283" w:rsidRDefault="000A604D" w:rsidP="000A604D">
            <w:pPr>
              <w:pStyle w:val="Tablelevel1bold"/>
              <w:spacing w:before="0" w:after="0"/>
              <w:rPr>
                <w:ins w:id="3519" w:author="Abercrombie, Kerrie" w:date="2021-01-25T09:04:00Z"/>
                <w:rFonts w:asciiTheme="minorHAnsi" w:hAnsiTheme="minorHAnsi" w:cstheme="minorHAnsi"/>
                <w:b w:val="0"/>
                <w:sz w:val="20"/>
                <w:szCs w:val="20"/>
              </w:rPr>
            </w:pPr>
            <w:ins w:id="3520" w:author="Abercrombie, Kerrie" w:date="2021-01-25T09:04:00Z">
              <w:r w:rsidRPr="009F7283">
                <w:rPr>
                  <w:rFonts w:asciiTheme="minorHAnsi" w:hAnsiTheme="minorHAnsi" w:cstheme="minorHAnsi"/>
                  <w:b w:val="0"/>
                  <w:sz w:val="20"/>
                  <w:szCs w:val="20"/>
                </w:rPr>
                <w:t>4.5.1</w:t>
              </w:r>
            </w:ins>
          </w:p>
        </w:tc>
        <w:tc>
          <w:tcPr>
            <w:tcW w:w="4607" w:type="dxa"/>
            <w:shd w:val="clear" w:color="auto" w:fill="auto"/>
          </w:tcPr>
          <w:p w14:paraId="6DE3D02F" w14:textId="3694BBBD" w:rsidR="000A604D" w:rsidRPr="005300C7" w:rsidRDefault="000A604D" w:rsidP="000A604D">
            <w:pPr>
              <w:pStyle w:val="Tablelevel1bold"/>
              <w:spacing w:before="0" w:after="0"/>
              <w:rPr>
                <w:ins w:id="3521" w:author="Abercrombie, Kerrie" w:date="2021-01-22T13:39:00Z"/>
                <w:rFonts w:asciiTheme="minorHAnsi" w:hAnsiTheme="minorHAnsi" w:cstheme="minorHAnsi"/>
                <w:b w:val="0"/>
                <w:sz w:val="20"/>
                <w:szCs w:val="20"/>
              </w:rPr>
            </w:pPr>
            <w:ins w:id="3522" w:author="Abercrombie, Kerrie" w:date="2021-01-22T13:39:00Z">
              <w:r w:rsidRPr="005300C7">
                <w:rPr>
                  <w:rFonts w:asciiTheme="minorHAnsi" w:hAnsiTheme="minorHAnsi" w:cstheme="minorHAnsi"/>
                  <w:b w:val="0"/>
                  <w:sz w:val="20"/>
                  <w:szCs w:val="20"/>
                </w:rPr>
                <w:t>Effect of pivot point on ship handling</w:t>
              </w:r>
            </w:ins>
          </w:p>
        </w:tc>
        <w:tc>
          <w:tcPr>
            <w:tcW w:w="683" w:type="dxa"/>
            <w:shd w:val="clear" w:color="auto" w:fill="auto"/>
          </w:tcPr>
          <w:p w14:paraId="57B69C53" w14:textId="77777777" w:rsidR="000A604D" w:rsidRPr="005300C7" w:rsidRDefault="000A604D" w:rsidP="000A604D">
            <w:pPr>
              <w:pStyle w:val="Tabletext"/>
              <w:spacing w:before="0" w:after="0"/>
              <w:rPr>
                <w:ins w:id="3523" w:author="Abercrombie, Kerrie" w:date="2021-01-22T13:39:00Z"/>
                <w:rFonts w:cstheme="minorHAnsi"/>
                <w:b/>
                <w:szCs w:val="20"/>
              </w:rPr>
            </w:pPr>
          </w:p>
        </w:tc>
        <w:tc>
          <w:tcPr>
            <w:tcW w:w="3003" w:type="dxa"/>
            <w:shd w:val="clear" w:color="auto" w:fill="auto"/>
          </w:tcPr>
          <w:p w14:paraId="139802BB" w14:textId="77777777" w:rsidR="000A604D" w:rsidRPr="005300C7" w:rsidRDefault="000A604D" w:rsidP="000A604D">
            <w:pPr>
              <w:pStyle w:val="Tabletext"/>
              <w:spacing w:before="0" w:after="0"/>
              <w:ind w:left="0" w:right="7"/>
              <w:rPr>
                <w:ins w:id="3524" w:author="Abercrombie, Kerrie" w:date="2021-01-22T13:39:00Z"/>
                <w:rFonts w:cstheme="minorHAnsi"/>
                <w:szCs w:val="20"/>
              </w:rPr>
            </w:pPr>
          </w:p>
        </w:tc>
      </w:tr>
      <w:tr w:rsidR="000A604D" w:rsidRPr="005300C7" w14:paraId="5D4DFE74" w14:textId="77777777" w:rsidTr="002B5A22">
        <w:trPr>
          <w:trHeight w:val="60"/>
          <w:ins w:id="3525" w:author="Abercrombie, Kerrie" w:date="2021-01-22T13:39:00Z"/>
        </w:trPr>
        <w:tc>
          <w:tcPr>
            <w:tcW w:w="846" w:type="dxa"/>
            <w:vMerge/>
            <w:shd w:val="clear" w:color="auto" w:fill="auto"/>
          </w:tcPr>
          <w:p w14:paraId="0CB03B26" w14:textId="77777777" w:rsidR="000A604D" w:rsidRPr="005300C7" w:rsidRDefault="000A604D" w:rsidP="000A604D">
            <w:pPr>
              <w:pStyle w:val="Tabletext"/>
              <w:spacing w:before="0" w:after="0"/>
              <w:rPr>
                <w:ins w:id="3526" w:author="Abercrombie, Kerrie" w:date="2021-01-22T13:39:00Z"/>
                <w:rFonts w:cstheme="minorHAnsi"/>
                <w:b/>
                <w:szCs w:val="20"/>
              </w:rPr>
            </w:pPr>
          </w:p>
        </w:tc>
        <w:tc>
          <w:tcPr>
            <w:tcW w:w="4607" w:type="dxa"/>
            <w:vMerge/>
            <w:shd w:val="clear" w:color="auto" w:fill="auto"/>
          </w:tcPr>
          <w:p w14:paraId="421666D0" w14:textId="77777777" w:rsidR="000A604D" w:rsidRPr="005300C7" w:rsidRDefault="000A604D" w:rsidP="000A604D">
            <w:pPr>
              <w:pStyle w:val="Tabletext"/>
              <w:spacing w:before="0" w:after="0"/>
              <w:ind w:left="0" w:right="0"/>
              <w:rPr>
                <w:ins w:id="3527" w:author="Abercrombie, Kerrie" w:date="2021-01-22T13:39:00Z"/>
                <w:rFonts w:cstheme="minorHAnsi"/>
                <w:szCs w:val="20"/>
              </w:rPr>
            </w:pPr>
          </w:p>
        </w:tc>
        <w:tc>
          <w:tcPr>
            <w:tcW w:w="921" w:type="dxa"/>
          </w:tcPr>
          <w:p w14:paraId="322A36F9" w14:textId="06AEFD0E" w:rsidR="000A604D" w:rsidRPr="009F7283" w:rsidRDefault="000A604D" w:rsidP="000A604D">
            <w:pPr>
              <w:pStyle w:val="Tablelevel1bold"/>
              <w:spacing w:before="0" w:after="0"/>
              <w:rPr>
                <w:ins w:id="3528" w:author="Abercrombie, Kerrie" w:date="2021-01-25T09:04:00Z"/>
                <w:rFonts w:asciiTheme="minorHAnsi" w:hAnsiTheme="minorHAnsi" w:cstheme="minorHAnsi"/>
                <w:b w:val="0"/>
                <w:sz w:val="20"/>
                <w:szCs w:val="20"/>
              </w:rPr>
            </w:pPr>
            <w:ins w:id="3529" w:author="Abercrombie, Kerrie" w:date="2021-01-25T09:04:00Z">
              <w:r w:rsidRPr="009F7283">
                <w:rPr>
                  <w:rFonts w:asciiTheme="minorHAnsi" w:hAnsiTheme="minorHAnsi" w:cstheme="minorHAnsi"/>
                  <w:b w:val="0"/>
                  <w:sz w:val="20"/>
                  <w:szCs w:val="20"/>
                </w:rPr>
                <w:t>4.5.2</w:t>
              </w:r>
            </w:ins>
          </w:p>
        </w:tc>
        <w:tc>
          <w:tcPr>
            <w:tcW w:w="4607" w:type="dxa"/>
            <w:shd w:val="clear" w:color="auto" w:fill="auto"/>
          </w:tcPr>
          <w:p w14:paraId="70730B4E" w14:textId="446A040D" w:rsidR="000A604D" w:rsidRPr="005300C7" w:rsidRDefault="000A604D" w:rsidP="000A604D">
            <w:pPr>
              <w:pStyle w:val="Tablelevel1bold"/>
              <w:spacing w:before="0" w:after="0"/>
              <w:rPr>
                <w:ins w:id="3530" w:author="Abercrombie, Kerrie" w:date="2021-01-22T13:39:00Z"/>
                <w:rFonts w:asciiTheme="minorHAnsi" w:hAnsiTheme="minorHAnsi" w:cstheme="minorHAnsi"/>
                <w:b w:val="0"/>
                <w:sz w:val="20"/>
                <w:szCs w:val="20"/>
              </w:rPr>
            </w:pPr>
            <w:ins w:id="3531" w:author="Abercrombie, Kerrie" w:date="2021-01-22T13:39:00Z">
              <w:r w:rsidRPr="005300C7">
                <w:rPr>
                  <w:rFonts w:asciiTheme="minorHAnsi" w:hAnsiTheme="minorHAnsi" w:cstheme="minorHAnsi"/>
                  <w:b w:val="0"/>
                  <w:sz w:val="20"/>
                  <w:szCs w:val="20"/>
                </w:rPr>
                <w:t>Line of approach</w:t>
              </w:r>
            </w:ins>
          </w:p>
        </w:tc>
        <w:tc>
          <w:tcPr>
            <w:tcW w:w="683" w:type="dxa"/>
            <w:shd w:val="clear" w:color="auto" w:fill="auto"/>
          </w:tcPr>
          <w:p w14:paraId="0885B610" w14:textId="77777777" w:rsidR="000A604D" w:rsidRPr="005300C7" w:rsidRDefault="000A604D" w:rsidP="000A604D">
            <w:pPr>
              <w:pStyle w:val="Tabletext"/>
              <w:spacing w:before="0" w:after="0"/>
              <w:rPr>
                <w:ins w:id="3532" w:author="Abercrombie, Kerrie" w:date="2021-01-22T13:39:00Z"/>
                <w:rFonts w:cstheme="minorHAnsi"/>
                <w:b/>
                <w:szCs w:val="20"/>
              </w:rPr>
            </w:pPr>
          </w:p>
        </w:tc>
        <w:tc>
          <w:tcPr>
            <w:tcW w:w="3003" w:type="dxa"/>
            <w:shd w:val="clear" w:color="auto" w:fill="auto"/>
          </w:tcPr>
          <w:p w14:paraId="0CA627B5" w14:textId="77777777" w:rsidR="000A604D" w:rsidRPr="005300C7" w:rsidRDefault="000A604D" w:rsidP="000A604D">
            <w:pPr>
              <w:pStyle w:val="Tabletext"/>
              <w:spacing w:before="0" w:after="0"/>
              <w:ind w:left="0" w:right="7"/>
              <w:rPr>
                <w:ins w:id="3533" w:author="Abercrombie, Kerrie" w:date="2021-01-22T13:39:00Z"/>
                <w:rFonts w:cstheme="minorHAnsi"/>
                <w:szCs w:val="20"/>
              </w:rPr>
            </w:pPr>
          </w:p>
        </w:tc>
      </w:tr>
      <w:tr w:rsidR="000A604D" w:rsidRPr="005300C7" w14:paraId="08F4D31C" w14:textId="77777777" w:rsidTr="002B5A22">
        <w:trPr>
          <w:trHeight w:val="60"/>
          <w:ins w:id="3534" w:author="Abercrombie, Kerrie" w:date="2021-01-22T13:39:00Z"/>
        </w:trPr>
        <w:tc>
          <w:tcPr>
            <w:tcW w:w="846" w:type="dxa"/>
            <w:vMerge/>
            <w:shd w:val="clear" w:color="auto" w:fill="auto"/>
          </w:tcPr>
          <w:p w14:paraId="40C493A6" w14:textId="77777777" w:rsidR="000A604D" w:rsidRPr="005300C7" w:rsidRDefault="000A604D" w:rsidP="000A604D">
            <w:pPr>
              <w:pStyle w:val="Tabletext"/>
              <w:spacing w:before="0" w:after="0"/>
              <w:rPr>
                <w:ins w:id="3535" w:author="Abercrombie, Kerrie" w:date="2021-01-22T13:39:00Z"/>
                <w:rFonts w:cstheme="minorHAnsi"/>
                <w:b/>
                <w:szCs w:val="20"/>
              </w:rPr>
            </w:pPr>
          </w:p>
        </w:tc>
        <w:tc>
          <w:tcPr>
            <w:tcW w:w="4607" w:type="dxa"/>
            <w:vMerge/>
            <w:shd w:val="clear" w:color="auto" w:fill="auto"/>
          </w:tcPr>
          <w:p w14:paraId="39837724" w14:textId="77777777" w:rsidR="000A604D" w:rsidRPr="005300C7" w:rsidRDefault="000A604D" w:rsidP="000A604D">
            <w:pPr>
              <w:pStyle w:val="Tabletext"/>
              <w:spacing w:before="0" w:after="0"/>
              <w:ind w:left="0" w:right="0"/>
              <w:rPr>
                <w:ins w:id="3536" w:author="Abercrombie, Kerrie" w:date="2021-01-22T13:39:00Z"/>
                <w:rFonts w:cstheme="minorHAnsi"/>
                <w:szCs w:val="20"/>
              </w:rPr>
            </w:pPr>
          </w:p>
        </w:tc>
        <w:tc>
          <w:tcPr>
            <w:tcW w:w="921" w:type="dxa"/>
          </w:tcPr>
          <w:p w14:paraId="4659143A" w14:textId="022EB112" w:rsidR="000A604D" w:rsidRPr="009F7283" w:rsidRDefault="000A604D" w:rsidP="000A604D">
            <w:pPr>
              <w:pStyle w:val="Tablelevel1bold"/>
              <w:spacing w:before="0" w:after="0"/>
              <w:rPr>
                <w:ins w:id="3537" w:author="Abercrombie, Kerrie" w:date="2021-01-25T09:04:00Z"/>
                <w:rFonts w:asciiTheme="minorHAnsi" w:hAnsiTheme="minorHAnsi" w:cstheme="minorHAnsi"/>
                <w:b w:val="0"/>
                <w:sz w:val="20"/>
                <w:szCs w:val="20"/>
              </w:rPr>
            </w:pPr>
            <w:ins w:id="3538" w:author="Abercrombie, Kerrie" w:date="2021-01-25T09:04:00Z">
              <w:r w:rsidRPr="009F7283">
                <w:rPr>
                  <w:rFonts w:asciiTheme="minorHAnsi" w:hAnsiTheme="minorHAnsi" w:cstheme="minorHAnsi"/>
                  <w:b w:val="0"/>
                  <w:sz w:val="20"/>
                  <w:szCs w:val="20"/>
                </w:rPr>
                <w:t>4.5.3</w:t>
              </w:r>
            </w:ins>
          </w:p>
        </w:tc>
        <w:tc>
          <w:tcPr>
            <w:tcW w:w="4607" w:type="dxa"/>
            <w:shd w:val="clear" w:color="auto" w:fill="auto"/>
          </w:tcPr>
          <w:p w14:paraId="037E676A" w14:textId="188BCD8B" w:rsidR="000A604D" w:rsidRPr="005300C7" w:rsidRDefault="000A604D" w:rsidP="000A604D">
            <w:pPr>
              <w:pStyle w:val="Tablelevel1bold"/>
              <w:spacing w:before="0" w:after="0"/>
              <w:rPr>
                <w:ins w:id="3539" w:author="Abercrombie, Kerrie" w:date="2021-01-22T13:39:00Z"/>
                <w:rFonts w:asciiTheme="minorHAnsi" w:hAnsiTheme="minorHAnsi" w:cstheme="minorHAnsi"/>
                <w:b w:val="0"/>
                <w:sz w:val="20"/>
                <w:szCs w:val="20"/>
              </w:rPr>
            </w:pPr>
            <w:ins w:id="3540" w:author="Abercrombie, Kerrie" w:date="2021-01-22T13:39:00Z">
              <w:r w:rsidRPr="005300C7">
                <w:rPr>
                  <w:rFonts w:asciiTheme="minorHAnsi" w:hAnsiTheme="minorHAnsi" w:cstheme="minorHAnsi"/>
                  <w:b w:val="0"/>
                  <w:sz w:val="20"/>
                  <w:szCs w:val="20"/>
                </w:rPr>
                <w:t>Stopping characteristics</w:t>
              </w:r>
            </w:ins>
          </w:p>
        </w:tc>
        <w:tc>
          <w:tcPr>
            <w:tcW w:w="683" w:type="dxa"/>
            <w:shd w:val="clear" w:color="auto" w:fill="auto"/>
          </w:tcPr>
          <w:p w14:paraId="2351FDFD" w14:textId="77777777" w:rsidR="000A604D" w:rsidRPr="005300C7" w:rsidRDefault="000A604D" w:rsidP="000A604D">
            <w:pPr>
              <w:pStyle w:val="Tabletext"/>
              <w:spacing w:before="0" w:after="0"/>
              <w:rPr>
                <w:ins w:id="3541" w:author="Abercrombie, Kerrie" w:date="2021-01-22T13:39:00Z"/>
                <w:rFonts w:cstheme="minorHAnsi"/>
                <w:b/>
                <w:szCs w:val="20"/>
              </w:rPr>
            </w:pPr>
          </w:p>
        </w:tc>
        <w:tc>
          <w:tcPr>
            <w:tcW w:w="3003" w:type="dxa"/>
            <w:shd w:val="clear" w:color="auto" w:fill="auto"/>
          </w:tcPr>
          <w:p w14:paraId="1B899A65" w14:textId="77777777" w:rsidR="000A604D" w:rsidRPr="005300C7" w:rsidRDefault="000A604D" w:rsidP="000A604D">
            <w:pPr>
              <w:pStyle w:val="Tabletext"/>
              <w:spacing w:before="0" w:after="0"/>
              <w:ind w:left="0" w:right="7"/>
              <w:rPr>
                <w:ins w:id="3542" w:author="Abercrombie, Kerrie" w:date="2021-01-22T13:39:00Z"/>
                <w:rFonts w:cstheme="minorHAnsi"/>
                <w:szCs w:val="20"/>
              </w:rPr>
            </w:pPr>
          </w:p>
        </w:tc>
      </w:tr>
      <w:tr w:rsidR="000A604D" w:rsidRPr="005300C7" w14:paraId="74AD0E9B" w14:textId="77777777" w:rsidTr="002B5A22">
        <w:trPr>
          <w:trHeight w:val="60"/>
          <w:ins w:id="3543" w:author="Abercrombie, Kerrie" w:date="2021-01-22T13:39:00Z"/>
        </w:trPr>
        <w:tc>
          <w:tcPr>
            <w:tcW w:w="846" w:type="dxa"/>
            <w:vMerge/>
            <w:shd w:val="clear" w:color="auto" w:fill="auto"/>
          </w:tcPr>
          <w:p w14:paraId="24F13715" w14:textId="77777777" w:rsidR="000A604D" w:rsidRPr="005300C7" w:rsidRDefault="000A604D" w:rsidP="000A604D">
            <w:pPr>
              <w:pStyle w:val="Tabletext"/>
              <w:spacing w:before="0" w:after="0"/>
              <w:rPr>
                <w:ins w:id="3544" w:author="Abercrombie, Kerrie" w:date="2021-01-22T13:39:00Z"/>
                <w:rFonts w:cstheme="minorHAnsi"/>
                <w:b/>
                <w:szCs w:val="20"/>
              </w:rPr>
            </w:pPr>
          </w:p>
        </w:tc>
        <w:tc>
          <w:tcPr>
            <w:tcW w:w="4607" w:type="dxa"/>
            <w:vMerge/>
            <w:shd w:val="clear" w:color="auto" w:fill="auto"/>
          </w:tcPr>
          <w:p w14:paraId="6F7722E2" w14:textId="77777777" w:rsidR="000A604D" w:rsidRPr="005300C7" w:rsidRDefault="000A604D" w:rsidP="000A604D">
            <w:pPr>
              <w:pStyle w:val="Tabletext"/>
              <w:spacing w:before="0" w:after="0"/>
              <w:ind w:left="0" w:right="0"/>
              <w:rPr>
                <w:ins w:id="3545" w:author="Abercrombie, Kerrie" w:date="2021-01-22T13:39:00Z"/>
                <w:rFonts w:cstheme="minorHAnsi"/>
                <w:szCs w:val="20"/>
              </w:rPr>
            </w:pPr>
          </w:p>
        </w:tc>
        <w:tc>
          <w:tcPr>
            <w:tcW w:w="921" w:type="dxa"/>
          </w:tcPr>
          <w:p w14:paraId="12E57348" w14:textId="544BAEBE" w:rsidR="000A604D" w:rsidRPr="009F7283" w:rsidRDefault="000A604D" w:rsidP="000A604D">
            <w:pPr>
              <w:pStyle w:val="Tablelevel1bold"/>
              <w:spacing w:before="0" w:after="0"/>
              <w:rPr>
                <w:ins w:id="3546" w:author="Abercrombie, Kerrie" w:date="2021-01-25T09:04:00Z"/>
                <w:rFonts w:asciiTheme="minorHAnsi" w:hAnsiTheme="minorHAnsi" w:cstheme="minorHAnsi"/>
                <w:b w:val="0"/>
                <w:sz w:val="20"/>
                <w:szCs w:val="20"/>
              </w:rPr>
            </w:pPr>
            <w:ins w:id="3547" w:author="Abercrombie, Kerrie" w:date="2021-01-25T09:04:00Z">
              <w:r w:rsidRPr="009F7283">
                <w:rPr>
                  <w:rFonts w:asciiTheme="minorHAnsi" w:hAnsiTheme="minorHAnsi" w:cstheme="minorHAnsi"/>
                  <w:b w:val="0"/>
                  <w:sz w:val="20"/>
                  <w:szCs w:val="20"/>
                </w:rPr>
                <w:t>4.5.4</w:t>
              </w:r>
            </w:ins>
          </w:p>
        </w:tc>
        <w:tc>
          <w:tcPr>
            <w:tcW w:w="4607" w:type="dxa"/>
            <w:shd w:val="clear" w:color="auto" w:fill="auto"/>
          </w:tcPr>
          <w:p w14:paraId="48823827" w14:textId="6269E0E4" w:rsidR="000A604D" w:rsidRPr="005300C7" w:rsidRDefault="000A604D" w:rsidP="000A604D">
            <w:pPr>
              <w:pStyle w:val="Tablelevel1bold"/>
              <w:spacing w:before="0" w:after="0"/>
              <w:rPr>
                <w:ins w:id="3548" w:author="Abercrombie, Kerrie" w:date="2021-01-22T13:39:00Z"/>
                <w:rFonts w:asciiTheme="minorHAnsi" w:hAnsiTheme="minorHAnsi" w:cstheme="minorHAnsi"/>
                <w:b w:val="0"/>
                <w:sz w:val="20"/>
                <w:szCs w:val="20"/>
              </w:rPr>
            </w:pPr>
            <w:ins w:id="3549" w:author="Abercrombie, Kerrie" w:date="2021-01-22T13:39:00Z">
              <w:r w:rsidRPr="005300C7">
                <w:rPr>
                  <w:rFonts w:asciiTheme="minorHAnsi" w:hAnsiTheme="minorHAnsi" w:cstheme="minorHAnsi"/>
                  <w:b w:val="0"/>
                  <w:sz w:val="20"/>
                  <w:szCs w:val="20"/>
                </w:rPr>
                <w:t>Turning characteristics</w:t>
              </w:r>
            </w:ins>
          </w:p>
        </w:tc>
        <w:tc>
          <w:tcPr>
            <w:tcW w:w="683" w:type="dxa"/>
            <w:shd w:val="clear" w:color="auto" w:fill="auto"/>
          </w:tcPr>
          <w:p w14:paraId="46B11A57" w14:textId="77777777" w:rsidR="000A604D" w:rsidRPr="005300C7" w:rsidRDefault="000A604D" w:rsidP="000A604D">
            <w:pPr>
              <w:pStyle w:val="Tabletext"/>
              <w:spacing w:before="0" w:after="0"/>
              <w:rPr>
                <w:ins w:id="3550" w:author="Abercrombie, Kerrie" w:date="2021-01-22T13:39:00Z"/>
                <w:rFonts w:cstheme="minorHAnsi"/>
                <w:b/>
                <w:szCs w:val="20"/>
              </w:rPr>
            </w:pPr>
          </w:p>
        </w:tc>
        <w:tc>
          <w:tcPr>
            <w:tcW w:w="3003" w:type="dxa"/>
            <w:shd w:val="clear" w:color="auto" w:fill="auto"/>
          </w:tcPr>
          <w:p w14:paraId="134C6435" w14:textId="77777777" w:rsidR="000A604D" w:rsidRPr="005300C7" w:rsidRDefault="000A604D" w:rsidP="000A604D">
            <w:pPr>
              <w:pStyle w:val="Tabletext"/>
              <w:spacing w:before="0" w:after="0"/>
              <w:ind w:left="0" w:right="7"/>
              <w:rPr>
                <w:ins w:id="3551" w:author="Abercrombie, Kerrie" w:date="2021-01-22T13:39:00Z"/>
                <w:rFonts w:cstheme="minorHAnsi"/>
                <w:szCs w:val="20"/>
              </w:rPr>
            </w:pPr>
          </w:p>
        </w:tc>
      </w:tr>
      <w:tr w:rsidR="000A604D" w:rsidRPr="005300C7" w14:paraId="5C41388F" w14:textId="77777777" w:rsidTr="002B5A22">
        <w:trPr>
          <w:trHeight w:val="60"/>
          <w:ins w:id="3552" w:author="Abercrombie, Kerrie" w:date="2021-01-22T13:39:00Z"/>
        </w:trPr>
        <w:tc>
          <w:tcPr>
            <w:tcW w:w="846" w:type="dxa"/>
            <w:vMerge/>
            <w:shd w:val="clear" w:color="auto" w:fill="auto"/>
          </w:tcPr>
          <w:p w14:paraId="366064A7" w14:textId="77777777" w:rsidR="000A604D" w:rsidRPr="005300C7" w:rsidRDefault="000A604D" w:rsidP="000A604D">
            <w:pPr>
              <w:pStyle w:val="Tabletext"/>
              <w:spacing w:before="0" w:after="0"/>
              <w:rPr>
                <w:ins w:id="3553" w:author="Abercrombie, Kerrie" w:date="2021-01-22T13:39:00Z"/>
                <w:rFonts w:cstheme="minorHAnsi"/>
                <w:b/>
                <w:szCs w:val="20"/>
              </w:rPr>
            </w:pPr>
          </w:p>
        </w:tc>
        <w:tc>
          <w:tcPr>
            <w:tcW w:w="4607" w:type="dxa"/>
            <w:vMerge/>
            <w:shd w:val="clear" w:color="auto" w:fill="auto"/>
          </w:tcPr>
          <w:p w14:paraId="0BDC50FA" w14:textId="77777777" w:rsidR="000A604D" w:rsidRPr="005300C7" w:rsidRDefault="000A604D" w:rsidP="000A604D">
            <w:pPr>
              <w:pStyle w:val="Tabletext"/>
              <w:spacing w:before="0" w:after="0"/>
              <w:ind w:left="0" w:right="0"/>
              <w:rPr>
                <w:ins w:id="3554" w:author="Abercrombie, Kerrie" w:date="2021-01-22T13:39:00Z"/>
                <w:rFonts w:cstheme="minorHAnsi"/>
                <w:szCs w:val="20"/>
              </w:rPr>
            </w:pPr>
          </w:p>
        </w:tc>
        <w:tc>
          <w:tcPr>
            <w:tcW w:w="921" w:type="dxa"/>
          </w:tcPr>
          <w:p w14:paraId="797A7ED0" w14:textId="767B997F" w:rsidR="000A604D" w:rsidRPr="009F7283" w:rsidRDefault="000A604D" w:rsidP="000A604D">
            <w:pPr>
              <w:pStyle w:val="Tablelevel1bold"/>
              <w:spacing w:before="0" w:after="0"/>
              <w:rPr>
                <w:ins w:id="3555" w:author="Abercrombie, Kerrie" w:date="2021-01-25T09:04:00Z"/>
                <w:rFonts w:asciiTheme="minorHAnsi" w:hAnsiTheme="minorHAnsi" w:cstheme="minorHAnsi"/>
                <w:b w:val="0"/>
                <w:sz w:val="20"/>
                <w:szCs w:val="20"/>
              </w:rPr>
            </w:pPr>
            <w:ins w:id="3556" w:author="Abercrombie, Kerrie" w:date="2021-01-25T09:04:00Z">
              <w:r w:rsidRPr="009F7283">
                <w:rPr>
                  <w:rFonts w:asciiTheme="minorHAnsi" w:hAnsiTheme="minorHAnsi" w:cstheme="minorHAnsi"/>
                  <w:b w:val="0"/>
                  <w:sz w:val="20"/>
                  <w:szCs w:val="20"/>
                </w:rPr>
                <w:t>4.5.5</w:t>
              </w:r>
            </w:ins>
          </w:p>
        </w:tc>
        <w:tc>
          <w:tcPr>
            <w:tcW w:w="4607" w:type="dxa"/>
            <w:shd w:val="clear" w:color="auto" w:fill="auto"/>
          </w:tcPr>
          <w:p w14:paraId="1E1B2C10" w14:textId="07844C94" w:rsidR="000A604D" w:rsidRPr="005300C7" w:rsidRDefault="000A604D" w:rsidP="000A604D">
            <w:pPr>
              <w:pStyle w:val="Tablelevel1bold"/>
              <w:spacing w:before="0" w:after="0"/>
              <w:rPr>
                <w:ins w:id="3557" w:author="Abercrombie, Kerrie" w:date="2021-01-22T13:39:00Z"/>
                <w:rFonts w:asciiTheme="minorHAnsi" w:hAnsiTheme="minorHAnsi" w:cstheme="minorHAnsi"/>
                <w:b w:val="0"/>
                <w:sz w:val="20"/>
                <w:szCs w:val="20"/>
              </w:rPr>
            </w:pPr>
            <w:ins w:id="3558" w:author="Abercrombie, Kerrie" w:date="2021-01-22T13:39:00Z">
              <w:r w:rsidRPr="005300C7">
                <w:rPr>
                  <w:rFonts w:asciiTheme="minorHAnsi" w:hAnsiTheme="minorHAnsi" w:cstheme="minorHAnsi"/>
                  <w:b w:val="0"/>
                  <w:sz w:val="20"/>
                  <w:szCs w:val="20"/>
                </w:rPr>
                <w:t>External forces on ship handling – winds and tides</w:t>
              </w:r>
            </w:ins>
          </w:p>
        </w:tc>
        <w:tc>
          <w:tcPr>
            <w:tcW w:w="683" w:type="dxa"/>
            <w:shd w:val="clear" w:color="auto" w:fill="auto"/>
          </w:tcPr>
          <w:p w14:paraId="13761FDB" w14:textId="77777777" w:rsidR="000A604D" w:rsidRPr="005300C7" w:rsidRDefault="000A604D" w:rsidP="000A604D">
            <w:pPr>
              <w:pStyle w:val="Tabletext"/>
              <w:spacing w:before="0" w:after="0"/>
              <w:rPr>
                <w:ins w:id="3559" w:author="Abercrombie, Kerrie" w:date="2021-01-22T13:39:00Z"/>
                <w:rFonts w:cstheme="minorHAnsi"/>
                <w:b/>
                <w:szCs w:val="20"/>
              </w:rPr>
            </w:pPr>
          </w:p>
        </w:tc>
        <w:tc>
          <w:tcPr>
            <w:tcW w:w="3003" w:type="dxa"/>
            <w:shd w:val="clear" w:color="auto" w:fill="auto"/>
          </w:tcPr>
          <w:p w14:paraId="35B0D752" w14:textId="77777777" w:rsidR="000A604D" w:rsidRPr="005300C7" w:rsidRDefault="000A604D" w:rsidP="000A604D">
            <w:pPr>
              <w:pStyle w:val="Tabletext"/>
              <w:spacing w:before="0" w:after="0"/>
              <w:ind w:left="0" w:right="7"/>
              <w:rPr>
                <w:ins w:id="3560" w:author="Abercrombie, Kerrie" w:date="2021-01-22T13:39:00Z"/>
                <w:rFonts w:cstheme="minorHAnsi"/>
                <w:szCs w:val="20"/>
              </w:rPr>
            </w:pPr>
          </w:p>
        </w:tc>
      </w:tr>
      <w:tr w:rsidR="000A604D" w:rsidRPr="005300C7" w14:paraId="0449681F" w14:textId="77777777" w:rsidTr="002B5A22">
        <w:trPr>
          <w:trHeight w:val="60"/>
          <w:ins w:id="3561" w:author="Abercrombie, Kerrie" w:date="2021-01-22T13:39:00Z"/>
        </w:trPr>
        <w:tc>
          <w:tcPr>
            <w:tcW w:w="846" w:type="dxa"/>
            <w:vMerge/>
            <w:shd w:val="clear" w:color="auto" w:fill="auto"/>
          </w:tcPr>
          <w:p w14:paraId="69AF11AF" w14:textId="77777777" w:rsidR="000A604D" w:rsidRPr="005300C7" w:rsidRDefault="000A604D" w:rsidP="000A604D">
            <w:pPr>
              <w:pStyle w:val="Tabletext"/>
              <w:spacing w:before="0" w:after="0"/>
              <w:rPr>
                <w:ins w:id="3562" w:author="Abercrombie, Kerrie" w:date="2021-01-22T13:39:00Z"/>
                <w:rFonts w:cstheme="minorHAnsi"/>
                <w:b/>
                <w:szCs w:val="20"/>
              </w:rPr>
            </w:pPr>
          </w:p>
        </w:tc>
        <w:tc>
          <w:tcPr>
            <w:tcW w:w="4607" w:type="dxa"/>
            <w:vMerge/>
            <w:shd w:val="clear" w:color="auto" w:fill="auto"/>
          </w:tcPr>
          <w:p w14:paraId="338B75D8" w14:textId="77777777" w:rsidR="000A604D" w:rsidRPr="005300C7" w:rsidRDefault="000A604D" w:rsidP="000A604D">
            <w:pPr>
              <w:pStyle w:val="Tabletext"/>
              <w:spacing w:before="0" w:after="0"/>
              <w:ind w:left="0" w:right="0"/>
              <w:rPr>
                <w:ins w:id="3563" w:author="Abercrombie, Kerrie" w:date="2021-01-22T13:39:00Z"/>
                <w:rFonts w:cstheme="minorHAnsi"/>
                <w:szCs w:val="20"/>
              </w:rPr>
            </w:pPr>
          </w:p>
        </w:tc>
        <w:tc>
          <w:tcPr>
            <w:tcW w:w="921" w:type="dxa"/>
          </w:tcPr>
          <w:p w14:paraId="58805855" w14:textId="7EBC923F" w:rsidR="000A604D" w:rsidRPr="009F7283" w:rsidRDefault="000A604D" w:rsidP="000A604D">
            <w:pPr>
              <w:pStyle w:val="Tablelevel1bold"/>
              <w:spacing w:before="0" w:after="0"/>
              <w:rPr>
                <w:ins w:id="3564" w:author="Abercrombie, Kerrie" w:date="2021-01-25T09:04:00Z"/>
                <w:rFonts w:asciiTheme="minorHAnsi" w:hAnsiTheme="minorHAnsi" w:cstheme="minorHAnsi"/>
                <w:b w:val="0"/>
                <w:sz w:val="20"/>
                <w:szCs w:val="20"/>
              </w:rPr>
            </w:pPr>
            <w:ins w:id="3565" w:author="Abercrombie, Kerrie" w:date="2021-01-25T09:04:00Z">
              <w:r w:rsidRPr="009F7283">
                <w:rPr>
                  <w:rFonts w:asciiTheme="minorHAnsi" w:hAnsiTheme="minorHAnsi" w:cstheme="minorHAnsi"/>
                  <w:b w:val="0"/>
                  <w:sz w:val="20"/>
                  <w:szCs w:val="20"/>
                </w:rPr>
                <w:t>4.5.6</w:t>
              </w:r>
            </w:ins>
          </w:p>
        </w:tc>
        <w:tc>
          <w:tcPr>
            <w:tcW w:w="4607" w:type="dxa"/>
            <w:shd w:val="clear" w:color="auto" w:fill="auto"/>
          </w:tcPr>
          <w:p w14:paraId="0834C167" w14:textId="6B5FE27A" w:rsidR="000A604D" w:rsidRPr="005300C7" w:rsidRDefault="000A604D" w:rsidP="000A604D">
            <w:pPr>
              <w:pStyle w:val="Tablelevel1bold"/>
              <w:spacing w:before="0" w:after="0"/>
              <w:rPr>
                <w:ins w:id="3566" w:author="Abercrombie, Kerrie" w:date="2021-01-22T13:39:00Z"/>
                <w:rFonts w:asciiTheme="minorHAnsi" w:hAnsiTheme="minorHAnsi" w:cstheme="minorHAnsi"/>
                <w:b w:val="0"/>
                <w:sz w:val="20"/>
                <w:szCs w:val="20"/>
              </w:rPr>
            </w:pPr>
            <w:ins w:id="3567" w:author="Abercrombie, Kerrie" w:date="2021-01-22T13:39:00Z">
              <w:r w:rsidRPr="005300C7">
                <w:rPr>
                  <w:rFonts w:asciiTheme="minorHAnsi" w:hAnsiTheme="minorHAnsi" w:cstheme="minorHAnsi"/>
                  <w:b w:val="0"/>
                  <w:sz w:val="20"/>
                  <w:szCs w:val="20"/>
                </w:rPr>
                <w:t>Effect of interaction and squat</w:t>
              </w:r>
            </w:ins>
          </w:p>
        </w:tc>
        <w:tc>
          <w:tcPr>
            <w:tcW w:w="683" w:type="dxa"/>
            <w:shd w:val="clear" w:color="auto" w:fill="auto"/>
          </w:tcPr>
          <w:p w14:paraId="6AEC4F67" w14:textId="77777777" w:rsidR="000A604D" w:rsidRPr="005300C7" w:rsidRDefault="000A604D" w:rsidP="000A604D">
            <w:pPr>
              <w:pStyle w:val="Tabletext"/>
              <w:spacing w:before="0" w:after="0"/>
              <w:rPr>
                <w:ins w:id="3568" w:author="Abercrombie, Kerrie" w:date="2021-01-22T13:39:00Z"/>
                <w:rFonts w:cstheme="minorHAnsi"/>
                <w:b/>
                <w:szCs w:val="20"/>
              </w:rPr>
            </w:pPr>
          </w:p>
        </w:tc>
        <w:tc>
          <w:tcPr>
            <w:tcW w:w="3003" w:type="dxa"/>
            <w:shd w:val="clear" w:color="auto" w:fill="auto"/>
          </w:tcPr>
          <w:p w14:paraId="06AF0B19" w14:textId="77777777" w:rsidR="000A604D" w:rsidRPr="005300C7" w:rsidRDefault="000A604D" w:rsidP="000A604D">
            <w:pPr>
              <w:pStyle w:val="Tabletext"/>
              <w:spacing w:before="0" w:after="0"/>
              <w:ind w:left="0" w:right="7"/>
              <w:rPr>
                <w:ins w:id="3569" w:author="Abercrombie, Kerrie" w:date="2021-01-22T13:39:00Z"/>
                <w:rFonts w:cstheme="minorHAnsi"/>
                <w:szCs w:val="20"/>
              </w:rPr>
            </w:pPr>
          </w:p>
        </w:tc>
      </w:tr>
      <w:tr w:rsidR="000A604D" w:rsidRPr="005300C7" w14:paraId="44C39457" w14:textId="77777777" w:rsidTr="002B5A22">
        <w:trPr>
          <w:trHeight w:val="60"/>
          <w:ins w:id="3570" w:author="Abercrombie, Kerrie" w:date="2021-01-22T13:39:00Z"/>
        </w:trPr>
        <w:tc>
          <w:tcPr>
            <w:tcW w:w="846" w:type="dxa"/>
            <w:vMerge/>
            <w:shd w:val="clear" w:color="auto" w:fill="auto"/>
          </w:tcPr>
          <w:p w14:paraId="253EE2F8" w14:textId="77777777" w:rsidR="000A604D" w:rsidRPr="005300C7" w:rsidRDefault="000A604D" w:rsidP="000A604D">
            <w:pPr>
              <w:pStyle w:val="Tabletext"/>
              <w:spacing w:before="0" w:after="0"/>
              <w:rPr>
                <w:ins w:id="3571" w:author="Abercrombie, Kerrie" w:date="2021-01-22T13:39:00Z"/>
                <w:rFonts w:cstheme="minorHAnsi"/>
                <w:b/>
                <w:szCs w:val="20"/>
              </w:rPr>
            </w:pPr>
          </w:p>
        </w:tc>
        <w:tc>
          <w:tcPr>
            <w:tcW w:w="4607" w:type="dxa"/>
            <w:vMerge/>
            <w:shd w:val="clear" w:color="auto" w:fill="auto"/>
          </w:tcPr>
          <w:p w14:paraId="2FE22433" w14:textId="77777777" w:rsidR="000A604D" w:rsidRPr="005300C7" w:rsidRDefault="000A604D" w:rsidP="000A604D">
            <w:pPr>
              <w:pStyle w:val="Tabletext"/>
              <w:spacing w:before="0" w:after="0"/>
              <w:ind w:left="0" w:right="0"/>
              <w:rPr>
                <w:ins w:id="3572" w:author="Abercrombie, Kerrie" w:date="2021-01-22T13:39:00Z"/>
                <w:rFonts w:cstheme="minorHAnsi"/>
                <w:szCs w:val="20"/>
              </w:rPr>
            </w:pPr>
          </w:p>
        </w:tc>
        <w:tc>
          <w:tcPr>
            <w:tcW w:w="921" w:type="dxa"/>
          </w:tcPr>
          <w:p w14:paraId="25F374D4" w14:textId="2343777F" w:rsidR="000A604D" w:rsidRPr="009F7283" w:rsidRDefault="000A604D" w:rsidP="000A604D">
            <w:pPr>
              <w:pStyle w:val="Tablelevel1bold"/>
              <w:spacing w:before="0" w:after="0"/>
              <w:rPr>
                <w:ins w:id="3573" w:author="Abercrombie, Kerrie" w:date="2021-01-25T09:04:00Z"/>
                <w:rFonts w:asciiTheme="minorHAnsi" w:hAnsiTheme="minorHAnsi" w:cstheme="minorHAnsi"/>
                <w:b w:val="0"/>
                <w:sz w:val="20"/>
                <w:szCs w:val="20"/>
              </w:rPr>
            </w:pPr>
            <w:ins w:id="3574" w:author="Abercrombie, Kerrie" w:date="2021-01-25T09:04:00Z">
              <w:r w:rsidRPr="009F7283">
                <w:rPr>
                  <w:rFonts w:asciiTheme="minorHAnsi" w:hAnsiTheme="minorHAnsi" w:cstheme="minorHAnsi"/>
                  <w:b w:val="0"/>
                  <w:sz w:val="20"/>
                  <w:szCs w:val="20"/>
                </w:rPr>
                <w:t>4.5.7</w:t>
              </w:r>
            </w:ins>
          </w:p>
        </w:tc>
        <w:tc>
          <w:tcPr>
            <w:tcW w:w="4607" w:type="dxa"/>
            <w:shd w:val="clear" w:color="auto" w:fill="auto"/>
          </w:tcPr>
          <w:p w14:paraId="11937F7D" w14:textId="4EC99204" w:rsidR="000A604D" w:rsidRPr="005300C7" w:rsidRDefault="000A604D" w:rsidP="000A604D">
            <w:pPr>
              <w:pStyle w:val="Tablelevel1bold"/>
              <w:spacing w:before="0" w:after="0"/>
              <w:rPr>
                <w:ins w:id="3575" w:author="Abercrombie, Kerrie" w:date="2021-01-22T13:39:00Z"/>
                <w:rFonts w:asciiTheme="minorHAnsi" w:hAnsiTheme="minorHAnsi" w:cstheme="minorHAnsi"/>
                <w:b w:val="0"/>
                <w:sz w:val="20"/>
                <w:szCs w:val="20"/>
              </w:rPr>
            </w:pPr>
            <w:ins w:id="3576" w:author="Abercrombie, Kerrie" w:date="2021-01-22T13:39:00Z">
              <w:r w:rsidRPr="005300C7">
                <w:rPr>
                  <w:rFonts w:asciiTheme="minorHAnsi" w:hAnsiTheme="minorHAnsi" w:cstheme="minorHAnsi"/>
                  <w:b w:val="0"/>
                  <w:sz w:val="20"/>
                  <w:szCs w:val="20"/>
                </w:rPr>
                <w:t>Vessel manoeuvrability</w:t>
              </w:r>
            </w:ins>
          </w:p>
        </w:tc>
        <w:tc>
          <w:tcPr>
            <w:tcW w:w="683" w:type="dxa"/>
            <w:shd w:val="clear" w:color="auto" w:fill="auto"/>
          </w:tcPr>
          <w:p w14:paraId="628E9269" w14:textId="77777777" w:rsidR="000A604D" w:rsidRPr="005300C7" w:rsidRDefault="000A604D" w:rsidP="000A604D">
            <w:pPr>
              <w:pStyle w:val="Tabletext"/>
              <w:spacing w:before="0" w:after="0"/>
              <w:rPr>
                <w:ins w:id="3577" w:author="Abercrombie, Kerrie" w:date="2021-01-22T13:39:00Z"/>
                <w:rFonts w:cstheme="minorHAnsi"/>
                <w:b/>
                <w:szCs w:val="20"/>
              </w:rPr>
            </w:pPr>
          </w:p>
        </w:tc>
        <w:tc>
          <w:tcPr>
            <w:tcW w:w="3003" w:type="dxa"/>
            <w:shd w:val="clear" w:color="auto" w:fill="auto"/>
          </w:tcPr>
          <w:p w14:paraId="1293A23C" w14:textId="77777777" w:rsidR="000A604D" w:rsidRPr="005300C7" w:rsidRDefault="000A604D" w:rsidP="000A604D">
            <w:pPr>
              <w:pStyle w:val="Tabletext"/>
              <w:spacing w:before="0" w:after="0"/>
              <w:ind w:left="0" w:right="7"/>
              <w:rPr>
                <w:ins w:id="3578" w:author="Abercrombie, Kerrie" w:date="2021-01-22T13:39:00Z"/>
                <w:rFonts w:cstheme="minorHAnsi"/>
                <w:szCs w:val="20"/>
              </w:rPr>
            </w:pPr>
          </w:p>
        </w:tc>
      </w:tr>
      <w:tr w:rsidR="000A604D" w:rsidRPr="005300C7" w14:paraId="20A7DB7A" w14:textId="77777777" w:rsidTr="002B5A22">
        <w:trPr>
          <w:trHeight w:val="60"/>
          <w:ins w:id="3579" w:author="Abercrombie, Kerrie" w:date="2021-01-22T13:39:00Z"/>
        </w:trPr>
        <w:tc>
          <w:tcPr>
            <w:tcW w:w="846" w:type="dxa"/>
            <w:vMerge/>
            <w:shd w:val="clear" w:color="auto" w:fill="auto"/>
          </w:tcPr>
          <w:p w14:paraId="55B08B61" w14:textId="77777777" w:rsidR="000A604D" w:rsidRPr="005300C7" w:rsidRDefault="000A604D" w:rsidP="000A604D">
            <w:pPr>
              <w:pStyle w:val="Tabletext"/>
              <w:spacing w:before="0" w:after="0"/>
              <w:rPr>
                <w:ins w:id="3580" w:author="Abercrombie, Kerrie" w:date="2021-01-22T13:39:00Z"/>
                <w:rFonts w:cstheme="minorHAnsi"/>
                <w:b/>
                <w:szCs w:val="20"/>
              </w:rPr>
            </w:pPr>
          </w:p>
        </w:tc>
        <w:tc>
          <w:tcPr>
            <w:tcW w:w="4607" w:type="dxa"/>
            <w:vMerge/>
            <w:shd w:val="clear" w:color="auto" w:fill="auto"/>
          </w:tcPr>
          <w:p w14:paraId="59C575DB" w14:textId="77777777" w:rsidR="000A604D" w:rsidRPr="005300C7" w:rsidRDefault="000A604D" w:rsidP="000A604D">
            <w:pPr>
              <w:pStyle w:val="Tabletext"/>
              <w:spacing w:before="0" w:after="0"/>
              <w:ind w:left="0" w:right="0"/>
              <w:rPr>
                <w:ins w:id="3581" w:author="Abercrombie, Kerrie" w:date="2021-01-22T13:39:00Z"/>
                <w:rFonts w:cstheme="minorHAnsi"/>
                <w:szCs w:val="20"/>
              </w:rPr>
            </w:pPr>
          </w:p>
        </w:tc>
        <w:tc>
          <w:tcPr>
            <w:tcW w:w="921" w:type="dxa"/>
          </w:tcPr>
          <w:p w14:paraId="2A628E1E" w14:textId="6E4BF94F" w:rsidR="000A604D" w:rsidRPr="009F7283" w:rsidRDefault="000A604D" w:rsidP="000A604D">
            <w:pPr>
              <w:pStyle w:val="Tablelevel1bold"/>
              <w:spacing w:before="0" w:after="0"/>
              <w:rPr>
                <w:ins w:id="3582" w:author="Abercrombie, Kerrie" w:date="2021-01-25T09:04:00Z"/>
                <w:rFonts w:asciiTheme="minorHAnsi" w:hAnsiTheme="minorHAnsi" w:cstheme="minorHAnsi"/>
                <w:b w:val="0"/>
                <w:sz w:val="20"/>
                <w:szCs w:val="20"/>
              </w:rPr>
            </w:pPr>
            <w:ins w:id="3583" w:author="Abercrombie, Kerrie" w:date="2021-01-25T09:04:00Z">
              <w:r w:rsidRPr="009F7283">
                <w:rPr>
                  <w:rFonts w:asciiTheme="minorHAnsi" w:hAnsiTheme="minorHAnsi" w:cstheme="minorHAnsi"/>
                  <w:b w:val="0"/>
                  <w:sz w:val="20"/>
                  <w:szCs w:val="20"/>
                </w:rPr>
                <w:t>4.5.8</w:t>
              </w:r>
            </w:ins>
          </w:p>
        </w:tc>
        <w:tc>
          <w:tcPr>
            <w:tcW w:w="4607" w:type="dxa"/>
            <w:shd w:val="clear" w:color="auto" w:fill="auto"/>
          </w:tcPr>
          <w:p w14:paraId="07473ED5" w14:textId="07D5A689" w:rsidR="000A604D" w:rsidRPr="005300C7" w:rsidRDefault="000A604D" w:rsidP="000A604D">
            <w:pPr>
              <w:pStyle w:val="Tablelevel1bold"/>
              <w:spacing w:before="0" w:after="0"/>
              <w:rPr>
                <w:ins w:id="3584" w:author="Abercrombie, Kerrie" w:date="2021-01-22T13:39:00Z"/>
                <w:rFonts w:asciiTheme="minorHAnsi" w:hAnsiTheme="minorHAnsi" w:cstheme="minorHAnsi"/>
                <w:b w:val="0"/>
                <w:sz w:val="20"/>
                <w:szCs w:val="20"/>
              </w:rPr>
            </w:pPr>
            <w:ins w:id="3585" w:author="Abercrombie, Kerrie" w:date="2021-01-22T13:39:00Z">
              <w:r w:rsidRPr="005300C7">
                <w:rPr>
                  <w:rFonts w:asciiTheme="minorHAnsi" w:hAnsiTheme="minorHAnsi" w:cstheme="minorHAnsi"/>
                  <w:b w:val="0"/>
                  <w:sz w:val="20"/>
                  <w:szCs w:val="20"/>
                </w:rPr>
                <w:t>Different types of rudder</w:t>
              </w:r>
            </w:ins>
          </w:p>
        </w:tc>
        <w:tc>
          <w:tcPr>
            <w:tcW w:w="683" w:type="dxa"/>
            <w:shd w:val="clear" w:color="auto" w:fill="auto"/>
          </w:tcPr>
          <w:p w14:paraId="534236E9" w14:textId="77777777" w:rsidR="000A604D" w:rsidRPr="005300C7" w:rsidRDefault="000A604D" w:rsidP="000A604D">
            <w:pPr>
              <w:pStyle w:val="Tabletext"/>
              <w:spacing w:before="0" w:after="0"/>
              <w:rPr>
                <w:ins w:id="3586" w:author="Abercrombie, Kerrie" w:date="2021-01-22T13:39:00Z"/>
                <w:rFonts w:cstheme="minorHAnsi"/>
                <w:b/>
                <w:szCs w:val="20"/>
              </w:rPr>
            </w:pPr>
          </w:p>
        </w:tc>
        <w:tc>
          <w:tcPr>
            <w:tcW w:w="3003" w:type="dxa"/>
            <w:shd w:val="clear" w:color="auto" w:fill="auto"/>
          </w:tcPr>
          <w:p w14:paraId="2E417810" w14:textId="77777777" w:rsidR="000A604D" w:rsidRPr="005300C7" w:rsidRDefault="000A604D" w:rsidP="000A604D">
            <w:pPr>
              <w:pStyle w:val="Tabletext"/>
              <w:spacing w:before="0" w:after="0"/>
              <w:ind w:left="0" w:right="7"/>
              <w:rPr>
                <w:ins w:id="3587" w:author="Abercrombie, Kerrie" w:date="2021-01-22T13:39:00Z"/>
                <w:rFonts w:cstheme="minorHAnsi"/>
                <w:szCs w:val="20"/>
              </w:rPr>
            </w:pPr>
          </w:p>
        </w:tc>
      </w:tr>
      <w:tr w:rsidR="000A604D" w:rsidRPr="005300C7" w14:paraId="544B4672" w14:textId="77777777" w:rsidTr="002B5A22">
        <w:trPr>
          <w:trHeight w:val="60"/>
          <w:ins w:id="3588" w:author="Abercrombie, Kerrie" w:date="2021-01-22T13:39:00Z"/>
        </w:trPr>
        <w:tc>
          <w:tcPr>
            <w:tcW w:w="846" w:type="dxa"/>
            <w:vMerge/>
            <w:shd w:val="clear" w:color="auto" w:fill="auto"/>
          </w:tcPr>
          <w:p w14:paraId="1D548578" w14:textId="77777777" w:rsidR="000A604D" w:rsidRPr="005300C7" w:rsidRDefault="000A604D" w:rsidP="000A604D">
            <w:pPr>
              <w:pStyle w:val="Tabletext"/>
              <w:spacing w:before="0" w:after="0"/>
              <w:rPr>
                <w:ins w:id="3589" w:author="Abercrombie, Kerrie" w:date="2021-01-22T13:39:00Z"/>
                <w:rFonts w:cstheme="minorHAnsi"/>
                <w:b/>
                <w:szCs w:val="20"/>
              </w:rPr>
            </w:pPr>
          </w:p>
        </w:tc>
        <w:tc>
          <w:tcPr>
            <w:tcW w:w="4607" w:type="dxa"/>
            <w:vMerge/>
            <w:shd w:val="clear" w:color="auto" w:fill="auto"/>
          </w:tcPr>
          <w:p w14:paraId="2B85E6AB" w14:textId="77777777" w:rsidR="000A604D" w:rsidRPr="005300C7" w:rsidRDefault="000A604D" w:rsidP="000A604D">
            <w:pPr>
              <w:pStyle w:val="Tabletext"/>
              <w:spacing w:before="0" w:after="0"/>
              <w:ind w:left="0" w:right="0"/>
              <w:rPr>
                <w:ins w:id="3590" w:author="Abercrombie, Kerrie" w:date="2021-01-22T13:39:00Z"/>
                <w:rFonts w:cstheme="minorHAnsi"/>
                <w:szCs w:val="20"/>
              </w:rPr>
            </w:pPr>
          </w:p>
        </w:tc>
        <w:tc>
          <w:tcPr>
            <w:tcW w:w="921" w:type="dxa"/>
          </w:tcPr>
          <w:p w14:paraId="7D67B53A" w14:textId="73A8320C" w:rsidR="000A604D" w:rsidRPr="009F7283" w:rsidRDefault="000A604D" w:rsidP="000A604D">
            <w:pPr>
              <w:pStyle w:val="Tablelevel1bold"/>
              <w:spacing w:before="0" w:after="0"/>
              <w:rPr>
                <w:ins w:id="3591" w:author="Abercrombie, Kerrie" w:date="2021-01-25T09:04:00Z"/>
                <w:rFonts w:asciiTheme="minorHAnsi" w:hAnsiTheme="minorHAnsi" w:cstheme="minorHAnsi"/>
                <w:b w:val="0"/>
                <w:sz w:val="20"/>
                <w:szCs w:val="20"/>
              </w:rPr>
            </w:pPr>
            <w:ins w:id="3592" w:author="Abercrombie, Kerrie" w:date="2021-01-25T09:04:00Z">
              <w:r w:rsidRPr="009F7283">
                <w:rPr>
                  <w:rFonts w:asciiTheme="minorHAnsi" w:hAnsiTheme="minorHAnsi" w:cstheme="minorHAnsi"/>
                  <w:b w:val="0"/>
                  <w:sz w:val="20"/>
                  <w:szCs w:val="20"/>
                </w:rPr>
                <w:t>4.5.9</w:t>
              </w:r>
            </w:ins>
          </w:p>
        </w:tc>
        <w:tc>
          <w:tcPr>
            <w:tcW w:w="4607" w:type="dxa"/>
            <w:shd w:val="clear" w:color="auto" w:fill="auto"/>
          </w:tcPr>
          <w:p w14:paraId="4AEF0915" w14:textId="21F2DF28" w:rsidR="000A604D" w:rsidRPr="005300C7" w:rsidRDefault="000A604D" w:rsidP="000A604D">
            <w:pPr>
              <w:pStyle w:val="Tablelevel1bold"/>
              <w:spacing w:before="0" w:after="0"/>
              <w:rPr>
                <w:ins w:id="3593" w:author="Abercrombie, Kerrie" w:date="2021-01-22T13:39:00Z"/>
                <w:rFonts w:asciiTheme="minorHAnsi" w:hAnsiTheme="minorHAnsi" w:cstheme="minorHAnsi"/>
                <w:b w:val="0"/>
                <w:sz w:val="20"/>
                <w:szCs w:val="20"/>
              </w:rPr>
            </w:pPr>
            <w:ins w:id="3594" w:author="Abercrombie, Kerrie" w:date="2021-01-22T13:39:00Z">
              <w:r w:rsidRPr="005300C7">
                <w:rPr>
                  <w:rFonts w:asciiTheme="minorHAnsi" w:hAnsiTheme="minorHAnsi" w:cstheme="minorHAnsi"/>
                  <w:b w:val="0"/>
                  <w:sz w:val="20"/>
                  <w:szCs w:val="20"/>
                </w:rPr>
                <w:t>Different types of propeller</w:t>
              </w:r>
            </w:ins>
          </w:p>
        </w:tc>
        <w:tc>
          <w:tcPr>
            <w:tcW w:w="683" w:type="dxa"/>
            <w:shd w:val="clear" w:color="auto" w:fill="auto"/>
          </w:tcPr>
          <w:p w14:paraId="4F3C5819" w14:textId="77777777" w:rsidR="000A604D" w:rsidRPr="005300C7" w:rsidRDefault="000A604D" w:rsidP="000A604D">
            <w:pPr>
              <w:pStyle w:val="Tabletext"/>
              <w:spacing w:before="0" w:after="0"/>
              <w:rPr>
                <w:ins w:id="3595" w:author="Abercrombie, Kerrie" w:date="2021-01-22T13:39:00Z"/>
                <w:rFonts w:cstheme="minorHAnsi"/>
                <w:b/>
                <w:szCs w:val="20"/>
              </w:rPr>
            </w:pPr>
          </w:p>
        </w:tc>
        <w:tc>
          <w:tcPr>
            <w:tcW w:w="3003" w:type="dxa"/>
            <w:shd w:val="clear" w:color="auto" w:fill="auto"/>
          </w:tcPr>
          <w:p w14:paraId="590C9F62" w14:textId="77777777" w:rsidR="000A604D" w:rsidRPr="005300C7" w:rsidRDefault="000A604D" w:rsidP="000A604D">
            <w:pPr>
              <w:pStyle w:val="Tabletext"/>
              <w:spacing w:before="0" w:after="0"/>
              <w:ind w:left="0" w:right="7"/>
              <w:rPr>
                <w:ins w:id="3596" w:author="Abercrombie, Kerrie" w:date="2021-01-22T13:39:00Z"/>
                <w:rFonts w:cstheme="minorHAnsi"/>
                <w:szCs w:val="20"/>
              </w:rPr>
            </w:pPr>
          </w:p>
        </w:tc>
      </w:tr>
      <w:tr w:rsidR="000A604D" w:rsidRPr="005300C7" w14:paraId="62ED93D4" w14:textId="77777777" w:rsidTr="002B5A22">
        <w:trPr>
          <w:trHeight w:val="60"/>
          <w:ins w:id="3597" w:author="Abercrombie, Kerrie" w:date="2021-01-22T13:39:00Z"/>
        </w:trPr>
        <w:tc>
          <w:tcPr>
            <w:tcW w:w="846" w:type="dxa"/>
            <w:vMerge/>
            <w:shd w:val="clear" w:color="auto" w:fill="auto"/>
          </w:tcPr>
          <w:p w14:paraId="1E30D9D2" w14:textId="77777777" w:rsidR="000A604D" w:rsidRPr="005300C7" w:rsidRDefault="000A604D" w:rsidP="000A604D">
            <w:pPr>
              <w:pStyle w:val="Tabletext"/>
              <w:spacing w:before="0" w:after="0"/>
              <w:rPr>
                <w:ins w:id="3598" w:author="Abercrombie, Kerrie" w:date="2021-01-22T13:39:00Z"/>
                <w:rFonts w:cstheme="minorHAnsi"/>
                <w:b/>
                <w:szCs w:val="20"/>
              </w:rPr>
            </w:pPr>
          </w:p>
        </w:tc>
        <w:tc>
          <w:tcPr>
            <w:tcW w:w="4607" w:type="dxa"/>
            <w:vMerge/>
            <w:shd w:val="clear" w:color="auto" w:fill="auto"/>
          </w:tcPr>
          <w:p w14:paraId="3796C94D" w14:textId="77777777" w:rsidR="000A604D" w:rsidRPr="005300C7" w:rsidRDefault="000A604D" w:rsidP="000A604D">
            <w:pPr>
              <w:pStyle w:val="Tabletext"/>
              <w:spacing w:before="0" w:after="0"/>
              <w:ind w:left="0" w:right="0"/>
              <w:rPr>
                <w:ins w:id="3599" w:author="Abercrombie, Kerrie" w:date="2021-01-22T13:39:00Z"/>
                <w:rFonts w:cstheme="minorHAnsi"/>
                <w:szCs w:val="20"/>
              </w:rPr>
            </w:pPr>
          </w:p>
        </w:tc>
        <w:tc>
          <w:tcPr>
            <w:tcW w:w="921" w:type="dxa"/>
          </w:tcPr>
          <w:p w14:paraId="3E356331" w14:textId="1694FB5C" w:rsidR="000A604D" w:rsidRPr="009F7283" w:rsidRDefault="000A604D" w:rsidP="000A604D">
            <w:pPr>
              <w:pStyle w:val="Tablelevel1bold"/>
              <w:spacing w:before="0" w:after="0"/>
              <w:rPr>
                <w:ins w:id="3600" w:author="Abercrombie, Kerrie" w:date="2021-01-25T09:04:00Z"/>
                <w:rFonts w:asciiTheme="minorHAnsi" w:hAnsiTheme="minorHAnsi" w:cstheme="minorHAnsi"/>
                <w:b w:val="0"/>
                <w:sz w:val="20"/>
                <w:szCs w:val="20"/>
              </w:rPr>
            </w:pPr>
            <w:ins w:id="3601" w:author="Abercrombie, Kerrie" w:date="2021-01-25T09:04:00Z">
              <w:r w:rsidRPr="009F7283">
                <w:rPr>
                  <w:rFonts w:asciiTheme="minorHAnsi" w:hAnsiTheme="minorHAnsi" w:cstheme="minorHAnsi"/>
                  <w:b w:val="0"/>
                  <w:sz w:val="20"/>
                  <w:szCs w:val="20"/>
                </w:rPr>
                <w:t>4.5.10</w:t>
              </w:r>
            </w:ins>
          </w:p>
        </w:tc>
        <w:tc>
          <w:tcPr>
            <w:tcW w:w="4607" w:type="dxa"/>
            <w:shd w:val="clear" w:color="auto" w:fill="auto"/>
          </w:tcPr>
          <w:p w14:paraId="2EB56D4F" w14:textId="0EA07F04" w:rsidR="000A604D" w:rsidRPr="005300C7" w:rsidRDefault="000A604D" w:rsidP="000A604D">
            <w:pPr>
              <w:pStyle w:val="Tablelevel1bold"/>
              <w:spacing w:before="0" w:after="0"/>
              <w:rPr>
                <w:ins w:id="3602" w:author="Abercrombie, Kerrie" w:date="2021-01-22T13:39:00Z"/>
                <w:rFonts w:asciiTheme="minorHAnsi" w:hAnsiTheme="minorHAnsi" w:cstheme="minorHAnsi"/>
                <w:b w:val="0"/>
                <w:sz w:val="20"/>
                <w:szCs w:val="20"/>
              </w:rPr>
            </w:pPr>
            <w:ins w:id="3603" w:author="Abercrombie, Kerrie" w:date="2021-01-22T13:39:00Z">
              <w:r w:rsidRPr="005300C7">
                <w:rPr>
                  <w:rFonts w:asciiTheme="minorHAnsi" w:hAnsiTheme="minorHAnsi" w:cstheme="minorHAnsi"/>
                  <w:b w:val="0"/>
                  <w:sz w:val="20"/>
                  <w:szCs w:val="20"/>
                </w:rPr>
                <w:t>Thrusters</w:t>
              </w:r>
            </w:ins>
          </w:p>
        </w:tc>
        <w:tc>
          <w:tcPr>
            <w:tcW w:w="683" w:type="dxa"/>
            <w:shd w:val="clear" w:color="auto" w:fill="auto"/>
          </w:tcPr>
          <w:p w14:paraId="012F3D7B" w14:textId="77777777" w:rsidR="000A604D" w:rsidRPr="005300C7" w:rsidRDefault="000A604D" w:rsidP="000A604D">
            <w:pPr>
              <w:pStyle w:val="Tabletext"/>
              <w:spacing w:before="0" w:after="0"/>
              <w:rPr>
                <w:ins w:id="3604" w:author="Abercrombie, Kerrie" w:date="2021-01-22T13:39:00Z"/>
                <w:rFonts w:cstheme="minorHAnsi"/>
                <w:b/>
                <w:szCs w:val="20"/>
              </w:rPr>
            </w:pPr>
          </w:p>
        </w:tc>
        <w:tc>
          <w:tcPr>
            <w:tcW w:w="3003" w:type="dxa"/>
            <w:shd w:val="clear" w:color="auto" w:fill="auto"/>
          </w:tcPr>
          <w:p w14:paraId="0C5639A1" w14:textId="77777777" w:rsidR="000A604D" w:rsidRPr="005300C7" w:rsidRDefault="000A604D" w:rsidP="000A604D">
            <w:pPr>
              <w:pStyle w:val="Tabletext"/>
              <w:spacing w:before="0" w:after="0"/>
              <w:ind w:left="0" w:right="7"/>
              <w:rPr>
                <w:ins w:id="3605" w:author="Abercrombie, Kerrie" w:date="2021-01-22T13:39:00Z"/>
                <w:rFonts w:cstheme="minorHAnsi"/>
                <w:szCs w:val="20"/>
              </w:rPr>
            </w:pPr>
          </w:p>
        </w:tc>
      </w:tr>
      <w:tr w:rsidR="000A604D" w:rsidRPr="005300C7" w14:paraId="74000F54" w14:textId="77777777" w:rsidTr="002B5A22">
        <w:trPr>
          <w:trHeight w:val="60"/>
          <w:ins w:id="3606" w:author="Abercrombie, Kerrie" w:date="2021-01-22T13:39:00Z"/>
        </w:trPr>
        <w:tc>
          <w:tcPr>
            <w:tcW w:w="846" w:type="dxa"/>
            <w:vMerge/>
            <w:shd w:val="clear" w:color="auto" w:fill="auto"/>
          </w:tcPr>
          <w:p w14:paraId="6299E89B" w14:textId="77777777" w:rsidR="000A604D" w:rsidRPr="005300C7" w:rsidRDefault="000A604D" w:rsidP="000A604D">
            <w:pPr>
              <w:pStyle w:val="Tabletext"/>
              <w:spacing w:before="0" w:after="0"/>
              <w:rPr>
                <w:ins w:id="3607" w:author="Abercrombie, Kerrie" w:date="2021-01-22T13:39:00Z"/>
                <w:rFonts w:cstheme="minorHAnsi"/>
                <w:b/>
                <w:szCs w:val="20"/>
              </w:rPr>
            </w:pPr>
          </w:p>
        </w:tc>
        <w:tc>
          <w:tcPr>
            <w:tcW w:w="4607" w:type="dxa"/>
            <w:vMerge/>
            <w:shd w:val="clear" w:color="auto" w:fill="auto"/>
          </w:tcPr>
          <w:p w14:paraId="79330236" w14:textId="77777777" w:rsidR="000A604D" w:rsidRPr="005300C7" w:rsidRDefault="000A604D" w:rsidP="000A604D">
            <w:pPr>
              <w:pStyle w:val="Tabletext"/>
              <w:spacing w:before="0" w:after="0"/>
              <w:ind w:left="0" w:right="0"/>
              <w:rPr>
                <w:ins w:id="3608" w:author="Abercrombie, Kerrie" w:date="2021-01-22T13:39:00Z"/>
                <w:rFonts w:cstheme="minorHAnsi"/>
                <w:szCs w:val="20"/>
              </w:rPr>
            </w:pPr>
          </w:p>
        </w:tc>
        <w:tc>
          <w:tcPr>
            <w:tcW w:w="921" w:type="dxa"/>
          </w:tcPr>
          <w:p w14:paraId="0F3BD355" w14:textId="6C7BBBC8" w:rsidR="000A604D" w:rsidRPr="009F7283" w:rsidRDefault="000A604D" w:rsidP="000A604D">
            <w:pPr>
              <w:pStyle w:val="Tablelevel1bold"/>
              <w:spacing w:before="0" w:after="0"/>
              <w:rPr>
                <w:ins w:id="3609" w:author="Abercrombie, Kerrie" w:date="2021-01-25T09:04:00Z"/>
                <w:rFonts w:asciiTheme="minorHAnsi" w:hAnsiTheme="minorHAnsi" w:cstheme="minorHAnsi"/>
                <w:b w:val="0"/>
                <w:sz w:val="20"/>
                <w:szCs w:val="20"/>
              </w:rPr>
            </w:pPr>
            <w:ins w:id="3610" w:author="Abercrombie, Kerrie" w:date="2021-01-25T09:04:00Z">
              <w:r w:rsidRPr="009F7283">
                <w:rPr>
                  <w:rFonts w:asciiTheme="minorHAnsi" w:hAnsiTheme="minorHAnsi" w:cstheme="minorHAnsi"/>
                  <w:b w:val="0"/>
                  <w:sz w:val="20"/>
                  <w:szCs w:val="20"/>
                </w:rPr>
                <w:t>4.5.11</w:t>
              </w:r>
            </w:ins>
          </w:p>
        </w:tc>
        <w:tc>
          <w:tcPr>
            <w:tcW w:w="4607" w:type="dxa"/>
            <w:shd w:val="clear" w:color="auto" w:fill="auto"/>
          </w:tcPr>
          <w:p w14:paraId="34E8BA71" w14:textId="212B251F" w:rsidR="000A604D" w:rsidRPr="005300C7" w:rsidRDefault="000A604D" w:rsidP="000A604D">
            <w:pPr>
              <w:pStyle w:val="Tablelevel1bold"/>
              <w:spacing w:before="0" w:after="0"/>
              <w:rPr>
                <w:ins w:id="3611" w:author="Abercrombie, Kerrie" w:date="2021-01-22T13:39:00Z"/>
                <w:rFonts w:asciiTheme="minorHAnsi" w:hAnsiTheme="minorHAnsi" w:cstheme="minorHAnsi"/>
                <w:b w:val="0"/>
                <w:sz w:val="20"/>
                <w:szCs w:val="20"/>
              </w:rPr>
            </w:pPr>
            <w:ins w:id="3612" w:author="Abercrombie, Kerrie" w:date="2021-01-22T13:39:00Z">
              <w:r w:rsidRPr="005300C7">
                <w:rPr>
                  <w:rFonts w:asciiTheme="minorHAnsi" w:hAnsiTheme="minorHAnsi" w:cstheme="minorHAnsi"/>
                  <w:b w:val="0"/>
                  <w:sz w:val="20"/>
                  <w:szCs w:val="20"/>
                </w:rPr>
                <w:t>Use of tugs within a port</w:t>
              </w:r>
            </w:ins>
          </w:p>
        </w:tc>
        <w:tc>
          <w:tcPr>
            <w:tcW w:w="683" w:type="dxa"/>
            <w:shd w:val="clear" w:color="auto" w:fill="auto"/>
          </w:tcPr>
          <w:p w14:paraId="5F455F62" w14:textId="77777777" w:rsidR="000A604D" w:rsidRPr="005300C7" w:rsidRDefault="000A604D" w:rsidP="000A604D">
            <w:pPr>
              <w:pStyle w:val="Tabletext"/>
              <w:spacing w:before="0" w:after="0"/>
              <w:rPr>
                <w:ins w:id="3613" w:author="Abercrombie, Kerrie" w:date="2021-01-22T13:39:00Z"/>
                <w:rFonts w:cstheme="minorHAnsi"/>
                <w:b/>
                <w:szCs w:val="20"/>
              </w:rPr>
            </w:pPr>
          </w:p>
        </w:tc>
        <w:tc>
          <w:tcPr>
            <w:tcW w:w="3003" w:type="dxa"/>
            <w:shd w:val="clear" w:color="auto" w:fill="auto"/>
          </w:tcPr>
          <w:p w14:paraId="036926BF" w14:textId="77777777" w:rsidR="000A604D" w:rsidRPr="005300C7" w:rsidRDefault="000A604D" w:rsidP="000A604D">
            <w:pPr>
              <w:pStyle w:val="Tabletext"/>
              <w:spacing w:before="0" w:after="0"/>
              <w:ind w:left="0" w:right="7"/>
              <w:rPr>
                <w:ins w:id="3614" w:author="Abercrombie, Kerrie" w:date="2021-01-22T13:39:00Z"/>
                <w:rFonts w:cstheme="minorHAnsi"/>
                <w:szCs w:val="20"/>
              </w:rPr>
            </w:pPr>
          </w:p>
        </w:tc>
      </w:tr>
      <w:tr w:rsidR="000A604D" w:rsidRPr="005300C7" w14:paraId="24999DCC" w14:textId="77777777" w:rsidTr="00BF0549">
        <w:trPr>
          <w:trHeight w:val="60"/>
          <w:ins w:id="3615" w:author="Abercrombie, Kerrie" w:date="2021-01-22T13:39:00Z"/>
        </w:trPr>
        <w:tc>
          <w:tcPr>
            <w:tcW w:w="846" w:type="dxa"/>
            <w:shd w:val="clear" w:color="auto" w:fill="F2F2F2" w:themeFill="background1" w:themeFillShade="F2"/>
          </w:tcPr>
          <w:p w14:paraId="6307B157" w14:textId="77CD9706" w:rsidR="000A604D" w:rsidRPr="005300C7" w:rsidRDefault="000A604D" w:rsidP="000A604D">
            <w:pPr>
              <w:pStyle w:val="Tabletext"/>
              <w:spacing w:before="0" w:after="0"/>
              <w:rPr>
                <w:ins w:id="3616" w:author="Abercrombie, Kerrie" w:date="2021-01-22T13:39:00Z"/>
                <w:rFonts w:cstheme="minorHAnsi"/>
                <w:b/>
                <w:szCs w:val="20"/>
              </w:rPr>
            </w:pPr>
            <w:ins w:id="3617" w:author="Abercrombie, Kerrie" w:date="2021-01-22T13:39:00Z">
              <w:r w:rsidRPr="005300C7">
                <w:rPr>
                  <w:rFonts w:cstheme="minorHAnsi"/>
                  <w:b/>
                  <w:szCs w:val="20"/>
                </w:rPr>
                <w:t>4.6</w:t>
              </w:r>
            </w:ins>
          </w:p>
        </w:tc>
        <w:tc>
          <w:tcPr>
            <w:tcW w:w="4607" w:type="dxa"/>
            <w:shd w:val="clear" w:color="auto" w:fill="F2F2F2" w:themeFill="background1" w:themeFillShade="F2"/>
          </w:tcPr>
          <w:p w14:paraId="4905560D" w14:textId="31EBBC25" w:rsidR="000A604D" w:rsidRPr="005300C7" w:rsidRDefault="000A604D" w:rsidP="000A604D">
            <w:pPr>
              <w:pStyle w:val="Tabletext"/>
              <w:spacing w:before="0" w:after="0"/>
              <w:ind w:left="0" w:right="0"/>
              <w:rPr>
                <w:ins w:id="3618" w:author="Abercrombie, Kerrie" w:date="2021-01-22T13:39:00Z"/>
                <w:rFonts w:cstheme="minorHAnsi"/>
                <w:szCs w:val="20"/>
              </w:rPr>
            </w:pPr>
            <w:ins w:id="3619" w:author="Abercrombie, Kerrie" w:date="2021-01-22T13:39:00Z">
              <w:r w:rsidRPr="005300C7">
                <w:rPr>
                  <w:rFonts w:cstheme="minorHAnsi"/>
                  <w:b/>
                  <w:szCs w:val="20"/>
                </w:rPr>
                <w:t>BRIDGE OPERATIONS</w:t>
              </w:r>
            </w:ins>
          </w:p>
        </w:tc>
        <w:tc>
          <w:tcPr>
            <w:tcW w:w="921" w:type="dxa"/>
            <w:shd w:val="clear" w:color="auto" w:fill="F2F2F2" w:themeFill="background1" w:themeFillShade="F2"/>
          </w:tcPr>
          <w:p w14:paraId="47EE6D46" w14:textId="77777777" w:rsidR="000A604D" w:rsidRPr="005300C7" w:rsidRDefault="000A604D" w:rsidP="000A604D">
            <w:pPr>
              <w:pStyle w:val="Tablelevel1bold"/>
              <w:spacing w:before="0" w:after="0"/>
              <w:rPr>
                <w:ins w:id="3620" w:author="Abercrombie, Kerrie" w:date="2021-01-25T09:04:00Z"/>
                <w:rFonts w:asciiTheme="minorHAnsi" w:hAnsiTheme="minorHAnsi" w:cstheme="minorHAnsi"/>
                <w:sz w:val="20"/>
                <w:szCs w:val="20"/>
              </w:rPr>
            </w:pPr>
          </w:p>
        </w:tc>
        <w:tc>
          <w:tcPr>
            <w:tcW w:w="4607" w:type="dxa"/>
            <w:shd w:val="clear" w:color="auto" w:fill="F2F2F2" w:themeFill="background1" w:themeFillShade="F2"/>
          </w:tcPr>
          <w:p w14:paraId="6CC30F81" w14:textId="052718C8" w:rsidR="000A604D" w:rsidRPr="005300C7" w:rsidRDefault="000A604D" w:rsidP="000A604D">
            <w:pPr>
              <w:pStyle w:val="Tablelevel1bold"/>
              <w:spacing w:before="0" w:after="0"/>
              <w:rPr>
                <w:ins w:id="3621" w:author="Abercrombie, Kerrie" w:date="2021-01-22T13:39:00Z"/>
                <w:rFonts w:asciiTheme="minorHAnsi" w:hAnsiTheme="minorHAnsi" w:cstheme="minorHAnsi"/>
                <w:sz w:val="20"/>
                <w:szCs w:val="20"/>
              </w:rPr>
            </w:pPr>
          </w:p>
        </w:tc>
        <w:tc>
          <w:tcPr>
            <w:tcW w:w="683" w:type="dxa"/>
            <w:shd w:val="clear" w:color="auto" w:fill="F2F2F2" w:themeFill="background1" w:themeFillShade="F2"/>
          </w:tcPr>
          <w:p w14:paraId="1236BF74" w14:textId="77777777" w:rsidR="000A604D" w:rsidRPr="005300C7" w:rsidRDefault="000A604D" w:rsidP="000A604D">
            <w:pPr>
              <w:pStyle w:val="Tabletext"/>
              <w:spacing w:before="0" w:after="0"/>
              <w:rPr>
                <w:ins w:id="3622" w:author="Abercrombie, Kerrie" w:date="2021-01-22T13:39:00Z"/>
                <w:rFonts w:cstheme="minorHAnsi"/>
                <w:b/>
                <w:szCs w:val="20"/>
              </w:rPr>
            </w:pPr>
          </w:p>
        </w:tc>
        <w:tc>
          <w:tcPr>
            <w:tcW w:w="3003" w:type="dxa"/>
            <w:shd w:val="clear" w:color="auto" w:fill="F2F2F2" w:themeFill="background1" w:themeFillShade="F2"/>
          </w:tcPr>
          <w:p w14:paraId="595B74B8" w14:textId="7C34D426" w:rsidR="000A604D" w:rsidRPr="005300C7" w:rsidRDefault="000A604D" w:rsidP="000A604D">
            <w:pPr>
              <w:pStyle w:val="Tabletext"/>
              <w:spacing w:before="0" w:after="0"/>
              <w:ind w:left="0" w:right="7"/>
              <w:rPr>
                <w:ins w:id="3623" w:author="Abercrombie, Kerrie" w:date="2021-01-22T13:39:00Z"/>
                <w:rFonts w:cstheme="minorHAnsi"/>
                <w:szCs w:val="20"/>
              </w:rPr>
            </w:pPr>
            <w:ins w:id="3624" w:author="Abercrombie, Kerrie" w:date="2021-01-25T10:23:00Z">
              <w:r>
                <w:rPr>
                  <w:rFonts w:cstheme="minorHAnsi"/>
                  <w:szCs w:val="20"/>
                </w:rPr>
                <w:t>?</w:t>
              </w:r>
              <w:r w:rsidRPr="003B629F">
                <w:rPr>
                  <w:rFonts w:ascii="Calibri" w:hAnsi="Calibri"/>
                  <w:sz w:val="22"/>
                  <w:szCs w:val="22"/>
                </w:rPr>
                <w:t xml:space="preserve"> R11, R13, R10, R35, R37</w:t>
              </w:r>
              <w:r>
                <w:rPr>
                  <w:rFonts w:ascii="Calibri" w:hAnsi="Calibri"/>
                  <w:sz w:val="22"/>
                  <w:szCs w:val="22"/>
                </w:rPr>
                <w:t xml:space="preserve"> </w:t>
              </w:r>
              <w:r w:rsidRPr="003B629F">
                <w:rPr>
                  <w:rFonts w:ascii="Calibri" w:hAnsi="Calibri"/>
                  <w:sz w:val="22"/>
                  <w:szCs w:val="22"/>
                </w:rPr>
                <w:t>R39</w:t>
              </w:r>
            </w:ins>
          </w:p>
        </w:tc>
      </w:tr>
      <w:tr w:rsidR="000A604D" w:rsidRPr="005300C7" w14:paraId="5851753D" w14:textId="77777777" w:rsidTr="002B5A22">
        <w:trPr>
          <w:trHeight w:val="60"/>
          <w:ins w:id="3625" w:author="Abercrombie, Kerrie" w:date="2021-01-22T13:39:00Z"/>
        </w:trPr>
        <w:tc>
          <w:tcPr>
            <w:tcW w:w="846" w:type="dxa"/>
            <w:vMerge w:val="restart"/>
            <w:shd w:val="clear" w:color="auto" w:fill="auto"/>
          </w:tcPr>
          <w:p w14:paraId="7007A978" w14:textId="77777777" w:rsidR="000A604D" w:rsidRPr="005300C7" w:rsidRDefault="000A604D" w:rsidP="000A604D">
            <w:pPr>
              <w:pStyle w:val="Tabletext"/>
              <w:spacing w:before="0" w:after="0"/>
              <w:rPr>
                <w:ins w:id="3626" w:author="Abercrombie, Kerrie" w:date="2021-01-22T13:39:00Z"/>
                <w:rFonts w:cstheme="minorHAnsi"/>
                <w:b/>
                <w:szCs w:val="20"/>
              </w:rPr>
            </w:pPr>
          </w:p>
        </w:tc>
        <w:tc>
          <w:tcPr>
            <w:tcW w:w="4607" w:type="dxa"/>
            <w:vMerge w:val="restart"/>
            <w:shd w:val="clear" w:color="auto" w:fill="auto"/>
          </w:tcPr>
          <w:p w14:paraId="420FF419" w14:textId="00190661" w:rsidR="000A604D" w:rsidRPr="009F7283" w:rsidRDefault="000A604D" w:rsidP="000A604D">
            <w:pPr>
              <w:pStyle w:val="Tabletext"/>
              <w:spacing w:before="0" w:after="0"/>
              <w:ind w:left="0" w:right="0"/>
              <w:rPr>
                <w:ins w:id="3627" w:author="Abercrombie, Kerrie" w:date="2021-01-22T13:39:00Z"/>
                <w:rFonts w:cstheme="minorHAnsi"/>
                <w:b/>
                <w:i/>
                <w:szCs w:val="20"/>
              </w:rPr>
            </w:pPr>
            <w:ins w:id="3628" w:author="Abercrombie, Kerrie" w:date="2021-01-22T13:39:00Z">
              <w:r w:rsidRPr="009F7283">
                <w:rPr>
                  <w:rFonts w:cstheme="minorHAnsi"/>
                  <w:i/>
                  <w:szCs w:val="20"/>
                </w:rPr>
                <w:t>Understand the elements of bridge operations</w:t>
              </w:r>
            </w:ins>
          </w:p>
        </w:tc>
        <w:tc>
          <w:tcPr>
            <w:tcW w:w="921" w:type="dxa"/>
          </w:tcPr>
          <w:p w14:paraId="3CDABC3B" w14:textId="61DFCCCF" w:rsidR="000A604D" w:rsidRPr="005300C7" w:rsidRDefault="000A604D" w:rsidP="000A604D">
            <w:pPr>
              <w:pStyle w:val="Tabletext"/>
              <w:spacing w:before="0" w:after="0"/>
              <w:ind w:left="0"/>
              <w:rPr>
                <w:ins w:id="3629" w:author="Abercrombie, Kerrie" w:date="2021-01-25T09:04:00Z"/>
                <w:rFonts w:cstheme="minorHAnsi"/>
                <w:szCs w:val="20"/>
              </w:rPr>
            </w:pPr>
            <w:ins w:id="3630" w:author="Abercrombie, Kerrie" w:date="2021-01-25T09:04:00Z">
              <w:r w:rsidRPr="005300C7">
                <w:rPr>
                  <w:rFonts w:cstheme="minorHAnsi"/>
                  <w:szCs w:val="20"/>
                </w:rPr>
                <w:t>4.6.1</w:t>
              </w:r>
            </w:ins>
          </w:p>
        </w:tc>
        <w:tc>
          <w:tcPr>
            <w:tcW w:w="4607" w:type="dxa"/>
            <w:shd w:val="clear" w:color="auto" w:fill="auto"/>
          </w:tcPr>
          <w:p w14:paraId="5B1658BB" w14:textId="20E2EE3F" w:rsidR="000A604D" w:rsidRPr="005300C7" w:rsidRDefault="000A604D" w:rsidP="000A604D">
            <w:pPr>
              <w:pStyle w:val="Tabletext"/>
              <w:spacing w:before="0" w:after="0"/>
              <w:rPr>
                <w:ins w:id="3631" w:author="Abercrombie, Kerrie" w:date="2021-01-22T13:39:00Z"/>
                <w:rFonts w:cstheme="minorHAnsi"/>
                <w:szCs w:val="20"/>
              </w:rPr>
            </w:pPr>
            <w:ins w:id="3632" w:author="Abercrombie, Kerrie" w:date="2021-01-22T13:39:00Z">
              <w:r w:rsidRPr="005300C7">
                <w:rPr>
                  <w:rFonts w:cstheme="minorHAnsi"/>
                  <w:szCs w:val="20"/>
                </w:rPr>
                <w:t>Maintaining a navigational watch</w:t>
              </w:r>
            </w:ins>
          </w:p>
          <w:p w14:paraId="0356DF32" w14:textId="77777777" w:rsidR="000A604D" w:rsidRPr="005300C7" w:rsidRDefault="000A604D" w:rsidP="000A604D">
            <w:pPr>
              <w:pStyle w:val="Tabletext"/>
              <w:spacing w:before="0" w:after="0"/>
              <w:ind w:left="709"/>
              <w:rPr>
                <w:ins w:id="3633" w:author="Abercrombie, Kerrie" w:date="2021-01-22T13:39:00Z"/>
                <w:rFonts w:cstheme="minorHAnsi"/>
                <w:szCs w:val="20"/>
              </w:rPr>
            </w:pPr>
            <w:ins w:id="3634" w:author="Abercrombie, Kerrie" w:date="2021-01-22T13:39:00Z">
              <w:r w:rsidRPr="005300C7">
                <w:rPr>
                  <w:rFonts w:cstheme="minorHAnsi"/>
                  <w:szCs w:val="20"/>
                </w:rPr>
                <w:t>Under routine circumstances</w:t>
              </w:r>
            </w:ins>
          </w:p>
          <w:p w14:paraId="36BD3970" w14:textId="77777777" w:rsidR="000A604D" w:rsidRPr="005300C7" w:rsidRDefault="000A604D" w:rsidP="000A604D">
            <w:pPr>
              <w:pStyle w:val="Tabletext"/>
              <w:spacing w:before="0" w:after="0"/>
              <w:ind w:left="709"/>
              <w:rPr>
                <w:ins w:id="3635" w:author="Abercrombie, Kerrie" w:date="2021-01-22T13:39:00Z"/>
                <w:rFonts w:cstheme="minorHAnsi"/>
                <w:szCs w:val="20"/>
              </w:rPr>
            </w:pPr>
            <w:ins w:id="3636" w:author="Abercrombie, Kerrie" w:date="2021-01-22T13:39:00Z">
              <w:r w:rsidRPr="005300C7">
                <w:rPr>
                  <w:rFonts w:cstheme="minorHAnsi"/>
                  <w:szCs w:val="20"/>
                </w:rPr>
                <w:t>In pilotage waters</w:t>
              </w:r>
            </w:ins>
          </w:p>
          <w:p w14:paraId="79143487" w14:textId="145140FA" w:rsidR="000A604D" w:rsidRPr="009F7283" w:rsidRDefault="000A604D" w:rsidP="000A604D">
            <w:pPr>
              <w:pStyle w:val="Tablelevel1bold"/>
              <w:spacing w:before="0" w:after="0"/>
              <w:ind w:left="709"/>
              <w:rPr>
                <w:ins w:id="3637" w:author="Abercrombie, Kerrie" w:date="2021-01-22T13:39:00Z"/>
                <w:rFonts w:asciiTheme="minorHAnsi" w:hAnsiTheme="minorHAnsi" w:cstheme="minorHAnsi"/>
                <w:b w:val="0"/>
                <w:sz w:val="20"/>
                <w:szCs w:val="20"/>
              </w:rPr>
            </w:pPr>
            <w:ins w:id="3638" w:author="Abercrombie, Kerrie" w:date="2021-01-22T13:39:00Z">
              <w:r w:rsidRPr="009F7283">
                <w:rPr>
                  <w:rFonts w:asciiTheme="minorHAnsi" w:hAnsiTheme="minorHAnsi" w:cstheme="minorHAnsi"/>
                  <w:b w:val="0"/>
                  <w:sz w:val="20"/>
                  <w:szCs w:val="20"/>
                </w:rPr>
                <w:t>In non-pilotage restricted waters</w:t>
              </w:r>
            </w:ins>
          </w:p>
        </w:tc>
        <w:tc>
          <w:tcPr>
            <w:tcW w:w="683" w:type="dxa"/>
            <w:shd w:val="clear" w:color="auto" w:fill="auto"/>
          </w:tcPr>
          <w:p w14:paraId="173009E5" w14:textId="77777777" w:rsidR="000A604D" w:rsidRPr="005300C7" w:rsidRDefault="000A604D" w:rsidP="000A604D">
            <w:pPr>
              <w:pStyle w:val="Tabletext"/>
              <w:spacing w:before="0" w:after="0"/>
              <w:rPr>
                <w:ins w:id="3639" w:author="Abercrombie, Kerrie" w:date="2021-01-22T13:39:00Z"/>
                <w:rFonts w:cstheme="minorHAnsi"/>
                <w:b/>
                <w:szCs w:val="20"/>
              </w:rPr>
            </w:pPr>
          </w:p>
        </w:tc>
        <w:tc>
          <w:tcPr>
            <w:tcW w:w="3003" w:type="dxa"/>
            <w:shd w:val="clear" w:color="auto" w:fill="auto"/>
          </w:tcPr>
          <w:p w14:paraId="28F84A91" w14:textId="77777777" w:rsidR="000A604D" w:rsidRPr="005300C7" w:rsidRDefault="000A604D" w:rsidP="000A604D">
            <w:pPr>
              <w:pStyle w:val="Tabletext"/>
              <w:spacing w:before="0" w:after="0"/>
              <w:ind w:left="0" w:right="7"/>
              <w:rPr>
                <w:ins w:id="3640" w:author="Abercrombie, Kerrie" w:date="2021-01-22T13:39:00Z"/>
                <w:rFonts w:cstheme="minorHAnsi"/>
                <w:szCs w:val="20"/>
              </w:rPr>
            </w:pPr>
          </w:p>
        </w:tc>
      </w:tr>
      <w:tr w:rsidR="000A604D" w:rsidRPr="005300C7" w14:paraId="672BF579" w14:textId="77777777" w:rsidTr="002B5A22">
        <w:trPr>
          <w:trHeight w:val="60"/>
          <w:ins w:id="3641" w:author="Abercrombie, Kerrie" w:date="2021-01-22T13:39:00Z"/>
        </w:trPr>
        <w:tc>
          <w:tcPr>
            <w:tcW w:w="846" w:type="dxa"/>
            <w:vMerge/>
            <w:shd w:val="clear" w:color="auto" w:fill="auto"/>
          </w:tcPr>
          <w:p w14:paraId="3FB0C9A1" w14:textId="77777777" w:rsidR="000A604D" w:rsidRPr="005300C7" w:rsidRDefault="000A604D" w:rsidP="000A604D">
            <w:pPr>
              <w:pStyle w:val="Tabletext"/>
              <w:spacing w:before="0" w:after="0"/>
              <w:rPr>
                <w:ins w:id="3642" w:author="Abercrombie, Kerrie" w:date="2021-01-22T13:39:00Z"/>
                <w:rFonts w:cstheme="minorHAnsi"/>
                <w:b/>
                <w:szCs w:val="20"/>
              </w:rPr>
            </w:pPr>
          </w:p>
        </w:tc>
        <w:tc>
          <w:tcPr>
            <w:tcW w:w="4607" w:type="dxa"/>
            <w:vMerge/>
            <w:shd w:val="clear" w:color="auto" w:fill="auto"/>
          </w:tcPr>
          <w:p w14:paraId="71DCCAED" w14:textId="77777777" w:rsidR="000A604D" w:rsidRPr="005300C7" w:rsidRDefault="000A604D" w:rsidP="000A604D">
            <w:pPr>
              <w:pStyle w:val="Tabletext"/>
              <w:spacing w:before="0" w:after="0"/>
              <w:ind w:left="0" w:right="0"/>
              <w:rPr>
                <w:ins w:id="3643" w:author="Abercrombie, Kerrie" w:date="2021-01-22T13:39:00Z"/>
                <w:rFonts w:cstheme="minorHAnsi"/>
                <w:szCs w:val="20"/>
              </w:rPr>
            </w:pPr>
          </w:p>
        </w:tc>
        <w:tc>
          <w:tcPr>
            <w:tcW w:w="921" w:type="dxa"/>
          </w:tcPr>
          <w:p w14:paraId="32245F79" w14:textId="61C1036E" w:rsidR="000A604D" w:rsidRPr="005300C7" w:rsidRDefault="000A604D" w:rsidP="000A604D">
            <w:pPr>
              <w:pStyle w:val="Tabletext"/>
              <w:spacing w:before="0" w:after="0"/>
              <w:ind w:left="0"/>
              <w:rPr>
                <w:ins w:id="3644" w:author="Abercrombie, Kerrie" w:date="2021-01-25T09:04:00Z"/>
                <w:rFonts w:cstheme="minorHAnsi"/>
                <w:szCs w:val="20"/>
              </w:rPr>
            </w:pPr>
            <w:ins w:id="3645" w:author="Abercrombie, Kerrie" w:date="2021-01-25T09:04:00Z">
              <w:r w:rsidRPr="005300C7">
                <w:rPr>
                  <w:rFonts w:cstheme="minorHAnsi"/>
                  <w:szCs w:val="20"/>
                </w:rPr>
                <w:t>4.6.2</w:t>
              </w:r>
            </w:ins>
          </w:p>
        </w:tc>
        <w:tc>
          <w:tcPr>
            <w:tcW w:w="4607" w:type="dxa"/>
            <w:shd w:val="clear" w:color="auto" w:fill="auto"/>
          </w:tcPr>
          <w:p w14:paraId="50C21C62" w14:textId="2E73F901" w:rsidR="000A604D" w:rsidRPr="005300C7" w:rsidRDefault="000A604D" w:rsidP="000A604D">
            <w:pPr>
              <w:pStyle w:val="Tabletext"/>
              <w:spacing w:before="0" w:after="0"/>
              <w:rPr>
                <w:ins w:id="3646" w:author="Abercrombie, Kerrie" w:date="2021-01-22T13:39:00Z"/>
                <w:rFonts w:cstheme="minorHAnsi"/>
                <w:szCs w:val="20"/>
              </w:rPr>
            </w:pPr>
            <w:ins w:id="3647" w:author="Abercrombie, Kerrie" w:date="2021-01-22T13:39:00Z">
              <w:r w:rsidRPr="005300C7">
                <w:rPr>
                  <w:rFonts w:cstheme="minorHAnsi"/>
                  <w:szCs w:val="20"/>
                </w:rPr>
                <w:t>Response to emergencies which arise in a VTS area</w:t>
              </w:r>
            </w:ins>
          </w:p>
          <w:p w14:paraId="41C7B0A5" w14:textId="77777777" w:rsidR="000A604D" w:rsidRPr="005300C7" w:rsidRDefault="000A604D" w:rsidP="000A604D">
            <w:pPr>
              <w:pStyle w:val="Tabletext"/>
              <w:spacing w:before="0" w:after="0"/>
              <w:ind w:left="709"/>
              <w:rPr>
                <w:ins w:id="3648" w:author="Abercrombie, Kerrie" w:date="2021-01-22T13:39:00Z"/>
                <w:rFonts w:cstheme="minorHAnsi"/>
                <w:szCs w:val="20"/>
              </w:rPr>
            </w:pPr>
            <w:ins w:id="3649" w:author="Abercrombie, Kerrie" w:date="2021-01-22T13:39:00Z">
              <w:r w:rsidRPr="005300C7">
                <w:rPr>
                  <w:rFonts w:cstheme="minorHAnsi"/>
                  <w:szCs w:val="20"/>
                </w:rPr>
                <w:t>Regulations governing transit of vessels with regard to special circumstances</w:t>
              </w:r>
            </w:ins>
          </w:p>
          <w:p w14:paraId="3E61DD9C" w14:textId="24D08A00" w:rsidR="000A604D" w:rsidRPr="005300C7" w:rsidRDefault="000A604D" w:rsidP="000A604D">
            <w:pPr>
              <w:pStyle w:val="Tabletext"/>
              <w:spacing w:before="0" w:after="0"/>
              <w:rPr>
                <w:ins w:id="3650" w:author="Abercrombie, Kerrie" w:date="2021-01-22T13:39:00Z"/>
                <w:rFonts w:cstheme="minorHAnsi"/>
                <w:szCs w:val="20"/>
              </w:rPr>
            </w:pPr>
            <w:ins w:id="3651" w:author="Abercrombie, Kerrie" w:date="2021-01-22T13:39:00Z">
              <w:r w:rsidRPr="005300C7">
                <w:rPr>
                  <w:rFonts w:cstheme="minorHAnsi"/>
                  <w:szCs w:val="20"/>
                </w:rPr>
                <w:t>Expected actions on board vessels during special circumstances</w:t>
              </w:r>
            </w:ins>
          </w:p>
        </w:tc>
        <w:tc>
          <w:tcPr>
            <w:tcW w:w="683" w:type="dxa"/>
            <w:shd w:val="clear" w:color="auto" w:fill="auto"/>
          </w:tcPr>
          <w:p w14:paraId="4B7F78B9" w14:textId="77777777" w:rsidR="000A604D" w:rsidRPr="005300C7" w:rsidRDefault="000A604D" w:rsidP="000A604D">
            <w:pPr>
              <w:pStyle w:val="Tabletext"/>
              <w:spacing w:before="0" w:after="0"/>
              <w:rPr>
                <w:ins w:id="3652" w:author="Abercrombie, Kerrie" w:date="2021-01-22T13:39:00Z"/>
                <w:rFonts w:cstheme="minorHAnsi"/>
                <w:b/>
                <w:szCs w:val="20"/>
              </w:rPr>
            </w:pPr>
          </w:p>
        </w:tc>
        <w:tc>
          <w:tcPr>
            <w:tcW w:w="3003" w:type="dxa"/>
            <w:shd w:val="clear" w:color="auto" w:fill="auto"/>
          </w:tcPr>
          <w:p w14:paraId="74471CE2" w14:textId="77777777" w:rsidR="000A604D" w:rsidRPr="005300C7" w:rsidRDefault="000A604D" w:rsidP="000A604D">
            <w:pPr>
              <w:pStyle w:val="Tabletext"/>
              <w:spacing w:before="0" w:after="0"/>
              <w:ind w:left="0" w:right="7"/>
              <w:rPr>
                <w:ins w:id="3653" w:author="Abercrombie, Kerrie" w:date="2021-01-22T13:39:00Z"/>
                <w:rFonts w:cstheme="minorHAnsi"/>
                <w:szCs w:val="20"/>
              </w:rPr>
            </w:pPr>
          </w:p>
        </w:tc>
      </w:tr>
      <w:tr w:rsidR="000A604D" w:rsidRPr="005300C7" w14:paraId="470E48BC" w14:textId="77777777" w:rsidTr="002B5A22">
        <w:trPr>
          <w:trHeight w:val="60"/>
          <w:ins w:id="3654" w:author="Abercrombie, Kerrie" w:date="2021-01-22T13:39:00Z"/>
        </w:trPr>
        <w:tc>
          <w:tcPr>
            <w:tcW w:w="846" w:type="dxa"/>
            <w:vMerge/>
            <w:shd w:val="clear" w:color="auto" w:fill="auto"/>
          </w:tcPr>
          <w:p w14:paraId="79CAC56D" w14:textId="77777777" w:rsidR="000A604D" w:rsidRPr="005300C7" w:rsidRDefault="000A604D" w:rsidP="000A604D">
            <w:pPr>
              <w:pStyle w:val="Tabletext"/>
              <w:spacing w:before="0" w:after="0"/>
              <w:rPr>
                <w:ins w:id="3655" w:author="Abercrombie, Kerrie" w:date="2021-01-22T13:39:00Z"/>
                <w:rFonts w:cstheme="minorHAnsi"/>
                <w:b/>
                <w:szCs w:val="20"/>
              </w:rPr>
            </w:pPr>
          </w:p>
        </w:tc>
        <w:tc>
          <w:tcPr>
            <w:tcW w:w="4607" w:type="dxa"/>
            <w:vMerge/>
            <w:shd w:val="clear" w:color="auto" w:fill="auto"/>
          </w:tcPr>
          <w:p w14:paraId="1E0B98BD" w14:textId="77777777" w:rsidR="000A604D" w:rsidRPr="005300C7" w:rsidRDefault="000A604D" w:rsidP="000A604D">
            <w:pPr>
              <w:pStyle w:val="Tabletext"/>
              <w:spacing w:before="0" w:after="0"/>
              <w:ind w:left="0" w:right="0"/>
              <w:rPr>
                <w:ins w:id="3656" w:author="Abercrombie, Kerrie" w:date="2021-01-22T13:39:00Z"/>
                <w:rFonts w:cstheme="minorHAnsi"/>
                <w:szCs w:val="20"/>
              </w:rPr>
            </w:pPr>
          </w:p>
        </w:tc>
        <w:tc>
          <w:tcPr>
            <w:tcW w:w="921" w:type="dxa"/>
          </w:tcPr>
          <w:p w14:paraId="29040269" w14:textId="44AD71D2" w:rsidR="000A604D" w:rsidRPr="005300C7" w:rsidRDefault="000A604D" w:rsidP="000A604D">
            <w:pPr>
              <w:pStyle w:val="Tabletext"/>
              <w:spacing w:before="0" w:after="0"/>
              <w:ind w:left="0"/>
              <w:rPr>
                <w:ins w:id="3657" w:author="Abercrombie, Kerrie" w:date="2021-01-25T09:04:00Z"/>
                <w:rFonts w:cstheme="minorHAnsi"/>
                <w:szCs w:val="20"/>
              </w:rPr>
            </w:pPr>
            <w:ins w:id="3658" w:author="Abercrombie, Kerrie" w:date="2021-01-25T09:04:00Z">
              <w:r w:rsidRPr="005300C7">
                <w:rPr>
                  <w:rFonts w:cstheme="minorHAnsi"/>
                  <w:szCs w:val="20"/>
                </w:rPr>
                <w:t>4.6.3</w:t>
              </w:r>
            </w:ins>
          </w:p>
        </w:tc>
        <w:tc>
          <w:tcPr>
            <w:tcW w:w="4607" w:type="dxa"/>
            <w:shd w:val="clear" w:color="auto" w:fill="auto"/>
          </w:tcPr>
          <w:p w14:paraId="1F4CAE98" w14:textId="386F8311" w:rsidR="000A604D" w:rsidRPr="005300C7" w:rsidRDefault="000A604D" w:rsidP="000A604D">
            <w:pPr>
              <w:pStyle w:val="Tabletext"/>
              <w:spacing w:before="0" w:after="0"/>
              <w:rPr>
                <w:ins w:id="3659" w:author="Abercrombie, Kerrie" w:date="2021-01-22T13:39:00Z"/>
                <w:rFonts w:cstheme="minorHAnsi"/>
                <w:szCs w:val="20"/>
              </w:rPr>
            </w:pPr>
            <w:ins w:id="3660" w:author="Abercrombie, Kerrie" w:date="2021-01-22T13:39:00Z">
              <w:r w:rsidRPr="005300C7">
                <w:rPr>
                  <w:rFonts w:cstheme="minorHAnsi"/>
                  <w:szCs w:val="20"/>
                </w:rPr>
                <w:t>Bridge operations (arrival &amp; departure)</w:t>
              </w:r>
            </w:ins>
          </w:p>
          <w:p w14:paraId="5BD2B93C" w14:textId="77777777" w:rsidR="000A604D" w:rsidRPr="005300C7" w:rsidRDefault="000A604D" w:rsidP="000A604D">
            <w:pPr>
              <w:pStyle w:val="Tabletext"/>
              <w:spacing w:before="0" w:after="0"/>
              <w:ind w:left="709"/>
              <w:rPr>
                <w:ins w:id="3661" w:author="Abercrombie, Kerrie" w:date="2021-01-22T13:39:00Z"/>
                <w:rFonts w:cstheme="minorHAnsi"/>
                <w:szCs w:val="20"/>
              </w:rPr>
            </w:pPr>
            <w:ins w:id="3662" w:author="Abercrombie, Kerrie" w:date="2021-01-22T13:39:00Z">
              <w:r w:rsidRPr="005300C7">
                <w:rPr>
                  <w:rFonts w:cstheme="minorHAnsi"/>
                  <w:szCs w:val="20"/>
                </w:rPr>
                <w:t>Berthing</w:t>
              </w:r>
            </w:ins>
          </w:p>
          <w:p w14:paraId="3DEF5537" w14:textId="3E191F98" w:rsidR="000A604D" w:rsidRPr="005300C7" w:rsidRDefault="000A604D" w:rsidP="000A604D">
            <w:pPr>
              <w:pStyle w:val="Tabletext"/>
              <w:spacing w:before="0" w:after="0"/>
              <w:ind w:left="709"/>
              <w:rPr>
                <w:ins w:id="3663" w:author="Abercrombie, Kerrie" w:date="2021-01-22T13:39:00Z"/>
                <w:rFonts w:cstheme="minorHAnsi"/>
                <w:szCs w:val="20"/>
              </w:rPr>
            </w:pPr>
            <w:ins w:id="3664" w:author="Abercrombie, Kerrie" w:date="2021-01-22T13:39:00Z">
              <w:r w:rsidRPr="005300C7">
                <w:rPr>
                  <w:rFonts w:cstheme="minorHAnsi"/>
                  <w:szCs w:val="20"/>
                </w:rPr>
                <w:t>Anchoring</w:t>
              </w:r>
            </w:ins>
          </w:p>
        </w:tc>
        <w:tc>
          <w:tcPr>
            <w:tcW w:w="683" w:type="dxa"/>
            <w:shd w:val="clear" w:color="auto" w:fill="auto"/>
          </w:tcPr>
          <w:p w14:paraId="21A4EE8E" w14:textId="77777777" w:rsidR="000A604D" w:rsidRPr="005300C7" w:rsidRDefault="000A604D" w:rsidP="000A604D">
            <w:pPr>
              <w:pStyle w:val="Tabletext"/>
              <w:spacing w:before="0" w:after="0"/>
              <w:rPr>
                <w:ins w:id="3665" w:author="Abercrombie, Kerrie" w:date="2021-01-22T13:39:00Z"/>
                <w:rFonts w:cstheme="minorHAnsi"/>
                <w:b/>
                <w:szCs w:val="20"/>
              </w:rPr>
            </w:pPr>
          </w:p>
        </w:tc>
        <w:tc>
          <w:tcPr>
            <w:tcW w:w="3003" w:type="dxa"/>
            <w:shd w:val="clear" w:color="auto" w:fill="auto"/>
          </w:tcPr>
          <w:p w14:paraId="4F6093AE" w14:textId="77777777" w:rsidR="000A604D" w:rsidRPr="005300C7" w:rsidRDefault="000A604D" w:rsidP="000A604D">
            <w:pPr>
              <w:pStyle w:val="Tabletext"/>
              <w:spacing w:before="0" w:after="0"/>
              <w:ind w:left="0" w:right="7"/>
              <w:rPr>
                <w:ins w:id="3666" w:author="Abercrombie, Kerrie" w:date="2021-01-22T13:39:00Z"/>
                <w:rFonts w:cstheme="minorHAnsi"/>
                <w:szCs w:val="20"/>
              </w:rPr>
            </w:pPr>
          </w:p>
        </w:tc>
      </w:tr>
      <w:tr w:rsidR="00050BE0" w:rsidRPr="005300C7" w14:paraId="0F46329E" w14:textId="77777777" w:rsidTr="00C95794">
        <w:trPr>
          <w:trHeight w:val="60"/>
          <w:ins w:id="3667" w:author="Abercrombie, Kerrie" w:date="2021-02-02T07:59:00Z"/>
        </w:trPr>
        <w:tc>
          <w:tcPr>
            <w:tcW w:w="846" w:type="dxa"/>
            <w:shd w:val="clear" w:color="auto" w:fill="F2F2F2" w:themeFill="background1" w:themeFillShade="F2"/>
          </w:tcPr>
          <w:p w14:paraId="40819397" w14:textId="77777777" w:rsidR="00050BE0" w:rsidRPr="005300C7" w:rsidRDefault="00050BE0" w:rsidP="00C95794">
            <w:pPr>
              <w:pStyle w:val="Tabletext"/>
              <w:spacing w:before="0" w:after="0"/>
              <w:rPr>
                <w:ins w:id="3668" w:author="Abercrombie, Kerrie" w:date="2021-02-02T07:59:00Z"/>
                <w:rFonts w:cstheme="minorHAnsi"/>
                <w:b/>
                <w:szCs w:val="20"/>
              </w:rPr>
            </w:pPr>
            <w:ins w:id="3669" w:author="Abercrombie, Kerrie" w:date="2021-02-02T07:59:00Z">
              <w:r w:rsidRPr="005300C7">
                <w:rPr>
                  <w:rFonts w:cstheme="minorHAnsi"/>
                  <w:b/>
                  <w:szCs w:val="20"/>
                </w:rPr>
                <w:t>4.7</w:t>
              </w:r>
            </w:ins>
          </w:p>
        </w:tc>
        <w:tc>
          <w:tcPr>
            <w:tcW w:w="4607" w:type="dxa"/>
            <w:shd w:val="clear" w:color="auto" w:fill="F2F2F2" w:themeFill="background1" w:themeFillShade="F2"/>
          </w:tcPr>
          <w:p w14:paraId="4607F10E" w14:textId="4D19A086" w:rsidR="00050BE0" w:rsidRPr="005300C7" w:rsidRDefault="00050BE0" w:rsidP="00C95794">
            <w:pPr>
              <w:pStyle w:val="Tabletext"/>
              <w:spacing w:before="0" w:after="0"/>
              <w:ind w:left="0" w:right="0"/>
              <w:rPr>
                <w:ins w:id="3670" w:author="Abercrombie, Kerrie" w:date="2021-02-02T07:59:00Z"/>
                <w:rFonts w:cstheme="minorHAnsi"/>
                <w:szCs w:val="20"/>
              </w:rPr>
            </w:pPr>
            <w:commentRangeStart w:id="3671"/>
            <w:ins w:id="3672" w:author="Abercrombie, Kerrie" w:date="2021-02-02T07:59:00Z">
              <w:r>
                <w:rPr>
                  <w:rFonts w:cstheme="minorHAnsi"/>
                  <w:b/>
                  <w:szCs w:val="20"/>
                </w:rPr>
                <w:t>LAYOUT OF BRIDGE</w:t>
              </w:r>
              <w:r w:rsidRPr="005300C7">
                <w:rPr>
                  <w:rFonts w:cstheme="minorHAnsi"/>
                  <w:b/>
                  <w:szCs w:val="20"/>
                </w:rPr>
                <w:t xml:space="preserve"> </w:t>
              </w:r>
            </w:ins>
            <w:commentRangeEnd w:id="3671"/>
            <w:ins w:id="3673" w:author="Abercrombie, Kerrie" w:date="2021-02-02T08:06:00Z">
              <w:r w:rsidR="00066E40">
                <w:rPr>
                  <w:rStyle w:val="CommentReference"/>
                  <w:color w:val="auto"/>
                </w:rPr>
                <w:commentReference w:id="3671"/>
              </w:r>
            </w:ins>
          </w:p>
        </w:tc>
        <w:tc>
          <w:tcPr>
            <w:tcW w:w="921" w:type="dxa"/>
            <w:shd w:val="clear" w:color="auto" w:fill="F2F2F2" w:themeFill="background1" w:themeFillShade="F2"/>
          </w:tcPr>
          <w:p w14:paraId="39B780D3" w14:textId="77777777" w:rsidR="00050BE0" w:rsidRPr="005300C7" w:rsidRDefault="00050BE0" w:rsidP="00C95794">
            <w:pPr>
              <w:pStyle w:val="Tabletext"/>
              <w:spacing w:before="0" w:after="0"/>
              <w:ind w:left="0"/>
              <w:rPr>
                <w:ins w:id="3674" w:author="Abercrombie, Kerrie" w:date="2021-02-02T07:59:00Z"/>
                <w:rFonts w:cstheme="minorHAnsi"/>
                <w:szCs w:val="20"/>
              </w:rPr>
            </w:pPr>
          </w:p>
        </w:tc>
        <w:tc>
          <w:tcPr>
            <w:tcW w:w="4607" w:type="dxa"/>
            <w:shd w:val="clear" w:color="auto" w:fill="F2F2F2" w:themeFill="background1" w:themeFillShade="F2"/>
          </w:tcPr>
          <w:p w14:paraId="4FD5F738" w14:textId="77777777" w:rsidR="00050BE0" w:rsidRPr="005300C7" w:rsidRDefault="00050BE0" w:rsidP="00C95794">
            <w:pPr>
              <w:pStyle w:val="Tabletext"/>
              <w:spacing w:before="0" w:after="0"/>
              <w:rPr>
                <w:ins w:id="3675" w:author="Abercrombie, Kerrie" w:date="2021-02-02T07:59:00Z"/>
                <w:rFonts w:cstheme="minorHAnsi"/>
                <w:szCs w:val="20"/>
              </w:rPr>
            </w:pPr>
          </w:p>
        </w:tc>
        <w:tc>
          <w:tcPr>
            <w:tcW w:w="683" w:type="dxa"/>
            <w:shd w:val="clear" w:color="auto" w:fill="F2F2F2" w:themeFill="background1" w:themeFillShade="F2"/>
          </w:tcPr>
          <w:p w14:paraId="5E79EDA4" w14:textId="77777777" w:rsidR="00050BE0" w:rsidRPr="005300C7" w:rsidRDefault="00050BE0" w:rsidP="00C95794">
            <w:pPr>
              <w:pStyle w:val="Tabletext"/>
              <w:spacing w:before="0" w:after="0"/>
              <w:rPr>
                <w:ins w:id="3676" w:author="Abercrombie, Kerrie" w:date="2021-02-02T07:59:00Z"/>
                <w:rFonts w:cstheme="minorHAnsi"/>
                <w:b/>
                <w:szCs w:val="20"/>
              </w:rPr>
            </w:pPr>
          </w:p>
        </w:tc>
        <w:tc>
          <w:tcPr>
            <w:tcW w:w="3003" w:type="dxa"/>
            <w:shd w:val="clear" w:color="auto" w:fill="F2F2F2" w:themeFill="background1" w:themeFillShade="F2"/>
          </w:tcPr>
          <w:p w14:paraId="069EA5AB" w14:textId="77777777" w:rsidR="00050BE0" w:rsidRPr="005300C7" w:rsidRDefault="00050BE0" w:rsidP="00C95794">
            <w:pPr>
              <w:pStyle w:val="Tabletext"/>
              <w:spacing w:before="0" w:after="0"/>
              <w:ind w:left="0" w:right="7"/>
              <w:rPr>
                <w:ins w:id="3677" w:author="Abercrombie, Kerrie" w:date="2021-02-02T07:59:00Z"/>
                <w:rFonts w:cstheme="minorHAnsi"/>
                <w:szCs w:val="20"/>
              </w:rPr>
            </w:pPr>
          </w:p>
        </w:tc>
      </w:tr>
      <w:tr w:rsidR="00050BE0" w:rsidRPr="005300C7" w14:paraId="2D47371E" w14:textId="77777777" w:rsidTr="00C95794">
        <w:trPr>
          <w:trHeight w:val="60"/>
          <w:ins w:id="3678" w:author="Abercrombie, Kerrie" w:date="2021-02-02T07:59:00Z"/>
        </w:trPr>
        <w:tc>
          <w:tcPr>
            <w:tcW w:w="846" w:type="dxa"/>
            <w:shd w:val="clear" w:color="auto" w:fill="auto"/>
          </w:tcPr>
          <w:p w14:paraId="1310924C" w14:textId="77777777" w:rsidR="00050BE0" w:rsidRPr="005300C7" w:rsidRDefault="00050BE0" w:rsidP="00C95794">
            <w:pPr>
              <w:pStyle w:val="Tabletext"/>
              <w:spacing w:before="0" w:after="0"/>
              <w:rPr>
                <w:ins w:id="3679" w:author="Abercrombie, Kerrie" w:date="2021-02-02T07:59:00Z"/>
                <w:rFonts w:cstheme="minorHAnsi"/>
                <w:b/>
                <w:szCs w:val="20"/>
              </w:rPr>
            </w:pPr>
          </w:p>
        </w:tc>
        <w:tc>
          <w:tcPr>
            <w:tcW w:w="4607" w:type="dxa"/>
            <w:shd w:val="clear" w:color="auto" w:fill="auto"/>
          </w:tcPr>
          <w:p w14:paraId="7DC9183D" w14:textId="26E0898E" w:rsidR="00050BE0" w:rsidRPr="00047167" w:rsidRDefault="00047167" w:rsidP="00C95794">
            <w:pPr>
              <w:pStyle w:val="Tabletext"/>
              <w:spacing w:before="0" w:after="0"/>
              <w:ind w:left="0" w:right="0"/>
              <w:rPr>
                <w:ins w:id="3680" w:author="Abercrombie, Kerrie" w:date="2021-02-02T07:59:00Z"/>
                <w:rFonts w:cstheme="minorHAnsi"/>
                <w:i/>
                <w:szCs w:val="20"/>
              </w:rPr>
            </w:pPr>
            <w:ins w:id="3681" w:author="Abercrombie, Kerrie" w:date="2021-02-02T08:41:00Z">
              <w:r w:rsidRPr="00047167">
                <w:rPr>
                  <w:rFonts w:cstheme="minorHAnsi"/>
                  <w:i/>
                  <w:szCs w:val="20"/>
                </w:rPr>
                <w:t>Provide an overview of the equipment used on the bridge</w:t>
              </w:r>
              <w:r>
                <w:rPr>
                  <w:rFonts w:cstheme="minorHAnsi"/>
                  <w:i/>
                  <w:szCs w:val="20"/>
                </w:rPr>
                <w:t>.</w:t>
              </w:r>
            </w:ins>
          </w:p>
        </w:tc>
        <w:tc>
          <w:tcPr>
            <w:tcW w:w="921" w:type="dxa"/>
          </w:tcPr>
          <w:p w14:paraId="26B3E9ED" w14:textId="275C61A4" w:rsidR="00050BE0" w:rsidRPr="005300C7" w:rsidRDefault="00050BE0" w:rsidP="00C95794">
            <w:pPr>
              <w:pStyle w:val="Tabletext"/>
              <w:spacing w:before="0" w:after="0"/>
              <w:ind w:left="0"/>
              <w:rPr>
                <w:ins w:id="3682" w:author="Abercrombie, Kerrie" w:date="2021-02-02T07:59:00Z"/>
                <w:rFonts w:cstheme="minorHAnsi"/>
                <w:szCs w:val="20"/>
              </w:rPr>
            </w:pPr>
          </w:p>
        </w:tc>
        <w:tc>
          <w:tcPr>
            <w:tcW w:w="4607" w:type="dxa"/>
            <w:shd w:val="clear" w:color="auto" w:fill="auto"/>
          </w:tcPr>
          <w:p w14:paraId="30257B2C" w14:textId="77777777" w:rsidR="00066E40" w:rsidRPr="003B629F" w:rsidRDefault="00066E40" w:rsidP="00066E40">
            <w:pPr>
              <w:pStyle w:val="Tablelevel2"/>
              <w:shd w:val="clear" w:color="auto" w:fill="D9D9D9" w:themeFill="background1" w:themeFillShade="D9"/>
              <w:ind w:left="0"/>
              <w:rPr>
                <w:ins w:id="3683" w:author="Abercrombie, Kerrie" w:date="2021-02-02T08:05:00Z"/>
                <w:rFonts w:ascii="Calibri" w:hAnsi="Calibri"/>
                <w:sz w:val="22"/>
                <w:szCs w:val="22"/>
              </w:rPr>
            </w:pPr>
            <w:ins w:id="3684" w:author="Abercrombie, Kerrie" w:date="2021-02-02T08:05:00Z">
              <w:r w:rsidRPr="003B629F">
                <w:rPr>
                  <w:rFonts w:ascii="Calibri" w:hAnsi="Calibri"/>
                  <w:sz w:val="22"/>
                  <w:szCs w:val="22"/>
                </w:rPr>
                <w:t>Introduction to echo sounders</w:t>
              </w:r>
            </w:ins>
          </w:p>
          <w:p w14:paraId="28F30DDE" w14:textId="77777777" w:rsidR="00066E40" w:rsidRPr="003B629F" w:rsidRDefault="00066E40" w:rsidP="00066E40">
            <w:pPr>
              <w:pStyle w:val="Tablelevel2"/>
              <w:shd w:val="clear" w:color="auto" w:fill="D9D9D9" w:themeFill="background1" w:themeFillShade="D9"/>
              <w:ind w:left="0"/>
              <w:rPr>
                <w:ins w:id="3685" w:author="Abercrombie, Kerrie" w:date="2021-02-02T08:05:00Z"/>
                <w:rFonts w:ascii="Calibri" w:hAnsi="Calibri"/>
                <w:sz w:val="22"/>
                <w:szCs w:val="22"/>
              </w:rPr>
            </w:pPr>
            <w:ins w:id="3686" w:author="Abercrombie, Kerrie" w:date="2021-02-02T08:05:00Z">
              <w:r w:rsidRPr="003B629F">
                <w:rPr>
                  <w:rFonts w:ascii="Calibri" w:hAnsi="Calibri"/>
                  <w:sz w:val="22"/>
                  <w:szCs w:val="22"/>
                </w:rPr>
                <w:t>Introduction to speed logs</w:t>
              </w:r>
            </w:ins>
          </w:p>
          <w:p w14:paraId="0F67D10C" w14:textId="77777777" w:rsidR="00066E40" w:rsidRPr="003B629F" w:rsidRDefault="00066E40" w:rsidP="00066E40">
            <w:pPr>
              <w:pStyle w:val="Tablelevel3"/>
              <w:shd w:val="clear" w:color="auto" w:fill="D9D9D9" w:themeFill="background1" w:themeFillShade="D9"/>
              <w:ind w:left="283"/>
              <w:rPr>
                <w:ins w:id="3687" w:author="Abercrombie, Kerrie" w:date="2021-02-02T08:05:00Z"/>
                <w:rFonts w:ascii="Calibri" w:hAnsi="Calibri"/>
                <w:sz w:val="22"/>
                <w:szCs w:val="22"/>
              </w:rPr>
            </w:pPr>
            <w:ins w:id="3688" w:author="Abercrombie, Kerrie" w:date="2021-02-02T08:05:00Z">
              <w:r w:rsidRPr="003B629F">
                <w:rPr>
                  <w:rFonts w:ascii="Calibri" w:hAnsi="Calibri"/>
                  <w:sz w:val="22"/>
                  <w:szCs w:val="22"/>
                </w:rPr>
                <w:t>Principles of speed logs</w:t>
              </w:r>
            </w:ins>
          </w:p>
          <w:p w14:paraId="1CCB7335" w14:textId="77777777" w:rsidR="00066E40" w:rsidRPr="003B629F" w:rsidRDefault="00066E40" w:rsidP="00066E40">
            <w:pPr>
              <w:pStyle w:val="Tablelevel3"/>
              <w:shd w:val="clear" w:color="auto" w:fill="D9D9D9" w:themeFill="background1" w:themeFillShade="D9"/>
              <w:ind w:left="283"/>
              <w:rPr>
                <w:ins w:id="3689" w:author="Abercrombie, Kerrie" w:date="2021-02-02T08:05:00Z"/>
                <w:rFonts w:ascii="Calibri" w:hAnsi="Calibri"/>
                <w:sz w:val="22"/>
                <w:szCs w:val="22"/>
              </w:rPr>
            </w:pPr>
            <w:ins w:id="3690" w:author="Abercrombie, Kerrie" w:date="2021-02-02T08:05:00Z">
              <w:r w:rsidRPr="003B629F">
                <w:rPr>
                  <w:rFonts w:ascii="Calibri" w:hAnsi="Calibri"/>
                  <w:sz w:val="22"/>
                  <w:szCs w:val="22"/>
                </w:rPr>
                <w:t>Accuracy of speed logs</w:t>
              </w:r>
            </w:ins>
          </w:p>
          <w:p w14:paraId="440F746C" w14:textId="77777777" w:rsidR="00066E40" w:rsidRPr="00047167" w:rsidRDefault="00066E40" w:rsidP="00066E40">
            <w:pPr>
              <w:pStyle w:val="Tablelevel2"/>
              <w:shd w:val="clear" w:color="auto" w:fill="D9D9D9" w:themeFill="background1" w:themeFillShade="D9"/>
              <w:ind w:left="0"/>
              <w:rPr>
                <w:ins w:id="3691" w:author="Abercrombie, Kerrie" w:date="2021-02-02T08:05:00Z"/>
                <w:rFonts w:ascii="Calibri" w:hAnsi="Calibri"/>
                <w:sz w:val="22"/>
                <w:szCs w:val="22"/>
              </w:rPr>
            </w:pPr>
            <w:ins w:id="3692" w:author="Abercrombie, Kerrie" w:date="2021-02-02T08:05:00Z">
              <w:r w:rsidRPr="00047167">
                <w:rPr>
                  <w:rFonts w:ascii="Calibri" w:hAnsi="Calibri"/>
                  <w:sz w:val="22"/>
                  <w:szCs w:val="22"/>
                </w:rPr>
                <w:t>Introduction to ECDIS and ECS</w:t>
              </w:r>
            </w:ins>
          </w:p>
          <w:p w14:paraId="1FF2279B" w14:textId="77777777" w:rsidR="00066E40" w:rsidRPr="00047167" w:rsidRDefault="00066E40" w:rsidP="00066E40">
            <w:pPr>
              <w:pStyle w:val="Tablelevel3"/>
              <w:shd w:val="clear" w:color="auto" w:fill="D9D9D9" w:themeFill="background1" w:themeFillShade="D9"/>
              <w:ind w:left="283"/>
              <w:rPr>
                <w:ins w:id="3693" w:author="Abercrombie, Kerrie" w:date="2021-02-02T08:05:00Z"/>
                <w:rFonts w:ascii="Calibri" w:hAnsi="Calibri"/>
                <w:sz w:val="22"/>
                <w:szCs w:val="22"/>
              </w:rPr>
            </w:pPr>
            <w:ins w:id="3694" w:author="Abercrombie, Kerrie" w:date="2021-02-02T08:05:00Z">
              <w:r w:rsidRPr="00047167">
                <w:rPr>
                  <w:rFonts w:ascii="Calibri" w:hAnsi="Calibri"/>
                  <w:sz w:val="22"/>
                  <w:szCs w:val="22"/>
                </w:rPr>
                <w:t>Means of displaying information</w:t>
              </w:r>
            </w:ins>
          </w:p>
          <w:p w14:paraId="27E62D04" w14:textId="77777777" w:rsidR="00066E40" w:rsidRPr="00047167" w:rsidRDefault="00066E40" w:rsidP="00066E40">
            <w:pPr>
              <w:pStyle w:val="Tablelevel3"/>
              <w:shd w:val="clear" w:color="auto" w:fill="D9D9D9" w:themeFill="background1" w:themeFillShade="D9"/>
              <w:ind w:left="283"/>
              <w:rPr>
                <w:ins w:id="3695" w:author="Abercrombie, Kerrie" w:date="2021-02-02T08:05:00Z"/>
                <w:rFonts w:ascii="Calibri" w:hAnsi="Calibri"/>
                <w:sz w:val="22"/>
                <w:szCs w:val="22"/>
              </w:rPr>
            </w:pPr>
            <w:ins w:id="3696" w:author="Abercrombie, Kerrie" w:date="2021-02-02T08:05:00Z">
              <w:r w:rsidRPr="00047167">
                <w:rPr>
                  <w:rFonts w:ascii="Calibri" w:hAnsi="Calibri"/>
                  <w:sz w:val="22"/>
                  <w:szCs w:val="22"/>
                </w:rPr>
                <w:t>Symbology</w:t>
              </w:r>
            </w:ins>
          </w:p>
          <w:p w14:paraId="4459C5C6" w14:textId="77777777" w:rsidR="00066E40" w:rsidRPr="00047167" w:rsidRDefault="00066E40" w:rsidP="00066E40">
            <w:pPr>
              <w:pStyle w:val="Tablelevel3"/>
              <w:shd w:val="clear" w:color="auto" w:fill="D9D9D9" w:themeFill="background1" w:themeFillShade="D9"/>
              <w:ind w:left="283"/>
              <w:rPr>
                <w:ins w:id="3697" w:author="Abercrombie, Kerrie" w:date="2021-02-02T08:05:00Z"/>
                <w:rFonts w:ascii="Calibri" w:hAnsi="Calibri"/>
                <w:sz w:val="22"/>
                <w:szCs w:val="22"/>
              </w:rPr>
            </w:pPr>
            <w:ins w:id="3698" w:author="Abercrombie, Kerrie" w:date="2021-02-02T08:05:00Z">
              <w:r w:rsidRPr="00047167">
                <w:rPr>
                  <w:rFonts w:ascii="Calibri" w:hAnsi="Calibri"/>
                  <w:sz w:val="22"/>
                  <w:szCs w:val="22"/>
                </w:rPr>
                <w:t>Uses and limitations</w:t>
              </w:r>
            </w:ins>
          </w:p>
          <w:p w14:paraId="38ACE76A" w14:textId="4305162B" w:rsidR="00050BE0" w:rsidRPr="005300C7" w:rsidRDefault="00066E40" w:rsidP="00066E40">
            <w:pPr>
              <w:pStyle w:val="Tabletext"/>
              <w:spacing w:before="0" w:after="0"/>
              <w:ind w:left="283"/>
              <w:rPr>
                <w:ins w:id="3699" w:author="Abercrombie, Kerrie" w:date="2021-02-02T07:59:00Z"/>
                <w:rFonts w:cstheme="minorHAnsi"/>
                <w:szCs w:val="20"/>
              </w:rPr>
            </w:pPr>
            <w:ins w:id="3700" w:author="Abercrombie, Kerrie" w:date="2021-02-02T08:05:00Z">
              <w:r w:rsidRPr="00047167">
                <w:rPr>
                  <w:rFonts w:ascii="Calibri" w:hAnsi="Calibri"/>
                  <w:sz w:val="22"/>
                  <w:szCs w:val="22"/>
                </w:rPr>
                <w:t>Chart datums</w:t>
              </w:r>
            </w:ins>
          </w:p>
        </w:tc>
        <w:tc>
          <w:tcPr>
            <w:tcW w:w="683" w:type="dxa"/>
            <w:shd w:val="clear" w:color="auto" w:fill="auto"/>
          </w:tcPr>
          <w:p w14:paraId="5C36912B" w14:textId="77777777" w:rsidR="00050BE0" w:rsidRPr="005300C7" w:rsidRDefault="00050BE0" w:rsidP="00C95794">
            <w:pPr>
              <w:pStyle w:val="Tabletext"/>
              <w:spacing w:before="0" w:after="0"/>
              <w:rPr>
                <w:ins w:id="3701" w:author="Abercrombie, Kerrie" w:date="2021-02-02T07:59:00Z"/>
                <w:rFonts w:cstheme="minorHAnsi"/>
                <w:b/>
                <w:szCs w:val="20"/>
              </w:rPr>
            </w:pPr>
          </w:p>
        </w:tc>
        <w:tc>
          <w:tcPr>
            <w:tcW w:w="3003" w:type="dxa"/>
            <w:shd w:val="clear" w:color="auto" w:fill="auto"/>
          </w:tcPr>
          <w:p w14:paraId="346BF949" w14:textId="77777777" w:rsidR="00050BE0" w:rsidRPr="005300C7" w:rsidRDefault="00050BE0" w:rsidP="00C95794">
            <w:pPr>
              <w:pStyle w:val="Tabletext"/>
              <w:spacing w:before="0" w:after="0"/>
              <w:ind w:left="0" w:right="7"/>
              <w:rPr>
                <w:ins w:id="3702" w:author="Abercrombie, Kerrie" w:date="2021-02-02T07:59:00Z"/>
                <w:rFonts w:cstheme="minorHAnsi"/>
                <w:szCs w:val="20"/>
              </w:rPr>
            </w:pPr>
          </w:p>
        </w:tc>
      </w:tr>
      <w:tr w:rsidR="00050BE0" w:rsidRPr="005300C7" w14:paraId="5A28E850" w14:textId="77777777" w:rsidTr="00C95794">
        <w:trPr>
          <w:trHeight w:val="60"/>
          <w:ins w:id="3703" w:author="Abercrombie, Kerrie" w:date="2021-02-02T08:02:00Z"/>
        </w:trPr>
        <w:tc>
          <w:tcPr>
            <w:tcW w:w="846" w:type="dxa"/>
            <w:shd w:val="clear" w:color="auto" w:fill="auto"/>
          </w:tcPr>
          <w:p w14:paraId="3F44E3F4" w14:textId="77777777" w:rsidR="00050BE0" w:rsidRPr="005300C7" w:rsidRDefault="00050BE0" w:rsidP="00C95794">
            <w:pPr>
              <w:pStyle w:val="Tabletext"/>
              <w:spacing w:before="0" w:after="0"/>
              <w:rPr>
                <w:ins w:id="3704" w:author="Abercrombie, Kerrie" w:date="2021-02-02T08:02:00Z"/>
                <w:rFonts w:cstheme="minorHAnsi"/>
                <w:b/>
                <w:szCs w:val="20"/>
              </w:rPr>
            </w:pPr>
          </w:p>
        </w:tc>
        <w:tc>
          <w:tcPr>
            <w:tcW w:w="4607" w:type="dxa"/>
            <w:shd w:val="clear" w:color="auto" w:fill="auto"/>
          </w:tcPr>
          <w:p w14:paraId="50E9D51E" w14:textId="77777777" w:rsidR="00050BE0" w:rsidRPr="009F7283" w:rsidRDefault="00050BE0" w:rsidP="00C95794">
            <w:pPr>
              <w:pStyle w:val="Tabletext"/>
              <w:spacing w:before="0" w:after="0"/>
              <w:ind w:left="0" w:right="0"/>
              <w:rPr>
                <w:ins w:id="3705" w:author="Abercrombie, Kerrie" w:date="2021-02-02T08:02:00Z"/>
                <w:rFonts w:cstheme="minorHAnsi"/>
                <w:b/>
                <w:i/>
                <w:szCs w:val="20"/>
              </w:rPr>
            </w:pPr>
          </w:p>
        </w:tc>
        <w:tc>
          <w:tcPr>
            <w:tcW w:w="921" w:type="dxa"/>
          </w:tcPr>
          <w:p w14:paraId="35A1B2B2" w14:textId="77777777" w:rsidR="00050BE0" w:rsidRPr="005300C7" w:rsidRDefault="00050BE0" w:rsidP="00C95794">
            <w:pPr>
              <w:pStyle w:val="Tabletext"/>
              <w:spacing w:before="0" w:after="0"/>
              <w:ind w:left="0"/>
              <w:rPr>
                <w:ins w:id="3706" w:author="Abercrombie, Kerrie" w:date="2021-02-02T08:02:00Z"/>
                <w:rFonts w:cstheme="minorHAnsi"/>
                <w:szCs w:val="20"/>
              </w:rPr>
            </w:pPr>
          </w:p>
        </w:tc>
        <w:tc>
          <w:tcPr>
            <w:tcW w:w="4607" w:type="dxa"/>
            <w:shd w:val="clear" w:color="auto" w:fill="auto"/>
          </w:tcPr>
          <w:p w14:paraId="1751257E" w14:textId="77777777" w:rsidR="00050BE0" w:rsidRPr="005300C7" w:rsidRDefault="00050BE0" w:rsidP="00C95794">
            <w:pPr>
              <w:pStyle w:val="Tabletext"/>
              <w:spacing w:before="0" w:after="0"/>
              <w:rPr>
                <w:ins w:id="3707" w:author="Abercrombie, Kerrie" w:date="2021-02-02T08:02:00Z"/>
                <w:rFonts w:cstheme="minorHAnsi"/>
                <w:szCs w:val="20"/>
              </w:rPr>
            </w:pPr>
          </w:p>
        </w:tc>
        <w:tc>
          <w:tcPr>
            <w:tcW w:w="683" w:type="dxa"/>
            <w:shd w:val="clear" w:color="auto" w:fill="auto"/>
          </w:tcPr>
          <w:p w14:paraId="1F18098C" w14:textId="77777777" w:rsidR="00050BE0" w:rsidRPr="005300C7" w:rsidRDefault="00050BE0" w:rsidP="00C95794">
            <w:pPr>
              <w:pStyle w:val="Tabletext"/>
              <w:spacing w:before="0" w:after="0"/>
              <w:rPr>
                <w:ins w:id="3708" w:author="Abercrombie, Kerrie" w:date="2021-02-02T08:02:00Z"/>
                <w:rFonts w:cstheme="minorHAnsi"/>
                <w:b/>
                <w:szCs w:val="20"/>
              </w:rPr>
            </w:pPr>
          </w:p>
        </w:tc>
        <w:tc>
          <w:tcPr>
            <w:tcW w:w="3003" w:type="dxa"/>
            <w:shd w:val="clear" w:color="auto" w:fill="auto"/>
          </w:tcPr>
          <w:p w14:paraId="7833113A" w14:textId="77777777" w:rsidR="00050BE0" w:rsidRPr="005300C7" w:rsidRDefault="00050BE0" w:rsidP="00C95794">
            <w:pPr>
              <w:pStyle w:val="Tabletext"/>
              <w:spacing w:before="0" w:after="0"/>
              <w:ind w:left="0" w:right="7"/>
              <w:rPr>
                <w:ins w:id="3709" w:author="Abercrombie, Kerrie" w:date="2021-02-02T08:02:00Z"/>
                <w:rFonts w:cstheme="minorHAnsi"/>
                <w:szCs w:val="20"/>
              </w:rPr>
            </w:pPr>
          </w:p>
        </w:tc>
      </w:tr>
      <w:tr w:rsidR="000A604D" w:rsidRPr="005300C7" w14:paraId="4D2047A1" w14:textId="77777777" w:rsidTr="009F7283">
        <w:trPr>
          <w:trHeight w:val="60"/>
          <w:ins w:id="3710" w:author="Abercrombie, Kerrie" w:date="2021-01-22T13:39:00Z"/>
        </w:trPr>
        <w:tc>
          <w:tcPr>
            <w:tcW w:w="846" w:type="dxa"/>
            <w:shd w:val="clear" w:color="auto" w:fill="F2F2F2" w:themeFill="background1" w:themeFillShade="F2"/>
          </w:tcPr>
          <w:p w14:paraId="47E26952" w14:textId="26E76006" w:rsidR="000A604D" w:rsidRPr="005300C7" w:rsidRDefault="000A604D" w:rsidP="000A604D">
            <w:pPr>
              <w:pStyle w:val="Tabletext"/>
              <w:spacing w:before="0" w:after="0"/>
              <w:rPr>
                <w:ins w:id="3711" w:author="Abercrombie, Kerrie" w:date="2021-01-22T13:39:00Z"/>
                <w:rFonts w:cstheme="minorHAnsi"/>
                <w:b/>
                <w:szCs w:val="20"/>
              </w:rPr>
            </w:pPr>
            <w:ins w:id="3712" w:author="Abercrombie, Kerrie" w:date="2021-01-22T13:39:00Z">
              <w:r w:rsidRPr="005300C7">
                <w:rPr>
                  <w:rFonts w:cstheme="minorHAnsi"/>
                  <w:b/>
                  <w:szCs w:val="20"/>
                </w:rPr>
                <w:t>4.7</w:t>
              </w:r>
            </w:ins>
          </w:p>
        </w:tc>
        <w:tc>
          <w:tcPr>
            <w:tcW w:w="4607" w:type="dxa"/>
            <w:shd w:val="clear" w:color="auto" w:fill="F2F2F2" w:themeFill="background1" w:themeFillShade="F2"/>
          </w:tcPr>
          <w:p w14:paraId="20545C8C" w14:textId="52808101" w:rsidR="000A604D" w:rsidRPr="005300C7" w:rsidRDefault="000A604D" w:rsidP="000A604D">
            <w:pPr>
              <w:pStyle w:val="Tabletext"/>
              <w:spacing w:before="0" w:after="0"/>
              <w:ind w:left="0" w:right="0"/>
              <w:rPr>
                <w:ins w:id="3713" w:author="Abercrombie, Kerrie" w:date="2021-01-22T13:39:00Z"/>
                <w:rFonts w:cstheme="minorHAnsi"/>
                <w:szCs w:val="20"/>
              </w:rPr>
            </w:pPr>
            <w:ins w:id="3714" w:author="Abercrombie, Kerrie" w:date="2021-01-22T13:39:00Z">
              <w:r w:rsidRPr="005300C7">
                <w:rPr>
                  <w:rFonts w:cstheme="minorHAnsi"/>
                  <w:b/>
                  <w:szCs w:val="20"/>
                </w:rPr>
                <w:t xml:space="preserve">USE OF GYRO AND MAGNETIC COMPASSES </w:t>
              </w:r>
            </w:ins>
          </w:p>
        </w:tc>
        <w:tc>
          <w:tcPr>
            <w:tcW w:w="921" w:type="dxa"/>
            <w:shd w:val="clear" w:color="auto" w:fill="F2F2F2" w:themeFill="background1" w:themeFillShade="F2"/>
          </w:tcPr>
          <w:p w14:paraId="598BF124" w14:textId="77777777" w:rsidR="000A604D" w:rsidRPr="005300C7" w:rsidRDefault="000A604D" w:rsidP="000A604D">
            <w:pPr>
              <w:pStyle w:val="Tabletext"/>
              <w:spacing w:before="0" w:after="0"/>
              <w:ind w:left="0"/>
              <w:rPr>
                <w:ins w:id="3715" w:author="Abercrombie, Kerrie" w:date="2021-01-25T09:04:00Z"/>
                <w:rFonts w:cstheme="minorHAnsi"/>
                <w:szCs w:val="20"/>
              </w:rPr>
            </w:pPr>
          </w:p>
        </w:tc>
        <w:tc>
          <w:tcPr>
            <w:tcW w:w="4607" w:type="dxa"/>
            <w:shd w:val="clear" w:color="auto" w:fill="F2F2F2" w:themeFill="background1" w:themeFillShade="F2"/>
          </w:tcPr>
          <w:p w14:paraId="5F6F293F" w14:textId="19DD4AD1" w:rsidR="000A604D" w:rsidRPr="005300C7" w:rsidRDefault="000A604D" w:rsidP="000A604D">
            <w:pPr>
              <w:pStyle w:val="Tabletext"/>
              <w:spacing w:before="0" w:after="0"/>
              <w:rPr>
                <w:ins w:id="3716" w:author="Abercrombie, Kerrie" w:date="2021-01-22T13:39:00Z"/>
                <w:rFonts w:cstheme="minorHAnsi"/>
                <w:szCs w:val="20"/>
              </w:rPr>
            </w:pPr>
          </w:p>
        </w:tc>
        <w:tc>
          <w:tcPr>
            <w:tcW w:w="683" w:type="dxa"/>
            <w:shd w:val="clear" w:color="auto" w:fill="F2F2F2" w:themeFill="background1" w:themeFillShade="F2"/>
          </w:tcPr>
          <w:p w14:paraId="468E2D2E" w14:textId="77777777" w:rsidR="000A604D" w:rsidRPr="005300C7" w:rsidRDefault="000A604D" w:rsidP="000A604D">
            <w:pPr>
              <w:pStyle w:val="Tabletext"/>
              <w:spacing w:before="0" w:after="0"/>
              <w:rPr>
                <w:ins w:id="3717" w:author="Abercrombie, Kerrie" w:date="2021-01-22T13:39:00Z"/>
                <w:rFonts w:cstheme="minorHAnsi"/>
                <w:b/>
                <w:szCs w:val="20"/>
              </w:rPr>
            </w:pPr>
          </w:p>
        </w:tc>
        <w:tc>
          <w:tcPr>
            <w:tcW w:w="3003" w:type="dxa"/>
            <w:shd w:val="clear" w:color="auto" w:fill="F2F2F2" w:themeFill="background1" w:themeFillShade="F2"/>
          </w:tcPr>
          <w:p w14:paraId="576808A3" w14:textId="77777777" w:rsidR="000A604D" w:rsidRPr="005300C7" w:rsidRDefault="000A604D" w:rsidP="000A604D">
            <w:pPr>
              <w:pStyle w:val="Tabletext"/>
              <w:spacing w:before="0" w:after="0"/>
              <w:ind w:left="0" w:right="7"/>
              <w:rPr>
                <w:ins w:id="3718" w:author="Abercrombie, Kerrie" w:date="2021-01-22T13:39:00Z"/>
                <w:rFonts w:cstheme="minorHAnsi"/>
                <w:szCs w:val="20"/>
              </w:rPr>
            </w:pPr>
          </w:p>
        </w:tc>
      </w:tr>
      <w:tr w:rsidR="000A604D" w:rsidRPr="005300C7" w14:paraId="37784B45" w14:textId="77777777" w:rsidTr="002B5A22">
        <w:trPr>
          <w:trHeight w:val="60"/>
          <w:ins w:id="3719" w:author="Abercrombie, Kerrie" w:date="2021-01-22T13:39:00Z"/>
        </w:trPr>
        <w:tc>
          <w:tcPr>
            <w:tcW w:w="846" w:type="dxa"/>
            <w:vMerge w:val="restart"/>
            <w:shd w:val="clear" w:color="auto" w:fill="auto"/>
          </w:tcPr>
          <w:p w14:paraId="527D9A72" w14:textId="77777777" w:rsidR="000A604D" w:rsidRPr="005300C7" w:rsidRDefault="000A604D" w:rsidP="000A604D">
            <w:pPr>
              <w:pStyle w:val="Tabletext"/>
              <w:spacing w:before="0" w:after="0"/>
              <w:rPr>
                <w:ins w:id="3720" w:author="Abercrombie, Kerrie" w:date="2021-01-22T13:39:00Z"/>
                <w:rFonts w:cstheme="minorHAnsi"/>
                <w:b/>
                <w:szCs w:val="20"/>
              </w:rPr>
            </w:pPr>
          </w:p>
        </w:tc>
        <w:tc>
          <w:tcPr>
            <w:tcW w:w="4607" w:type="dxa"/>
            <w:vMerge w:val="restart"/>
            <w:shd w:val="clear" w:color="auto" w:fill="auto"/>
          </w:tcPr>
          <w:p w14:paraId="4D4CFA70" w14:textId="351AEE21" w:rsidR="000A604D" w:rsidRPr="009F7283" w:rsidRDefault="000A604D" w:rsidP="000A604D">
            <w:pPr>
              <w:pStyle w:val="Tabletext"/>
              <w:spacing w:before="0" w:after="0"/>
              <w:ind w:left="0" w:right="0"/>
              <w:rPr>
                <w:ins w:id="3721" w:author="Abercrombie, Kerrie" w:date="2021-01-22T13:39:00Z"/>
                <w:rFonts w:cstheme="minorHAnsi"/>
                <w:b/>
                <w:i/>
                <w:szCs w:val="20"/>
              </w:rPr>
            </w:pPr>
            <w:ins w:id="3722" w:author="Abercrombie, Kerrie" w:date="2021-01-22T13:39:00Z">
              <w:r w:rsidRPr="009F7283">
                <w:rPr>
                  <w:rFonts w:cstheme="minorHAnsi"/>
                  <w:i/>
                  <w:szCs w:val="20"/>
                </w:rPr>
                <w:t>Explain the theory and use of Magnetic and Gyro compasses</w:t>
              </w:r>
            </w:ins>
          </w:p>
        </w:tc>
        <w:tc>
          <w:tcPr>
            <w:tcW w:w="921" w:type="dxa"/>
          </w:tcPr>
          <w:p w14:paraId="171F0D89" w14:textId="4CF45D7B" w:rsidR="000A604D" w:rsidRPr="005300C7" w:rsidRDefault="000A604D" w:rsidP="000A604D">
            <w:pPr>
              <w:pStyle w:val="Tabletext"/>
              <w:spacing w:before="0" w:after="0"/>
              <w:ind w:left="0"/>
              <w:rPr>
                <w:ins w:id="3723" w:author="Abercrombie, Kerrie" w:date="2021-01-25T09:04:00Z"/>
                <w:rFonts w:cstheme="minorHAnsi"/>
                <w:szCs w:val="20"/>
              </w:rPr>
            </w:pPr>
            <w:ins w:id="3724" w:author="Abercrombie, Kerrie" w:date="2021-01-25T09:04:00Z">
              <w:r w:rsidRPr="005300C7">
                <w:rPr>
                  <w:rFonts w:cstheme="minorHAnsi"/>
                  <w:szCs w:val="20"/>
                </w:rPr>
                <w:t>4.7.1</w:t>
              </w:r>
            </w:ins>
          </w:p>
        </w:tc>
        <w:tc>
          <w:tcPr>
            <w:tcW w:w="4607" w:type="dxa"/>
            <w:shd w:val="clear" w:color="auto" w:fill="auto"/>
          </w:tcPr>
          <w:p w14:paraId="652E2667" w14:textId="68AEDB46" w:rsidR="000A604D" w:rsidRPr="005300C7" w:rsidRDefault="000A604D" w:rsidP="000A604D">
            <w:pPr>
              <w:pStyle w:val="Tabletext"/>
              <w:spacing w:before="0" w:after="0"/>
              <w:rPr>
                <w:ins w:id="3725" w:author="Abercrombie, Kerrie" w:date="2021-01-22T13:39:00Z"/>
                <w:rFonts w:cstheme="minorHAnsi"/>
                <w:szCs w:val="20"/>
              </w:rPr>
            </w:pPr>
            <w:ins w:id="3726" w:author="Abercrombie, Kerrie" w:date="2021-01-22T13:39:00Z">
              <w:r w:rsidRPr="005300C7">
                <w:rPr>
                  <w:rFonts w:cstheme="minorHAnsi"/>
                  <w:szCs w:val="20"/>
                </w:rPr>
                <w:t xml:space="preserve">Magnetic compasses </w:t>
              </w:r>
            </w:ins>
          </w:p>
          <w:p w14:paraId="36842306" w14:textId="77777777" w:rsidR="000A604D" w:rsidRPr="005300C7" w:rsidRDefault="000A604D" w:rsidP="000A604D">
            <w:pPr>
              <w:pStyle w:val="Tabletext"/>
              <w:spacing w:before="0" w:after="0"/>
              <w:ind w:left="709"/>
              <w:rPr>
                <w:ins w:id="3727" w:author="Abercrombie, Kerrie" w:date="2021-01-22T13:39:00Z"/>
                <w:rFonts w:cstheme="minorHAnsi"/>
                <w:szCs w:val="20"/>
              </w:rPr>
            </w:pPr>
            <w:ins w:id="3728" w:author="Abercrombie, Kerrie" w:date="2021-01-22T13:39:00Z">
              <w:r w:rsidRPr="005300C7">
                <w:rPr>
                  <w:rFonts w:cstheme="minorHAnsi"/>
                  <w:szCs w:val="20"/>
                </w:rPr>
                <w:t xml:space="preserve">Sources of error </w:t>
              </w:r>
            </w:ins>
          </w:p>
          <w:p w14:paraId="06405C59" w14:textId="77777777" w:rsidR="000A604D" w:rsidRPr="005300C7" w:rsidRDefault="000A604D" w:rsidP="000A604D">
            <w:pPr>
              <w:pStyle w:val="Tabletext"/>
              <w:spacing w:before="0" w:after="0"/>
              <w:ind w:left="709"/>
              <w:rPr>
                <w:ins w:id="3729" w:author="Abercrombie, Kerrie" w:date="2021-01-22T13:39:00Z"/>
                <w:rFonts w:cstheme="minorHAnsi"/>
                <w:szCs w:val="20"/>
              </w:rPr>
            </w:pPr>
            <w:ins w:id="3730" w:author="Abercrombie, Kerrie" w:date="2021-01-22T13:39:00Z">
              <w:r w:rsidRPr="005300C7">
                <w:rPr>
                  <w:rFonts w:cstheme="minorHAnsi"/>
                  <w:szCs w:val="20"/>
                </w:rPr>
                <w:t xml:space="preserve">Corrections </w:t>
              </w:r>
            </w:ins>
          </w:p>
          <w:p w14:paraId="1D307AD3" w14:textId="6E237A87" w:rsidR="000A604D" w:rsidRPr="005300C7" w:rsidRDefault="000A604D" w:rsidP="000A604D">
            <w:pPr>
              <w:pStyle w:val="Tabletext"/>
              <w:spacing w:before="0" w:after="0"/>
              <w:ind w:left="709"/>
              <w:rPr>
                <w:ins w:id="3731" w:author="Abercrombie, Kerrie" w:date="2021-01-22T13:39:00Z"/>
                <w:rFonts w:cstheme="minorHAnsi"/>
                <w:szCs w:val="20"/>
              </w:rPr>
            </w:pPr>
            <w:ins w:id="3732" w:author="Abercrombie, Kerrie" w:date="2021-01-22T13:39:00Z">
              <w:r w:rsidRPr="005300C7">
                <w:rPr>
                  <w:rFonts w:cstheme="minorHAnsi"/>
                  <w:szCs w:val="20"/>
                </w:rPr>
                <w:t xml:space="preserve">Reliability </w:t>
              </w:r>
            </w:ins>
          </w:p>
        </w:tc>
        <w:tc>
          <w:tcPr>
            <w:tcW w:w="683" w:type="dxa"/>
            <w:shd w:val="clear" w:color="auto" w:fill="auto"/>
          </w:tcPr>
          <w:p w14:paraId="67E4A5D9" w14:textId="77777777" w:rsidR="000A604D" w:rsidRPr="005300C7" w:rsidRDefault="000A604D" w:rsidP="000A604D">
            <w:pPr>
              <w:pStyle w:val="Tabletext"/>
              <w:spacing w:before="0" w:after="0"/>
              <w:rPr>
                <w:ins w:id="3733" w:author="Abercrombie, Kerrie" w:date="2021-01-22T13:39:00Z"/>
                <w:rFonts w:cstheme="minorHAnsi"/>
                <w:b/>
                <w:szCs w:val="20"/>
              </w:rPr>
            </w:pPr>
          </w:p>
        </w:tc>
        <w:tc>
          <w:tcPr>
            <w:tcW w:w="3003" w:type="dxa"/>
            <w:shd w:val="clear" w:color="auto" w:fill="auto"/>
          </w:tcPr>
          <w:p w14:paraId="49BB74AF" w14:textId="77777777" w:rsidR="000A604D" w:rsidRPr="005300C7" w:rsidRDefault="000A604D" w:rsidP="000A604D">
            <w:pPr>
              <w:pStyle w:val="Tabletext"/>
              <w:spacing w:before="0" w:after="0"/>
              <w:ind w:left="0" w:right="7"/>
              <w:rPr>
                <w:ins w:id="3734" w:author="Abercrombie, Kerrie" w:date="2021-01-22T13:39:00Z"/>
                <w:rFonts w:cstheme="minorHAnsi"/>
                <w:szCs w:val="20"/>
              </w:rPr>
            </w:pPr>
          </w:p>
        </w:tc>
      </w:tr>
      <w:tr w:rsidR="000A604D" w:rsidRPr="005300C7" w14:paraId="5BA2ED41" w14:textId="77777777" w:rsidTr="002B5A22">
        <w:trPr>
          <w:trHeight w:val="60"/>
          <w:ins w:id="3735" w:author="Abercrombie, Kerrie" w:date="2021-01-22T13:39:00Z"/>
        </w:trPr>
        <w:tc>
          <w:tcPr>
            <w:tcW w:w="846" w:type="dxa"/>
            <w:vMerge/>
            <w:shd w:val="clear" w:color="auto" w:fill="auto"/>
          </w:tcPr>
          <w:p w14:paraId="23F58973" w14:textId="77777777" w:rsidR="000A604D" w:rsidRPr="005300C7" w:rsidRDefault="000A604D" w:rsidP="000A604D">
            <w:pPr>
              <w:pStyle w:val="Tabletext"/>
              <w:spacing w:before="0" w:after="0"/>
              <w:rPr>
                <w:ins w:id="3736" w:author="Abercrombie, Kerrie" w:date="2021-01-22T13:39:00Z"/>
                <w:rFonts w:cstheme="minorHAnsi"/>
                <w:b/>
                <w:szCs w:val="20"/>
              </w:rPr>
            </w:pPr>
          </w:p>
        </w:tc>
        <w:tc>
          <w:tcPr>
            <w:tcW w:w="4607" w:type="dxa"/>
            <w:vMerge/>
            <w:shd w:val="clear" w:color="auto" w:fill="auto"/>
          </w:tcPr>
          <w:p w14:paraId="23ADC1A0" w14:textId="77777777" w:rsidR="000A604D" w:rsidRPr="005300C7" w:rsidRDefault="000A604D" w:rsidP="000A604D">
            <w:pPr>
              <w:pStyle w:val="Tabletext"/>
              <w:spacing w:before="0" w:after="0"/>
              <w:ind w:left="0" w:right="0"/>
              <w:rPr>
                <w:ins w:id="3737" w:author="Abercrombie, Kerrie" w:date="2021-01-22T13:39:00Z"/>
                <w:rFonts w:cstheme="minorHAnsi"/>
                <w:szCs w:val="20"/>
              </w:rPr>
            </w:pPr>
          </w:p>
        </w:tc>
        <w:tc>
          <w:tcPr>
            <w:tcW w:w="921" w:type="dxa"/>
          </w:tcPr>
          <w:p w14:paraId="2BB408C2" w14:textId="55B30981" w:rsidR="000A604D" w:rsidRPr="005300C7" w:rsidRDefault="000A604D" w:rsidP="000A604D">
            <w:pPr>
              <w:pStyle w:val="Tabletext"/>
              <w:spacing w:before="0" w:after="0"/>
              <w:ind w:left="0"/>
              <w:rPr>
                <w:ins w:id="3738" w:author="Abercrombie, Kerrie" w:date="2021-01-25T09:04:00Z"/>
                <w:rFonts w:cstheme="minorHAnsi"/>
                <w:szCs w:val="20"/>
              </w:rPr>
            </w:pPr>
            <w:ins w:id="3739" w:author="Abercrombie, Kerrie" w:date="2021-01-25T09:04:00Z">
              <w:r w:rsidRPr="005300C7">
                <w:rPr>
                  <w:rFonts w:cstheme="minorHAnsi"/>
                  <w:szCs w:val="20"/>
                </w:rPr>
                <w:t>4.7.2</w:t>
              </w:r>
            </w:ins>
          </w:p>
        </w:tc>
        <w:tc>
          <w:tcPr>
            <w:tcW w:w="4607" w:type="dxa"/>
            <w:shd w:val="clear" w:color="auto" w:fill="auto"/>
          </w:tcPr>
          <w:p w14:paraId="5B406835" w14:textId="1D56F2F9" w:rsidR="000A604D" w:rsidRPr="005300C7" w:rsidRDefault="000A604D" w:rsidP="000A604D">
            <w:pPr>
              <w:pStyle w:val="Tabletext"/>
              <w:spacing w:before="0" w:after="0"/>
              <w:rPr>
                <w:ins w:id="3740" w:author="Abercrombie, Kerrie" w:date="2021-01-22T13:39:00Z"/>
                <w:rFonts w:cstheme="minorHAnsi"/>
                <w:szCs w:val="20"/>
              </w:rPr>
            </w:pPr>
            <w:ins w:id="3741" w:author="Abercrombie, Kerrie" w:date="2021-01-22T13:39:00Z">
              <w:r w:rsidRPr="005300C7">
                <w:rPr>
                  <w:rFonts w:cstheme="minorHAnsi"/>
                  <w:szCs w:val="20"/>
                </w:rPr>
                <w:t xml:space="preserve">Gyro compass </w:t>
              </w:r>
            </w:ins>
          </w:p>
          <w:p w14:paraId="50EAABAB" w14:textId="77777777" w:rsidR="000A604D" w:rsidRPr="005300C7" w:rsidRDefault="000A604D" w:rsidP="000A604D">
            <w:pPr>
              <w:pStyle w:val="Tabletext"/>
              <w:spacing w:before="0" w:after="0"/>
              <w:ind w:left="709"/>
              <w:rPr>
                <w:ins w:id="3742" w:author="Abercrombie, Kerrie" w:date="2021-01-22T13:39:00Z"/>
                <w:rFonts w:cstheme="minorHAnsi"/>
                <w:szCs w:val="20"/>
              </w:rPr>
            </w:pPr>
            <w:ins w:id="3743" w:author="Abercrombie, Kerrie" w:date="2021-01-22T13:39:00Z">
              <w:r w:rsidRPr="005300C7">
                <w:rPr>
                  <w:rFonts w:cstheme="minorHAnsi"/>
                  <w:szCs w:val="20"/>
                </w:rPr>
                <w:t>Accuracy</w:t>
              </w:r>
            </w:ins>
          </w:p>
          <w:p w14:paraId="55C8A6F8" w14:textId="77777777" w:rsidR="000A604D" w:rsidRPr="005300C7" w:rsidRDefault="000A604D" w:rsidP="000A604D">
            <w:pPr>
              <w:pStyle w:val="Tabletext"/>
              <w:spacing w:before="0" w:after="0"/>
              <w:ind w:left="709"/>
              <w:rPr>
                <w:ins w:id="3744" w:author="Abercrombie, Kerrie" w:date="2021-01-22T13:39:00Z"/>
                <w:rFonts w:cstheme="minorHAnsi"/>
                <w:szCs w:val="20"/>
              </w:rPr>
            </w:pPr>
            <w:ins w:id="3745" w:author="Abercrombie, Kerrie" w:date="2021-01-22T13:39:00Z">
              <w:r w:rsidRPr="005300C7">
                <w:rPr>
                  <w:rFonts w:cstheme="minorHAnsi"/>
                  <w:szCs w:val="20"/>
                </w:rPr>
                <w:t>Corrections</w:t>
              </w:r>
            </w:ins>
          </w:p>
          <w:p w14:paraId="5BE9E6EC" w14:textId="0DBA6EDC" w:rsidR="000A604D" w:rsidRPr="005300C7" w:rsidRDefault="000A604D" w:rsidP="000A604D">
            <w:pPr>
              <w:pStyle w:val="Tabletext"/>
              <w:spacing w:before="0" w:after="0"/>
              <w:ind w:left="709"/>
              <w:rPr>
                <w:ins w:id="3746" w:author="Abercrombie, Kerrie" w:date="2021-01-22T13:39:00Z"/>
                <w:rFonts w:cstheme="minorHAnsi"/>
                <w:szCs w:val="20"/>
              </w:rPr>
            </w:pPr>
            <w:ins w:id="3747" w:author="Abercrombie, Kerrie" w:date="2021-01-22T13:39:00Z">
              <w:r w:rsidRPr="005300C7">
                <w:rPr>
                  <w:rFonts w:cstheme="minorHAnsi"/>
                  <w:szCs w:val="20"/>
                </w:rPr>
                <w:t>Reliability</w:t>
              </w:r>
            </w:ins>
          </w:p>
        </w:tc>
        <w:tc>
          <w:tcPr>
            <w:tcW w:w="683" w:type="dxa"/>
            <w:shd w:val="clear" w:color="auto" w:fill="auto"/>
          </w:tcPr>
          <w:p w14:paraId="374CD6BC" w14:textId="77777777" w:rsidR="000A604D" w:rsidRPr="005300C7" w:rsidRDefault="000A604D" w:rsidP="000A604D">
            <w:pPr>
              <w:pStyle w:val="Tabletext"/>
              <w:spacing w:before="0" w:after="0"/>
              <w:rPr>
                <w:ins w:id="3748" w:author="Abercrombie, Kerrie" w:date="2021-01-22T13:39:00Z"/>
                <w:rFonts w:cstheme="minorHAnsi"/>
                <w:b/>
                <w:szCs w:val="20"/>
              </w:rPr>
            </w:pPr>
          </w:p>
        </w:tc>
        <w:tc>
          <w:tcPr>
            <w:tcW w:w="3003" w:type="dxa"/>
            <w:shd w:val="clear" w:color="auto" w:fill="auto"/>
          </w:tcPr>
          <w:p w14:paraId="19D6AC76" w14:textId="77777777" w:rsidR="000A604D" w:rsidRPr="005300C7" w:rsidRDefault="000A604D" w:rsidP="000A604D">
            <w:pPr>
              <w:pStyle w:val="Tabletext"/>
              <w:spacing w:before="0" w:after="0"/>
              <w:ind w:left="0" w:right="7"/>
              <w:rPr>
                <w:ins w:id="3749" w:author="Abercrombie, Kerrie" w:date="2021-01-22T13:39:00Z"/>
                <w:rFonts w:cstheme="minorHAnsi"/>
                <w:szCs w:val="20"/>
              </w:rPr>
            </w:pPr>
          </w:p>
        </w:tc>
      </w:tr>
      <w:tr w:rsidR="00496AF5" w:rsidRPr="005300C7" w14:paraId="491C5A74" w14:textId="77777777" w:rsidTr="002B5A22">
        <w:trPr>
          <w:trHeight w:val="60"/>
          <w:ins w:id="3750" w:author="Abercrombie, Kerrie" w:date="2021-02-02T07:13:00Z"/>
        </w:trPr>
        <w:tc>
          <w:tcPr>
            <w:tcW w:w="846" w:type="dxa"/>
            <w:shd w:val="clear" w:color="auto" w:fill="auto"/>
          </w:tcPr>
          <w:p w14:paraId="0D536308" w14:textId="5BB91380" w:rsidR="00496AF5" w:rsidRPr="005300C7" w:rsidRDefault="0088101F" w:rsidP="00293D49">
            <w:pPr>
              <w:pStyle w:val="Tabletext"/>
              <w:spacing w:before="0" w:after="0"/>
              <w:rPr>
                <w:ins w:id="3751" w:author="Abercrombie, Kerrie" w:date="2021-02-02T07:13:00Z"/>
                <w:rFonts w:cstheme="minorHAnsi"/>
                <w:b/>
                <w:szCs w:val="20"/>
              </w:rPr>
            </w:pPr>
            <w:ins w:id="3752" w:author="Abercrombie, Kerrie" w:date="2021-02-02T07:23:00Z">
              <w:r w:rsidRPr="005300C7">
                <w:rPr>
                  <w:rFonts w:cstheme="minorHAnsi"/>
                  <w:b/>
                  <w:szCs w:val="20"/>
                </w:rPr>
                <w:t>4.8</w:t>
              </w:r>
            </w:ins>
          </w:p>
        </w:tc>
        <w:tc>
          <w:tcPr>
            <w:tcW w:w="4607" w:type="dxa"/>
            <w:shd w:val="clear" w:color="auto" w:fill="auto"/>
          </w:tcPr>
          <w:p w14:paraId="530AEA6B" w14:textId="7C3300A1" w:rsidR="00496AF5" w:rsidRPr="00496AF5" w:rsidRDefault="00496AF5" w:rsidP="00293D49">
            <w:pPr>
              <w:pStyle w:val="Tabletext"/>
              <w:spacing w:before="0" w:after="0"/>
              <w:ind w:left="0" w:right="0"/>
              <w:rPr>
                <w:ins w:id="3753" w:author="Abercrombie, Kerrie" w:date="2021-02-02T07:13:00Z"/>
                <w:rFonts w:cstheme="minorHAnsi"/>
                <w:b/>
                <w:szCs w:val="20"/>
              </w:rPr>
            </w:pPr>
            <w:commentRangeStart w:id="3754"/>
            <w:ins w:id="3755" w:author="Abercrombie, Kerrie" w:date="2021-02-02T07:13:00Z">
              <w:r>
                <w:rPr>
                  <w:rFonts w:cstheme="minorHAnsi"/>
                  <w:b/>
                  <w:szCs w:val="20"/>
                </w:rPr>
                <w:t>NAUTICAL THEORY</w:t>
              </w:r>
            </w:ins>
            <w:commentRangeEnd w:id="3754"/>
            <w:ins w:id="3756" w:author="Abercrombie, Kerrie" w:date="2021-02-02T07:16:00Z">
              <w:r w:rsidR="0088101F">
                <w:rPr>
                  <w:rStyle w:val="CommentReference"/>
                  <w:color w:val="auto"/>
                </w:rPr>
                <w:commentReference w:id="3754"/>
              </w:r>
            </w:ins>
          </w:p>
        </w:tc>
        <w:tc>
          <w:tcPr>
            <w:tcW w:w="921" w:type="dxa"/>
          </w:tcPr>
          <w:p w14:paraId="64CFF3C5" w14:textId="77777777" w:rsidR="00496AF5" w:rsidRPr="005300C7" w:rsidRDefault="00496AF5" w:rsidP="00293D49">
            <w:pPr>
              <w:pStyle w:val="Tabletext"/>
              <w:spacing w:before="0" w:after="0"/>
              <w:ind w:left="0" w:right="0"/>
              <w:rPr>
                <w:ins w:id="3757" w:author="Abercrombie, Kerrie" w:date="2021-02-02T07:13:00Z"/>
                <w:rFonts w:cstheme="minorHAnsi"/>
                <w:szCs w:val="20"/>
              </w:rPr>
            </w:pPr>
          </w:p>
        </w:tc>
        <w:tc>
          <w:tcPr>
            <w:tcW w:w="4607" w:type="dxa"/>
            <w:shd w:val="clear" w:color="auto" w:fill="auto"/>
          </w:tcPr>
          <w:p w14:paraId="18C7B1CC" w14:textId="3E11FC6F" w:rsidR="00496AF5" w:rsidRPr="005300C7" w:rsidRDefault="00496AF5" w:rsidP="00293D49">
            <w:pPr>
              <w:pStyle w:val="Tabletext"/>
              <w:spacing w:before="0" w:after="0"/>
              <w:ind w:left="0"/>
              <w:rPr>
                <w:ins w:id="3758" w:author="Abercrombie, Kerrie" w:date="2021-02-02T07:13:00Z"/>
                <w:rFonts w:cstheme="minorHAnsi"/>
                <w:szCs w:val="20"/>
              </w:rPr>
            </w:pPr>
          </w:p>
        </w:tc>
        <w:tc>
          <w:tcPr>
            <w:tcW w:w="683" w:type="dxa"/>
            <w:shd w:val="clear" w:color="auto" w:fill="auto"/>
          </w:tcPr>
          <w:p w14:paraId="3FFCA1CC" w14:textId="77777777" w:rsidR="00496AF5" w:rsidRPr="005300C7" w:rsidRDefault="00496AF5" w:rsidP="00293D49">
            <w:pPr>
              <w:pStyle w:val="Tabletext"/>
              <w:spacing w:before="0" w:after="0"/>
              <w:rPr>
                <w:ins w:id="3759" w:author="Abercrombie, Kerrie" w:date="2021-02-02T07:13:00Z"/>
                <w:rFonts w:cstheme="minorHAnsi"/>
                <w:b/>
                <w:szCs w:val="20"/>
              </w:rPr>
            </w:pPr>
          </w:p>
        </w:tc>
        <w:tc>
          <w:tcPr>
            <w:tcW w:w="3003" w:type="dxa"/>
            <w:shd w:val="clear" w:color="auto" w:fill="auto"/>
          </w:tcPr>
          <w:p w14:paraId="59D7DBE9" w14:textId="4DEB9FFC" w:rsidR="00496AF5" w:rsidRPr="005300C7" w:rsidRDefault="0088101F" w:rsidP="00293D49">
            <w:pPr>
              <w:pStyle w:val="Tabletext"/>
              <w:spacing w:before="0" w:after="0"/>
              <w:ind w:left="0" w:right="7"/>
              <w:rPr>
                <w:ins w:id="3760" w:author="Abercrombie, Kerrie" w:date="2021-02-02T07:13:00Z"/>
                <w:rFonts w:cstheme="minorHAnsi"/>
                <w:szCs w:val="20"/>
              </w:rPr>
            </w:pPr>
            <w:ins w:id="3761" w:author="Abercrombie, Kerrie" w:date="2021-02-02T07:23:00Z">
              <w:r>
                <w:rPr>
                  <w:rFonts w:cstheme="minorHAnsi"/>
                  <w:szCs w:val="20"/>
                </w:rPr>
                <w:t>?</w:t>
              </w:r>
              <w:r w:rsidRPr="005300C7">
                <w:rPr>
                  <w:rFonts w:cstheme="minorHAnsi"/>
                  <w:szCs w:val="20"/>
                </w:rPr>
                <w:t>R4</w:t>
              </w:r>
              <w:r>
                <w:rPr>
                  <w:rFonts w:cstheme="minorHAnsi"/>
                  <w:szCs w:val="20"/>
                </w:rPr>
                <w:t xml:space="preserve">, </w:t>
              </w:r>
              <w:r w:rsidRPr="005300C7">
                <w:rPr>
                  <w:rFonts w:cstheme="minorHAnsi"/>
                  <w:szCs w:val="20"/>
                </w:rPr>
                <w:t>R27</w:t>
              </w:r>
            </w:ins>
          </w:p>
        </w:tc>
      </w:tr>
      <w:tr w:rsidR="00293D49" w:rsidRPr="005300C7" w14:paraId="4887E89A" w14:textId="77777777" w:rsidTr="002B5A22">
        <w:trPr>
          <w:trHeight w:val="60"/>
          <w:ins w:id="3762" w:author="Abercrombie, Kerrie" w:date="2021-02-02T07:21:00Z"/>
        </w:trPr>
        <w:tc>
          <w:tcPr>
            <w:tcW w:w="846" w:type="dxa"/>
            <w:vMerge w:val="restart"/>
            <w:shd w:val="clear" w:color="auto" w:fill="auto"/>
          </w:tcPr>
          <w:p w14:paraId="56DC54CF" w14:textId="77777777" w:rsidR="00293D49" w:rsidRPr="005300C7" w:rsidRDefault="00293D49" w:rsidP="00293D49">
            <w:pPr>
              <w:pStyle w:val="Tabletext"/>
              <w:spacing w:before="0" w:after="0"/>
              <w:rPr>
                <w:ins w:id="3763" w:author="Abercrombie, Kerrie" w:date="2021-02-02T07:21:00Z"/>
                <w:rFonts w:cstheme="minorHAnsi"/>
                <w:b/>
                <w:szCs w:val="20"/>
              </w:rPr>
            </w:pPr>
          </w:p>
        </w:tc>
        <w:tc>
          <w:tcPr>
            <w:tcW w:w="4607" w:type="dxa"/>
            <w:vMerge w:val="restart"/>
            <w:shd w:val="clear" w:color="auto" w:fill="auto"/>
          </w:tcPr>
          <w:p w14:paraId="5DAE74DF" w14:textId="081A0241" w:rsidR="00293D49" w:rsidRDefault="00293D49" w:rsidP="00293D49">
            <w:pPr>
              <w:pStyle w:val="Tabletext"/>
              <w:spacing w:before="0" w:after="0"/>
              <w:ind w:left="0" w:right="0"/>
              <w:rPr>
                <w:ins w:id="3764" w:author="Abercrombie, Kerrie" w:date="2021-02-02T07:21:00Z"/>
                <w:rFonts w:cstheme="minorHAnsi"/>
                <w:b/>
                <w:szCs w:val="20"/>
              </w:rPr>
            </w:pPr>
            <w:ins w:id="3765" w:author="Abercrombie, Kerrie" w:date="2021-02-02T07:22:00Z">
              <w:r>
                <w:rPr>
                  <w:rFonts w:cstheme="minorHAnsi"/>
                  <w:i/>
                  <w:szCs w:val="20"/>
                </w:rPr>
                <w:t>Understand</w:t>
              </w:r>
            </w:ins>
            <w:ins w:id="3766" w:author="Abercrombie, Kerrie" w:date="2021-02-02T07:24:00Z">
              <w:r>
                <w:rPr>
                  <w:rFonts w:cstheme="minorHAnsi"/>
                  <w:i/>
                  <w:szCs w:val="20"/>
                </w:rPr>
                <w:t xml:space="preserve"> the </w:t>
              </w:r>
            </w:ins>
            <w:ins w:id="3767" w:author="Abercrombie, Kerrie" w:date="2021-02-02T07:25:00Z">
              <w:r>
                <w:rPr>
                  <w:rFonts w:cstheme="minorHAnsi"/>
                  <w:i/>
                  <w:szCs w:val="20"/>
                </w:rPr>
                <w:t xml:space="preserve">basic </w:t>
              </w:r>
            </w:ins>
            <w:ins w:id="3768" w:author="Abercrombie, Kerrie" w:date="2021-02-02T07:22:00Z">
              <w:r>
                <w:rPr>
                  <w:rFonts w:cstheme="minorHAnsi"/>
                  <w:i/>
                  <w:szCs w:val="20"/>
                </w:rPr>
                <w:t>elements of nautical theory</w:t>
              </w:r>
            </w:ins>
          </w:p>
        </w:tc>
        <w:tc>
          <w:tcPr>
            <w:tcW w:w="921" w:type="dxa"/>
          </w:tcPr>
          <w:p w14:paraId="08C674FE" w14:textId="40849057" w:rsidR="00293D49" w:rsidRPr="005300C7" w:rsidRDefault="00293D49" w:rsidP="00293D49">
            <w:pPr>
              <w:pStyle w:val="Tabletext"/>
              <w:spacing w:before="0" w:after="0"/>
              <w:ind w:left="0" w:right="0"/>
              <w:rPr>
                <w:ins w:id="3769" w:author="Abercrombie, Kerrie" w:date="2021-02-02T07:21:00Z"/>
                <w:rFonts w:cstheme="minorHAnsi"/>
                <w:szCs w:val="20"/>
              </w:rPr>
            </w:pPr>
            <w:ins w:id="3770" w:author="Abercrombie, Kerrie" w:date="2021-02-02T07:22:00Z">
              <w:r w:rsidRPr="005300C7">
                <w:rPr>
                  <w:rFonts w:cstheme="minorHAnsi"/>
                  <w:szCs w:val="20"/>
                </w:rPr>
                <w:t>4.8.1</w:t>
              </w:r>
            </w:ins>
          </w:p>
        </w:tc>
        <w:tc>
          <w:tcPr>
            <w:tcW w:w="4607" w:type="dxa"/>
            <w:shd w:val="clear" w:color="auto" w:fill="auto"/>
          </w:tcPr>
          <w:p w14:paraId="4082EFEB" w14:textId="071C3B7C" w:rsidR="00293D49" w:rsidRPr="00496AF5" w:rsidRDefault="00293D49" w:rsidP="00293D49">
            <w:pPr>
              <w:pStyle w:val="Tabletext"/>
              <w:spacing w:before="0" w:after="0"/>
              <w:ind w:left="0"/>
              <w:rPr>
                <w:ins w:id="3771" w:author="Abercrombie, Kerrie" w:date="2021-02-02T07:21:00Z"/>
                <w:rFonts w:cstheme="minorHAnsi"/>
                <w:szCs w:val="20"/>
              </w:rPr>
            </w:pPr>
            <w:ins w:id="3772" w:author="Abercrombie, Kerrie" w:date="2021-02-02T07:21:00Z">
              <w:r w:rsidRPr="00496AF5">
                <w:rPr>
                  <w:rFonts w:cstheme="minorHAnsi"/>
                  <w:szCs w:val="20"/>
                </w:rPr>
                <w:t>Finding positions on the globe - lat/long, great circle</w:t>
              </w:r>
            </w:ins>
          </w:p>
        </w:tc>
        <w:tc>
          <w:tcPr>
            <w:tcW w:w="683" w:type="dxa"/>
            <w:shd w:val="clear" w:color="auto" w:fill="auto"/>
          </w:tcPr>
          <w:p w14:paraId="7A3AD452" w14:textId="77777777" w:rsidR="00293D49" w:rsidRPr="005300C7" w:rsidRDefault="00293D49" w:rsidP="00293D49">
            <w:pPr>
              <w:pStyle w:val="Tabletext"/>
              <w:spacing w:before="0" w:after="0"/>
              <w:rPr>
                <w:ins w:id="3773" w:author="Abercrombie, Kerrie" w:date="2021-02-02T07:21:00Z"/>
                <w:rFonts w:cstheme="minorHAnsi"/>
                <w:b/>
                <w:szCs w:val="20"/>
              </w:rPr>
            </w:pPr>
          </w:p>
        </w:tc>
        <w:tc>
          <w:tcPr>
            <w:tcW w:w="3003" w:type="dxa"/>
            <w:shd w:val="clear" w:color="auto" w:fill="auto"/>
          </w:tcPr>
          <w:p w14:paraId="3DF058B5" w14:textId="77777777" w:rsidR="00293D49" w:rsidRPr="005300C7" w:rsidRDefault="00293D49" w:rsidP="00293D49">
            <w:pPr>
              <w:pStyle w:val="Tabletext"/>
              <w:spacing w:before="0" w:after="0"/>
              <w:ind w:left="0" w:right="7"/>
              <w:rPr>
                <w:ins w:id="3774" w:author="Abercrombie, Kerrie" w:date="2021-02-02T07:21:00Z"/>
                <w:rFonts w:cstheme="minorHAnsi"/>
                <w:szCs w:val="20"/>
              </w:rPr>
            </w:pPr>
          </w:p>
        </w:tc>
      </w:tr>
      <w:tr w:rsidR="00293D49" w:rsidRPr="005300C7" w14:paraId="5B4E35E1" w14:textId="77777777" w:rsidTr="002B5A22">
        <w:trPr>
          <w:trHeight w:val="60"/>
          <w:ins w:id="3775" w:author="Abercrombie, Kerrie" w:date="2021-02-02T07:21:00Z"/>
        </w:trPr>
        <w:tc>
          <w:tcPr>
            <w:tcW w:w="846" w:type="dxa"/>
            <w:vMerge/>
            <w:shd w:val="clear" w:color="auto" w:fill="auto"/>
          </w:tcPr>
          <w:p w14:paraId="22DA1635" w14:textId="77777777" w:rsidR="00293D49" w:rsidRPr="005300C7" w:rsidRDefault="00293D49" w:rsidP="00293D49">
            <w:pPr>
              <w:pStyle w:val="Tabletext"/>
              <w:spacing w:before="0" w:after="0"/>
              <w:rPr>
                <w:ins w:id="3776" w:author="Abercrombie, Kerrie" w:date="2021-02-02T07:21:00Z"/>
                <w:rFonts w:cstheme="minorHAnsi"/>
                <w:b/>
                <w:szCs w:val="20"/>
              </w:rPr>
            </w:pPr>
          </w:p>
        </w:tc>
        <w:tc>
          <w:tcPr>
            <w:tcW w:w="4607" w:type="dxa"/>
            <w:vMerge/>
            <w:shd w:val="clear" w:color="auto" w:fill="auto"/>
          </w:tcPr>
          <w:p w14:paraId="2392A488" w14:textId="77777777" w:rsidR="00293D49" w:rsidRDefault="00293D49" w:rsidP="00293D49">
            <w:pPr>
              <w:pStyle w:val="Tabletext"/>
              <w:spacing w:before="0" w:after="0"/>
              <w:ind w:left="0" w:right="0"/>
              <w:rPr>
                <w:ins w:id="3777" w:author="Abercrombie, Kerrie" w:date="2021-02-02T07:21:00Z"/>
                <w:rFonts w:cstheme="minorHAnsi"/>
                <w:b/>
                <w:szCs w:val="20"/>
              </w:rPr>
            </w:pPr>
          </w:p>
        </w:tc>
        <w:tc>
          <w:tcPr>
            <w:tcW w:w="921" w:type="dxa"/>
          </w:tcPr>
          <w:p w14:paraId="4BBEAE80" w14:textId="0094EDF0" w:rsidR="00293D49" w:rsidRPr="005300C7" w:rsidRDefault="00293D49" w:rsidP="00293D49">
            <w:pPr>
              <w:pStyle w:val="Tabletext"/>
              <w:spacing w:before="0" w:after="0"/>
              <w:ind w:left="0" w:right="0"/>
              <w:rPr>
                <w:ins w:id="3778" w:author="Abercrombie, Kerrie" w:date="2021-02-02T07:21:00Z"/>
                <w:rFonts w:cstheme="minorHAnsi"/>
                <w:szCs w:val="20"/>
              </w:rPr>
            </w:pPr>
            <w:ins w:id="3779" w:author="Abercrombie, Kerrie" w:date="2021-02-02T07:23:00Z">
              <w:r>
                <w:rPr>
                  <w:rFonts w:cstheme="minorHAnsi"/>
                  <w:szCs w:val="20"/>
                </w:rPr>
                <w:t>4.8.2</w:t>
              </w:r>
            </w:ins>
          </w:p>
        </w:tc>
        <w:tc>
          <w:tcPr>
            <w:tcW w:w="4607" w:type="dxa"/>
            <w:shd w:val="clear" w:color="auto" w:fill="auto"/>
          </w:tcPr>
          <w:p w14:paraId="6D394E12" w14:textId="2C910681" w:rsidR="00293D49" w:rsidRPr="00496AF5" w:rsidRDefault="00293D49" w:rsidP="00293D49">
            <w:pPr>
              <w:pStyle w:val="Tabletext"/>
              <w:spacing w:before="0" w:after="0"/>
              <w:ind w:left="0"/>
              <w:rPr>
                <w:ins w:id="3780" w:author="Abercrombie, Kerrie" w:date="2021-02-02T07:21:00Z"/>
                <w:rFonts w:cstheme="minorHAnsi"/>
                <w:szCs w:val="20"/>
              </w:rPr>
            </w:pPr>
            <w:ins w:id="3781" w:author="Abercrombie, Kerrie" w:date="2021-02-02T07:21:00Z">
              <w:r w:rsidRPr="00496AF5">
                <w:rPr>
                  <w:rFonts w:cstheme="minorHAnsi"/>
                  <w:szCs w:val="20"/>
                </w:rPr>
                <w:t>Chart projections and geodetic datums</w:t>
              </w:r>
            </w:ins>
          </w:p>
        </w:tc>
        <w:tc>
          <w:tcPr>
            <w:tcW w:w="683" w:type="dxa"/>
            <w:shd w:val="clear" w:color="auto" w:fill="auto"/>
          </w:tcPr>
          <w:p w14:paraId="4A75061E" w14:textId="77777777" w:rsidR="00293D49" w:rsidRPr="005300C7" w:rsidRDefault="00293D49" w:rsidP="00293D49">
            <w:pPr>
              <w:pStyle w:val="Tabletext"/>
              <w:spacing w:before="0" w:after="0"/>
              <w:rPr>
                <w:ins w:id="3782" w:author="Abercrombie, Kerrie" w:date="2021-02-02T07:21:00Z"/>
                <w:rFonts w:cstheme="minorHAnsi"/>
                <w:b/>
                <w:szCs w:val="20"/>
              </w:rPr>
            </w:pPr>
          </w:p>
        </w:tc>
        <w:tc>
          <w:tcPr>
            <w:tcW w:w="3003" w:type="dxa"/>
            <w:shd w:val="clear" w:color="auto" w:fill="auto"/>
          </w:tcPr>
          <w:p w14:paraId="0678973A" w14:textId="77777777" w:rsidR="00293D49" w:rsidRPr="005300C7" w:rsidRDefault="00293D49" w:rsidP="00293D49">
            <w:pPr>
              <w:pStyle w:val="Tabletext"/>
              <w:spacing w:before="0" w:after="0"/>
              <w:ind w:left="0" w:right="7"/>
              <w:rPr>
                <w:ins w:id="3783" w:author="Abercrombie, Kerrie" w:date="2021-02-02T07:21:00Z"/>
                <w:rFonts w:cstheme="minorHAnsi"/>
                <w:szCs w:val="20"/>
              </w:rPr>
            </w:pPr>
          </w:p>
        </w:tc>
      </w:tr>
      <w:tr w:rsidR="00293D49" w:rsidRPr="005300C7" w14:paraId="4605993A" w14:textId="77777777" w:rsidTr="002B5A22">
        <w:trPr>
          <w:trHeight w:val="60"/>
          <w:ins w:id="3784" w:author="Abercrombie, Kerrie" w:date="2021-02-02T07:13:00Z"/>
        </w:trPr>
        <w:tc>
          <w:tcPr>
            <w:tcW w:w="846" w:type="dxa"/>
            <w:vMerge/>
            <w:shd w:val="clear" w:color="auto" w:fill="auto"/>
          </w:tcPr>
          <w:p w14:paraId="6F56F630" w14:textId="77777777" w:rsidR="00293D49" w:rsidRPr="005300C7" w:rsidRDefault="00293D49" w:rsidP="00293D49">
            <w:pPr>
              <w:pStyle w:val="Tabletext"/>
              <w:spacing w:before="0" w:after="0"/>
              <w:rPr>
                <w:ins w:id="3785" w:author="Abercrombie, Kerrie" w:date="2021-02-02T07:13:00Z"/>
                <w:rFonts w:cstheme="minorHAnsi"/>
                <w:b/>
                <w:szCs w:val="20"/>
              </w:rPr>
            </w:pPr>
          </w:p>
        </w:tc>
        <w:tc>
          <w:tcPr>
            <w:tcW w:w="4607" w:type="dxa"/>
            <w:vMerge/>
            <w:shd w:val="clear" w:color="auto" w:fill="auto"/>
          </w:tcPr>
          <w:p w14:paraId="762F7DF4" w14:textId="6950F554" w:rsidR="00293D49" w:rsidRPr="009F7283" w:rsidRDefault="00293D49" w:rsidP="00293D49">
            <w:pPr>
              <w:pStyle w:val="Tabletext"/>
              <w:spacing w:before="0" w:after="0"/>
              <w:ind w:left="0" w:right="0"/>
              <w:rPr>
                <w:ins w:id="3786" w:author="Abercrombie, Kerrie" w:date="2021-02-02T07:13:00Z"/>
                <w:rFonts w:cstheme="minorHAnsi"/>
                <w:i/>
                <w:szCs w:val="20"/>
              </w:rPr>
            </w:pPr>
          </w:p>
        </w:tc>
        <w:tc>
          <w:tcPr>
            <w:tcW w:w="921" w:type="dxa"/>
          </w:tcPr>
          <w:p w14:paraId="16FFF6D9" w14:textId="0F46028D" w:rsidR="00293D49" w:rsidRPr="005300C7" w:rsidRDefault="00293D49" w:rsidP="00293D49">
            <w:pPr>
              <w:pStyle w:val="Tabletext"/>
              <w:spacing w:before="0" w:after="0"/>
              <w:ind w:left="0" w:right="0"/>
              <w:rPr>
                <w:ins w:id="3787" w:author="Abercrombie, Kerrie" w:date="2021-02-02T07:13:00Z"/>
                <w:rFonts w:cstheme="minorHAnsi"/>
                <w:szCs w:val="20"/>
              </w:rPr>
            </w:pPr>
            <w:ins w:id="3788" w:author="Abercrombie, Kerrie" w:date="2021-02-02T07:23:00Z">
              <w:r>
                <w:rPr>
                  <w:rFonts w:cstheme="minorHAnsi"/>
                  <w:szCs w:val="20"/>
                </w:rPr>
                <w:t>4.8.3</w:t>
              </w:r>
            </w:ins>
          </w:p>
        </w:tc>
        <w:tc>
          <w:tcPr>
            <w:tcW w:w="4607" w:type="dxa"/>
            <w:shd w:val="clear" w:color="auto" w:fill="auto"/>
          </w:tcPr>
          <w:p w14:paraId="49C376B6" w14:textId="77777777" w:rsidR="00293D49" w:rsidRPr="005300C7" w:rsidRDefault="00293D49" w:rsidP="00293D49">
            <w:pPr>
              <w:pStyle w:val="Tabletext"/>
              <w:spacing w:before="0" w:after="0"/>
              <w:ind w:left="0" w:right="0"/>
              <w:rPr>
                <w:ins w:id="3789" w:author="Abercrombie, Kerrie" w:date="2021-02-02T07:21:00Z"/>
                <w:rFonts w:cstheme="minorHAnsi"/>
                <w:szCs w:val="20"/>
              </w:rPr>
            </w:pPr>
            <w:ins w:id="3790" w:author="Abercrombie, Kerrie" w:date="2021-02-02T07:21:00Z">
              <w:r w:rsidRPr="005300C7">
                <w:rPr>
                  <w:rFonts w:cstheme="minorHAnsi"/>
                  <w:szCs w:val="20"/>
                </w:rPr>
                <w:t>Identify and describe the importance of key chart symbols for:</w:t>
              </w:r>
            </w:ins>
          </w:p>
          <w:p w14:paraId="6AAE0F30" w14:textId="77777777" w:rsidR="00293D49" w:rsidRPr="005300C7" w:rsidRDefault="00293D49" w:rsidP="00293D49">
            <w:pPr>
              <w:pStyle w:val="Tabletext"/>
              <w:spacing w:before="0" w:after="0"/>
              <w:ind w:left="369" w:right="0"/>
              <w:rPr>
                <w:ins w:id="3791" w:author="Abercrombie, Kerrie" w:date="2021-02-02T07:21:00Z"/>
                <w:rFonts w:cstheme="minorHAnsi"/>
                <w:szCs w:val="20"/>
              </w:rPr>
            </w:pPr>
            <w:ins w:id="3792" w:author="Abercrombie, Kerrie" w:date="2021-02-02T07:21:00Z">
              <w:r>
                <w:rPr>
                  <w:rFonts w:cstheme="minorHAnsi"/>
                  <w:szCs w:val="20"/>
                </w:rPr>
                <w:t>f</w:t>
              </w:r>
              <w:r w:rsidRPr="005300C7">
                <w:rPr>
                  <w:rFonts w:cstheme="minorHAnsi"/>
                  <w:szCs w:val="20"/>
                </w:rPr>
                <w:t xml:space="preserve">or the VTS area </w:t>
              </w:r>
            </w:ins>
          </w:p>
          <w:p w14:paraId="74ADAA63" w14:textId="328993EF" w:rsidR="00293D49" w:rsidRPr="005300C7" w:rsidRDefault="00293D49" w:rsidP="00293D49">
            <w:pPr>
              <w:pStyle w:val="Tabletext"/>
              <w:spacing w:before="0" w:after="0"/>
              <w:ind w:left="369" w:right="0"/>
              <w:rPr>
                <w:ins w:id="3793" w:author="Abercrombie, Kerrie" w:date="2021-02-02T07:13:00Z"/>
                <w:rFonts w:cstheme="minorHAnsi"/>
                <w:szCs w:val="20"/>
              </w:rPr>
            </w:pPr>
            <w:ins w:id="3794" w:author="Abercrombie, Kerrie" w:date="2021-02-02T07:21:00Z">
              <w:r w:rsidRPr="005300C7">
                <w:rPr>
                  <w:rFonts w:cstheme="minorHAnsi"/>
                  <w:szCs w:val="20"/>
                </w:rPr>
                <w:t>to the mariner</w:t>
              </w:r>
            </w:ins>
          </w:p>
        </w:tc>
        <w:tc>
          <w:tcPr>
            <w:tcW w:w="683" w:type="dxa"/>
            <w:shd w:val="clear" w:color="auto" w:fill="auto"/>
          </w:tcPr>
          <w:p w14:paraId="456E83B6" w14:textId="77777777" w:rsidR="00293D49" w:rsidRPr="005300C7" w:rsidRDefault="00293D49" w:rsidP="00293D49">
            <w:pPr>
              <w:pStyle w:val="Tabletext"/>
              <w:spacing w:before="0" w:after="0"/>
              <w:rPr>
                <w:ins w:id="3795" w:author="Abercrombie, Kerrie" w:date="2021-02-02T07:13:00Z"/>
                <w:rFonts w:cstheme="minorHAnsi"/>
                <w:b/>
                <w:szCs w:val="20"/>
              </w:rPr>
            </w:pPr>
          </w:p>
        </w:tc>
        <w:tc>
          <w:tcPr>
            <w:tcW w:w="3003" w:type="dxa"/>
            <w:shd w:val="clear" w:color="auto" w:fill="auto"/>
          </w:tcPr>
          <w:p w14:paraId="3BBFBEC0" w14:textId="77777777" w:rsidR="00293D49" w:rsidRPr="005300C7" w:rsidRDefault="00293D49" w:rsidP="00293D49">
            <w:pPr>
              <w:pStyle w:val="Tabletext"/>
              <w:spacing w:before="0" w:after="0"/>
              <w:ind w:left="0" w:right="7"/>
              <w:rPr>
                <w:ins w:id="3796" w:author="Abercrombie, Kerrie" w:date="2021-02-02T07:13:00Z"/>
                <w:rFonts w:cstheme="minorHAnsi"/>
                <w:szCs w:val="20"/>
              </w:rPr>
            </w:pPr>
          </w:p>
        </w:tc>
      </w:tr>
      <w:tr w:rsidR="00293D49" w:rsidRPr="005300C7" w14:paraId="03E0EDA9" w14:textId="77777777" w:rsidTr="002B5A22">
        <w:trPr>
          <w:trHeight w:val="60"/>
          <w:ins w:id="3797" w:author="Abercrombie, Kerrie" w:date="2021-02-02T07:14:00Z"/>
        </w:trPr>
        <w:tc>
          <w:tcPr>
            <w:tcW w:w="846" w:type="dxa"/>
            <w:vMerge/>
            <w:shd w:val="clear" w:color="auto" w:fill="auto"/>
          </w:tcPr>
          <w:p w14:paraId="5F34E949" w14:textId="77777777" w:rsidR="00293D49" w:rsidRPr="005300C7" w:rsidRDefault="00293D49" w:rsidP="00293D49">
            <w:pPr>
              <w:pStyle w:val="Tabletext"/>
              <w:spacing w:before="0" w:after="0"/>
              <w:rPr>
                <w:ins w:id="3798" w:author="Abercrombie, Kerrie" w:date="2021-02-02T07:14:00Z"/>
                <w:rFonts w:cstheme="minorHAnsi"/>
                <w:b/>
                <w:szCs w:val="20"/>
              </w:rPr>
            </w:pPr>
          </w:p>
        </w:tc>
        <w:tc>
          <w:tcPr>
            <w:tcW w:w="4607" w:type="dxa"/>
            <w:vMerge/>
            <w:shd w:val="clear" w:color="auto" w:fill="auto"/>
          </w:tcPr>
          <w:p w14:paraId="0BE68398" w14:textId="77777777" w:rsidR="00293D49" w:rsidRPr="009F7283" w:rsidRDefault="00293D49" w:rsidP="00293D49">
            <w:pPr>
              <w:pStyle w:val="Tabletext"/>
              <w:spacing w:before="0" w:after="0"/>
              <w:ind w:left="0" w:right="0"/>
              <w:rPr>
                <w:ins w:id="3799" w:author="Abercrombie, Kerrie" w:date="2021-02-02T07:14:00Z"/>
                <w:rFonts w:cstheme="minorHAnsi"/>
                <w:i/>
                <w:szCs w:val="20"/>
              </w:rPr>
            </w:pPr>
          </w:p>
        </w:tc>
        <w:tc>
          <w:tcPr>
            <w:tcW w:w="921" w:type="dxa"/>
          </w:tcPr>
          <w:p w14:paraId="25530B2D" w14:textId="42A5AB2B" w:rsidR="00293D49" w:rsidRPr="005300C7" w:rsidRDefault="00293D49" w:rsidP="00293D49">
            <w:pPr>
              <w:pStyle w:val="Tabletext"/>
              <w:spacing w:before="0" w:after="0"/>
              <w:ind w:left="0" w:right="0"/>
              <w:rPr>
                <w:ins w:id="3800" w:author="Abercrombie, Kerrie" w:date="2021-02-02T07:14:00Z"/>
                <w:rFonts w:cstheme="minorHAnsi"/>
                <w:szCs w:val="20"/>
              </w:rPr>
            </w:pPr>
            <w:ins w:id="3801" w:author="Abercrombie, Kerrie" w:date="2021-02-02T07:23:00Z">
              <w:r>
                <w:rPr>
                  <w:rFonts w:cstheme="minorHAnsi"/>
                  <w:szCs w:val="20"/>
                </w:rPr>
                <w:t>4.8.4</w:t>
              </w:r>
            </w:ins>
          </w:p>
        </w:tc>
        <w:tc>
          <w:tcPr>
            <w:tcW w:w="4607" w:type="dxa"/>
            <w:shd w:val="clear" w:color="auto" w:fill="auto"/>
          </w:tcPr>
          <w:p w14:paraId="7DE09695" w14:textId="748FBFF1" w:rsidR="00293D49" w:rsidRPr="00496AF5" w:rsidRDefault="00293D49" w:rsidP="00293D49">
            <w:pPr>
              <w:pStyle w:val="Tabletext"/>
              <w:spacing w:before="0" w:after="0"/>
              <w:ind w:left="0" w:right="0"/>
              <w:rPr>
                <w:ins w:id="3802" w:author="Abercrombie, Kerrie" w:date="2021-02-02T07:14:00Z"/>
                <w:rFonts w:cstheme="minorHAnsi"/>
                <w:szCs w:val="20"/>
              </w:rPr>
            </w:pPr>
            <w:ins w:id="3803" w:author="Abercrombie, Kerrie" w:date="2021-02-02T07:14:00Z">
              <w:r w:rsidRPr="0088101F">
                <w:rPr>
                  <w:rFonts w:cstheme="minorHAnsi"/>
                  <w:szCs w:val="20"/>
                </w:rPr>
                <w:t>Measuring distances on charts</w:t>
              </w:r>
            </w:ins>
          </w:p>
        </w:tc>
        <w:tc>
          <w:tcPr>
            <w:tcW w:w="683" w:type="dxa"/>
            <w:shd w:val="clear" w:color="auto" w:fill="auto"/>
          </w:tcPr>
          <w:p w14:paraId="2BFDDF25" w14:textId="77777777" w:rsidR="00293D49" w:rsidRPr="005300C7" w:rsidRDefault="00293D49" w:rsidP="00293D49">
            <w:pPr>
              <w:pStyle w:val="Tabletext"/>
              <w:spacing w:before="0" w:after="0"/>
              <w:rPr>
                <w:ins w:id="3804" w:author="Abercrombie, Kerrie" w:date="2021-02-02T07:14:00Z"/>
                <w:rFonts w:cstheme="minorHAnsi"/>
                <w:b/>
                <w:szCs w:val="20"/>
              </w:rPr>
            </w:pPr>
          </w:p>
        </w:tc>
        <w:tc>
          <w:tcPr>
            <w:tcW w:w="3003" w:type="dxa"/>
            <w:shd w:val="clear" w:color="auto" w:fill="auto"/>
          </w:tcPr>
          <w:p w14:paraId="45666296" w14:textId="77777777" w:rsidR="00293D49" w:rsidRPr="005300C7" w:rsidRDefault="00293D49" w:rsidP="00293D49">
            <w:pPr>
              <w:pStyle w:val="Tabletext"/>
              <w:spacing w:before="0" w:after="0"/>
              <w:ind w:left="0" w:right="7"/>
              <w:rPr>
                <w:ins w:id="3805" w:author="Abercrombie, Kerrie" w:date="2021-02-02T07:14:00Z"/>
                <w:rFonts w:cstheme="minorHAnsi"/>
                <w:szCs w:val="20"/>
              </w:rPr>
            </w:pPr>
          </w:p>
        </w:tc>
      </w:tr>
      <w:tr w:rsidR="00293D49" w:rsidRPr="005300C7" w14:paraId="4EF3A58B" w14:textId="77777777" w:rsidTr="002B5A22">
        <w:trPr>
          <w:trHeight w:val="60"/>
          <w:ins w:id="3806" w:author="Abercrombie, Kerrie" w:date="2021-02-02T07:14:00Z"/>
        </w:trPr>
        <w:tc>
          <w:tcPr>
            <w:tcW w:w="846" w:type="dxa"/>
            <w:vMerge/>
            <w:shd w:val="clear" w:color="auto" w:fill="auto"/>
          </w:tcPr>
          <w:p w14:paraId="10074666" w14:textId="77777777" w:rsidR="00293D49" w:rsidRPr="005300C7" w:rsidRDefault="00293D49" w:rsidP="000A604D">
            <w:pPr>
              <w:pStyle w:val="Tabletext"/>
              <w:spacing w:before="0" w:after="0"/>
              <w:rPr>
                <w:ins w:id="3807" w:author="Abercrombie, Kerrie" w:date="2021-02-02T07:14:00Z"/>
                <w:rFonts w:cstheme="minorHAnsi"/>
                <w:b/>
                <w:szCs w:val="20"/>
              </w:rPr>
            </w:pPr>
          </w:p>
        </w:tc>
        <w:tc>
          <w:tcPr>
            <w:tcW w:w="4607" w:type="dxa"/>
            <w:vMerge/>
            <w:shd w:val="clear" w:color="auto" w:fill="auto"/>
          </w:tcPr>
          <w:p w14:paraId="02246F2E" w14:textId="77777777" w:rsidR="00293D49" w:rsidRPr="009F7283" w:rsidRDefault="00293D49" w:rsidP="000A604D">
            <w:pPr>
              <w:pStyle w:val="Tabletext"/>
              <w:spacing w:before="0" w:after="0"/>
              <w:ind w:left="0" w:right="0"/>
              <w:rPr>
                <w:ins w:id="3808" w:author="Abercrombie, Kerrie" w:date="2021-02-02T07:14:00Z"/>
                <w:rFonts w:cstheme="minorHAnsi"/>
                <w:i/>
                <w:szCs w:val="20"/>
              </w:rPr>
            </w:pPr>
          </w:p>
        </w:tc>
        <w:tc>
          <w:tcPr>
            <w:tcW w:w="921" w:type="dxa"/>
          </w:tcPr>
          <w:p w14:paraId="4AC9ED0F" w14:textId="7B9491CE" w:rsidR="00293D49" w:rsidRPr="005300C7" w:rsidRDefault="00293D49" w:rsidP="000A604D">
            <w:pPr>
              <w:pStyle w:val="Tabletext"/>
              <w:spacing w:before="0" w:after="0"/>
              <w:ind w:left="0" w:right="0"/>
              <w:rPr>
                <w:ins w:id="3809" w:author="Abercrombie, Kerrie" w:date="2021-02-02T07:14:00Z"/>
                <w:rFonts w:cstheme="minorHAnsi"/>
                <w:szCs w:val="20"/>
              </w:rPr>
            </w:pPr>
            <w:ins w:id="3810" w:author="Abercrombie, Kerrie" w:date="2021-02-02T07:23:00Z">
              <w:r>
                <w:rPr>
                  <w:rFonts w:cstheme="minorHAnsi"/>
                  <w:szCs w:val="20"/>
                </w:rPr>
                <w:t>4.8.5</w:t>
              </w:r>
            </w:ins>
          </w:p>
        </w:tc>
        <w:tc>
          <w:tcPr>
            <w:tcW w:w="4607" w:type="dxa"/>
            <w:shd w:val="clear" w:color="auto" w:fill="auto"/>
          </w:tcPr>
          <w:p w14:paraId="3F983EE1" w14:textId="385AFE3A" w:rsidR="00293D49" w:rsidRPr="00496AF5" w:rsidRDefault="00293D49" w:rsidP="000A604D">
            <w:pPr>
              <w:pStyle w:val="Tabletext"/>
              <w:spacing w:before="0" w:after="0"/>
              <w:ind w:left="0" w:right="0"/>
              <w:rPr>
                <w:ins w:id="3811" w:author="Abercrombie, Kerrie" w:date="2021-02-02T07:14:00Z"/>
                <w:rFonts w:cstheme="minorHAnsi"/>
                <w:szCs w:val="20"/>
              </w:rPr>
            </w:pPr>
            <w:ins w:id="3812" w:author="Abercrombie, Kerrie" w:date="2021-02-02T07:14:00Z">
              <w:r>
                <w:rPr>
                  <w:rFonts w:cstheme="minorHAnsi"/>
                  <w:szCs w:val="20"/>
                </w:rPr>
                <w:t>Measuring range and bearing</w:t>
              </w:r>
            </w:ins>
          </w:p>
        </w:tc>
        <w:tc>
          <w:tcPr>
            <w:tcW w:w="683" w:type="dxa"/>
            <w:shd w:val="clear" w:color="auto" w:fill="auto"/>
          </w:tcPr>
          <w:p w14:paraId="4EB113D5" w14:textId="77777777" w:rsidR="00293D49" w:rsidRPr="005300C7" w:rsidRDefault="00293D49" w:rsidP="000A604D">
            <w:pPr>
              <w:pStyle w:val="Tabletext"/>
              <w:spacing w:before="0" w:after="0"/>
              <w:rPr>
                <w:ins w:id="3813" w:author="Abercrombie, Kerrie" w:date="2021-02-02T07:14:00Z"/>
                <w:rFonts w:cstheme="minorHAnsi"/>
                <w:b/>
                <w:szCs w:val="20"/>
              </w:rPr>
            </w:pPr>
          </w:p>
        </w:tc>
        <w:tc>
          <w:tcPr>
            <w:tcW w:w="3003" w:type="dxa"/>
            <w:shd w:val="clear" w:color="auto" w:fill="auto"/>
          </w:tcPr>
          <w:p w14:paraId="7A52A0E7" w14:textId="77777777" w:rsidR="00293D49" w:rsidRPr="005300C7" w:rsidRDefault="00293D49" w:rsidP="000A604D">
            <w:pPr>
              <w:pStyle w:val="Tabletext"/>
              <w:spacing w:before="0" w:after="0"/>
              <w:ind w:left="0" w:right="7"/>
              <w:rPr>
                <w:ins w:id="3814" w:author="Abercrombie, Kerrie" w:date="2021-02-02T07:14:00Z"/>
                <w:rFonts w:cstheme="minorHAnsi"/>
                <w:szCs w:val="20"/>
              </w:rPr>
            </w:pPr>
          </w:p>
        </w:tc>
      </w:tr>
      <w:tr w:rsidR="000A604D" w:rsidRPr="005300C7" w14:paraId="470BB100" w14:textId="77777777" w:rsidTr="009F7283">
        <w:trPr>
          <w:trHeight w:val="60"/>
          <w:ins w:id="3815" w:author="Abercrombie, Kerrie" w:date="2021-01-22T13:39:00Z"/>
        </w:trPr>
        <w:tc>
          <w:tcPr>
            <w:tcW w:w="846" w:type="dxa"/>
            <w:shd w:val="clear" w:color="auto" w:fill="F2F2F2" w:themeFill="background1" w:themeFillShade="F2"/>
          </w:tcPr>
          <w:p w14:paraId="456766E2" w14:textId="3ECAF39A" w:rsidR="000A604D" w:rsidRPr="005300C7" w:rsidRDefault="000A604D" w:rsidP="000A604D">
            <w:pPr>
              <w:pStyle w:val="Tabletext"/>
              <w:spacing w:before="0" w:after="0"/>
              <w:rPr>
                <w:ins w:id="3816" w:author="Abercrombie, Kerrie" w:date="2021-01-22T13:39:00Z"/>
                <w:rFonts w:cstheme="minorHAnsi"/>
                <w:b/>
                <w:szCs w:val="20"/>
              </w:rPr>
            </w:pPr>
            <w:ins w:id="3817" w:author="Abercrombie, Kerrie" w:date="2021-01-22T13:39:00Z">
              <w:r w:rsidRPr="005300C7">
                <w:rPr>
                  <w:rFonts w:cstheme="minorHAnsi"/>
                  <w:b/>
                  <w:szCs w:val="20"/>
                </w:rPr>
                <w:t>4.9</w:t>
              </w:r>
            </w:ins>
          </w:p>
        </w:tc>
        <w:tc>
          <w:tcPr>
            <w:tcW w:w="4607" w:type="dxa"/>
            <w:shd w:val="clear" w:color="auto" w:fill="F2F2F2" w:themeFill="background1" w:themeFillShade="F2"/>
          </w:tcPr>
          <w:p w14:paraId="594EFA88" w14:textId="51D181CB" w:rsidR="000A604D" w:rsidRPr="005300C7" w:rsidRDefault="000A604D" w:rsidP="000A604D">
            <w:pPr>
              <w:pStyle w:val="Tabletext"/>
              <w:spacing w:before="0" w:after="0"/>
              <w:ind w:left="0" w:right="0"/>
              <w:rPr>
                <w:ins w:id="3818" w:author="Abercrombie, Kerrie" w:date="2021-01-22T13:39:00Z"/>
                <w:rFonts w:cstheme="minorHAnsi"/>
                <w:szCs w:val="20"/>
              </w:rPr>
            </w:pPr>
            <w:ins w:id="3819" w:author="Abercrombie, Kerrie" w:date="2021-01-22T13:39:00Z">
              <w:r w:rsidRPr="005300C7">
                <w:rPr>
                  <w:rFonts w:cstheme="minorHAnsi"/>
                  <w:b/>
                  <w:szCs w:val="20"/>
                </w:rPr>
                <w:t>SPEED/DISTANCE/TIME CALCULATIONS</w:t>
              </w:r>
            </w:ins>
          </w:p>
        </w:tc>
        <w:tc>
          <w:tcPr>
            <w:tcW w:w="921" w:type="dxa"/>
            <w:shd w:val="clear" w:color="auto" w:fill="F2F2F2" w:themeFill="background1" w:themeFillShade="F2"/>
          </w:tcPr>
          <w:p w14:paraId="51E72BE1" w14:textId="77777777" w:rsidR="000A604D" w:rsidRPr="005300C7" w:rsidRDefault="000A604D" w:rsidP="000A604D">
            <w:pPr>
              <w:pStyle w:val="Tabletext"/>
              <w:spacing w:before="0" w:after="0"/>
              <w:ind w:left="0" w:right="0"/>
              <w:rPr>
                <w:ins w:id="3820" w:author="Abercrombie, Kerrie" w:date="2021-01-25T09:04:00Z"/>
                <w:rFonts w:cstheme="minorHAnsi"/>
                <w:szCs w:val="20"/>
              </w:rPr>
            </w:pPr>
          </w:p>
        </w:tc>
        <w:tc>
          <w:tcPr>
            <w:tcW w:w="4607" w:type="dxa"/>
            <w:shd w:val="clear" w:color="auto" w:fill="F2F2F2" w:themeFill="background1" w:themeFillShade="F2"/>
          </w:tcPr>
          <w:p w14:paraId="45EE1749" w14:textId="1C1E4FC6" w:rsidR="000A604D" w:rsidRPr="005300C7" w:rsidRDefault="000A604D" w:rsidP="000A604D">
            <w:pPr>
              <w:pStyle w:val="Tabletext"/>
              <w:spacing w:before="0" w:after="0"/>
              <w:ind w:left="0" w:right="0"/>
              <w:rPr>
                <w:ins w:id="3821" w:author="Abercrombie, Kerrie" w:date="2021-01-22T13:39:00Z"/>
                <w:rFonts w:cstheme="minorHAnsi"/>
                <w:szCs w:val="20"/>
              </w:rPr>
            </w:pPr>
          </w:p>
        </w:tc>
        <w:tc>
          <w:tcPr>
            <w:tcW w:w="683" w:type="dxa"/>
            <w:shd w:val="clear" w:color="auto" w:fill="F2F2F2" w:themeFill="background1" w:themeFillShade="F2"/>
          </w:tcPr>
          <w:p w14:paraId="5A002A3A" w14:textId="77777777" w:rsidR="000A604D" w:rsidRPr="005300C7" w:rsidRDefault="000A604D" w:rsidP="000A604D">
            <w:pPr>
              <w:pStyle w:val="Tabletext"/>
              <w:spacing w:before="0" w:after="0"/>
              <w:rPr>
                <w:ins w:id="3822" w:author="Abercrombie, Kerrie" w:date="2021-01-22T13:39:00Z"/>
                <w:rFonts w:cstheme="minorHAnsi"/>
                <w:b/>
                <w:szCs w:val="20"/>
              </w:rPr>
            </w:pPr>
          </w:p>
        </w:tc>
        <w:tc>
          <w:tcPr>
            <w:tcW w:w="3003" w:type="dxa"/>
            <w:shd w:val="clear" w:color="auto" w:fill="F2F2F2" w:themeFill="background1" w:themeFillShade="F2"/>
          </w:tcPr>
          <w:p w14:paraId="5360E3B0" w14:textId="77777777" w:rsidR="000A604D" w:rsidRPr="005300C7" w:rsidRDefault="000A604D" w:rsidP="000A604D">
            <w:pPr>
              <w:pStyle w:val="Tabletext"/>
              <w:spacing w:before="0" w:after="0"/>
              <w:rPr>
                <w:ins w:id="3823" w:author="Abercrombie, Kerrie" w:date="2021-01-22T13:39:00Z"/>
                <w:rFonts w:cstheme="minorHAnsi"/>
                <w:szCs w:val="20"/>
              </w:rPr>
            </w:pPr>
          </w:p>
        </w:tc>
      </w:tr>
      <w:tr w:rsidR="000A604D" w:rsidRPr="005300C7" w14:paraId="3DD1E704" w14:textId="77777777" w:rsidTr="002B5A22">
        <w:trPr>
          <w:trHeight w:val="60"/>
          <w:ins w:id="3824" w:author="Abercrombie, Kerrie" w:date="2021-01-22T13:39:00Z"/>
        </w:trPr>
        <w:tc>
          <w:tcPr>
            <w:tcW w:w="846" w:type="dxa"/>
            <w:shd w:val="clear" w:color="auto" w:fill="auto"/>
          </w:tcPr>
          <w:p w14:paraId="456EC1E1" w14:textId="77777777" w:rsidR="000A604D" w:rsidRPr="005300C7" w:rsidRDefault="000A604D" w:rsidP="000A604D">
            <w:pPr>
              <w:pStyle w:val="Tabletext"/>
              <w:spacing w:before="0" w:after="0"/>
              <w:rPr>
                <w:ins w:id="3825" w:author="Abercrombie, Kerrie" w:date="2021-01-22T13:39:00Z"/>
                <w:rFonts w:cstheme="minorHAnsi"/>
                <w:b/>
                <w:szCs w:val="20"/>
              </w:rPr>
            </w:pPr>
          </w:p>
        </w:tc>
        <w:tc>
          <w:tcPr>
            <w:tcW w:w="4607" w:type="dxa"/>
            <w:shd w:val="clear" w:color="auto" w:fill="auto"/>
          </w:tcPr>
          <w:p w14:paraId="2BAA3994" w14:textId="46388E02" w:rsidR="000A604D" w:rsidRPr="009F7283" w:rsidRDefault="000A604D" w:rsidP="000A604D">
            <w:pPr>
              <w:pStyle w:val="Tabletext"/>
              <w:spacing w:before="0" w:after="0"/>
              <w:ind w:left="0" w:right="0"/>
              <w:rPr>
                <w:ins w:id="3826" w:author="Abercrombie, Kerrie" w:date="2021-01-22T13:39:00Z"/>
                <w:rFonts w:cstheme="minorHAnsi"/>
                <w:b/>
                <w:i/>
                <w:szCs w:val="20"/>
              </w:rPr>
            </w:pPr>
            <w:ins w:id="3827" w:author="Abercrombie, Kerrie" w:date="2021-01-22T13:39:00Z">
              <w:r w:rsidRPr="009F7283">
                <w:rPr>
                  <w:rFonts w:cstheme="minorHAnsi"/>
                  <w:i/>
                  <w:szCs w:val="20"/>
                </w:rPr>
                <w:t>Perform exercises on speed/distance/time calculations</w:t>
              </w:r>
            </w:ins>
          </w:p>
        </w:tc>
        <w:tc>
          <w:tcPr>
            <w:tcW w:w="921" w:type="dxa"/>
          </w:tcPr>
          <w:p w14:paraId="75F56B5A" w14:textId="6CE8FAC8" w:rsidR="000A604D" w:rsidRPr="005300C7" w:rsidRDefault="000A604D" w:rsidP="000A604D">
            <w:pPr>
              <w:pStyle w:val="Tabletext"/>
              <w:spacing w:before="0" w:after="0"/>
              <w:ind w:left="0"/>
              <w:rPr>
                <w:ins w:id="3828" w:author="Abercrombie, Kerrie" w:date="2021-01-25T09:04:00Z"/>
                <w:rFonts w:cstheme="minorHAnsi"/>
                <w:szCs w:val="20"/>
              </w:rPr>
            </w:pPr>
            <w:ins w:id="3829" w:author="Abercrombie, Kerrie" w:date="2021-01-25T09:04:00Z">
              <w:r w:rsidRPr="005300C7">
                <w:rPr>
                  <w:rFonts w:cstheme="minorHAnsi"/>
                  <w:szCs w:val="20"/>
                </w:rPr>
                <w:t>4.9.1</w:t>
              </w:r>
            </w:ins>
          </w:p>
        </w:tc>
        <w:tc>
          <w:tcPr>
            <w:tcW w:w="4607" w:type="dxa"/>
            <w:shd w:val="clear" w:color="auto" w:fill="auto"/>
          </w:tcPr>
          <w:p w14:paraId="02ACB5FA" w14:textId="2C8B457C" w:rsidR="000A604D" w:rsidRPr="005300C7" w:rsidRDefault="000A604D" w:rsidP="000A604D">
            <w:pPr>
              <w:pStyle w:val="Tabletext"/>
              <w:spacing w:before="0" w:after="0"/>
              <w:ind w:left="0"/>
              <w:rPr>
                <w:ins w:id="3830" w:author="Abercrombie, Kerrie" w:date="2021-01-22T13:39:00Z"/>
                <w:rFonts w:cstheme="minorHAnsi"/>
                <w:szCs w:val="20"/>
              </w:rPr>
            </w:pPr>
            <w:ins w:id="3831" w:author="Abercrombie, Kerrie" w:date="2021-01-22T13:39:00Z">
              <w:r w:rsidRPr="005300C7">
                <w:rPr>
                  <w:rFonts w:cstheme="minorHAnsi"/>
                  <w:szCs w:val="20"/>
                </w:rPr>
                <w:t>Introduction of S, D, T formula (S x T = D)</w:t>
              </w:r>
            </w:ins>
          </w:p>
          <w:p w14:paraId="36CDE3BB" w14:textId="77777777" w:rsidR="000A604D" w:rsidRPr="005300C7" w:rsidRDefault="000A604D" w:rsidP="000A604D">
            <w:pPr>
              <w:pStyle w:val="Tabletext"/>
              <w:spacing w:before="0" w:after="0"/>
              <w:ind w:left="709"/>
              <w:rPr>
                <w:ins w:id="3832" w:author="Abercrombie, Kerrie" w:date="2021-01-22T13:39:00Z"/>
                <w:rFonts w:cstheme="minorHAnsi"/>
                <w:szCs w:val="20"/>
              </w:rPr>
            </w:pPr>
            <w:ins w:id="3833" w:author="Abercrombie, Kerrie" w:date="2021-01-22T13:39:00Z">
              <w:r w:rsidRPr="005300C7">
                <w:rPr>
                  <w:rFonts w:cstheme="minorHAnsi"/>
                  <w:szCs w:val="20"/>
                </w:rPr>
                <w:t>Use of formula in simple situations</w:t>
              </w:r>
            </w:ins>
          </w:p>
          <w:p w14:paraId="3C6FA694" w14:textId="13A64159" w:rsidR="000A604D" w:rsidRPr="005300C7" w:rsidRDefault="000A604D" w:rsidP="000A604D">
            <w:pPr>
              <w:pStyle w:val="Tabletext"/>
              <w:spacing w:before="0" w:after="0"/>
              <w:ind w:left="709" w:right="0"/>
              <w:rPr>
                <w:ins w:id="3834" w:author="Abercrombie, Kerrie" w:date="2021-01-22T13:39:00Z"/>
                <w:rFonts w:cstheme="minorHAnsi"/>
                <w:szCs w:val="20"/>
              </w:rPr>
            </w:pPr>
            <w:ins w:id="3835" w:author="Abercrombie, Kerrie" w:date="2021-01-22T13:39:00Z">
              <w:r w:rsidRPr="005300C7">
                <w:rPr>
                  <w:rFonts w:cstheme="minorHAnsi"/>
                  <w:szCs w:val="20"/>
                </w:rPr>
                <w:t>Use of formula in complex situations</w:t>
              </w:r>
            </w:ins>
          </w:p>
        </w:tc>
        <w:tc>
          <w:tcPr>
            <w:tcW w:w="683" w:type="dxa"/>
            <w:shd w:val="clear" w:color="auto" w:fill="auto"/>
          </w:tcPr>
          <w:p w14:paraId="22563E01" w14:textId="77777777" w:rsidR="000A604D" w:rsidRPr="005300C7" w:rsidRDefault="000A604D" w:rsidP="000A604D">
            <w:pPr>
              <w:pStyle w:val="Tabletext"/>
              <w:spacing w:before="0" w:after="0"/>
              <w:rPr>
                <w:ins w:id="3836" w:author="Abercrombie, Kerrie" w:date="2021-01-22T13:39:00Z"/>
                <w:rFonts w:cstheme="minorHAnsi"/>
                <w:b/>
                <w:szCs w:val="20"/>
              </w:rPr>
            </w:pPr>
          </w:p>
        </w:tc>
        <w:tc>
          <w:tcPr>
            <w:tcW w:w="3003" w:type="dxa"/>
            <w:shd w:val="clear" w:color="auto" w:fill="auto"/>
          </w:tcPr>
          <w:p w14:paraId="619575B7" w14:textId="77777777" w:rsidR="000A604D" w:rsidRPr="005300C7" w:rsidRDefault="000A604D" w:rsidP="000A604D">
            <w:pPr>
              <w:pStyle w:val="Tabletext"/>
              <w:spacing w:before="0" w:after="0"/>
              <w:rPr>
                <w:ins w:id="3837" w:author="Abercrombie, Kerrie" w:date="2021-01-22T13:39:00Z"/>
                <w:rFonts w:cstheme="minorHAnsi"/>
                <w:szCs w:val="20"/>
              </w:rPr>
            </w:pPr>
          </w:p>
        </w:tc>
      </w:tr>
      <w:tr w:rsidR="000A604D" w:rsidRPr="005300C7" w14:paraId="28F63482" w14:textId="77777777" w:rsidTr="009F7283">
        <w:trPr>
          <w:trHeight w:val="60"/>
          <w:ins w:id="3838" w:author="Abercrombie, Kerrie" w:date="2021-01-22T13:39:00Z"/>
        </w:trPr>
        <w:tc>
          <w:tcPr>
            <w:tcW w:w="846" w:type="dxa"/>
            <w:shd w:val="clear" w:color="auto" w:fill="F2F2F2" w:themeFill="background1" w:themeFillShade="F2"/>
          </w:tcPr>
          <w:p w14:paraId="334F63BE" w14:textId="35BC4577" w:rsidR="000A604D" w:rsidRPr="005300C7" w:rsidRDefault="000A604D" w:rsidP="000A604D">
            <w:pPr>
              <w:pStyle w:val="Tabletext"/>
              <w:spacing w:before="0" w:after="0"/>
              <w:rPr>
                <w:ins w:id="3839" w:author="Abercrombie, Kerrie" w:date="2021-01-22T13:39:00Z"/>
                <w:rFonts w:cstheme="minorHAnsi"/>
                <w:b/>
                <w:szCs w:val="20"/>
              </w:rPr>
            </w:pPr>
            <w:ins w:id="3840" w:author="Abercrombie, Kerrie" w:date="2021-01-22T13:39:00Z">
              <w:r w:rsidRPr="005300C7">
                <w:rPr>
                  <w:rFonts w:cstheme="minorHAnsi"/>
                  <w:b/>
                  <w:szCs w:val="20"/>
                </w:rPr>
                <w:t>4.10</w:t>
              </w:r>
            </w:ins>
          </w:p>
        </w:tc>
        <w:tc>
          <w:tcPr>
            <w:tcW w:w="4607" w:type="dxa"/>
            <w:shd w:val="clear" w:color="auto" w:fill="F2F2F2" w:themeFill="background1" w:themeFillShade="F2"/>
          </w:tcPr>
          <w:p w14:paraId="5BDFCAF1" w14:textId="7B729A9B" w:rsidR="000A604D" w:rsidRPr="005300C7" w:rsidRDefault="000A604D" w:rsidP="000A604D">
            <w:pPr>
              <w:pStyle w:val="Tabletext"/>
              <w:spacing w:before="0" w:after="0"/>
              <w:ind w:left="0" w:right="0"/>
              <w:rPr>
                <w:ins w:id="3841" w:author="Abercrombie, Kerrie" w:date="2021-01-22T13:39:00Z"/>
                <w:rFonts w:cstheme="minorHAnsi"/>
                <w:szCs w:val="20"/>
              </w:rPr>
            </w:pPr>
            <w:ins w:id="3842" w:author="Abercrombie, Kerrie" w:date="2021-01-22T13:39:00Z">
              <w:r w:rsidRPr="005300C7">
                <w:rPr>
                  <w:rFonts w:cstheme="minorHAnsi"/>
                  <w:b/>
                  <w:szCs w:val="20"/>
                </w:rPr>
                <w:t>TIDES AND TIDAL STREAMS</w:t>
              </w:r>
            </w:ins>
          </w:p>
        </w:tc>
        <w:tc>
          <w:tcPr>
            <w:tcW w:w="921" w:type="dxa"/>
            <w:shd w:val="clear" w:color="auto" w:fill="F2F2F2" w:themeFill="background1" w:themeFillShade="F2"/>
          </w:tcPr>
          <w:p w14:paraId="05003711" w14:textId="77777777" w:rsidR="000A604D" w:rsidRPr="005300C7" w:rsidRDefault="000A604D" w:rsidP="000A604D">
            <w:pPr>
              <w:pStyle w:val="Tabletext"/>
              <w:spacing w:before="0" w:after="0"/>
              <w:ind w:left="0"/>
              <w:rPr>
                <w:ins w:id="3843" w:author="Abercrombie, Kerrie" w:date="2021-01-25T09:04:00Z"/>
                <w:rFonts w:cstheme="minorHAnsi"/>
                <w:szCs w:val="20"/>
              </w:rPr>
            </w:pPr>
          </w:p>
        </w:tc>
        <w:tc>
          <w:tcPr>
            <w:tcW w:w="4607" w:type="dxa"/>
            <w:shd w:val="clear" w:color="auto" w:fill="F2F2F2" w:themeFill="background1" w:themeFillShade="F2"/>
          </w:tcPr>
          <w:p w14:paraId="337962FB" w14:textId="63245C92" w:rsidR="000A604D" w:rsidRPr="005300C7" w:rsidRDefault="000A604D" w:rsidP="000A604D">
            <w:pPr>
              <w:pStyle w:val="Tabletext"/>
              <w:spacing w:before="0" w:after="0"/>
              <w:ind w:left="0"/>
              <w:rPr>
                <w:ins w:id="3844" w:author="Abercrombie, Kerrie" w:date="2021-01-22T13:39:00Z"/>
                <w:rFonts w:cstheme="minorHAnsi"/>
                <w:szCs w:val="20"/>
              </w:rPr>
            </w:pPr>
          </w:p>
        </w:tc>
        <w:tc>
          <w:tcPr>
            <w:tcW w:w="683" w:type="dxa"/>
            <w:shd w:val="clear" w:color="auto" w:fill="F2F2F2" w:themeFill="background1" w:themeFillShade="F2"/>
          </w:tcPr>
          <w:p w14:paraId="52D71272" w14:textId="77777777" w:rsidR="000A604D" w:rsidRPr="005300C7" w:rsidRDefault="000A604D" w:rsidP="000A604D">
            <w:pPr>
              <w:pStyle w:val="Tabletext"/>
              <w:spacing w:before="0" w:after="0"/>
              <w:rPr>
                <w:ins w:id="3845" w:author="Abercrombie, Kerrie" w:date="2021-01-22T13:39:00Z"/>
                <w:rFonts w:cstheme="minorHAnsi"/>
                <w:b/>
                <w:szCs w:val="20"/>
              </w:rPr>
            </w:pPr>
          </w:p>
        </w:tc>
        <w:tc>
          <w:tcPr>
            <w:tcW w:w="3003" w:type="dxa"/>
            <w:shd w:val="clear" w:color="auto" w:fill="F2F2F2" w:themeFill="background1" w:themeFillShade="F2"/>
          </w:tcPr>
          <w:p w14:paraId="1FEB8266" w14:textId="77777777" w:rsidR="000A604D" w:rsidRPr="005300C7" w:rsidRDefault="000A604D" w:rsidP="000A604D">
            <w:pPr>
              <w:pStyle w:val="Tabletext"/>
              <w:spacing w:before="0" w:after="0"/>
              <w:rPr>
                <w:ins w:id="3846" w:author="Abercrombie, Kerrie" w:date="2021-01-22T13:39:00Z"/>
                <w:rFonts w:cstheme="minorHAnsi"/>
                <w:szCs w:val="20"/>
              </w:rPr>
            </w:pPr>
          </w:p>
        </w:tc>
      </w:tr>
      <w:tr w:rsidR="000A604D" w:rsidRPr="005300C7" w14:paraId="704EB81C" w14:textId="77777777" w:rsidTr="002B5A22">
        <w:trPr>
          <w:trHeight w:val="60"/>
          <w:ins w:id="3847" w:author="Abercrombie, Kerrie" w:date="2021-01-22T13:39:00Z"/>
        </w:trPr>
        <w:tc>
          <w:tcPr>
            <w:tcW w:w="846" w:type="dxa"/>
            <w:vMerge w:val="restart"/>
            <w:shd w:val="clear" w:color="auto" w:fill="auto"/>
          </w:tcPr>
          <w:p w14:paraId="6B683E85" w14:textId="77777777" w:rsidR="000A604D" w:rsidRPr="005300C7" w:rsidRDefault="000A604D" w:rsidP="000A604D">
            <w:pPr>
              <w:pStyle w:val="Tabletext"/>
              <w:spacing w:before="0" w:after="0"/>
              <w:rPr>
                <w:ins w:id="3848" w:author="Abercrombie, Kerrie" w:date="2021-01-22T13:39:00Z"/>
                <w:rFonts w:cstheme="minorHAnsi"/>
                <w:b/>
                <w:szCs w:val="20"/>
              </w:rPr>
            </w:pPr>
          </w:p>
        </w:tc>
        <w:tc>
          <w:tcPr>
            <w:tcW w:w="4607" w:type="dxa"/>
            <w:vMerge w:val="restart"/>
            <w:shd w:val="clear" w:color="auto" w:fill="auto"/>
          </w:tcPr>
          <w:p w14:paraId="630A6684" w14:textId="12446D00" w:rsidR="000A604D" w:rsidRPr="009F7283" w:rsidRDefault="000A604D" w:rsidP="000A604D">
            <w:pPr>
              <w:pStyle w:val="Tabletext"/>
              <w:spacing w:before="0" w:after="0"/>
              <w:ind w:left="0" w:right="0"/>
              <w:rPr>
                <w:ins w:id="3849" w:author="Abercrombie, Kerrie" w:date="2021-01-22T13:39:00Z"/>
                <w:rFonts w:cstheme="minorHAnsi"/>
                <w:b/>
                <w:i/>
                <w:szCs w:val="20"/>
              </w:rPr>
            </w:pPr>
            <w:ins w:id="3850" w:author="Abercrombie, Kerrie" w:date="2021-01-22T13:39:00Z">
              <w:r w:rsidRPr="009F7283">
                <w:rPr>
                  <w:rFonts w:cstheme="minorHAnsi"/>
                  <w:i/>
                  <w:szCs w:val="20"/>
                </w:rPr>
                <w:t>Describe the effect of tides and tidal streams</w:t>
              </w:r>
            </w:ins>
          </w:p>
        </w:tc>
        <w:tc>
          <w:tcPr>
            <w:tcW w:w="921" w:type="dxa"/>
          </w:tcPr>
          <w:p w14:paraId="51EF88EB" w14:textId="40E9BD86" w:rsidR="000A604D" w:rsidRPr="005300C7" w:rsidRDefault="000A604D" w:rsidP="000A604D">
            <w:pPr>
              <w:pStyle w:val="Tabletext"/>
              <w:spacing w:before="0" w:after="0"/>
              <w:ind w:left="0"/>
              <w:rPr>
                <w:ins w:id="3851" w:author="Abercrombie, Kerrie" w:date="2021-01-25T09:04:00Z"/>
                <w:rFonts w:cstheme="minorHAnsi"/>
                <w:szCs w:val="20"/>
              </w:rPr>
            </w:pPr>
            <w:ins w:id="3852" w:author="Abercrombie, Kerrie" w:date="2021-01-25T09:04:00Z">
              <w:r w:rsidRPr="005300C7">
                <w:rPr>
                  <w:rFonts w:cstheme="minorHAnsi"/>
                  <w:szCs w:val="20"/>
                </w:rPr>
                <w:t>4.10.1</w:t>
              </w:r>
            </w:ins>
          </w:p>
        </w:tc>
        <w:tc>
          <w:tcPr>
            <w:tcW w:w="4607" w:type="dxa"/>
            <w:shd w:val="clear" w:color="auto" w:fill="auto"/>
          </w:tcPr>
          <w:p w14:paraId="661657CA" w14:textId="744D3B79" w:rsidR="000A604D" w:rsidRPr="005300C7" w:rsidRDefault="000A604D" w:rsidP="000A604D">
            <w:pPr>
              <w:pStyle w:val="Tabletext"/>
              <w:spacing w:before="0" w:after="0"/>
              <w:ind w:left="0"/>
              <w:rPr>
                <w:ins w:id="3853" w:author="Abercrombie, Kerrie" w:date="2021-01-22T13:39:00Z"/>
                <w:rFonts w:cstheme="minorHAnsi"/>
                <w:szCs w:val="20"/>
              </w:rPr>
            </w:pPr>
            <w:ins w:id="3854" w:author="Abercrombie, Kerrie" w:date="2021-01-22T13:39:00Z">
              <w:r w:rsidRPr="005300C7">
                <w:rPr>
                  <w:rFonts w:cstheme="minorHAnsi"/>
                  <w:szCs w:val="20"/>
                </w:rPr>
                <w:t>Explain the definition of terms relating to tides and tidal streams</w:t>
              </w:r>
            </w:ins>
          </w:p>
          <w:p w14:paraId="0232C278" w14:textId="77777777" w:rsidR="000A604D" w:rsidRPr="005300C7" w:rsidRDefault="000A604D" w:rsidP="000A604D">
            <w:pPr>
              <w:pStyle w:val="Tabletext"/>
              <w:spacing w:before="0" w:after="0"/>
              <w:ind w:left="709"/>
              <w:rPr>
                <w:ins w:id="3855" w:author="Abercrombie, Kerrie" w:date="2021-01-22T13:39:00Z"/>
                <w:rFonts w:cstheme="minorHAnsi"/>
                <w:szCs w:val="20"/>
              </w:rPr>
            </w:pPr>
            <w:ins w:id="3856" w:author="Abercrombie, Kerrie" w:date="2021-01-22T13:39:00Z">
              <w:r w:rsidRPr="005300C7">
                <w:rPr>
                  <w:rFonts w:cstheme="minorHAnsi"/>
                  <w:szCs w:val="20"/>
                </w:rPr>
                <w:t>Chart datum</w:t>
              </w:r>
            </w:ins>
          </w:p>
          <w:p w14:paraId="705B2027" w14:textId="77777777" w:rsidR="000A604D" w:rsidRPr="005300C7" w:rsidRDefault="000A604D" w:rsidP="000A604D">
            <w:pPr>
              <w:pStyle w:val="Tabletext"/>
              <w:spacing w:before="0" w:after="0"/>
              <w:ind w:left="709"/>
              <w:rPr>
                <w:ins w:id="3857" w:author="Abercrombie, Kerrie" w:date="2021-01-22T13:39:00Z"/>
                <w:rFonts w:cstheme="minorHAnsi"/>
                <w:szCs w:val="20"/>
              </w:rPr>
            </w:pPr>
            <w:ins w:id="3858" w:author="Abercrombie, Kerrie" w:date="2021-01-22T13:39:00Z">
              <w:r w:rsidRPr="005300C7">
                <w:rPr>
                  <w:rFonts w:cstheme="minorHAnsi"/>
                  <w:szCs w:val="20"/>
                </w:rPr>
                <w:t>Spring/neap tides</w:t>
              </w:r>
            </w:ins>
          </w:p>
          <w:p w14:paraId="72ED589A" w14:textId="77777777" w:rsidR="000A604D" w:rsidRPr="005300C7" w:rsidRDefault="000A604D" w:rsidP="000A604D">
            <w:pPr>
              <w:pStyle w:val="Tabletext"/>
              <w:spacing w:before="0" w:after="0"/>
              <w:ind w:left="709"/>
              <w:rPr>
                <w:ins w:id="3859" w:author="Abercrombie, Kerrie" w:date="2021-01-22T13:39:00Z"/>
                <w:rFonts w:cstheme="minorHAnsi"/>
                <w:szCs w:val="20"/>
              </w:rPr>
            </w:pPr>
            <w:ins w:id="3860" w:author="Abercrombie, Kerrie" w:date="2021-01-22T13:39:00Z">
              <w:r w:rsidRPr="005300C7">
                <w:rPr>
                  <w:rFonts w:cstheme="minorHAnsi"/>
                  <w:szCs w:val="20"/>
                </w:rPr>
                <w:t>Ebb/flow/slack/eddies</w:t>
              </w:r>
            </w:ins>
          </w:p>
          <w:p w14:paraId="166CF406" w14:textId="77777777" w:rsidR="000A604D" w:rsidRPr="005300C7" w:rsidRDefault="000A604D" w:rsidP="000A604D">
            <w:pPr>
              <w:pStyle w:val="Tabletext"/>
              <w:spacing w:before="0" w:after="0"/>
              <w:ind w:left="709"/>
              <w:rPr>
                <w:ins w:id="3861" w:author="Abercrombie, Kerrie" w:date="2021-01-22T13:39:00Z"/>
                <w:rFonts w:cstheme="minorHAnsi"/>
                <w:szCs w:val="20"/>
              </w:rPr>
            </w:pPr>
            <w:ins w:id="3862" w:author="Abercrombie, Kerrie" w:date="2021-01-22T13:39:00Z">
              <w:r w:rsidRPr="005300C7">
                <w:rPr>
                  <w:rFonts w:cstheme="minorHAnsi"/>
                  <w:szCs w:val="20"/>
                </w:rPr>
                <w:t>Set/drift/rate</w:t>
              </w:r>
            </w:ins>
          </w:p>
          <w:p w14:paraId="210BC97F" w14:textId="6CDA4931" w:rsidR="000A604D" w:rsidRPr="005300C7" w:rsidRDefault="000A604D" w:rsidP="000A604D">
            <w:pPr>
              <w:pStyle w:val="Tabletext"/>
              <w:spacing w:before="0" w:after="0"/>
              <w:ind w:left="709"/>
              <w:rPr>
                <w:ins w:id="3863" w:author="Abercrombie, Kerrie" w:date="2021-01-22T13:39:00Z"/>
                <w:rFonts w:cstheme="minorHAnsi"/>
                <w:szCs w:val="20"/>
              </w:rPr>
            </w:pPr>
            <w:ins w:id="3864" w:author="Abercrombie, Kerrie" w:date="2021-01-22T13:39:00Z">
              <w:r w:rsidRPr="005300C7">
                <w:rPr>
                  <w:rFonts w:cstheme="minorHAnsi"/>
                  <w:szCs w:val="20"/>
                </w:rPr>
                <w:t>Diurnal/semi-diurnal</w:t>
              </w:r>
            </w:ins>
          </w:p>
        </w:tc>
        <w:tc>
          <w:tcPr>
            <w:tcW w:w="683" w:type="dxa"/>
            <w:shd w:val="clear" w:color="auto" w:fill="auto"/>
          </w:tcPr>
          <w:p w14:paraId="5C3DC40F" w14:textId="77777777" w:rsidR="000A604D" w:rsidRPr="005300C7" w:rsidRDefault="000A604D" w:rsidP="000A604D">
            <w:pPr>
              <w:pStyle w:val="Tabletext"/>
              <w:spacing w:before="0" w:after="0"/>
              <w:rPr>
                <w:ins w:id="3865" w:author="Abercrombie, Kerrie" w:date="2021-01-22T13:39:00Z"/>
                <w:rFonts w:cstheme="minorHAnsi"/>
                <w:b/>
                <w:szCs w:val="20"/>
              </w:rPr>
            </w:pPr>
          </w:p>
        </w:tc>
        <w:tc>
          <w:tcPr>
            <w:tcW w:w="3003" w:type="dxa"/>
            <w:shd w:val="clear" w:color="auto" w:fill="auto"/>
          </w:tcPr>
          <w:p w14:paraId="489752C2" w14:textId="77777777" w:rsidR="000A604D" w:rsidRPr="005300C7" w:rsidRDefault="000A604D" w:rsidP="000A604D">
            <w:pPr>
              <w:pStyle w:val="Tabletext"/>
              <w:spacing w:before="0" w:after="0"/>
              <w:rPr>
                <w:ins w:id="3866" w:author="Abercrombie, Kerrie" w:date="2021-01-22T13:39:00Z"/>
                <w:rFonts w:cstheme="minorHAnsi"/>
                <w:szCs w:val="20"/>
              </w:rPr>
            </w:pPr>
          </w:p>
        </w:tc>
      </w:tr>
      <w:tr w:rsidR="000A604D" w:rsidRPr="005300C7" w14:paraId="60A7AE4D" w14:textId="77777777" w:rsidTr="002B5A22">
        <w:trPr>
          <w:trHeight w:val="60"/>
          <w:ins w:id="3867" w:author="Abercrombie, Kerrie" w:date="2021-01-22T13:39:00Z"/>
        </w:trPr>
        <w:tc>
          <w:tcPr>
            <w:tcW w:w="846" w:type="dxa"/>
            <w:vMerge/>
            <w:shd w:val="clear" w:color="auto" w:fill="auto"/>
          </w:tcPr>
          <w:p w14:paraId="044C1A59" w14:textId="77777777" w:rsidR="000A604D" w:rsidRPr="005300C7" w:rsidRDefault="000A604D" w:rsidP="000A604D">
            <w:pPr>
              <w:pStyle w:val="Tabletext"/>
              <w:spacing w:before="0" w:after="0"/>
              <w:rPr>
                <w:ins w:id="3868" w:author="Abercrombie, Kerrie" w:date="2021-01-22T13:39:00Z"/>
                <w:rFonts w:cstheme="minorHAnsi"/>
                <w:b/>
                <w:szCs w:val="20"/>
              </w:rPr>
            </w:pPr>
          </w:p>
        </w:tc>
        <w:tc>
          <w:tcPr>
            <w:tcW w:w="4607" w:type="dxa"/>
            <w:vMerge/>
            <w:shd w:val="clear" w:color="auto" w:fill="auto"/>
          </w:tcPr>
          <w:p w14:paraId="47BB30EC" w14:textId="77777777" w:rsidR="000A604D" w:rsidRPr="005300C7" w:rsidRDefault="000A604D" w:rsidP="000A604D">
            <w:pPr>
              <w:pStyle w:val="Tabletext"/>
              <w:spacing w:before="0" w:after="0"/>
              <w:ind w:left="0" w:right="0"/>
              <w:rPr>
                <w:ins w:id="3869" w:author="Abercrombie, Kerrie" w:date="2021-01-22T13:39:00Z"/>
                <w:rFonts w:cstheme="minorHAnsi"/>
                <w:szCs w:val="20"/>
              </w:rPr>
            </w:pPr>
          </w:p>
        </w:tc>
        <w:tc>
          <w:tcPr>
            <w:tcW w:w="921" w:type="dxa"/>
          </w:tcPr>
          <w:p w14:paraId="41712AF7" w14:textId="621882B0" w:rsidR="000A604D" w:rsidRPr="005300C7" w:rsidRDefault="000A604D" w:rsidP="000A604D">
            <w:pPr>
              <w:pStyle w:val="Tabletext"/>
              <w:spacing w:before="0" w:after="0"/>
              <w:ind w:left="0"/>
              <w:rPr>
                <w:ins w:id="3870" w:author="Abercrombie, Kerrie" w:date="2021-01-25T09:04:00Z"/>
                <w:rFonts w:cstheme="minorHAnsi"/>
                <w:szCs w:val="20"/>
              </w:rPr>
            </w:pPr>
            <w:ins w:id="3871" w:author="Abercrombie, Kerrie" w:date="2021-01-25T09:04:00Z">
              <w:r w:rsidRPr="005300C7">
                <w:rPr>
                  <w:rFonts w:cstheme="minorHAnsi"/>
                  <w:szCs w:val="20"/>
                </w:rPr>
                <w:t>4.10.2</w:t>
              </w:r>
            </w:ins>
          </w:p>
        </w:tc>
        <w:tc>
          <w:tcPr>
            <w:tcW w:w="4607" w:type="dxa"/>
            <w:shd w:val="clear" w:color="auto" w:fill="auto"/>
          </w:tcPr>
          <w:p w14:paraId="13338E19" w14:textId="6D6471DD" w:rsidR="000A604D" w:rsidRPr="005300C7" w:rsidRDefault="000A604D" w:rsidP="000A604D">
            <w:pPr>
              <w:pStyle w:val="Tabletext"/>
              <w:spacing w:before="0" w:after="0"/>
              <w:ind w:left="0"/>
              <w:rPr>
                <w:ins w:id="3872" w:author="Abercrombie, Kerrie" w:date="2021-01-22T13:39:00Z"/>
                <w:rFonts w:cstheme="minorHAnsi"/>
                <w:szCs w:val="20"/>
              </w:rPr>
            </w:pPr>
            <w:ins w:id="3873" w:author="Abercrombie, Kerrie" w:date="2021-01-22T13:39:00Z">
              <w:r w:rsidRPr="005300C7">
                <w:rPr>
                  <w:rFonts w:cstheme="minorHAnsi"/>
                  <w:szCs w:val="20"/>
                </w:rPr>
                <w:t>Demonstrate the use of tide and current tables</w:t>
              </w:r>
            </w:ins>
          </w:p>
          <w:p w14:paraId="3BDF1DB0" w14:textId="77777777" w:rsidR="000A604D" w:rsidRPr="005300C7" w:rsidRDefault="000A604D" w:rsidP="000A604D">
            <w:pPr>
              <w:pStyle w:val="Tabletext"/>
              <w:spacing w:before="0" w:after="0"/>
              <w:ind w:left="709"/>
              <w:rPr>
                <w:ins w:id="3874" w:author="Abercrombie, Kerrie" w:date="2021-01-22T13:39:00Z"/>
                <w:rFonts w:cstheme="minorHAnsi"/>
                <w:szCs w:val="20"/>
              </w:rPr>
            </w:pPr>
            <w:ins w:id="3875" w:author="Abercrombie, Kerrie" w:date="2021-01-22T13:39:00Z">
              <w:r w:rsidRPr="005300C7">
                <w:rPr>
                  <w:rFonts w:cstheme="minorHAnsi"/>
                  <w:szCs w:val="20"/>
                </w:rPr>
                <w:t>Information contained in tide tables</w:t>
              </w:r>
            </w:ins>
          </w:p>
          <w:p w14:paraId="7982C326" w14:textId="77777777" w:rsidR="000A604D" w:rsidRPr="005300C7" w:rsidRDefault="000A604D" w:rsidP="000A604D">
            <w:pPr>
              <w:pStyle w:val="Tabletext"/>
              <w:spacing w:before="0" w:after="0"/>
              <w:ind w:left="709"/>
              <w:rPr>
                <w:ins w:id="3876" w:author="Abercrombie, Kerrie" w:date="2021-01-22T13:39:00Z"/>
                <w:rFonts w:cstheme="minorHAnsi"/>
                <w:szCs w:val="20"/>
              </w:rPr>
            </w:pPr>
            <w:ins w:id="3877" w:author="Abercrombie, Kerrie" w:date="2021-01-22T13:39:00Z">
              <w:r w:rsidRPr="005300C7">
                <w:rPr>
                  <w:rFonts w:cstheme="minorHAnsi"/>
                  <w:szCs w:val="20"/>
                </w:rPr>
                <w:t>Reading tide tables</w:t>
              </w:r>
            </w:ins>
          </w:p>
          <w:p w14:paraId="28857D52" w14:textId="77777777" w:rsidR="000A604D" w:rsidRPr="005300C7" w:rsidRDefault="000A604D" w:rsidP="000A604D">
            <w:pPr>
              <w:pStyle w:val="Tabletext"/>
              <w:spacing w:before="0" w:after="0"/>
              <w:ind w:left="709"/>
              <w:rPr>
                <w:ins w:id="3878" w:author="Abercrombie, Kerrie" w:date="2021-01-22T13:39:00Z"/>
                <w:rFonts w:cstheme="minorHAnsi"/>
                <w:szCs w:val="20"/>
              </w:rPr>
            </w:pPr>
            <w:ins w:id="3879" w:author="Abercrombie, Kerrie" w:date="2021-01-22T13:39:00Z">
              <w:r w:rsidRPr="005300C7">
                <w:rPr>
                  <w:rFonts w:cstheme="minorHAnsi"/>
                  <w:szCs w:val="20"/>
                </w:rPr>
                <w:t>Reading current tables</w:t>
              </w:r>
            </w:ins>
          </w:p>
          <w:p w14:paraId="242577A6" w14:textId="77777777" w:rsidR="000A604D" w:rsidRPr="005300C7" w:rsidRDefault="000A604D" w:rsidP="000A604D">
            <w:pPr>
              <w:pStyle w:val="Tabletext"/>
              <w:spacing w:before="0" w:after="0"/>
              <w:ind w:left="709"/>
              <w:rPr>
                <w:ins w:id="3880" w:author="Abercrombie, Kerrie" w:date="2021-01-22T13:39:00Z"/>
                <w:rFonts w:cstheme="minorHAnsi"/>
                <w:szCs w:val="20"/>
              </w:rPr>
            </w:pPr>
            <w:ins w:id="3881" w:author="Abercrombie, Kerrie" w:date="2021-01-22T13:39:00Z">
              <w:r w:rsidRPr="005300C7">
                <w:rPr>
                  <w:rFonts w:cstheme="minorHAnsi"/>
                  <w:szCs w:val="20"/>
                </w:rPr>
                <w:t>Overview of calculating intermediate heights and times</w:t>
              </w:r>
            </w:ins>
          </w:p>
          <w:p w14:paraId="735097B0" w14:textId="4C6BF25F" w:rsidR="000A604D" w:rsidRPr="005300C7" w:rsidRDefault="000A604D" w:rsidP="000A604D">
            <w:pPr>
              <w:pStyle w:val="Tabletext"/>
              <w:spacing w:before="0" w:after="0"/>
              <w:ind w:left="709"/>
              <w:rPr>
                <w:ins w:id="3882" w:author="Abercrombie, Kerrie" w:date="2021-01-22T13:39:00Z"/>
                <w:rFonts w:cstheme="minorHAnsi"/>
                <w:szCs w:val="20"/>
              </w:rPr>
            </w:pPr>
            <w:ins w:id="3883" w:author="Abercrombie, Kerrie" w:date="2021-01-22T13:39:00Z">
              <w:r w:rsidRPr="005300C7">
                <w:rPr>
                  <w:rFonts w:cstheme="minorHAnsi"/>
                  <w:szCs w:val="20"/>
                </w:rPr>
                <w:t>Overview of primary and secondary ports</w:t>
              </w:r>
            </w:ins>
          </w:p>
        </w:tc>
        <w:tc>
          <w:tcPr>
            <w:tcW w:w="683" w:type="dxa"/>
            <w:shd w:val="clear" w:color="auto" w:fill="auto"/>
          </w:tcPr>
          <w:p w14:paraId="75D81F7D" w14:textId="77777777" w:rsidR="000A604D" w:rsidRPr="005300C7" w:rsidRDefault="000A604D" w:rsidP="000A604D">
            <w:pPr>
              <w:pStyle w:val="Tabletext"/>
              <w:spacing w:before="0" w:after="0"/>
              <w:rPr>
                <w:ins w:id="3884" w:author="Abercrombie, Kerrie" w:date="2021-01-22T13:39:00Z"/>
                <w:rFonts w:cstheme="minorHAnsi"/>
                <w:b/>
                <w:szCs w:val="20"/>
              </w:rPr>
            </w:pPr>
          </w:p>
        </w:tc>
        <w:tc>
          <w:tcPr>
            <w:tcW w:w="3003" w:type="dxa"/>
            <w:shd w:val="clear" w:color="auto" w:fill="auto"/>
          </w:tcPr>
          <w:p w14:paraId="7F3CF59E" w14:textId="77777777" w:rsidR="000A604D" w:rsidRPr="005300C7" w:rsidRDefault="000A604D" w:rsidP="000A604D">
            <w:pPr>
              <w:pStyle w:val="Tabletext"/>
              <w:spacing w:before="0" w:after="0"/>
              <w:rPr>
                <w:ins w:id="3885" w:author="Abercrombie, Kerrie" w:date="2021-01-22T13:39:00Z"/>
                <w:rFonts w:cstheme="minorHAnsi"/>
                <w:szCs w:val="20"/>
              </w:rPr>
            </w:pPr>
          </w:p>
        </w:tc>
      </w:tr>
      <w:tr w:rsidR="000A604D" w:rsidRPr="005300C7" w14:paraId="3E62AD7F" w14:textId="77777777" w:rsidTr="002B5A22">
        <w:trPr>
          <w:trHeight w:val="60"/>
          <w:ins w:id="3886" w:author="Abercrombie, Kerrie" w:date="2021-01-22T13:39:00Z"/>
        </w:trPr>
        <w:tc>
          <w:tcPr>
            <w:tcW w:w="846" w:type="dxa"/>
            <w:vMerge/>
            <w:shd w:val="clear" w:color="auto" w:fill="auto"/>
          </w:tcPr>
          <w:p w14:paraId="723A8A37" w14:textId="77777777" w:rsidR="000A604D" w:rsidRPr="005300C7" w:rsidRDefault="000A604D" w:rsidP="000A604D">
            <w:pPr>
              <w:pStyle w:val="Tabletext"/>
              <w:spacing w:before="0" w:after="0"/>
              <w:rPr>
                <w:ins w:id="3887" w:author="Abercrombie, Kerrie" w:date="2021-01-22T13:39:00Z"/>
                <w:rFonts w:cstheme="minorHAnsi"/>
                <w:b/>
                <w:szCs w:val="20"/>
              </w:rPr>
            </w:pPr>
          </w:p>
        </w:tc>
        <w:tc>
          <w:tcPr>
            <w:tcW w:w="4607" w:type="dxa"/>
            <w:vMerge/>
            <w:shd w:val="clear" w:color="auto" w:fill="auto"/>
          </w:tcPr>
          <w:p w14:paraId="74C3F4D1" w14:textId="77777777" w:rsidR="000A604D" w:rsidRPr="005300C7" w:rsidRDefault="000A604D" w:rsidP="000A604D">
            <w:pPr>
              <w:pStyle w:val="Tabletext"/>
              <w:spacing w:before="0" w:after="0"/>
              <w:ind w:left="0" w:right="0"/>
              <w:rPr>
                <w:ins w:id="3888" w:author="Abercrombie, Kerrie" w:date="2021-01-22T13:39:00Z"/>
                <w:rFonts w:cstheme="minorHAnsi"/>
                <w:szCs w:val="20"/>
              </w:rPr>
            </w:pPr>
          </w:p>
        </w:tc>
        <w:tc>
          <w:tcPr>
            <w:tcW w:w="921" w:type="dxa"/>
          </w:tcPr>
          <w:p w14:paraId="242115C9" w14:textId="615A7EF0" w:rsidR="000A604D" w:rsidRPr="005300C7" w:rsidRDefault="000A604D" w:rsidP="000A604D">
            <w:pPr>
              <w:pStyle w:val="Tabletext"/>
              <w:spacing w:before="0" w:after="0"/>
              <w:ind w:left="0"/>
              <w:rPr>
                <w:ins w:id="3889" w:author="Abercrombie, Kerrie" w:date="2021-01-25T09:04:00Z"/>
                <w:rFonts w:cstheme="minorHAnsi"/>
                <w:szCs w:val="20"/>
              </w:rPr>
            </w:pPr>
            <w:ins w:id="3890" w:author="Abercrombie, Kerrie" w:date="2021-01-25T09:04:00Z">
              <w:r w:rsidRPr="005300C7">
                <w:rPr>
                  <w:rFonts w:cstheme="minorHAnsi"/>
                  <w:szCs w:val="20"/>
                </w:rPr>
                <w:t>4.10.3</w:t>
              </w:r>
            </w:ins>
          </w:p>
        </w:tc>
        <w:tc>
          <w:tcPr>
            <w:tcW w:w="4607" w:type="dxa"/>
            <w:shd w:val="clear" w:color="auto" w:fill="auto"/>
          </w:tcPr>
          <w:p w14:paraId="1C93FEBF" w14:textId="2D8A0CFD" w:rsidR="000A604D" w:rsidRPr="005300C7" w:rsidRDefault="000A604D" w:rsidP="000A604D">
            <w:pPr>
              <w:pStyle w:val="Tabletext"/>
              <w:spacing w:before="0" w:after="0"/>
              <w:ind w:left="0"/>
              <w:rPr>
                <w:ins w:id="3891" w:author="Abercrombie, Kerrie" w:date="2021-01-22T13:39:00Z"/>
                <w:rFonts w:cstheme="minorHAnsi"/>
                <w:szCs w:val="20"/>
              </w:rPr>
            </w:pPr>
            <w:ins w:id="3892" w:author="Abercrombie, Kerrie" w:date="2021-01-22T13:39:00Z">
              <w:r w:rsidRPr="005300C7">
                <w:rPr>
                  <w:rFonts w:cstheme="minorHAnsi"/>
                  <w:szCs w:val="20"/>
                </w:rPr>
                <w:t>Effects of tides and currents on safety of waterway and ship manoeuvrability</w:t>
              </w:r>
            </w:ins>
          </w:p>
        </w:tc>
        <w:tc>
          <w:tcPr>
            <w:tcW w:w="683" w:type="dxa"/>
            <w:shd w:val="clear" w:color="auto" w:fill="auto"/>
          </w:tcPr>
          <w:p w14:paraId="74A0B2EF" w14:textId="77777777" w:rsidR="000A604D" w:rsidRPr="005300C7" w:rsidRDefault="000A604D" w:rsidP="000A604D">
            <w:pPr>
              <w:pStyle w:val="Tabletext"/>
              <w:spacing w:before="0" w:after="0"/>
              <w:rPr>
                <w:ins w:id="3893" w:author="Abercrombie, Kerrie" w:date="2021-01-22T13:39:00Z"/>
                <w:rFonts w:cstheme="minorHAnsi"/>
                <w:b/>
                <w:szCs w:val="20"/>
              </w:rPr>
            </w:pPr>
          </w:p>
        </w:tc>
        <w:tc>
          <w:tcPr>
            <w:tcW w:w="3003" w:type="dxa"/>
            <w:shd w:val="clear" w:color="auto" w:fill="auto"/>
          </w:tcPr>
          <w:p w14:paraId="53FD7AF3" w14:textId="77777777" w:rsidR="000A604D" w:rsidRPr="005300C7" w:rsidRDefault="000A604D" w:rsidP="000A604D">
            <w:pPr>
              <w:pStyle w:val="Tabletext"/>
              <w:spacing w:before="0" w:after="0"/>
              <w:rPr>
                <w:ins w:id="3894" w:author="Abercrombie, Kerrie" w:date="2021-01-22T13:39:00Z"/>
                <w:rFonts w:cstheme="minorHAnsi"/>
                <w:szCs w:val="20"/>
              </w:rPr>
            </w:pPr>
          </w:p>
        </w:tc>
      </w:tr>
      <w:tr w:rsidR="000A604D" w:rsidRPr="005300C7" w14:paraId="1816CA05" w14:textId="77777777" w:rsidTr="002B5A22">
        <w:trPr>
          <w:trHeight w:val="60"/>
          <w:ins w:id="3895" w:author="Abercrombie, Kerrie" w:date="2021-01-22T13:39:00Z"/>
        </w:trPr>
        <w:tc>
          <w:tcPr>
            <w:tcW w:w="846" w:type="dxa"/>
            <w:vMerge/>
            <w:shd w:val="clear" w:color="auto" w:fill="auto"/>
          </w:tcPr>
          <w:p w14:paraId="1FA7460F" w14:textId="77777777" w:rsidR="000A604D" w:rsidRPr="005300C7" w:rsidRDefault="000A604D" w:rsidP="000A604D">
            <w:pPr>
              <w:pStyle w:val="Tabletext"/>
              <w:spacing w:before="0" w:after="0"/>
              <w:rPr>
                <w:ins w:id="3896" w:author="Abercrombie, Kerrie" w:date="2021-01-22T13:39:00Z"/>
                <w:rFonts w:cstheme="minorHAnsi"/>
                <w:b/>
                <w:szCs w:val="20"/>
              </w:rPr>
            </w:pPr>
          </w:p>
        </w:tc>
        <w:tc>
          <w:tcPr>
            <w:tcW w:w="4607" w:type="dxa"/>
            <w:vMerge/>
            <w:shd w:val="clear" w:color="auto" w:fill="auto"/>
          </w:tcPr>
          <w:p w14:paraId="3F2E807D" w14:textId="77777777" w:rsidR="000A604D" w:rsidRPr="005300C7" w:rsidRDefault="000A604D" w:rsidP="000A604D">
            <w:pPr>
              <w:pStyle w:val="Tabletext"/>
              <w:spacing w:before="0" w:after="0"/>
              <w:ind w:left="0" w:right="0"/>
              <w:rPr>
                <w:ins w:id="3897" w:author="Abercrombie, Kerrie" w:date="2021-01-22T13:39:00Z"/>
                <w:rFonts w:cstheme="minorHAnsi"/>
                <w:szCs w:val="20"/>
              </w:rPr>
            </w:pPr>
          </w:p>
        </w:tc>
        <w:tc>
          <w:tcPr>
            <w:tcW w:w="921" w:type="dxa"/>
          </w:tcPr>
          <w:p w14:paraId="4DF2372A" w14:textId="67C4B7B1" w:rsidR="000A604D" w:rsidRPr="005300C7" w:rsidRDefault="000A604D" w:rsidP="000A604D">
            <w:pPr>
              <w:pStyle w:val="Tabletext"/>
              <w:spacing w:before="0" w:after="0"/>
              <w:ind w:left="0"/>
              <w:rPr>
                <w:ins w:id="3898" w:author="Abercrombie, Kerrie" w:date="2021-01-25T09:04:00Z"/>
                <w:rFonts w:cstheme="minorHAnsi"/>
                <w:szCs w:val="20"/>
              </w:rPr>
            </w:pPr>
            <w:ins w:id="3899" w:author="Abercrombie, Kerrie" w:date="2021-01-25T09:04:00Z">
              <w:r w:rsidRPr="005300C7">
                <w:rPr>
                  <w:rFonts w:cstheme="minorHAnsi"/>
                  <w:szCs w:val="20"/>
                </w:rPr>
                <w:t>4.10.4</w:t>
              </w:r>
            </w:ins>
          </w:p>
        </w:tc>
        <w:tc>
          <w:tcPr>
            <w:tcW w:w="4607" w:type="dxa"/>
            <w:shd w:val="clear" w:color="auto" w:fill="auto"/>
          </w:tcPr>
          <w:p w14:paraId="76040B0E" w14:textId="244D8BA0" w:rsidR="000A604D" w:rsidRPr="005300C7" w:rsidRDefault="000A604D" w:rsidP="000A604D">
            <w:pPr>
              <w:pStyle w:val="Tabletext"/>
              <w:spacing w:before="0" w:after="0"/>
              <w:ind w:left="0"/>
              <w:rPr>
                <w:ins w:id="3900" w:author="Abercrombie, Kerrie" w:date="2021-01-22T13:39:00Z"/>
                <w:rFonts w:cstheme="minorHAnsi"/>
                <w:szCs w:val="20"/>
              </w:rPr>
            </w:pPr>
            <w:ins w:id="3901" w:author="Abercrombie, Kerrie" w:date="2021-01-22T13:39:00Z">
              <w:r w:rsidRPr="005300C7">
                <w:rPr>
                  <w:rFonts w:cstheme="minorHAnsi"/>
                  <w:szCs w:val="20"/>
                </w:rPr>
                <w:t>Application of COLREGS with regards to tides and currents</w:t>
              </w:r>
            </w:ins>
          </w:p>
        </w:tc>
        <w:tc>
          <w:tcPr>
            <w:tcW w:w="683" w:type="dxa"/>
            <w:shd w:val="clear" w:color="auto" w:fill="auto"/>
          </w:tcPr>
          <w:p w14:paraId="14291B83" w14:textId="77777777" w:rsidR="000A604D" w:rsidRPr="005300C7" w:rsidRDefault="000A604D" w:rsidP="000A604D">
            <w:pPr>
              <w:pStyle w:val="Tabletext"/>
              <w:spacing w:before="0" w:after="0"/>
              <w:rPr>
                <w:ins w:id="3902" w:author="Abercrombie, Kerrie" w:date="2021-01-22T13:39:00Z"/>
                <w:rFonts w:cstheme="minorHAnsi"/>
                <w:b/>
                <w:szCs w:val="20"/>
              </w:rPr>
            </w:pPr>
          </w:p>
        </w:tc>
        <w:tc>
          <w:tcPr>
            <w:tcW w:w="3003" w:type="dxa"/>
            <w:shd w:val="clear" w:color="auto" w:fill="auto"/>
          </w:tcPr>
          <w:p w14:paraId="08113B26" w14:textId="77777777" w:rsidR="000A604D" w:rsidRPr="005300C7" w:rsidRDefault="000A604D" w:rsidP="000A604D">
            <w:pPr>
              <w:pStyle w:val="Tabletext"/>
              <w:spacing w:before="0" w:after="0"/>
              <w:rPr>
                <w:ins w:id="3903" w:author="Abercrombie, Kerrie" w:date="2021-01-22T13:39:00Z"/>
                <w:rFonts w:cstheme="minorHAnsi"/>
                <w:szCs w:val="20"/>
              </w:rPr>
            </w:pPr>
          </w:p>
        </w:tc>
      </w:tr>
      <w:tr w:rsidR="000A604D" w:rsidRPr="005300C7" w14:paraId="0B74942E" w14:textId="77777777" w:rsidTr="002B5A22">
        <w:trPr>
          <w:trHeight w:val="60"/>
          <w:ins w:id="3904" w:author="Abercrombie, Kerrie" w:date="2021-01-22T13:39:00Z"/>
        </w:trPr>
        <w:tc>
          <w:tcPr>
            <w:tcW w:w="846" w:type="dxa"/>
            <w:vMerge/>
            <w:shd w:val="clear" w:color="auto" w:fill="auto"/>
          </w:tcPr>
          <w:p w14:paraId="2BC64EB4" w14:textId="77777777" w:rsidR="000A604D" w:rsidRPr="005300C7" w:rsidRDefault="000A604D" w:rsidP="000A604D">
            <w:pPr>
              <w:pStyle w:val="Tabletext"/>
              <w:spacing w:before="0" w:after="0"/>
              <w:rPr>
                <w:ins w:id="3905" w:author="Abercrombie, Kerrie" w:date="2021-01-22T13:39:00Z"/>
                <w:rFonts w:cstheme="minorHAnsi"/>
                <w:b/>
                <w:szCs w:val="20"/>
              </w:rPr>
            </w:pPr>
          </w:p>
        </w:tc>
        <w:tc>
          <w:tcPr>
            <w:tcW w:w="4607" w:type="dxa"/>
            <w:vMerge/>
            <w:shd w:val="clear" w:color="auto" w:fill="auto"/>
          </w:tcPr>
          <w:p w14:paraId="56C1954A" w14:textId="77777777" w:rsidR="000A604D" w:rsidRPr="005300C7" w:rsidRDefault="000A604D" w:rsidP="000A604D">
            <w:pPr>
              <w:pStyle w:val="Tabletext"/>
              <w:spacing w:before="0" w:after="0"/>
              <w:ind w:left="0" w:right="0"/>
              <w:rPr>
                <w:ins w:id="3906" w:author="Abercrombie, Kerrie" w:date="2021-01-22T13:39:00Z"/>
                <w:rFonts w:cstheme="minorHAnsi"/>
                <w:szCs w:val="20"/>
              </w:rPr>
            </w:pPr>
          </w:p>
        </w:tc>
        <w:tc>
          <w:tcPr>
            <w:tcW w:w="921" w:type="dxa"/>
          </w:tcPr>
          <w:p w14:paraId="5995965F" w14:textId="00C800D5" w:rsidR="000A604D" w:rsidRPr="005300C7" w:rsidRDefault="000A604D" w:rsidP="000A604D">
            <w:pPr>
              <w:pStyle w:val="Tabletext"/>
              <w:spacing w:before="0" w:after="0"/>
              <w:ind w:left="0"/>
              <w:rPr>
                <w:ins w:id="3907" w:author="Abercrombie, Kerrie" w:date="2021-01-25T09:04:00Z"/>
                <w:rFonts w:cstheme="minorHAnsi"/>
                <w:szCs w:val="20"/>
              </w:rPr>
            </w:pPr>
            <w:ins w:id="3908" w:author="Abercrombie, Kerrie" w:date="2021-01-25T09:04:00Z">
              <w:r w:rsidRPr="005300C7">
                <w:rPr>
                  <w:rFonts w:cstheme="minorHAnsi"/>
                  <w:szCs w:val="20"/>
                </w:rPr>
                <w:t>4.10.5</w:t>
              </w:r>
            </w:ins>
          </w:p>
        </w:tc>
        <w:tc>
          <w:tcPr>
            <w:tcW w:w="4607" w:type="dxa"/>
            <w:shd w:val="clear" w:color="auto" w:fill="auto"/>
          </w:tcPr>
          <w:p w14:paraId="5B892667" w14:textId="603B2F61" w:rsidR="000A604D" w:rsidRPr="005300C7" w:rsidRDefault="000A604D" w:rsidP="000A604D">
            <w:pPr>
              <w:pStyle w:val="Tabletext"/>
              <w:spacing w:before="0" w:after="0"/>
              <w:ind w:left="0"/>
              <w:rPr>
                <w:ins w:id="3909" w:author="Abercrombie, Kerrie" w:date="2021-01-22T13:39:00Z"/>
                <w:rFonts w:cstheme="minorHAnsi"/>
                <w:szCs w:val="20"/>
              </w:rPr>
            </w:pPr>
            <w:ins w:id="3910" w:author="Abercrombie, Kerrie" w:date="2021-01-22T13:39:00Z">
              <w:r w:rsidRPr="005300C7">
                <w:rPr>
                  <w:rFonts w:cstheme="minorHAnsi"/>
                  <w:szCs w:val="20"/>
                </w:rPr>
                <w:t>Planning waterway movements taking into account tides and currents</w:t>
              </w:r>
            </w:ins>
          </w:p>
        </w:tc>
        <w:tc>
          <w:tcPr>
            <w:tcW w:w="683" w:type="dxa"/>
            <w:shd w:val="clear" w:color="auto" w:fill="auto"/>
          </w:tcPr>
          <w:p w14:paraId="37931430" w14:textId="77777777" w:rsidR="000A604D" w:rsidRPr="005300C7" w:rsidRDefault="000A604D" w:rsidP="000A604D">
            <w:pPr>
              <w:pStyle w:val="Tabletext"/>
              <w:spacing w:before="0" w:after="0"/>
              <w:rPr>
                <w:ins w:id="3911" w:author="Abercrombie, Kerrie" w:date="2021-01-22T13:39:00Z"/>
                <w:rFonts w:cstheme="minorHAnsi"/>
                <w:b/>
                <w:szCs w:val="20"/>
              </w:rPr>
            </w:pPr>
          </w:p>
        </w:tc>
        <w:tc>
          <w:tcPr>
            <w:tcW w:w="3003" w:type="dxa"/>
            <w:shd w:val="clear" w:color="auto" w:fill="auto"/>
          </w:tcPr>
          <w:p w14:paraId="207A35F4" w14:textId="77777777" w:rsidR="000A604D" w:rsidRPr="005300C7" w:rsidRDefault="000A604D" w:rsidP="000A604D">
            <w:pPr>
              <w:pStyle w:val="Tabletext"/>
              <w:spacing w:before="0" w:after="0"/>
              <w:rPr>
                <w:ins w:id="3912" w:author="Abercrombie, Kerrie" w:date="2021-01-22T13:39:00Z"/>
                <w:rFonts w:cstheme="minorHAnsi"/>
                <w:szCs w:val="20"/>
              </w:rPr>
            </w:pPr>
          </w:p>
        </w:tc>
      </w:tr>
      <w:tr w:rsidR="000A604D" w:rsidRPr="005300C7" w14:paraId="6A44CB6D" w14:textId="77777777" w:rsidTr="009F7283">
        <w:trPr>
          <w:trHeight w:val="60"/>
          <w:ins w:id="3913" w:author="Abercrombie, Kerrie" w:date="2021-01-25T10:17:00Z"/>
        </w:trPr>
        <w:tc>
          <w:tcPr>
            <w:tcW w:w="846" w:type="dxa"/>
            <w:shd w:val="clear" w:color="auto" w:fill="F2F2F2" w:themeFill="background1" w:themeFillShade="F2"/>
          </w:tcPr>
          <w:p w14:paraId="7DC9304B" w14:textId="744D4119" w:rsidR="000A604D" w:rsidRPr="005300C7" w:rsidRDefault="000A604D" w:rsidP="000A604D">
            <w:pPr>
              <w:pStyle w:val="Tabletext"/>
              <w:spacing w:before="0" w:after="0"/>
              <w:rPr>
                <w:ins w:id="3914" w:author="Abercrombie, Kerrie" w:date="2021-01-25T10:17:00Z"/>
                <w:rFonts w:cstheme="minorHAnsi"/>
                <w:b/>
                <w:szCs w:val="20"/>
              </w:rPr>
            </w:pPr>
            <w:ins w:id="3915" w:author="Abercrombie, Kerrie" w:date="2021-01-25T10:17:00Z">
              <w:r>
                <w:rPr>
                  <w:rFonts w:cstheme="minorHAnsi"/>
                  <w:b/>
                  <w:szCs w:val="20"/>
                </w:rPr>
                <w:t>4.11</w:t>
              </w:r>
            </w:ins>
          </w:p>
        </w:tc>
        <w:tc>
          <w:tcPr>
            <w:tcW w:w="4607" w:type="dxa"/>
            <w:shd w:val="clear" w:color="auto" w:fill="F2F2F2" w:themeFill="background1" w:themeFillShade="F2"/>
          </w:tcPr>
          <w:p w14:paraId="2A4EA0DD" w14:textId="1A1B2723" w:rsidR="000A604D" w:rsidRPr="009F7283" w:rsidRDefault="000A604D" w:rsidP="000A604D">
            <w:pPr>
              <w:pStyle w:val="Tabletext"/>
              <w:spacing w:before="0" w:after="0"/>
              <w:ind w:left="0" w:right="0"/>
              <w:rPr>
                <w:ins w:id="3916" w:author="Abercrombie, Kerrie" w:date="2021-01-25T10:17:00Z"/>
                <w:rFonts w:cstheme="minorHAnsi"/>
                <w:b/>
                <w:szCs w:val="20"/>
              </w:rPr>
            </w:pPr>
            <w:ins w:id="3917" w:author="Abercrombie, Kerrie" w:date="2021-01-25T10:18:00Z">
              <w:r w:rsidRPr="009F7283">
                <w:rPr>
                  <w:rFonts w:cstheme="minorHAnsi"/>
                  <w:b/>
                  <w:szCs w:val="20"/>
                </w:rPr>
                <w:t>METEOROLOGICAL ELEMENTS</w:t>
              </w:r>
            </w:ins>
          </w:p>
        </w:tc>
        <w:tc>
          <w:tcPr>
            <w:tcW w:w="921" w:type="dxa"/>
            <w:shd w:val="clear" w:color="auto" w:fill="F2F2F2" w:themeFill="background1" w:themeFillShade="F2"/>
          </w:tcPr>
          <w:p w14:paraId="257DFC41" w14:textId="77777777" w:rsidR="000A604D" w:rsidRPr="005300C7" w:rsidRDefault="000A604D" w:rsidP="000A604D">
            <w:pPr>
              <w:pStyle w:val="Tabletext"/>
              <w:spacing w:before="0" w:after="0"/>
              <w:ind w:left="0"/>
              <w:rPr>
                <w:ins w:id="3918" w:author="Abercrombie, Kerrie" w:date="2021-01-25T10:17:00Z"/>
                <w:rFonts w:cstheme="minorHAnsi"/>
                <w:szCs w:val="20"/>
              </w:rPr>
            </w:pPr>
          </w:p>
        </w:tc>
        <w:tc>
          <w:tcPr>
            <w:tcW w:w="4607" w:type="dxa"/>
            <w:shd w:val="clear" w:color="auto" w:fill="F2F2F2" w:themeFill="background1" w:themeFillShade="F2"/>
          </w:tcPr>
          <w:p w14:paraId="6D430567" w14:textId="77777777" w:rsidR="000A604D" w:rsidRPr="005300C7" w:rsidRDefault="000A604D" w:rsidP="000A604D">
            <w:pPr>
              <w:pStyle w:val="Tabletext"/>
              <w:spacing w:before="0" w:after="0"/>
              <w:rPr>
                <w:ins w:id="3919" w:author="Abercrombie, Kerrie" w:date="2021-01-25T10:17:00Z"/>
                <w:rFonts w:cstheme="minorHAnsi"/>
                <w:szCs w:val="20"/>
              </w:rPr>
            </w:pPr>
          </w:p>
        </w:tc>
        <w:tc>
          <w:tcPr>
            <w:tcW w:w="683" w:type="dxa"/>
            <w:shd w:val="clear" w:color="auto" w:fill="F2F2F2" w:themeFill="background1" w:themeFillShade="F2"/>
          </w:tcPr>
          <w:p w14:paraId="3F333EAC" w14:textId="77777777" w:rsidR="000A604D" w:rsidRPr="005300C7" w:rsidRDefault="000A604D" w:rsidP="000A604D">
            <w:pPr>
              <w:pStyle w:val="Tabletext"/>
              <w:spacing w:before="0" w:after="0"/>
              <w:rPr>
                <w:ins w:id="3920" w:author="Abercrombie, Kerrie" w:date="2021-01-25T10:17:00Z"/>
                <w:rFonts w:cstheme="minorHAnsi"/>
                <w:b/>
                <w:szCs w:val="20"/>
              </w:rPr>
            </w:pPr>
          </w:p>
        </w:tc>
        <w:tc>
          <w:tcPr>
            <w:tcW w:w="3003" w:type="dxa"/>
            <w:shd w:val="clear" w:color="auto" w:fill="F2F2F2" w:themeFill="background1" w:themeFillShade="F2"/>
          </w:tcPr>
          <w:p w14:paraId="2BF828DF" w14:textId="77777777" w:rsidR="000A604D" w:rsidRPr="005300C7" w:rsidRDefault="000A604D" w:rsidP="000A604D">
            <w:pPr>
              <w:pStyle w:val="Tabletext"/>
              <w:spacing w:before="0" w:after="0"/>
              <w:rPr>
                <w:ins w:id="3921" w:author="Abercrombie, Kerrie" w:date="2021-01-25T10:17:00Z"/>
                <w:rFonts w:cstheme="minorHAnsi"/>
                <w:szCs w:val="20"/>
              </w:rPr>
            </w:pPr>
          </w:p>
        </w:tc>
      </w:tr>
      <w:tr w:rsidR="000A604D" w:rsidRPr="005300C7" w14:paraId="008D0DC6" w14:textId="77777777" w:rsidTr="002B5A22">
        <w:trPr>
          <w:trHeight w:val="60"/>
          <w:ins w:id="3922" w:author="Abercrombie, Kerrie" w:date="2021-01-25T10:17:00Z"/>
        </w:trPr>
        <w:tc>
          <w:tcPr>
            <w:tcW w:w="846" w:type="dxa"/>
            <w:vMerge w:val="restart"/>
            <w:shd w:val="clear" w:color="auto" w:fill="auto"/>
          </w:tcPr>
          <w:p w14:paraId="24B2942B" w14:textId="77777777" w:rsidR="000A604D" w:rsidRDefault="000A604D" w:rsidP="000A604D">
            <w:pPr>
              <w:pStyle w:val="Tabletext"/>
              <w:spacing w:before="0" w:after="0"/>
              <w:rPr>
                <w:ins w:id="3923" w:author="Abercrombie, Kerrie" w:date="2021-01-25T10:17:00Z"/>
                <w:rFonts w:cstheme="minorHAnsi"/>
                <w:b/>
                <w:szCs w:val="20"/>
              </w:rPr>
            </w:pPr>
          </w:p>
        </w:tc>
        <w:tc>
          <w:tcPr>
            <w:tcW w:w="4607" w:type="dxa"/>
            <w:vMerge w:val="restart"/>
            <w:shd w:val="clear" w:color="auto" w:fill="auto"/>
          </w:tcPr>
          <w:p w14:paraId="71EB0C29" w14:textId="67B23614" w:rsidR="000A604D" w:rsidRPr="005300C7" w:rsidRDefault="000A604D" w:rsidP="000A604D">
            <w:pPr>
              <w:pStyle w:val="Tabletext"/>
              <w:spacing w:before="0" w:after="0"/>
              <w:ind w:left="0" w:right="0"/>
              <w:rPr>
                <w:ins w:id="3924" w:author="Abercrombie, Kerrie" w:date="2021-01-25T10:17:00Z"/>
                <w:rFonts w:cstheme="minorHAnsi"/>
                <w:szCs w:val="20"/>
              </w:rPr>
            </w:pPr>
            <w:ins w:id="3925" w:author="Abercrombie, Kerrie" w:date="2021-01-25T10:17:00Z">
              <w:r w:rsidRPr="009F7283">
                <w:rPr>
                  <w:rFonts w:cstheme="minorHAnsi"/>
                  <w:i/>
                  <w:szCs w:val="20"/>
                </w:rPr>
                <w:t xml:space="preserve">Describe the effect of </w:t>
              </w:r>
            </w:ins>
            <w:ins w:id="3926" w:author="Abercrombie, Kerrie" w:date="2021-01-25T10:18:00Z">
              <w:r>
                <w:rPr>
                  <w:rFonts w:cstheme="minorHAnsi"/>
                  <w:i/>
                  <w:szCs w:val="20"/>
                </w:rPr>
                <w:t>external forces on vessels.</w:t>
              </w:r>
            </w:ins>
          </w:p>
        </w:tc>
        <w:tc>
          <w:tcPr>
            <w:tcW w:w="921" w:type="dxa"/>
          </w:tcPr>
          <w:p w14:paraId="613E793A" w14:textId="1C1609BD" w:rsidR="000A604D" w:rsidRPr="005300C7" w:rsidRDefault="000A604D" w:rsidP="000A604D">
            <w:pPr>
              <w:pStyle w:val="Tabletext"/>
              <w:spacing w:before="0" w:after="0"/>
              <w:ind w:left="0"/>
              <w:rPr>
                <w:ins w:id="3927" w:author="Abercrombie, Kerrie" w:date="2021-01-25T10:17:00Z"/>
                <w:rFonts w:cstheme="minorHAnsi"/>
                <w:szCs w:val="20"/>
              </w:rPr>
            </w:pPr>
            <w:ins w:id="3928" w:author="Abercrombie, Kerrie" w:date="2021-01-25T10:19:00Z">
              <w:r>
                <w:rPr>
                  <w:rFonts w:cstheme="minorHAnsi"/>
                  <w:szCs w:val="20"/>
                </w:rPr>
                <w:t>4.11.1</w:t>
              </w:r>
            </w:ins>
          </w:p>
        </w:tc>
        <w:tc>
          <w:tcPr>
            <w:tcW w:w="4607" w:type="dxa"/>
            <w:shd w:val="clear" w:color="auto" w:fill="auto"/>
          </w:tcPr>
          <w:p w14:paraId="34BD9B7C" w14:textId="5347D47E" w:rsidR="000A604D" w:rsidRPr="005300C7" w:rsidRDefault="000A604D" w:rsidP="000A604D">
            <w:pPr>
              <w:pStyle w:val="Tabletext"/>
              <w:tabs>
                <w:tab w:val="left" w:pos="1073"/>
              </w:tabs>
              <w:spacing w:before="0" w:after="0"/>
              <w:ind w:left="0"/>
              <w:rPr>
                <w:ins w:id="3929" w:author="Abercrombie, Kerrie" w:date="2021-01-25T10:17:00Z"/>
                <w:rFonts w:cstheme="minorHAnsi"/>
                <w:szCs w:val="20"/>
              </w:rPr>
            </w:pPr>
            <w:ins w:id="3930" w:author="Abercrombie, Kerrie" w:date="2021-01-25T10:19:00Z">
              <w:r w:rsidRPr="009F7283">
                <w:rPr>
                  <w:rFonts w:cstheme="minorHAnsi"/>
                  <w:szCs w:val="20"/>
                </w:rPr>
                <w:t>Effects of wind on safety of waterway and ship manoeuvrability</w:t>
              </w:r>
            </w:ins>
          </w:p>
        </w:tc>
        <w:tc>
          <w:tcPr>
            <w:tcW w:w="683" w:type="dxa"/>
            <w:shd w:val="clear" w:color="auto" w:fill="auto"/>
          </w:tcPr>
          <w:p w14:paraId="6902AFB9" w14:textId="77777777" w:rsidR="000A604D" w:rsidRPr="005300C7" w:rsidRDefault="000A604D" w:rsidP="000A604D">
            <w:pPr>
              <w:pStyle w:val="Tabletext"/>
              <w:spacing w:before="0" w:after="0"/>
              <w:rPr>
                <w:ins w:id="3931" w:author="Abercrombie, Kerrie" w:date="2021-01-25T10:17:00Z"/>
                <w:rFonts w:cstheme="minorHAnsi"/>
                <w:b/>
                <w:szCs w:val="20"/>
              </w:rPr>
            </w:pPr>
          </w:p>
        </w:tc>
        <w:tc>
          <w:tcPr>
            <w:tcW w:w="3003" w:type="dxa"/>
            <w:shd w:val="clear" w:color="auto" w:fill="auto"/>
          </w:tcPr>
          <w:p w14:paraId="271C3795" w14:textId="77777777" w:rsidR="000A604D" w:rsidRPr="005300C7" w:rsidRDefault="000A604D" w:rsidP="000A604D">
            <w:pPr>
              <w:pStyle w:val="Tabletext"/>
              <w:spacing w:before="0" w:after="0"/>
              <w:rPr>
                <w:ins w:id="3932" w:author="Abercrombie, Kerrie" w:date="2021-01-25T10:17:00Z"/>
                <w:rFonts w:cstheme="minorHAnsi"/>
                <w:szCs w:val="20"/>
              </w:rPr>
            </w:pPr>
          </w:p>
        </w:tc>
      </w:tr>
      <w:tr w:rsidR="000A604D" w:rsidRPr="005300C7" w14:paraId="139DA196" w14:textId="77777777" w:rsidTr="002B5A22">
        <w:trPr>
          <w:trHeight w:val="60"/>
          <w:ins w:id="3933" w:author="Abercrombie, Kerrie" w:date="2021-01-25T10:19:00Z"/>
        </w:trPr>
        <w:tc>
          <w:tcPr>
            <w:tcW w:w="846" w:type="dxa"/>
            <w:vMerge/>
            <w:shd w:val="clear" w:color="auto" w:fill="auto"/>
          </w:tcPr>
          <w:p w14:paraId="3FDBDF4B" w14:textId="77777777" w:rsidR="000A604D" w:rsidRDefault="000A604D" w:rsidP="000A604D">
            <w:pPr>
              <w:pStyle w:val="Tabletext"/>
              <w:spacing w:before="0" w:after="0"/>
              <w:rPr>
                <w:ins w:id="3934" w:author="Abercrombie, Kerrie" w:date="2021-01-25T10:19:00Z"/>
                <w:rFonts w:cstheme="minorHAnsi"/>
                <w:b/>
                <w:szCs w:val="20"/>
              </w:rPr>
            </w:pPr>
          </w:p>
        </w:tc>
        <w:tc>
          <w:tcPr>
            <w:tcW w:w="4607" w:type="dxa"/>
            <w:vMerge/>
            <w:shd w:val="clear" w:color="auto" w:fill="auto"/>
          </w:tcPr>
          <w:p w14:paraId="7112294B" w14:textId="77777777" w:rsidR="000A604D" w:rsidRPr="009F7283" w:rsidRDefault="000A604D" w:rsidP="000A604D">
            <w:pPr>
              <w:pStyle w:val="Tabletext"/>
              <w:spacing w:before="0" w:after="0"/>
              <w:ind w:left="0" w:right="0"/>
              <w:rPr>
                <w:ins w:id="3935" w:author="Abercrombie, Kerrie" w:date="2021-01-25T10:19:00Z"/>
                <w:rFonts w:cstheme="minorHAnsi"/>
                <w:i/>
                <w:szCs w:val="20"/>
              </w:rPr>
            </w:pPr>
          </w:p>
        </w:tc>
        <w:tc>
          <w:tcPr>
            <w:tcW w:w="921" w:type="dxa"/>
          </w:tcPr>
          <w:p w14:paraId="60C71569" w14:textId="300AB433" w:rsidR="000A604D" w:rsidRDefault="000A604D" w:rsidP="000A604D">
            <w:pPr>
              <w:pStyle w:val="Tabletext"/>
              <w:spacing w:before="0" w:after="0"/>
              <w:ind w:left="0"/>
              <w:rPr>
                <w:ins w:id="3936" w:author="Abercrombie, Kerrie" w:date="2021-01-25T10:19:00Z"/>
                <w:rFonts w:cstheme="minorHAnsi"/>
                <w:szCs w:val="20"/>
              </w:rPr>
            </w:pPr>
            <w:ins w:id="3937" w:author="Abercrombie, Kerrie" w:date="2021-01-25T10:19:00Z">
              <w:r>
                <w:rPr>
                  <w:rFonts w:cstheme="minorHAnsi"/>
                  <w:szCs w:val="20"/>
                </w:rPr>
                <w:t>4.11.2</w:t>
              </w:r>
            </w:ins>
          </w:p>
        </w:tc>
        <w:tc>
          <w:tcPr>
            <w:tcW w:w="4607" w:type="dxa"/>
            <w:shd w:val="clear" w:color="auto" w:fill="auto"/>
          </w:tcPr>
          <w:p w14:paraId="508D3E07" w14:textId="3B72CB1D" w:rsidR="000A604D" w:rsidRPr="009F7283" w:rsidRDefault="000A604D" w:rsidP="000A604D">
            <w:pPr>
              <w:pStyle w:val="Tabletext"/>
              <w:tabs>
                <w:tab w:val="left" w:pos="1073"/>
              </w:tabs>
              <w:spacing w:before="0" w:after="0"/>
              <w:ind w:left="0"/>
              <w:rPr>
                <w:ins w:id="3938" w:author="Abercrombie, Kerrie" w:date="2021-01-25T10:19:00Z"/>
                <w:rFonts w:cstheme="minorHAnsi"/>
                <w:szCs w:val="20"/>
              </w:rPr>
            </w:pPr>
            <w:ins w:id="3939" w:author="Abercrombie, Kerrie" w:date="2021-01-25T10:20:00Z">
              <w:r w:rsidRPr="009F7283">
                <w:rPr>
                  <w:rFonts w:cstheme="minorHAnsi"/>
                  <w:szCs w:val="20"/>
                </w:rPr>
                <w:t>Effects of reduced visibility on safety of waterway</w:t>
              </w:r>
            </w:ins>
          </w:p>
        </w:tc>
        <w:tc>
          <w:tcPr>
            <w:tcW w:w="683" w:type="dxa"/>
            <w:shd w:val="clear" w:color="auto" w:fill="auto"/>
          </w:tcPr>
          <w:p w14:paraId="55916710" w14:textId="77777777" w:rsidR="000A604D" w:rsidRPr="005300C7" w:rsidRDefault="000A604D" w:rsidP="000A604D">
            <w:pPr>
              <w:pStyle w:val="Tabletext"/>
              <w:spacing w:before="0" w:after="0"/>
              <w:rPr>
                <w:ins w:id="3940" w:author="Abercrombie, Kerrie" w:date="2021-01-25T10:19:00Z"/>
                <w:rFonts w:cstheme="minorHAnsi"/>
                <w:b/>
                <w:szCs w:val="20"/>
              </w:rPr>
            </w:pPr>
          </w:p>
        </w:tc>
        <w:tc>
          <w:tcPr>
            <w:tcW w:w="3003" w:type="dxa"/>
            <w:shd w:val="clear" w:color="auto" w:fill="auto"/>
          </w:tcPr>
          <w:p w14:paraId="462BA675" w14:textId="77777777" w:rsidR="000A604D" w:rsidRPr="005300C7" w:rsidRDefault="000A604D" w:rsidP="000A604D">
            <w:pPr>
              <w:pStyle w:val="Tabletext"/>
              <w:spacing w:before="0" w:after="0"/>
              <w:rPr>
                <w:ins w:id="3941" w:author="Abercrombie, Kerrie" w:date="2021-01-25T10:19:00Z"/>
                <w:rFonts w:cstheme="minorHAnsi"/>
                <w:szCs w:val="20"/>
              </w:rPr>
            </w:pPr>
          </w:p>
        </w:tc>
      </w:tr>
      <w:tr w:rsidR="000A604D" w:rsidRPr="005300C7" w14:paraId="20F5A21E" w14:textId="77777777" w:rsidTr="002B5A22">
        <w:trPr>
          <w:trHeight w:val="60"/>
          <w:ins w:id="3942" w:author="Abercrombie, Kerrie" w:date="2021-01-25T10:19:00Z"/>
        </w:trPr>
        <w:tc>
          <w:tcPr>
            <w:tcW w:w="846" w:type="dxa"/>
            <w:vMerge/>
            <w:shd w:val="clear" w:color="auto" w:fill="auto"/>
          </w:tcPr>
          <w:p w14:paraId="4E77495F" w14:textId="77777777" w:rsidR="000A604D" w:rsidRDefault="000A604D" w:rsidP="000A604D">
            <w:pPr>
              <w:pStyle w:val="Tabletext"/>
              <w:spacing w:before="0" w:after="0"/>
              <w:rPr>
                <w:ins w:id="3943" w:author="Abercrombie, Kerrie" w:date="2021-01-25T10:19:00Z"/>
                <w:rFonts w:cstheme="minorHAnsi"/>
                <w:b/>
                <w:szCs w:val="20"/>
              </w:rPr>
            </w:pPr>
          </w:p>
        </w:tc>
        <w:tc>
          <w:tcPr>
            <w:tcW w:w="4607" w:type="dxa"/>
            <w:vMerge/>
            <w:shd w:val="clear" w:color="auto" w:fill="auto"/>
          </w:tcPr>
          <w:p w14:paraId="51469EB9" w14:textId="77777777" w:rsidR="000A604D" w:rsidRPr="009F7283" w:rsidRDefault="000A604D" w:rsidP="000A604D">
            <w:pPr>
              <w:pStyle w:val="Tabletext"/>
              <w:spacing w:before="0" w:after="0"/>
              <w:ind w:left="0" w:right="0"/>
              <w:rPr>
                <w:ins w:id="3944" w:author="Abercrombie, Kerrie" w:date="2021-01-25T10:19:00Z"/>
                <w:rFonts w:cstheme="minorHAnsi"/>
                <w:i/>
                <w:szCs w:val="20"/>
              </w:rPr>
            </w:pPr>
          </w:p>
        </w:tc>
        <w:tc>
          <w:tcPr>
            <w:tcW w:w="921" w:type="dxa"/>
          </w:tcPr>
          <w:p w14:paraId="1D43F78D" w14:textId="20E9B053" w:rsidR="000A604D" w:rsidRDefault="000A604D" w:rsidP="000A604D">
            <w:pPr>
              <w:pStyle w:val="Tabletext"/>
              <w:spacing w:before="0" w:after="0"/>
              <w:ind w:left="0"/>
              <w:rPr>
                <w:ins w:id="3945" w:author="Abercrombie, Kerrie" w:date="2021-01-25T10:19:00Z"/>
                <w:rFonts w:cstheme="minorHAnsi"/>
                <w:szCs w:val="20"/>
              </w:rPr>
            </w:pPr>
            <w:ins w:id="3946" w:author="Abercrombie, Kerrie" w:date="2021-01-25T10:19:00Z">
              <w:r>
                <w:rPr>
                  <w:rFonts w:cstheme="minorHAnsi"/>
                  <w:szCs w:val="20"/>
                </w:rPr>
                <w:t>4.11.3</w:t>
              </w:r>
            </w:ins>
          </w:p>
        </w:tc>
        <w:tc>
          <w:tcPr>
            <w:tcW w:w="4607" w:type="dxa"/>
            <w:shd w:val="clear" w:color="auto" w:fill="auto"/>
          </w:tcPr>
          <w:p w14:paraId="537C959E" w14:textId="488CBC8D" w:rsidR="000A604D" w:rsidRPr="009F7283" w:rsidRDefault="000A604D" w:rsidP="000A604D">
            <w:pPr>
              <w:pStyle w:val="Tabletext"/>
              <w:tabs>
                <w:tab w:val="left" w:pos="1073"/>
              </w:tabs>
              <w:spacing w:before="0" w:after="0"/>
              <w:ind w:left="0"/>
              <w:rPr>
                <w:ins w:id="3947" w:author="Abercrombie, Kerrie" w:date="2021-01-25T10:19:00Z"/>
                <w:rFonts w:cstheme="minorHAnsi"/>
                <w:szCs w:val="20"/>
              </w:rPr>
            </w:pPr>
            <w:ins w:id="3948" w:author="Abercrombie, Kerrie" w:date="2021-01-25T10:20:00Z">
              <w:r w:rsidRPr="009F7283">
                <w:rPr>
                  <w:rFonts w:cstheme="minorHAnsi"/>
                  <w:szCs w:val="20"/>
                </w:rPr>
                <w:t>Effects of high and low pressure systems on water height and depth</w:t>
              </w:r>
            </w:ins>
          </w:p>
        </w:tc>
        <w:tc>
          <w:tcPr>
            <w:tcW w:w="683" w:type="dxa"/>
            <w:shd w:val="clear" w:color="auto" w:fill="auto"/>
          </w:tcPr>
          <w:p w14:paraId="6D84AD7B" w14:textId="77777777" w:rsidR="000A604D" w:rsidRPr="005300C7" w:rsidRDefault="000A604D" w:rsidP="000A604D">
            <w:pPr>
              <w:pStyle w:val="Tabletext"/>
              <w:spacing w:before="0" w:after="0"/>
              <w:rPr>
                <w:ins w:id="3949" w:author="Abercrombie, Kerrie" w:date="2021-01-25T10:19:00Z"/>
                <w:rFonts w:cstheme="minorHAnsi"/>
                <w:b/>
                <w:szCs w:val="20"/>
              </w:rPr>
            </w:pPr>
          </w:p>
        </w:tc>
        <w:tc>
          <w:tcPr>
            <w:tcW w:w="3003" w:type="dxa"/>
            <w:shd w:val="clear" w:color="auto" w:fill="auto"/>
          </w:tcPr>
          <w:p w14:paraId="160034C8" w14:textId="77777777" w:rsidR="000A604D" w:rsidRPr="005300C7" w:rsidRDefault="000A604D" w:rsidP="000A604D">
            <w:pPr>
              <w:pStyle w:val="Tabletext"/>
              <w:spacing w:before="0" w:after="0"/>
              <w:rPr>
                <w:ins w:id="3950" w:author="Abercrombie, Kerrie" w:date="2021-01-25T10:19:00Z"/>
                <w:rFonts w:cstheme="minorHAnsi"/>
                <w:szCs w:val="20"/>
              </w:rPr>
            </w:pPr>
          </w:p>
        </w:tc>
      </w:tr>
    </w:tbl>
    <w:p w14:paraId="6F96C0CA" w14:textId="77777777" w:rsidR="001348C7" w:rsidRDefault="001348C7" w:rsidP="001348C7">
      <w:pPr>
        <w:pStyle w:val="BodyText"/>
        <w:rPr>
          <w:ins w:id="3951" w:author="Abercrombie, Kerrie" w:date="2021-01-21T13:15:00Z"/>
        </w:rPr>
      </w:pPr>
    </w:p>
    <w:p w14:paraId="5A9A8572" w14:textId="77777777" w:rsidR="00C352C2" w:rsidRDefault="00C352C2" w:rsidP="00C352C2">
      <w:pPr>
        <w:pStyle w:val="Heading1"/>
        <w:rPr>
          <w:ins w:id="3952" w:author="Abercrombie, Kerrie" w:date="2021-01-21T13:25:00Z"/>
        </w:rPr>
      </w:pPr>
      <w:bookmarkStart w:id="3953" w:name="_Toc62642290"/>
      <w:ins w:id="3954" w:author="Abercrombie, Kerrie" w:date="2021-01-21T13:25:00Z">
        <w:r>
          <w:t>REFERENCES REVELANT TO THIS MODULE</w:t>
        </w:r>
        <w:bookmarkEnd w:id="3953"/>
      </w:ins>
    </w:p>
    <w:p w14:paraId="74FE4B27" w14:textId="77777777" w:rsidR="00C352C2" w:rsidRDefault="00C352C2" w:rsidP="00C352C2">
      <w:pPr>
        <w:pStyle w:val="Heading1separatationline"/>
        <w:rPr>
          <w:ins w:id="3955" w:author="Abercrombie, Kerrie" w:date="2021-01-21T13:25:00Z"/>
        </w:rPr>
      </w:pPr>
    </w:p>
    <w:p w14:paraId="5A960C81" w14:textId="77777777" w:rsidR="00C352C2" w:rsidRDefault="00C352C2" w:rsidP="00C352C2">
      <w:pPr>
        <w:pStyle w:val="BodyText"/>
        <w:rPr>
          <w:ins w:id="3956" w:author="Abercrombie, Kerrie" w:date="2021-01-21T13:25:00Z"/>
        </w:rPr>
      </w:pPr>
      <w:ins w:id="3957" w:author="Abercrombie, Kerrie" w:date="2021-01-21T13:25:00Z">
        <w:r>
          <w:t>The following reference materials are relevant in the planning of this module:</w:t>
        </w:r>
      </w:ins>
    </w:p>
    <w:p w14:paraId="0158B8F1" w14:textId="77777777" w:rsidR="0067109F" w:rsidRDefault="0067109F" w:rsidP="0067109F">
      <w:pPr>
        <w:pStyle w:val="Bullet1"/>
        <w:rPr>
          <w:ins w:id="3958" w:author="Abercrombie, Kerrie" w:date="2021-01-22T13:42:00Z"/>
        </w:rPr>
      </w:pPr>
      <w:ins w:id="3959" w:author="Abercrombie, Kerrie" w:date="2021-01-22T13:42:00Z">
        <w:r>
          <w:t>R7 - Colregs</w:t>
        </w:r>
      </w:ins>
    </w:p>
    <w:p w14:paraId="43BBA85A" w14:textId="77777777" w:rsidR="0067109F" w:rsidRDefault="0067109F" w:rsidP="0067109F">
      <w:pPr>
        <w:pStyle w:val="Bullet1"/>
        <w:rPr>
          <w:ins w:id="3960" w:author="Abercrombie, Kerrie" w:date="2021-01-22T13:42:00Z"/>
        </w:rPr>
      </w:pPr>
      <w:ins w:id="3961" w:author="Abercrombie, Kerrie" w:date="2021-01-22T13:42:00Z">
        <w:r>
          <w:t>R42</w:t>
        </w:r>
      </w:ins>
    </w:p>
    <w:p w14:paraId="11366462" w14:textId="77777777" w:rsidR="0067109F" w:rsidRDefault="0067109F" w:rsidP="0067109F">
      <w:pPr>
        <w:pStyle w:val="Bullet1"/>
        <w:rPr>
          <w:ins w:id="3962" w:author="Abercrombie, Kerrie" w:date="2021-01-22T13:42:00Z"/>
        </w:rPr>
      </w:pPr>
      <w:ins w:id="3963" w:author="Abercrombie, Kerrie" w:date="2021-01-22T13:42:00Z">
        <w:r>
          <w:t>R43</w:t>
        </w:r>
      </w:ins>
    </w:p>
    <w:p w14:paraId="496A9C16" w14:textId="77777777" w:rsidR="00C352C2" w:rsidRDefault="00C352C2" w:rsidP="00C352C2">
      <w:pPr>
        <w:pStyle w:val="Bullet1"/>
        <w:rPr>
          <w:ins w:id="3964" w:author="Abercrombie, Kerrie" w:date="2021-01-21T13:25:00Z"/>
        </w:rPr>
      </w:pPr>
    </w:p>
    <w:p w14:paraId="056EF93A" w14:textId="77777777" w:rsidR="001348C7" w:rsidRDefault="001348C7" w:rsidP="001348C7">
      <w:pPr>
        <w:pStyle w:val="BodyText"/>
        <w:rPr>
          <w:ins w:id="3965" w:author="Abercrombie, Kerrie" w:date="2021-01-21T13:15:00Z"/>
        </w:rPr>
      </w:pPr>
    </w:p>
    <w:p w14:paraId="0D5BD2A8" w14:textId="77777777" w:rsidR="001348C7" w:rsidRDefault="001348C7" w:rsidP="001348C7">
      <w:pPr>
        <w:pStyle w:val="Heading1"/>
        <w:rPr>
          <w:ins w:id="3966" w:author="Abercrombie, Kerrie" w:date="2021-01-21T13:15:00Z"/>
        </w:rPr>
      </w:pPr>
      <w:bookmarkStart w:id="3967" w:name="_Toc40341981"/>
      <w:bookmarkStart w:id="3968" w:name="_Toc62642291"/>
      <w:ins w:id="3969" w:author="Abercrombie, Kerrie" w:date="2021-01-21T13:15:00Z">
        <w:r>
          <w:t>VTS OPERATOR COMPETENCE CHART</w:t>
        </w:r>
        <w:bookmarkEnd w:id="3967"/>
        <w:bookmarkEnd w:id="3968"/>
      </w:ins>
    </w:p>
    <w:p w14:paraId="16AD2D6F" w14:textId="77777777" w:rsidR="001348C7" w:rsidRPr="00625BCF" w:rsidRDefault="001348C7" w:rsidP="001348C7">
      <w:pPr>
        <w:pStyle w:val="Heading1separatationline"/>
        <w:rPr>
          <w:ins w:id="3970" w:author="Abercrombie, Kerrie" w:date="2021-01-21T13:15:00Z"/>
        </w:rPr>
      </w:pPr>
    </w:p>
    <w:tbl>
      <w:tblPr>
        <w:tblStyle w:val="TableGrid"/>
        <w:tblW w:w="0" w:type="auto"/>
        <w:tblLook w:val="04A0" w:firstRow="1" w:lastRow="0" w:firstColumn="1" w:lastColumn="0" w:noHBand="0" w:noVBand="1"/>
      </w:tblPr>
      <w:tblGrid>
        <w:gridCol w:w="3640"/>
        <w:gridCol w:w="3640"/>
        <w:gridCol w:w="3640"/>
        <w:gridCol w:w="3640"/>
      </w:tblGrid>
      <w:tr w:rsidR="001348C7" w14:paraId="74D3F8B4" w14:textId="77777777" w:rsidTr="001348C7">
        <w:trPr>
          <w:ins w:id="3971" w:author="Abercrombie, Kerrie" w:date="2021-01-21T13:15:00Z"/>
        </w:trPr>
        <w:tc>
          <w:tcPr>
            <w:tcW w:w="3640" w:type="dxa"/>
          </w:tcPr>
          <w:p w14:paraId="0CB4A9DC" w14:textId="77777777" w:rsidR="001348C7" w:rsidRDefault="001348C7" w:rsidP="001348C7">
            <w:pPr>
              <w:pStyle w:val="Tableheading"/>
              <w:rPr>
                <w:ins w:id="3972" w:author="Abercrombie, Kerrie" w:date="2021-01-21T13:15:00Z"/>
              </w:rPr>
            </w:pPr>
            <w:ins w:id="3973" w:author="Abercrombie, Kerrie" w:date="2021-01-21T13:15:00Z">
              <w:r>
                <w:t>Competence Area</w:t>
              </w:r>
            </w:ins>
          </w:p>
        </w:tc>
        <w:tc>
          <w:tcPr>
            <w:tcW w:w="3640" w:type="dxa"/>
          </w:tcPr>
          <w:p w14:paraId="09E508AF" w14:textId="77777777" w:rsidR="001348C7" w:rsidRDefault="001348C7" w:rsidP="001348C7">
            <w:pPr>
              <w:pStyle w:val="Tableheading"/>
              <w:rPr>
                <w:ins w:id="3974" w:author="Abercrombie, Kerrie" w:date="2021-01-21T13:15:00Z"/>
              </w:rPr>
            </w:pPr>
            <w:ins w:id="3975" w:author="Abercrombie, Kerrie" w:date="2021-01-21T13:15:00Z">
              <w:r>
                <w:t>Knowledge, understanding and proficiency</w:t>
              </w:r>
            </w:ins>
          </w:p>
        </w:tc>
        <w:tc>
          <w:tcPr>
            <w:tcW w:w="3640" w:type="dxa"/>
          </w:tcPr>
          <w:p w14:paraId="328AD80C" w14:textId="77777777" w:rsidR="001348C7" w:rsidRDefault="001348C7" w:rsidP="001348C7">
            <w:pPr>
              <w:pStyle w:val="Tableheading"/>
              <w:rPr>
                <w:ins w:id="3976" w:author="Abercrombie, Kerrie" w:date="2021-01-21T13:15:00Z"/>
              </w:rPr>
            </w:pPr>
            <w:ins w:id="3977" w:author="Abercrombie, Kerrie" w:date="2021-01-21T13:15:00Z">
              <w:r>
                <w:t>Methods for demonstrating Competence</w:t>
              </w:r>
            </w:ins>
          </w:p>
        </w:tc>
        <w:tc>
          <w:tcPr>
            <w:tcW w:w="3640" w:type="dxa"/>
          </w:tcPr>
          <w:p w14:paraId="138F2039" w14:textId="77777777" w:rsidR="001348C7" w:rsidRDefault="001348C7" w:rsidP="001348C7">
            <w:pPr>
              <w:pStyle w:val="Tableheading"/>
              <w:rPr>
                <w:ins w:id="3978" w:author="Abercrombie, Kerrie" w:date="2021-01-21T13:15:00Z"/>
              </w:rPr>
            </w:pPr>
            <w:ins w:id="3979" w:author="Abercrombie, Kerrie" w:date="2021-01-21T13:15:00Z">
              <w:r>
                <w:t>Criteria for evaluating competence</w:t>
              </w:r>
            </w:ins>
          </w:p>
        </w:tc>
      </w:tr>
      <w:tr w:rsidR="001348C7" w14:paraId="307827B2" w14:textId="77777777" w:rsidTr="001348C7">
        <w:trPr>
          <w:ins w:id="3980" w:author="Abercrombie, Kerrie" w:date="2021-01-21T13:15:00Z"/>
        </w:trPr>
        <w:tc>
          <w:tcPr>
            <w:tcW w:w="3640" w:type="dxa"/>
          </w:tcPr>
          <w:p w14:paraId="02F914F8" w14:textId="77777777" w:rsidR="001348C7" w:rsidRDefault="001348C7" w:rsidP="001348C7">
            <w:pPr>
              <w:pStyle w:val="Tabletext"/>
              <w:rPr>
                <w:ins w:id="3981" w:author="Abercrombie, Kerrie" w:date="2021-01-21T13:15:00Z"/>
              </w:rPr>
            </w:pPr>
          </w:p>
        </w:tc>
        <w:tc>
          <w:tcPr>
            <w:tcW w:w="3640" w:type="dxa"/>
          </w:tcPr>
          <w:p w14:paraId="28A62013" w14:textId="77777777" w:rsidR="001348C7" w:rsidRDefault="001348C7" w:rsidP="001348C7">
            <w:pPr>
              <w:pStyle w:val="Tabletext"/>
              <w:rPr>
                <w:ins w:id="3982" w:author="Abercrombie, Kerrie" w:date="2021-01-21T13:15:00Z"/>
              </w:rPr>
            </w:pPr>
          </w:p>
        </w:tc>
        <w:tc>
          <w:tcPr>
            <w:tcW w:w="3640" w:type="dxa"/>
          </w:tcPr>
          <w:p w14:paraId="0829324E" w14:textId="77777777" w:rsidR="001348C7" w:rsidRDefault="001348C7" w:rsidP="001348C7">
            <w:pPr>
              <w:pStyle w:val="Tabletext"/>
              <w:rPr>
                <w:ins w:id="3983" w:author="Abercrombie, Kerrie" w:date="2021-01-21T13:15:00Z"/>
              </w:rPr>
            </w:pPr>
          </w:p>
        </w:tc>
        <w:tc>
          <w:tcPr>
            <w:tcW w:w="3640" w:type="dxa"/>
          </w:tcPr>
          <w:p w14:paraId="2F7B83B3" w14:textId="77777777" w:rsidR="001348C7" w:rsidRDefault="001348C7" w:rsidP="001348C7">
            <w:pPr>
              <w:pStyle w:val="Tabletext"/>
              <w:rPr>
                <w:ins w:id="3984" w:author="Abercrombie, Kerrie" w:date="2021-01-21T13:15:00Z"/>
              </w:rPr>
            </w:pPr>
          </w:p>
        </w:tc>
      </w:tr>
      <w:tr w:rsidR="001348C7" w14:paraId="373B8CB5" w14:textId="77777777" w:rsidTr="001348C7">
        <w:trPr>
          <w:ins w:id="3985" w:author="Abercrombie, Kerrie" w:date="2021-01-21T13:15:00Z"/>
        </w:trPr>
        <w:tc>
          <w:tcPr>
            <w:tcW w:w="3640" w:type="dxa"/>
          </w:tcPr>
          <w:p w14:paraId="0C979DF3" w14:textId="77777777" w:rsidR="001348C7" w:rsidRDefault="001348C7" w:rsidP="001348C7">
            <w:pPr>
              <w:pStyle w:val="Tabletext"/>
              <w:rPr>
                <w:ins w:id="3986" w:author="Abercrombie, Kerrie" w:date="2021-01-21T13:15:00Z"/>
              </w:rPr>
            </w:pPr>
          </w:p>
        </w:tc>
        <w:tc>
          <w:tcPr>
            <w:tcW w:w="3640" w:type="dxa"/>
          </w:tcPr>
          <w:p w14:paraId="2F93354A" w14:textId="77777777" w:rsidR="001348C7" w:rsidRDefault="001348C7" w:rsidP="001348C7">
            <w:pPr>
              <w:pStyle w:val="Tabletext"/>
              <w:rPr>
                <w:ins w:id="3987" w:author="Abercrombie, Kerrie" w:date="2021-01-21T13:15:00Z"/>
              </w:rPr>
            </w:pPr>
          </w:p>
        </w:tc>
        <w:tc>
          <w:tcPr>
            <w:tcW w:w="3640" w:type="dxa"/>
          </w:tcPr>
          <w:p w14:paraId="3D7032B2" w14:textId="77777777" w:rsidR="001348C7" w:rsidRDefault="001348C7" w:rsidP="001348C7">
            <w:pPr>
              <w:pStyle w:val="Tabletext"/>
              <w:rPr>
                <w:ins w:id="3988" w:author="Abercrombie, Kerrie" w:date="2021-01-21T13:15:00Z"/>
              </w:rPr>
            </w:pPr>
          </w:p>
        </w:tc>
        <w:tc>
          <w:tcPr>
            <w:tcW w:w="3640" w:type="dxa"/>
          </w:tcPr>
          <w:p w14:paraId="1455B633" w14:textId="77777777" w:rsidR="001348C7" w:rsidRDefault="001348C7" w:rsidP="001348C7">
            <w:pPr>
              <w:pStyle w:val="Tabletext"/>
              <w:rPr>
                <w:ins w:id="3989" w:author="Abercrombie, Kerrie" w:date="2021-01-21T13:15:00Z"/>
              </w:rPr>
            </w:pPr>
          </w:p>
        </w:tc>
      </w:tr>
    </w:tbl>
    <w:p w14:paraId="0291CEDA" w14:textId="77777777" w:rsidR="001348C7" w:rsidRDefault="001348C7" w:rsidP="001348C7">
      <w:pPr>
        <w:pStyle w:val="BodyText"/>
        <w:rPr>
          <w:ins w:id="3990" w:author="Abercrombie, Kerrie" w:date="2021-01-21T13:15:00Z"/>
        </w:rPr>
      </w:pPr>
    </w:p>
    <w:p w14:paraId="2EB94588" w14:textId="77777777" w:rsidR="001348C7" w:rsidRDefault="001348C7" w:rsidP="001348C7">
      <w:pPr>
        <w:pStyle w:val="BodyText"/>
        <w:rPr>
          <w:ins w:id="3991" w:author="Abercrombie, Kerrie" w:date="2021-01-21T13:15:00Z"/>
        </w:rPr>
      </w:pPr>
    </w:p>
    <w:p w14:paraId="304610BE" w14:textId="6DFE68DB" w:rsidR="00947640" w:rsidRDefault="00947640" w:rsidP="00C47B4B">
      <w:pPr>
        <w:pStyle w:val="BodyText"/>
        <w:rPr>
          <w:ins w:id="3992" w:author="Abercrombie, Kerrie" w:date="2021-01-21T13:20:00Z"/>
        </w:rPr>
      </w:pPr>
    </w:p>
    <w:p w14:paraId="67027C5C" w14:textId="77777777" w:rsidR="00C352C2" w:rsidRDefault="00C352C2" w:rsidP="00C352C2">
      <w:pPr>
        <w:pStyle w:val="Module"/>
        <w:numPr>
          <w:ilvl w:val="0"/>
          <w:numId w:val="22"/>
        </w:numPr>
        <w:rPr>
          <w:ins w:id="3993" w:author="Abercrombie, Kerrie" w:date="2021-01-21T13:20:00Z"/>
        </w:rPr>
        <w:sectPr w:rsidR="00C352C2" w:rsidSect="002C764C">
          <w:pgSz w:w="16838" w:h="11906" w:orient="landscape" w:code="9"/>
          <w:pgMar w:top="907" w:right="1134" w:bottom="794" w:left="1134" w:header="851" w:footer="851" w:gutter="0"/>
          <w:cols w:space="708"/>
          <w:docGrid w:linePitch="360"/>
        </w:sectPr>
      </w:pPr>
    </w:p>
    <w:p w14:paraId="47577D75" w14:textId="323BF859" w:rsidR="00C352C2" w:rsidRDefault="00C352C2" w:rsidP="00C352C2">
      <w:pPr>
        <w:pStyle w:val="Module"/>
        <w:rPr>
          <w:ins w:id="3994" w:author="Abercrombie, Kerrie" w:date="2021-01-21T13:20:00Z"/>
        </w:rPr>
      </w:pPr>
      <w:bookmarkStart w:id="3995" w:name="_Toc62642292"/>
      <w:ins w:id="3996" w:author="Abercrombie, Kerrie" w:date="2021-01-21T13:20:00Z">
        <w:r>
          <w:t xml:space="preserve">MODULE </w:t>
        </w:r>
      </w:ins>
      <w:ins w:id="3997" w:author="Abercrombie, Kerrie" w:date="2021-01-25T10:25:00Z">
        <w:r w:rsidR="00BF0549">
          <w:t>5</w:t>
        </w:r>
      </w:ins>
      <w:ins w:id="3998" w:author="Abercrombie, Kerrie" w:date="2021-01-21T13:20:00Z">
        <w:r>
          <w:t xml:space="preserve"> - </w:t>
        </w:r>
        <w:r w:rsidR="000B1C18">
          <w:t>VTS EQUIPMENT</w:t>
        </w:r>
        <w:bookmarkEnd w:id="3995"/>
      </w:ins>
    </w:p>
    <w:p w14:paraId="0274BA57" w14:textId="4C8DC5AE" w:rsidR="00C352C2" w:rsidRDefault="000B1C18" w:rsidP="008A2B31">
      <w:pPr>
        <w:pStyle w:val="Heading1"/>
        <w:numPr>
          <w:ilvl w:val="0"/>
          <w:numId w:val="64"/>
        </w:numPr>
        <w:rPr>
          <w:ins w:id="3999" w:author="Abercrombie, Kerrie" w:date="2021-01-21T13:20:00Z"/>
        </w:rPr>
      </w:pPr>
      <w:bookmarkStart w:id="4000" w:name="_Toc62642293"/>
      <w:ins w:id="4001" w:author="Abercrombie, Kerrie" w:date="2021-01-21T13:20:00Z">
        <w:r>
          <w:rPr>
            <w:caps w:val="0"/>
          </w:rPr>
          <w:t>SCOPE</w:t>
        </w:r>
        <w:bookmarkEnd w:id="4000"/>
      </w:ins>
    </w:p>
    <w:p w14:paraId="531D3DFF" w14:textId="77777777" w:rsidR="00C352C2" w:rsidRDefault="00C352C2" w:rsidP="00C352C2">
      <w:pPr>
        <w:pStyle w:val="Heading1separatationline"/>
        <w:rPr>
          <w:ins w:id="4002" w:author="Abercrombie, Kerrie" w:date="2021-01-21T13:20:00Z"/>
        </w:rPr>
      </w:pPr>
    </w:p>
    <w:p w14:paraId="23E047CB" w14:textId="208ECB5E" w:rsidR="00C352C2" w:rsidRDefault="00BF0549" w:rsidP="00C352C2">
      <w:pPr>
        <w:pStyle w:val="BodyText"/>
        <w:rPr>
          <w:ins w:id="4003" w:author="Abercrombie, Kerrie" w:date="2021-01-21T13:20:00Z"/>
        </w:rPr>
      </w:pPr>
      <w:ins w:id="4004" w:author="Abercrombie, Kerrie" w:date="2021-01-25T10:25:00Z">
        <w:r>
          <w:t xml:space="preserve">This module </w:t>
        </w:r>
      </w:ins>
      <w:ins w:id="4005" w:author="Abercrombie, Kerrie" w:date="2021-01-27T12:06:00Z">
        <w:r w:rsidR="00775F04">
          <w:t>describes</w:t>
        </w:r>
      </w:ins>
      <w:ins w:id="4006" w:author="Abercrombie, Kerrie" w:date="2021-01-25T10:25:00Z">
        <w:r>
          <w:t xml:space="preserve"> </w:t>
        </w:r>
      </w:ins>
      <w:ins w:id="4007" w:author="Abercrombie, Kerrie" w:date="2021-01-25T10:26:00Z">
        <w:r>
          <w:t>the</w:t>
        </w:r>
      </w:ins>
      <w:ins w:id="4008" w:author="Abercrombie, Kerrie" w:date="2021-01-25T10:25:00Z">
        <w:r>
          <w:t xml:space="preserve"> </w:t>
        </w:r>
      </w:ins>
      <w:ins w:id="4009" w:author="Abercrombie, Kerrie" w:date="2021-01-25T10:28:00Z">
        <w:r>
          <w:t>basic theory</w:t>
        </w:r>
      </w:ins>
      <w:ins w:id="4010" w:author="Abercrombie, Kerrie" w:date="2021-01-25T10:29:00Z">
        <w:r>
          <w:t xml:space="preserve"> and </w:t>
        </w:r>
      </w:ins>
      <w:ins w:id="4011" w:author="Abercrombie, Kerrie" w:date="2021-01-25T10:30:00Z">
        <w:r>
          <w:t>the</w:t>
        </w:r>
      </w:ins>
      <w:ins w:id="4012" w:author="Abercrombie, Kerrie" w:date="2021-01-25T10:29:00Z">
        <w:r>
          <w:t xml:space="preserve"> </w:t>
        </w:r>
      </w:ins>
      <w:ins w:id="4013" w:author="Abercrombie, Kerrie" w:date="2021-01-25T10:30:00Z">
        <w:r>
          <w:t>limitations</w:t>
        </w:r>
      </w:ins>
      <w:ins w:id="4014" w:author="Abercrombie, Kerrie" w:date="2021-01-25T10:28:00Z">
        <w:r>
          <w:t xml:space="preserve"> of </w:t>
        </w:r>
      </w:ins>
      <w:ins w:id="4015" w:author="Abercrombie, Kerrie" w:date="2021-01-25T10:26:00Z">
        <w:r>
          <w:t xml:space="preserve">key equipment </w:t>
        </w:r>
      </w:ins>
      <w:ins w:id="4016" w:author="Abercrombie, Kerrie" w:date="2021-01-25T10:31:00Z">
        <w:r w:rsidR="007E46AB">
          <w:t xml:space="preserve">currently </w:t>
        </w:r>
      </w:ins>
      <w:ins w:id="4017" w:author="Abercrombie, Kerrie" w:date="2021-01-25T10:26:00Z">
        <w:r>
          <w:t>used in VTS centres</w:t>
        </w:r>
      </w:ins>
      <w:ins w:id="4018" w:author="Abercrombie, Kerrie" w:date="2021-01-25T10:29:00Z">
        <w:r>
          <w:t xml:space="preserve">. </w:t>
        </w:r>
      </w:ins>
    </w:p>
    <w:p w14:paraId="02647E39" w14:textId="5E1D1C97" w:rsidR="00C352C2" w:rsidRDefault="000B1C18" w:rsidP="00C352C2">
      <w:pPr>
        <w:pStyle w:val="Heading1"/>
        <w:rPr>
          <w:ins w:id="4019" w:author="Abercrombie, Kerrie" w:date="2021-01-21T13:20:00Z"/>
        </w:rPr>
      </w:pPr>
      <w:bookmarkStart w:id="4020" w:name="_Toc62642294"/>
      <w:ins w:id="4021" w:author="Abercrombie, Kerrie" w:date="2021-01-21T13:20:00Z">
        <w:r>
          <w:rPr>
            <w:caps w:val="0"/>
          </w:rPr>
          <w:t>LEARNING OBJECTIVE</w:t>
        </w:r>
        <w:bookmarkEnd w:id="4020"/>
      </w:ins>
    </w:p>
    <w:p w14:paraId="644B0EE5" w14:textId="77777777" w:rsidR="00C352C2" w:rsidRDefault="00C352C2" w:rsidP="00C352C2">
      <w:pPr>
        <w:pStyle w:val="Heading1separatationline"/>
        <w:rPr>
          <w:ins w:id="4022" w:author="Abercrombie, Kerrie" w:date="2021-01-21T13:20:00Z"/>
        </w:rPr>
      </w:pPr>
    </w:p>
    <w:p w14:paraId="6A87468E" w14:textId="77777777" w:rsidR="00BF0549" w:rsidRDefault="00BF0549" w:rsidP="00BF0549">
      <w:pPr>
        <w:pStyle w:val="BodyText"/>
        <w:rPr>
          <w:ins w:id="4023" w:author="Abercrombie, Kerrie" w:date="2021-01-25T10:30:00Z"/>
        </w:rPr>
      </w:pPr>
      <w:ins w:id="4024" w:author="Abercrombie, Kerrie" w:date="2021-01-25T10:30:00Z">
        <w:r>
          <w:t>On the completion of the module the student will be able to demonstrate an understanding of, and knowledge in:</w:t>
        </w:r>
      </w:ins>
    </w:p>
    <w:p w14:paraId="2E875E42" w14:textId="2525397D" w:rsidR="00C352C2" w:rsidRDefault="007E46AB" w:rsidP="007E46AB">
      <w:pPr>
        <w:pStyle w:val="BodyText"/>
        <w:numPr>
          <w:ilvl w:val="0"/>
          <w:numId w:val="68"/>
        </w:numPr>
        <w:rPr>
          <w:ins w:id="4025" w:author="Abercrombie, Kerrie" w:date="2021-01-25T10:32:00Z"/>
        </w:rPr>
      </w:pPr>
      <w:ins w:id="4026" w:author="Abercrombie, Kerrie" w:date="2021-01-25T10:32:00Z">
        <w:r>
          <w:t>The key sensors and equipment used in VTS</w:t>
        </w:r>
      </w:ins>
    </w:p>
    <w:p w14:paraId="1861E0C6" w14:textId="486112FC" w:rsidR="007E46AB" w:rsidRDefault="007E46AB" w:rsidP="007E46AB">
      <w:pPr>
        <w:pStyle w:val="BodyText"/>
        <w:numPr>
          <w:ilvl w:val="0"/>
          <w:numId w:val="68"/>
        </w:numPr>
        <w:rPr>
          <w:ins w:id="4027" w:author="Abercrombie, Kerrie" w:date="2021-01-25T10:28:00Z"/>
        </w:rPr>
      </w:pPr>
      <w:ins w:id="4028" w:author="Abercrombie, Kerrie" w:date="2021-01-25T10:32:00Z">
        <w:r>
          <w:t xml:space="preserve">Understand the limitations </w:t>
        </w:r>
      </w:ins>
      <w:ins w:id="4029" w:author="Abercrombie, Kerrie" w:date="2021-01-25T10:33:00Z">
        <w:r>
          <w:t xml:space="preserve">that may affect the performance </w:t>
        </w:r>
      </w:ins>
      <w:ins w:id="4030" w:author="Abercrombie, Kerrie" w:date="2021-01-25T10:32:00Z">
        <w:r>
          <w:t>of equipment</w:t>
        </w:r>
      </w:ins>
    </w:p>
    <w:p w14:paraId="03F5BDBE" w14:textId="176B807B" w:rsidR="00BF0549" w:rsidRPr="00BF3E47" w:rsidRDefault="007E46AB" w:rsidP="00C352C2">
      <w:pPr>
        <w:pStyle w:val="BodyText"/>
        <w:rPr>
          <w:ins w:id="4031" w:author="Abercrombie, Kerrie" w:date="2021-01-21T13:20:00Z"/>
        </w:rPr>
      </w:pPr>
      <w:ins w:id="4032" w:author="Abercrombie, Kerrie" w:date="2021-01-25T10:33:00Z">
        <w:r>
          <w:t xml:space="preserve">Note – Detailed operation of equipment </w:t>
        </w:r>
      </w:ins>
      <w:ins w:id="4033" w:author="Abercrombie, Kerrie" w:date="2021-01-25T10:34:00Z">
        <w:r>
          <w:t xml:space="preserve">at a VTS centre </w:t>
        </w:r>
      </w:ins>
      <w:ins w:id="4034" w:author="Abercrombie, Kerrie" w:date="2021-01-25T10:33:00Z">
        <w:r>
          <w:t xml:space="preserve">will be </w:t>
        </w:r>
      </w:ins>
      <w:ins w:id="4035" w:author="Abercrombie, Kerrie" w:date="2021-02-02T07:28:00Z">
        <w:r w:rsidR="00293D49">
          <w:t xml:space="preserve">delivered by VTS Authorities </w:t>
        </w:r>
      </w:ins>
      <w:ins w:id="4036" w:author="Abercrombie, Kerrie" w:date="2021-01-25T10:34:00Z">
        <w:r>
          <w:t>during the V103/1 OJT model course</w:t>
        </w:r>
      </w:ins>
      <w:ins w:id="4037" w:author="Abercrombie, Kerrie" w:date="2021-02-02T07:28:00Z">
        <w:r w:rsidR="00293D49">
          <w:t xml:space="preserve">. </w:t>
        </w:r>
      </w:ins>
      <w:ins w:id="4038" w:author="Abercrombie, Kerrie" w:date="2021-01-25T10:34:00Z">
        <w:r w:rsidRPr="007E46AB">
          <w:t xml:space="preserve"> </w:t>
        </w:r>
      </w:ins>
    </w:p>
    <w:p w14:paraId="54A79776" w14:textId="442F1BE1" w:rsidR="007E46AB" w:rsidRDefault="000B1C18" w:rsidP="007E46AB">
      <w:pPr>
        <w:pStyle w:val="Heading1"/>
        <w:rPr>
          <w:ins w:id="4039" w:author="Abercrombie, Kerrie" w:date="2021-01-25T10:38:00Z"/>
        </w:rPr>
      </w:pPr>
      <w:bookmarkStart w:id="4040" w:name="_Toc62642295"/>
      <w:ins w:id="4041" w:author="Abercrombie, Kerrie" w:date="2021-01-25T10:38:00Z">
        <w:r w:rsidRPr="00C27B77">
          <w:rPr>
            <w:caps w:val="0"/>
          </w:rPr>
          <w:t>RECOMMENDED TRAINING HOURS</w:t>
        </w:r>
        <w:bookmarkEnd w:id="4040"/>
      </w:ins>
    </w:p>
    <w:p w14:paraId="3C6A7730" w14:textId="77777777" w:rsidR="007E46AB" w:rsidRDefault="007E46AB" w:rsidP="007E46AB">
      <w:pPr>
        <w:pStyle w:val="Heading1separatationline"/>
        <w:rPr>
          <w:ins w:id="4042" w:author="Abercrombie, Kerrie" w:date="2021-01-25T10:38:00Z"/>
        </w:rPr>
      </w:pPr>
    </w:p>
    <w:p w14:paraId="5B6B46CD" w14:textId="77777777" w:rsidR="007E46AB" w:rsidRPr="00C27B77" w:rsidRDefault="007E46AB" w:rsidP="007E46AB">
      <w:pPr>
        <w:pStyle w:val="BodyText"/>
        <w:rPr>
          <w:ins w:id="4043" w:author="Abercrombie, Kerrie" w:date="2021-01-25T10:38:00Z"/>
        </w:rPr>
      </w:pPr>
      <w:ins w:id="4044" w:author="Abercrombie, Kerrie" w:date="2021-01-25T10:38:00Z">
        <w:r>
          <w:t xml:space="preserve">The number of recommended hours are </w:t>
        </w:r>
        <w:r w:rsidRPr="00945E59">
          <w:rPr>
            <w:highlight w:val="yellow"/>
          </w:rPr>
          <w:t>XXX</w:t>
        </w:r>
        <w:r>
          <w:t xml:space="preserve">.  </w:t>
        </w:r>
      </w:ins>
    </w:p>
    <w:p w14:paraId="3D88028F" w14:textId="31BF4CB1" w:rsidR="007E46AB" w:rsidRDefault="000B1C18" w:rsidP="007E46AB">
      <w:pPr>
        <w:pStyle w:val="Heading1"/>
        <w:rPr>
          <w:ins w:id="4045" w:author="Abercrombie, Kerrie" w:date="2021-01-25T10:38:00Z"/>
          <w:szCs w:val="20"/>
        </w:rPr>
      </w:pPr>
      <w:bookmarkStart w:id="4046" w:name="_Toc62642296"/>
      <w:ins w:id="4047" w:author="Abercrombie, Kerrie" w:date="2021-01-25T10:38:00Z">
        <w:r w:rsidRPr="002A0F96">
          <w:rPr>
            <w:caps w:val="0"/>
            <w:szCs w:val="20"/>
          </w:rPr>
          <w:t>RECOMMENDED TRAINING AIDS AND EXERCISES</w:t>
        </w:r>
        <w:bookmarkEnd w:id="4046"/>
      </w:ins>
    </w:p>
    <w:p w14:paraId="25D70ADB" w14:textId="77777777" w:rsidR="007E46AB" w:rsidRDefault="007E46AB" w:rsidP="007E46AB">
      <w:pPr>
        <w:pStyle w:val="Heading1separatationline"/>
        <w:rPr>
          <w:ins w:id="4048" w:author="Abercrombie, Kerrie" w:date="2021-01-25T10:38:00Z"/>
        </w:rPr>
      </w:pPr>
    </w:p>
    <w:p w14:paraId="45C84468" w14:textId="77777777" w:rsidR="007E46AB" w:rsidRDefault="007E46AB" w:rsidP="007E46AB">
      <w:pPr>
        <w:pStyle w:val="BodyText"/>
        <w:rPr>
          <w:ins w:id="4049" w:author="Abercrombie, Kerrie" w:date="2021-01-25T10:38:00Z"/>
        </w:rPr>
      </w:pPr>
      <w:ins w:id="4050" w:author="Abercrombie, Kerrie" w:date="2021-01-25T10:38:00Z">
        <w:r>
          <w:t>The teaching methods that should be used for the delivery of this module include:</w:t>
        </w:r>
      </w:ins>
    </w:p>
    <w:p w14:paraId="2EF5233F" w14:textId="77777777" w:rsidR="007E46AB" w:rsidRDefault="007E46AB" w:rsidP="007E46AB">
      <w:pPr>
        <w:pStyle w:val="Bullet1"/>
        <w:rPr>
          <w:ins w:id="4051" w:author="Abercrombie, Kerrie" w:date="2021-01-25T10:38:00Z"/>
        </w:rPr>
      </w:pPr>
      <w:ins w:id="4052" w:author="Abercrombie, Kerrie" w:date="2021-01-25T10:38:00Z">
        <w:r>
          <w:t>Classroom presentations and facilitated discussion</w:t>
        </w:r>
      </w:ins>
    </w:p>
    <w:p w14:paraId="0D55FD15" w14:textId="3CB09598" w:rsidR="007E46AB" w:rsidRDefault="007E46AB" w:rsidP="007E46AB">
      <w:pPr>
        <w:pStyle w:val="Bullet1"/>
        <w:rPr>
          <w:ins w:id="4053" w:author="Abercrombie, Kerrie" w:date="2021-01-25T10:38:00Z"/>
        </w:rPr>
      </w:pPr>
    </w:p>
    <w:p w14:paraId="36DAD643" w14:textId="2EC866EE" w:rsidR="007E46AB" w:rsidRDefault="000B1C18" w:rsidP="007E46AB">
      <w:pPr>
        <w:pStyle w:val="Heading1"/>
        <w:rPr>
          <w:ins w:id="4054" w:author="Abercrombie, Kerrie" w:date="2021-01-25T10:38:00Z"/>
        </w:rPr>
      </w:pPr>
      <w:bookmarkStart w:id="4055" w:name="_Toc62642297"/>
      <w:ins w:id="4056" w:author="Abercrombie, Kerrie" w:date="2021-01-25T10:38:00Z">
        <w:r>
          <w:rPr>
            <w:caps w:val="0"/>
          </w:rPr>
          <w:t>PRE-COURSE READING MATERIAL</w:t>
        </w:r>
        <w:bookmarkEnd w:id="4055"/>
        <w:r>
          <w:rPr>
            <w:caps w:val="0"/>
          </w:rPr>
          <w:t xml:space="preserve"> </w:t>
        </w:r>
      </w:ins>
    </w:p>
    <w:p w14:paraId="045A94B2" w14:textId="77777777" w:rsidR="007E46AB" w:rsidRPr="00AC0B20" w:rsidRDefault="007E46AB" w:rsidP="007E46AB">
      <w:pPr>
        <w:pStyle w:val="Heading1separatationline"/>
        <w:rPr>
          <w:ins w:id="4057" w:author="Abercrombie, Kerrie" w:date="2021-01-25T10:38:00Z"/>
        </w:rPr>
      </w:pPr>
    </w:p>
    <w:p w14:paraId="220727AA" w14:textId="77777777" w:rsidR="007E46AB" w:rsidRDefault="007E46AB" w:rsidP="007E46AB">
      <w:pPr>
        <w:pStyle w:val="BodyText"/>
        <w:rPr>
          <w:ins w:id="4058" w:author="Abercrombie, Kerrie" w:date="2021-01-25T10:38:00Z"/>
        </w:rPr>
      </w:pPr>
      <w:ins w:id="4059" w:author="Abercrombie, Kerrie" w:date="2021-01-25T10:38:00Z">
        <w:r>
          <w:t>Prior to attending the course, it is suggested that a student be provided with at least the following materials:</w:t>
        </w:r>
      </w:ins>
    </w:p>
    <w:p w14:paraId="078964AD" w14:textId="6F7D04B2" w:rsidR="007E46AB" w:rsidRDefault="00D94BB7" w:rsidP="007E46AB">
      <w:pPr>
        <w:pStyle w:val="Bullet1"/>
        <w:rPr>
          <w:ins w:id="4060" w:author="Abercrombie, Kerrie" w:date="2021-01-25T11:15:00Z"/>
        </w:rPr>
      </w:pPr>
      <w:ins w:id="4061" w:author="Abercrombie, Kerrie" w:date="2021-01-25T11:15:00Z">
        <w:r>
          <w:t>G1111 – XXX</w:t>
        </w:r>
      </w:ins>
    </w:p>
    <w:p w14:paraId="6B13727C" w14:textId="723AC912" w:rsidR="00D94BB7" w:rsidRDefault="00D94BB7" w:rsidP="007E46AB">
      <w:pPr>
        <w:pStyle w:val="Bullet1"/>
        <w:rPr>
          <w:ins w:id="4062" w:author="Abercrombie, Kerrie" w:date="2021-01-25T10:38:00Z"/>
        </w:rPr>
      </w:pPr>
      <w:ins w:id="4063" w:author="Abercrombie, Kerrie" w:date="2021-01-25T11:15:00Z">
        <w:r>
          <w:t>IALA guidance docs on AIS  GXXXX</w:t>
        </w:r>
      </w:ins>
    </w:p>
    <w:p w14:paraId="13E344FB" w14:textId="113013D4" w:rsidR="002C764C" w:rsidRDefault="002C764C" w:rsidP="007E46AB">
      <w:pPr>
        <w:pStyle w:val="BodyText"/>
        <w:rPr>
          <w:ins w:id="4064" w:author="Abercrombie, Kerrie" w:date="2021-01-25T10:38:00Z"/>
        </w:rPr>
      </w:pPr>
    </w:p>
    <w:p w14:paraId="7C756A34" w14:textId="563E9BEA" w:rsidR="007E46AB" w:rsidRDefault="007E46AB" w:rsidP="007E46AB">
      <w:pPr>
        <w:pStyle w:val="BodyText"/>
        <w:rPr>
          <w:ins w:id="4065" w:author="Abercrombie, Kerrie" w:date="2021-01-25T10:38:00Z"/>
        </w:rPr>
      </w:pPr>
    </w:p>
    <w:p w14:paraId="3AF04FF4" w14:textId="77777777" w:rsidR="007E46AB" w:rsidRPr="007E46AB" w:rsidRDefault="007E46AB" w:rsidP="007E46AB">
      <w:pPr>
        <w:pStyle w:val="BodyText"/>
        <w:sectPr w:rsidR="007E46AB" w:rsidRPr="007E46AB" w:rsidSect="00C47B4B">
          <w:pgSz w:w="11906" w:h="16838" w:code="9"/>
          <w:pgMar w:top="1134" w:right="794" w:bottom="1134" w:left="907" w:header="851" w:footer="851" w:gutter="0"/>
          <w:cols w:space="708"/>
          <w:docGrid w:linePitch="360"/>
        </w:sectPr>
      </w:pPr>
    </w:p>
    <w:p w14:paraId="27EAEC45" w14:textId="555E1975" w:rsidR="00C352C2" w:rsidRDefault="000B1C18" w:rsidP="00C352C2">
      <w:pPr>
        <w:pStyle w:val="Heading1"/>
        <w:rPr>
          <w:ins w:id="4066" w:author="Abercrombie, Kerrie" w:date="2021-01-22T10:27:00Z"/>
        </w:rPr>
      </w:pPr>
      <w:bookmarkStart w:id="4067" w:name="_Toc62642298"/>
      <w:ins w:id="4068" w:author="Abercrombie, Kerrie" w:date="2021-01-21T13:20:00Z">
        <w:r>
          <w:rPr>
            <w:caps w:val="0"/>
          </w:rPr>
          <w:t>DETAILED</w:t>
        </w:r>
      </w:ins>
      <w:commentRangeStart w:id="4069"/>
      <w:commentRangeEnd w:id="4069"/>
      <w:ins w:id="4070" w:author="Abercrombie, Kerrie" w:date="2021-01-25T11:52:00Z">
        <w:r w:rsidR="00E24E9A">
          <w:rPr>
            <w:rStyle w:val="CommentReference"/>
            <w:rFonts w:asciiTheme="minorHAnsi" w:eastAsiaTheme="minorHAnsi" w:hAnsiTheme="minorHAnsi" w:cs="Times New Roman"/>
            <w:b w:val="0"/>
            <w:bCs w:val="0"/>
            <w:caps w:val="0"/>
            <w:color w:val="auto"/>
          </w:rPr>
          <w:commentReference w:id="4069"/>
        </w:r>
      </w:ins>
      <w:ins w:id="4071" w:author="Abercrombie, Kerrie" w:date="2021-01-21T13:20:00Z">
        <w:r>
          <w:rPr>
            <w:caps w:val="0"/>
          </w:rPr>
          <w:t xml:space="preserve"> TEACHING SYLLABUS</w:t>
        </w:r>
      </w:ins>
      <w:bookmarkEnd w:id="4067"/>
    </w:p>
    <w:p w14:paraId="1BDE87D8" w14:textId="4248E89D" w:rsidR="00531867" w:rsidRDefault="00531867" w:rsidP="00531867">
      <w:pPr>
        <w:pStyle w:val="Heading1separatationline"/>
        <w:rPr>
          <w:ins w:id="4072" w:author="Abercrombie, Kerrie" w:date="2021-01-22T10:27:00Z"/>
        </w:rPr>
      </w:pPr>
      <w:ins w:id="4073" w:author="Abercrombie, Kerrie" w:date="2021-01-22T10:27:00Z">
        <w:r>
          <w:t>.</w:t>
        </w:r>
      </w:ins>
    </w:p>
    <w:p w14:paraId="2745985D" w14:textId="77777777" w:rsidR="002B5A22" w:rsidRPr="00BF3E47" w:rsidRDefault="002B5A22" w:rsidP="00531867">
      <w:pPr>
        <w:pStyle w:val="BodyText"/>
        <w:rPr>
          <w:ins w:id="4074" w:author="Abercrombie, Kerrie" w:date="2021-01-21T13:20:00Z"/>
        </w:rPr>
      </w:pPr>
    </w:p>
    <w:tbl>
      <w:tblPr>
        <w:tblStyle w:val="TableGrid"/>
        <w:tblW w:w="14667" w:type="dxa"/>
        <w:tblLayout w:type="fixed"/>
        <w:tblLook w:val="04A0" w:firstRow="1" w:lastRow="0" w:firstColumn="1" w:lastColumn="0" w:noHBand="0" w:noVBand="1"/>
      </w:tblPr>
      <w:tblGrid>
        <w:gridCol w:w="846"/>
        <w:gridCol w:w="4607"/>
        <w:gridCol w:w="921"/>
        <w:gridCol w:w="4607"/>
        <w:gridCol w:w="683"/>
        <w:gridCol w:w="3003"/>
      </w:tblGrid>
      <w:tr w:rsidR="002B5A22" w:rsidRPr="007E1B75" w14:paraId="5ED3E5D9" w14:textId="77777777" w:rsidTr="002B5A22">
        <w:trPr>
          <w:cantSplit/>
          <w:trHeight w:val="1349"/>
          <w:tblHeader/>
          <w:ins w:id="4075" w:author="Abercrombie, Kerrie" w:date="2021-01-21T13:26:00Z"/>
        </w:trPr>
        <w:tc>
          <w:tcPr>
            <w:tcW w:w="846" w:type="dxa"/>
            <w:textDirection w:val="btLr"/>
          </w:tcPr>
          <w:p w14:paraId="157CC3BA" w14:textId="77777777" w:rsidR="002B5A22" w:rsidRPr="007E1B75" w:rsidRDefault="002B5A22" w:rsidP="007E1B75">
            <w:pPr>
              <w:pStyle w:val="Tabletexttitle"/>
              <w:spacing w:before="0" w:after="0"/>
              <w:rPr>
                <w:ins w:id="4076" w:author="Abercrombie, Kerrie" w:date="2021-01-21T13:26:00Z"/>
                <w:rFonts w:cstheme="minorHAnsi"/>
                <w:szCs w:val="20"/>
              </w:rPr>
            </w:pPr>
            <w:ins w:id="4077" w:author="Abercrombie, Kerrie" w:date="2021-01-21T13:26:00Z">
              <w:r w:rsidRPr="007E1B75">
                <w:rPr>
                  <w:rFonts w:cstheme="minorHAnsi"/>
                  <w:szCs w:val="20"/>
                </w:rPr>
                <w:t>Element</w:t>
              </w:r>
            </w:ins>
          </w:p>
        </w:tc>
        <w:tc>
          <w:tcPr>
            <w:tcW w:w="4607" w:type="dxa"/>
          </w:tcPr>
          <w:p w14:paraId="777E7509" w14:textId="77777777" w:rsidR="002B5A22" w:rsidRPr="007E1B75" w:rsidRDefault="002B5A22" w:rsidP="007E1B75">
            <w:pPr>
              <w:pStyle w:val="Tabletexttitle"/>
              <w:spacing w:before="0" w:after="0"/>
              <w:ind w:left="0" w:right="0"/>
              <w:rPr>
                <w:ins w:id="4078" w:author="Abercrombie, Kerrie" w:date="2021-01-21T13:26:00Z"/>
                <w:rFonts w:cstheme="minorHAnsi"/>
                <w:szCs w:val="20"/>
              </w:rPr>
            </w:pPr>
            <w:ins w:id="4079" w:author="Abercrombie, Kerrie" w:date="2021-01-21T13:26:00Z">
              <w:r w:rsidRPr="007E1B75">
                <w:rPr>
                  <w:rFonts w:cstheme="minorHAnsi"/>
                  <w:szCs w:val="20"/>
                </w:rPr>
                <w:t>Session Objective</w:t>
              </w:r>
            </w:ins>
          </w:p>
        </w:tc>
        <w:tc>
          <w:tcPr>
            <w:tcW w:w="921" w:type="dxa"/>
            <w:textDirection w:val="btLr"/>
          </w:tcPr>
          <w:p w14:paraId="2DF3896A" w14:textId="555C17A7" w:rsidR="002B5A22" w:rsidRPr="007E1B75" w:rsidRDefault="002B5A22" w:rsidP="007E1B75">
            <w:pPr>
              <w:pStyle w:val="Tabletexttitle"/>
              <w:spacing w:before="0" w:after="0"/>
              <w:rPr>
                <w:ins w:id="4080" w:author="Abercrombie, Kerrie" w:date="2021-01-25T09:05:00Z"/>
                <w:rFonts w:cstheme="minorHAnsi"/>
                <w:szCs w:val="20"/>
              </w:rPr>
            </w:pPr>
            <w:ins w:id="4081" w:author="Abercrombie, Kerrie" w:date="2021-01-25T09:05:00Z">
              <w:r w:rsidRPr="007E1B75">
                <w:rPr>
                  <w:rFonts w:cstheme="minorHAnsi"/>
                  <w:szCs w:val="20"/>
                </w:rPr>
                <w:t>Sub-element</w:t>
              </w:r>
            </w:ins>
          </w:p>
        </w:tc>
        <w:tc>
          <w:tcPr>
            <w:tcW w:w="4607" w:type="dxa"/>
          </w:tcPr>
          <w:p w14:paraId="495CD514" w14:textId="279F8665" w:rsidR="002B5A22" w:rsidRPr="007E1B75" w:rsidRDefault="002B5A22" w:rsidP="007E1B75">
            <w:pPr>
              <w:pStyle w:val="Tabletexttitle"/>
              <w:spacing w:before="0" w:after="0"/>
              <w:ind w:left="0" w:right="0"/>
              <w:rPr>
                <w:ins w:id="4082" w:author="Abercrombie, Kerrie" w:date="2021-01-21T13:26:00Z"/>
                <w:rFonts w:cstheme="minorHAnsi"/>
                <w:szCs w:val="20"/>
              </w:rPr>
            </w:pPr>
            <w:ins w:id="4083" w:author="Abercrombie, Kerrie" w:date="2021-01-21T13:26:00Z">
              <w:r w:rsidRPr="007E1B75">
                <w:rPr>
                  <w:rFonts w:cstheme="minorHAnsi"/>
                  <w:szCs w:val="20"/>
                </w:rPr>
                <w:t>Subject Elements</w:t>
              </w:r>
            </w:ins>
          </w:p>
        </w:tc>
        <w:tc>
          <w:tcPr>
            <w:tcW w:w="683" w:type="dxa"/>
            <w:textDirection w:val="btLr"/>
          </w:tcPr>
          <w:p w14:paraId="09672F05" w14:textId="77777777" w:rsidR="002B5A22" w:rsidRPr="007E1B75" w:rsidRDefault="002B5A22" w:rsidP="007E1B75">
            <w:pPr>
              <w:pStyle w:val="Tabletexttitle"/>
              <w:spacing w:before="0" w:after="0"/>
              <w:rPr>
                <w:ins w:id="4084" w:author="Abercrombie, Kerrie" w:date="2021-01-21T13:26:00Z"/>
                <w:rFonts w:cstheme="minorHAnsi"/>
                <w:szCs w:val="20"/>
              </w:rPr>
            </w:pPr>
            <w:ins w:id="4085" w:author="Abercrombie, Kerrie" w:date="2021-01-21T13:26:00Z">
              <w:r w:rsidRPr="007E1B75">
                <w:rPr>
                  <w:rFonts w:cstheme="minorHAnsi"/>
                  <w:szCs w:val="20"/>
                </w:rPr>
                <w:t>Level of Competence</w:t>
              </w:r>
            </w:ins>
          </w:p>
        </w:tc>
        <w:tc>
          <w:tcPr>
            <w:tcW w:w="3003" w:type="dxa"/>
          </w:tcPr>
          <w:p w14:paraId="6AB9181E" w14:textId="77777777" w:rsidR="002B5A22" w:rsidRPr="007E1B75" w:rsidRDefault="002B5A22" w:rsidP="007E1B75">
            <w:pPr>
              <w:pStyle w:val="Tabletexttitle"/>
              <w:spacing w:before="0" w:after="0"/>
              <w:ind w:left="0" w:right="7"/>
              <w:rPr>
                <w:ins w:id="4086" w:author="Abercrombie, Kerrie" w:date="2021-01-21T13:26:00Z"/>
                <w:rFonts w:cstheme="minorHAnsi"/>
                <w:szCs w:val="20"/>
              </w:rPr>
            </w:pPr>
            <w:ins w:id="4087" w:author="Abercrombie, Kerrie" w:date="2021-01-21T13:26:00Z">
              <w:r w:rsidRPr="007E1B75">
                <w:rPr>
                  <w:rFonts w:cstheme="minorHAnsi"/>
                  <w:szCs w:val="20"/>
                </w:rPr>
                <w:t>Resources</w:t>
              </w:r>
            </w:ins>
          </w:p>
          <w:p w14:paraId="59DF1921" w14:textId="77777777" w:rsidR="002B5A22" w:rsidRPr="007E1B75" w:rsidRDefault="002B5A22" w:rsidP="007E1B75">
            <w:pPr>
              <w:pStyle w:val="Tabletexttitle"/>
              <w:spacing w:before="0" w:after="0"/>
              <w:ind w:left="0" w:right="7"/>
              <w:rPr>
                <w:ins w:id="4088" w:author="Abercrombie, Kerrie" w:date="2021-01-21T13:26:00Z"/>
                <w:rFonts w:cstheme="minorHAnsi"/>
                <w:szCs w:val="20"/>
              </w:rPr>
            </w:pPr>
          </w:p>
        </w:tc>
      </w:tr>
      <w:tr w:rsidR="002B5A22" w:rsidRPr="007E1B75" w14:paraId="7FE4747C" w14:textId="77777777" w:rsidTr="002B5A22">
        <w:trPr>
          <w:trHeight w:val="70"/>
          <w:ins w:id="4089" w:author="Abercrombie, Kerrie" w:date="2021-01-21T13:26:00Z"/>
        </w:trPr>
        <w:tc>
          <w:tcPr>
            <w:tcW w:w="846" w:type="dxa"/>
            <w:shd w:val="clear" w:color="auto" w:fill="F2F2F2" w:themeFill="background1" w:themeFillShade="F2"/>
          </w:tcPr>
          <w:p w14:paraId="02258E07" w14:textId="1E0EB0FD" w:rsidR="002B5A22" w:rsidRPr="007E1B75" w:rsidRDefault="007E46AB" w:rsidP="007E1B75">
            <w:pPr>
              <w:pStyle w:val="Tabletext"/>
              <w:spacing w:before="0" w:after="0"/>
              <w:rPr>
                <w:ins w:id="4090" w:author="Abercrombie, Kerrie" w:date="2021-01-21T13:26:00Z"/>
                <w:rFonts w:cstheme="minorHAnsi"/>
                <w:b/>
                <w:szCs w:val="20"/>
              </w:rPr>
            </w:pPr>
            <w:ins w:id="4091" w:author="Abercrombie, Kerrie" w:date="2021-01-25T10:36:00Z">
              <w:r w:rsidRPr="007E1B75">
                <w:rPr>
                  <w:rFonts w:cstheme="minorHAnsi"/>
                  <w:b/>
                  <w:szCs w:val="20"/>
                </w:rPr>
                <w:t>5</w:t>
              </w:r>
            </w:ins>
            <w:ins w:id="4092" w:author="Abercrombie, Kerrie" w:date="2021-01-21T13:26:00Z">
              <w:r w:rsidR="002B5A22" w:rsidRPr="007E1B75">
                <w:rPr>
                  <w:rFonts w:cstheme="minorHAnsi"/>
                  <w:b/>
                  <w:szCs w:val="20"/>
                </w:rPr>
                <w:t>.1</w:t>
              </w:r>
            </w:ins>
          </w:p>
        </w:tc>
        <w:tc>
          <w:tcPr>
            <w:tcW w:w="4607" w:type="dxa"/>
            <w:shd w:val="clear" w:color="auto" w:fill="F2F2F2" w:themeFill="background1" w:themeFillShade="F2"/>
          </w:tcPr>
          <w:p w14:paraId="53AB3D54" w14:textId="5480A65A" w:rsidR="002B5A22" w:rsidRPr="007E1B75" w:rsidRDefault="00D94BB7" w:rsidP="007E1B75">
            <w:pPr>
              <w:pStyle w:val="Tabletext"/>
              <w:spacing w:before="0" w:after="0"/>
              <w:ind w:left="0" w:right="0"/>
              <w:rPr>
                <w:ins w:id="4093" w:author="Abercrombie, Kerrie" w:date="2021-01-21T13:26:00Z"/>
                <w:rFonts w:cstheme="minorHAnsi"/>
                <w:b/>
                <w:szCs w:val="20"/>
              </w:rPr>
            </w:pPr>
            <w:ins w:id="4094" w:author="Abercrombie, Kerrie" w:date="2021-01-25T11:08:00Z">
              <w:r w:rsidRPr="007E1B75">
                <w:rPr>
                  <w:rFonts w:cstheme="minorHAnsi"/>
                  <w:b/>
                  <w:szCs w:val="20"/>
                </w:rPr>
                <w:t>VHF</w:t>
              </w:r>
            </w:ins>
          </w:p>
        </w:tc>
        <w:tc>
          <w:tcPr>
            <w:tcW w:w="921" w:type="dxa"/>
            <w:shd w:val="clear" w:color="auto" w:fill="F2F2F2" w:themeFill="background1" w:themeFillShade="F2"/>
          </w:tcPr>
          <w:p w14:paraId="4CF105FB" w14:textId="77777777" w:rsidR="002B5A22" w:rsidRPr="007E1B75" w:rsidRDefault="002B5A22" w:rsidP="007E1B75">
            <w:pPr>
              <w:pStyle w:val="Tabletext"/>
              <w:spacing w:before="0" w:after="0"/>
              <w:ind w:left="0" w:right="0"/>
              <w:rPr>
                <w:ins w:id="4095" w:author="Abercrombie, Kerrie" w:date="2021-01-25T09:05:00Z"/>
                <w:rFonts w:cstheme="minorHAnsi"/>
                <w:b/>
                <w:szCs w:val="20"/>
              </w:rPr>
            </w:pPr>
          </w:p>
        </w:tc>
        <w:tc>
          <w:tcPr>
            <w:tcW w:w="4607" w:type="dxa"/>
            <w:shd w:val="clear" w:color="auto" w:fill="F2F2F2" w:themeFill="background1" w:themeFillShade="F2"/>
          </w:tcPr>
          <w:p w14:paraId="6B5C9C80" w14:textId="72EB6E3D" w:rsidR="002B5A22" w:rsidRPr="007E1B75" w:rsidRDefault="002B5A22" w:rsidP="007E1B75">
            <w:pPr>
              <w:pStyle w:val="Tabletext"/>
              <w:spacing w:before="0" w:after="0"/>
              <w:ind w:left="0" w:right="0"/>
              <w:rPr>
                <w:ins w:id="4096" w:author="Abercrombie, Kerrie" w:date="2021-01-21T13:26:00Z"/>
                <w:rFonts w:cstheme="minorHAnsi"/>
                <w:b/>
                <w:szCs w:val="20"/>
              </w:rPr>
            </w:pPr>
          </w:p>
        </w:tc>
        <w:tc>
          <w:tcPr>
            <w:tcW w:w="683" w:type="dxa"/>
            <w:shd w:val="clear" w:color="auto" w:fill="F2F2F2" w:themeFill="background1" w:themeFillShade="F2"/>
          </w:tcPr>
          <w:p w14:paraId="5AECC44C" w14:textId="77777777" w:rsidR="002B5A22" w:rsidRPr="007E1B75" w:rsidRDefault="002B5A22" w:rsidP="007E1B75">
            <w:pPr>
              <w:pStyle w:val="Tabletext"/>
              <w:spacing w:before="0" w:after="0"/>
              <w:rPr>
                <w:ins w:id="4097" w:author="Abercrombie, Kerrie" w:date="2021-01-21T13:26:00Z"/>
                <w:rFonts w:cstheme="minorHAnsi"/>
                <w:b/>
                <w:szCs w:val="20"/>
              </w:rPr>
            </w:pPr>
          </w:p>
        </w:tc>
        <w:tc>
          <w:tcPr>
            <w:tcW w:w="3003" w:type="dxa"/>
            <w:shd w:val="clear" w:color="auto" w:fill="F2F2F2" w:themeFill="background1" w:themeFillShade="F2"/>
          </w:tcPr>
          <w:p w14:paraId="7B517AE4" w14:textId="1E6DF690" w:rsidR="002B5A22" w:rsidRPr="007E1B75" w:rsidRDefault="00C971DE" w:rsidP="007E1B75">
            <w:pPr>
              <w:pStyle w:val="Tabletext"/>
              <w:spacing w:before="0" w:after="0"/>
              <w:ind w:left="0" w:right="7"/>
              <w:rPr>
                <w:ins w:id="4098" w:author="Abercrombie, Kerrie" w:date="2021-01-21T13:26:00Z"/>
                <w:rFonts w:cstheme="minorHAnsi"/>
                <w:b/>
                <w:szCs w:val="20"/>
              </w:rPr>
            </w:pPr>
            <w:ins w:id="4099" w:author="Abercrombie, Kerrie" w:date="2021-01-25T11:20:00Z">
              <w:r w:rsidRPr="007E1B75">
                <w:rPr>
                  <w:rFonts w:cstheme="minorHAnsi"/>
                  <w:b/>
                  <w:szCs w:val="20"/>
                </w:rPr>
                <w:t>? R34, R41, R49, R57</w:t>
              </w:r>
            </w:ins>
          </w:p>
        </w:tc>
      </w:tr>
      <w:tr w:rsidR="002B5A22" w:rsidRPr="007E1B75" w14:paraId="3B33E79D" w14:textId="77777777" w:rsidTr="002B5A22">
        <w:trPr>
          <w:ins w:id="4100" w:author="Abercrombie, Kerrie" w:date="2021-01-21T13:26:00Z"/>
        </w:trPr>
        <w:tc>
          <w:tcPr>
            <w:tcW w:w="846" w:type="dxa"/>
            <w:vMerge w:val="restart"/>
          </w:tcPr>
          <w:p w14:paraId="7A55BC65" w14:textId="77777777" w:rsidR="002B5A22" w:rsidRPr="007E1B75" w:rsidRDefault="002B5A22" w:rsidP="007E1B75">
            <w:pPr>
              <w:pStyle w:val="Tabletext"/>
              <w:spacing w:before="0" w:after="0"/>
              <w:rPr>
                <w:ins w:id="4101" w:author="Abercrombie, Kerrie" w:date="2021-01-21T13:26:00Z"/>
                <w:rFonts w:cstheme="minorHAnsi"/>
                <w:szCs w:val="20"/>
              </w:rPr>
            </w:pPr>
          </w:p>
        </w:tc>
        <w:tc>
          <w:tcPr>
            <w:tcW w:w="4607" w:type="dxa"/>
            <w:vMerge w:val="restart"/>
          </w:tcPr>
          <w:p w14:paraId="3B377F7A" w14:textId="7A897C5E" w:rsidR="002B5A22" w:rsidRPr="007E1B75" w:rsidRDefault="008C1096" w:rsidP="008C1096">
            <w:pPr>
              <w:pStyle w:val="Tabletext"/>
              <w:spacing w:before="0" w:after="0"/>
              <w:ind w:left="0"/>
              <w:rPr>
                <w:ins w:id="4102" w:author="Abercrombie, Kerrie" w:date="2021-01-21T13:26:00Z"/>
                <w:rFonts w:cstheme="minorHAnsi"/>
                <w:szCs w:val="20"/>
              </w:rPr>
            </w:pPr>
            <w:ins w:id="4103" w:author="Abercrombie, Kerrie" w:date="2021-01-26T21:27:00Z">
              <w:r w:rsidRPr="008C1096">
                <w:rPr>
                  <w:rFonts w:cstheme="minorHAnsi"/>
                  <w:i/>
                  <w:szCs w:val="20"/>
                </w:rPr>
                <w:t xml:space="preserve">Describe </w:t>
              </w:r>
              <w:r>
                <w:rPr>
                  <w:rFonts w:cstheme="minorHAnsi"/>
                  <w:i/>
                  <w:szCs w:val="20"/>
                </w:rPr>
                <w:t>how VHF works</w:t>
              </w:r>
              <w:r w:rsidRPr="008C1096">
                <w:rPr>
                  <w:rFonts w:cstheme="minorHAnsi"/>
                  <w:i/>
                  <w:szCs w:val="20"/>
                </w:rPr>
                <w:t xml:space="preserve"> and the limitations of the equipment</w:t>
              </w:r>
            </w:ins>
          </w:p>
        </w:tc>
        <w:tc>
          <w:tcPr>
            <w:tcW w:w="921" w:type="dxa"/>
          </w:tcPr>
          <w:p w14:paraId="112E4682" w14:textId="3A90BE0D" w:rsidR="002B5A22" w:rsidRPr="007E1B75" w:rsidRDefault="007E46AB" w:rsidP="007E1B75">
            <w:pPr>
              <w:pStyle w:val="Tabletext"/>
              <w:spacing w:before="0" w:after="0"/>
              <w:ind w:left="0" w:right="0"/>
              <w:rPr>
                <w:ins w:id="4104" w:author="Abercrombie, Kerrie" w:date="2021-01-25T09:05:00Z"/>
                <w:rFonts w:cstheme="minorHAnsi"/>
                <w:szCs w:val="20"/>
              </w:rPr>
            </w:pPr>
            <w:ins w:id="4105" w:author="Abercrombie, Kerrie" w:date="2021-01-25T10:40:00Z">
              <w:r w:rsidRPr="007E1B75">
                <w:rPr>
                  <w:rFonts w:cstheme="minorHAnsi"/>
                  <w:szCs w:val="20"/>
                </w:rPr>
                <w:t>5</w:t>
              </w:r>
            </w:ins>
            <w:ins w:id="4106" w:author="Abercrombie, Kerrie" w:date="2021-01-25T09:05:00Z">
              <w:r w:rsidR="002B5A22" w:rsidRPr="007E1B75">
                <w:rPr>
                  <w:rFonts w:cstheme="minorHAnsi"/>
                  <w:szCs w:val="20"/>
                </w:rPr>
                <w:t>.1.1</w:t>
              </w:r>
            </w:ins>
          </w:p>
        </w:tc>
        <w:tc>
          <w:tcPr>
            <w:tcW w:w="4607" w:type="dxa"/>
          </w:tcPr>
          <w:p w14:paraId="3764760A" w14:textId="77777777" w:rsidR="002B5A22" w:rsidRPr="007E1B75" w:rsidRDefault="007E46AB" w:rsidP="007E1B75">
            <w:pPr>
              <w:pStyle w:val="Tabletext"/>
              <w:spacing w:before="0" w:after="0"/>
              <w:ind w:left="0" w:right="0"/>
              <w:rPr>
                <w:ins w:id="4107" w:author="Abercrombie, Kerrie" w:date="2021-01-25T11:37:00Z"/>
                <w:rFonts w:cstheme="minorHAnsi"/>
                <w:szCs w:val="20"/>
              </w:rPr>
            </w:pPr>
            <w:ins w:id="4108" w:author="Abercrombie, Kerrie" w:date="2021-01-25T10:40:00Z">
              <w:r w:rsidRPr="007E1B75">
                <w:rPr>
                  <w:rFonts w:cstheme="minorHAnsi"/>
                  <w:szCs w:val="20"/>
                </w:rPr>
                <w:t xml:space="preserve">Basic </w:t>
              </w:r>
            </w:ins>
            <w:ins w:id="4109" w:author="Abercrombie, Kerrie" w:date="2021-01-25T11:36:00Z">
              <w:r w:rsidR="00185207" w:rsidRPr="007E1B75">
                <w:rPr>
                  <w:rFonts w:cstheme="minorHAnsi"/>
                  <w:szCs w:val="20"/>
                </w:rPr>
                <w:t>knowledge</w:t>
              </w:r>
            </w:ins>
          </w:p>
          <w:p w14:paraId="329545E1" w14:textId="77777777" w:rsidR="00185207" w:rsidRPr="007E1B75" w:rsidRDefault="00185207" w:rsidP="007E1B75">
            <w:pPr>
              <w:pStyle w:val="Tabletext"/>
              <w:spacing w:before="0" w:after="0"/>
              <w:ind w:left="709" w:right="0"/>
              <w:rPr>
                <w:ins w:id="4110" w:author="Abercrombie, Kerrie" w:date="2021-01-25T11:37:00Z"/>
                <w:rFonts w:cstheme="minorHAnsi"/>
                <w:szCs w:val="20"/>
              </w:rPr>
            </w:pPr>
            <w:ins w:id="4111" w:author="Abercrombie, Kerrie" w:date="2021-01-25T11:37:00Z">
              <w:r w:rsidRPr="007E1B75">
                <w:rPr>
                  <w:rFonts w:cstheme="minorHAnsi"/>
                  <w:szCs w:val="20"/>
                </w:rPr>
                <w:t>Frequency Channels</w:t>
              </w:r>
            </w:ins>
          </w:p>
          <w:p w14:paraId="367B6D6A" w14:textId="77777777" w:rsidR="00185207" w:rsidRPr="007E1B75" w:rsidRDefault="00185207" w:rsidP="007E1B75">
            <w:pPr>
              <w:pStyle w:val="Tabletext"/>
              <w:spacing w:before="0" w:after="0"/>
              <w:ind w:left="1418"/>
              <w:rPr>
                <w:ins w:id="4112" w:author="Abercrombie, Kerrie" w:date="2021-01-25T11:37:00Z"/>
                <w:rFonts w:cstheme="minorHAnsi"/>
                <w:szCs w:val="20"/>
              </w:rPr>
            </w:pPr>
            <w:ins w:id="4113" w:author="Abercrombie, Kerrie" w:date="2021-01-25T11:37:00Z">
              <w:r w:rsidRPr="007E1B75">
                <w:rPr>
                  <w:rFonts w:cstheme="minorHAnsi"/>
                  <w:szCs w:val="20"/>
                </w:rPr>
                <w:t>Simplex working</w:t>
              </w:r>
            </w:ins>
          </w:p>
          <w:p w14:paraId="38214BC2" w14:textId="77777777" w:rsidR="00185207" w:rsidRPr="007E1B75" w:rsidRDefault="00185207" w:rsidP="007E1B75">
            <w:pPr>
              <w:pStyle w:val="Tabletext"/>
              <w:spacing w:before="0" w:after="0"/>
              <w:ind w:left="1418"/>
              <w:rPr>
                <w:ins w:id="4114" w:author="Abercrombie, Kerrie" w:date="2021-01-25T11:37:00Z"/>
                <w:rFonts w:cstheme="minorHAnsi"/>
                <w:szCs w:val="20"/>
              </w:rPr>
            </w:pPr>
            <w:ins w:id="4115" w:author="Abercrombie, Kerrie" w:date="2021-01-25T11:37:00Z">
              <w:r w:rsidRPr="007E1B75">
                <w:rPr>
                  <w:rFonts w:cstheme="minorHAnsi"/>
                  <w:szCs w:val="20"/>
                </w:rPr>
                <w:t>Semi duplex</w:t>
              </w:r>
            </w:ins>
          </w:p>
          <w:p w14:paraId="4EBD9E6A" w14:textId="77777777" w:rsidR="00185207" w:rsidRPr="007E1B75" w:rsidRDefault="00185207" w:rsidP="007E1B75">
            <w:pPr>
              <w:pStyle w:val="Tabletext"/>
              <w:spacing w:before="0" w:after="0"/>
              <w:ind w:left="1418" w:right="0"/>
              <w:rPr>
                <w:ins w:id="4116" w:author="Abercrombie, Kerrie" w:date="2021-01-25T11:37:00Z"/>
                <w:rFonts w:cstheme="minorHAnsi"/>
                <w:szCs w:val="20"/>
              </w:rPr>
            </w:pPr>
            <w:ins w:id="4117" w:author="Abercrombie, Kerrie" w:date="2021-01-25T11:37:00Z">
              <w:r w:rsidRPr="007E1B75">
                <w:rPr>
                  <w:rFonts w:cstheme="minorHAnsi"/>
                  <w:szCs w:val="20"/>
                </w:rPr>
                <w:t>Duplex working</w:t>
              </w:r>
            </w:ins>
          </w:p>
          <w:p w14:paraId="09240898" w14:textId="77777777" w:rsidR="00185207" w:rsidRPr="007E1B75" w:rsidRDefault="00185207" w:rsidP="007E1B75">
            <w:pPr>
              <w:pStyle w:val="Tabletext"/>
              <w:spacing w:before="0" w:after="0"/>
              <w:ind w:left="709" w:right="0"/>
              <w:rPr>
                <w:ins w:id="4118" w:author="Abercrombie, Kerrie" w:date="2021-01-25T11:40:00Z"/>
                <w:rFonts w:cstheme="minorHAnsi"/>
                <w:szCs w:val="20"/>
              </w:rPr>
            </w:pPr>
            <w:ins w:id="4119" w:author="Abercrombie, Kerrie" w:date="2021-01-25T11:38:00Z">
              <w:r w:rsidRPr="007E1B75">
                <w:rPr>
                  <w:rFonts w:cstheme="minorHAnsi"/>
                  <w:szCs w:val="20"/>
                </w:rPr>
                <w:t>Distress, safety and calling frequencies</w:t>
              </w:r>
            </w:ins>
          </w:p>
          <w:p w14:paraId="5FB96336" w14:textId="77777777" w:rsidR="007E1B75" w:rsidRPr="007E1B75" w:rsidRDefault="007E1B75" w:rsidP="007E1B75">
            <w:pPr>
              <w:pStyle w:val="Tabletext"/>
              <w:spacing w:before="0" w:after="0"/>
              <w:ind w:left="709"/>
              <w:rPr>
                <w:ins w:id="4120" w:author="Abercrombie, Kerrie" w:date="2021-01-25T11:40:00Z"/>
                <w:rFonts w:cstheme="minorHAnsi"/>
                <w:szCs w:val="20"/>
              </w:rPr>
            </w:pPr>
            <w:ins w:id="4121" w:author="Abercrombie, Kerrie" w:date="2021-01-25T11:40:00Z">
              <w:r w:rsidRPr="007E1B75">
                <w:rPr>
                  <w:rFonts w:cstheme="minorHAnsi"/>
                  <w:szCs w:val="20"/>
                </w:rPr>
                <w:t>Principles, controls and operation of VHF</w:t>
              </w:r>
            </w:ins>
          </w:p>
          <w:p w14:paraId="6620017B" w14:textId="77777777" w:rsidR="007E1B75" w:rsidRPr="007E1B75" w:rsidRDefault="007E1B75" w:rsidP="007E1B75">
            <w:pPr>
              <w:pStyle w:val="Tabletext"/>
              <w:spacing w:before="0" w:after="0"/>
              <w:ind w:left="1418"/>
              <w:rPr>
                <w:ins w:id="4122" w:author="Abercrombie, Kerrie" w:date="2021-01-25T11:40:00Z"/>
                <w:rFonts w:cstheme="minorHAnsi"/>
                <w:szCs w:val="20"/>
              </w:rPr>
            </w:pPr>
            <w:ins w:id="4123" w:author="Abercrombie, Kerrie" w:date="2021-01-25T11:40:00Z">
              <w:r w:rsidRPr="007E1B75">
                <w:rPr>
                  <w:rFonts w:cstheme="minorHAnsi"/>
                  <w:szCs w:val="20"/>
                </w:rPr>
                <w:t>Channel spacing</w:t>
              </w:r>
            </w:ins>
          </w:p>
          <w:p w14:paraId="74E5B6FA" w14:textId="77777777" w:rsidR="007E1B75" w:rsidRPr="007E1B75" w:rsidRDefault="007E1B75" w:rsidP="007E1B75">
            <w:pPr>
              <w:pStyle w:val="Tabletext"/>
              <w:spacing w:before="0" w:after="0"/>
              <w:ind w:left="1418"/>
              <w:rPr>
                <w:ins w:id="4124" w:author="Abercrombie, Kerrie" w:date="2021-01-25T11:40:00Z"/>
                <w:rFonts w:cstheme="minorHAnsi"/>
                <w:szCs w:val="20"/>
              </w:rPr>
            </w:pPr>
            <w:ins w:id="4125" w:author="Abercrombie, Kerrie" w:date="2021-01-25T11:40:00Z">
              <w:r w:rsidRPr="007E1B75">
                <w:rPr>
                  <w:rFonts w:cstheme="minorHAnsi"/>
                  <w:szCs w:val="20"/>
                </w:rPr>
                <w:t>Modulation</w:t>
              </w:r>
            </w:ins>
          </w:p>
          <w:p w14:paraId="5B224C20" w14:textId="2BA99938" w:rsidR="007E1B75" w:rsidRPr="007E1B75" w:rsidRDefault="007E1B75" w:rsidP="007E1B75">
            <w:pPr>
              <w:pStyle w:val="Tabletext"/>
              <w:spacing w:before="0" w:after="0"/>
              <w:ind w:left="1418" w:right="0"/>
              <w:rPr>
                <w:ins w:id="4126" w:author="Abercrombie, Kerrie" w:date="2021-01-21T13:26:00Z"/>
                <w:rFonts w:cstheme="minorHAnsi"/>
                <w:szCs w:val="20"/>
              </w:rPr>
            </w:pPr>
            <w:ins w:id="4127" w:author="Abercrombie, Kerrie" w:date="2021-01-25T11:40:00Z">
              <w:r w:rsidRPr="007E1B75">
                <w:rPr>
                  <w:rFonts w:cstheme="minorHAnsi"/>
                  <w:szCs w:val="20"/>
                </w:rPr>
                <w:t>Range</w:t>
              </w:r>
            </w:ins>
          </w:p>
        </w:tc>
        <w:tc>
          <w:tcPr>
            <w:tcW w:w="683" w:type="dxa"/>
          </w:tcPr>
          <w:p w14:paraId="4DCF5B8A" w14:textId="77777777" w:rsidR="002B5A22" w:rsidRPr="007E1B75" w:rsidRDefault="002B5A22" w:rsidP="007E1B75">
            <w:pPr>
              <w:pStyle w:val="Tabletext"/>
              <w:spacing w:before="0" w:after="0"/>
              <w:rPr>
                <w:ins w:id="4128" w:author="Abercrombie, Kerrie" w:date="2021-01-21T13:26:00Z"/>
                <w:rFonts w:cstheme="minorHAnsi"/>
                <w:szCs w:val="20"/>
              </w:rPr>
            </w:pPr>
          </w:p>
        </w:tc>
        <w:tc>
          <w:tcPr>
            <w:tcW w:w="3003" w:type="dxa"/>
          </w:tcPr>
          <w:p w14:paraId="1EE46643" w14:textId="18F950D8" w:rsidR="002B5A22" w:rsidRPr="007E1B75" w:rsidRDefault="002B5A22" w:rsidP="007E1B75">
            <w:pPr>
              <w:pStyle w:val="Tabletext"/>
              <w:spacing w:before="0" w:after="0"/>
              <w:ind w:left="0" w:right="7"/>
              <w:rPr>
                <w:ins w:id="4129" w:author="Abercrombie, Kerrie" w:date="2021-01-21T13:26:00Z"/>
                <w:rFonts w:cstheme="minorHAnsi"/>
                <w:szCs w:val="20"/>
              </w:rPr>
            </w:pPr>
          </w:p>
        </w:tc>
      </w:tr>
      <w:tr w:rsidR="002B5A22" w:rsidRPr="007E1B75" w14:paraId="56E051DC" w14:textId="77777777" w:rsidTr="002B5A22">
        <w:trPr>
          <w:ins w:id="4130" w:author="Abercrombie, Kerrie" w:date="2021-01-21T13:26:00Z"/>
        </w:trPr>
        <w:tc>
          <w:tcPr>
            <w:tcW w:w="846" w:type="dxa"/>
            <w:vMerge/>
          </w:tcPr>
          <w:p w14:paraId="5149529E" w14:textId="77777777" w:rsidR="002B5A22" w:rsidRPr="007E1B75" w:rsidRDefault="002B5A22" w:rsidP="007E1B75">
            <w:pPr>
              <w:pStyle w:val="Tabletext"/>
              <w:spacing w:before="0" w:after="0"/>
              <w:rPr>
                <w:ins w:id="4131" w:author="Abercrombie, Kerrie" w:date="2021-01-21T13:26:00Z"/>
                <w:rFonts w:cstheme="minorHAnsi"/>
                <w:szCs w:val="20"/>
              </w:rPr>
            </w:pPr>
          </w:p>
        </w:tc>
        <w:tc>
          <w:tcPr>
            <w:tcW w:w="4607" w:type="dxa"/>
            <w:vMerge/>
          </w:tcPr>
          <w:p w14:paraId="0646B9EA" w14:textId="77777777" w:rsidR="002B5A22" w:rsidRPr="007E1B75" w:rsidRDefault="002B5A22" w:rsidP="007E1B75">
            <w:pPr>
              <w:pStyle w:val="Tabletext"/>
              <w:spacing w:before="0" w:after="0"/>
              <w:ind w:left="0" w:right="0"/>
              <w:rPr>
                <w:ins w:id="4132" w:author="Abercrombie, Kerrie" w:date="2021-01-21T13:26:00Z"/>
                <w:rFonts w:cstheme="minorHAnsi"/>
                <w:i/>
                <w:szCs w:val="20"/>
              </w:rPr>
            </w:pPr>
          </w:p>
        </w:tc>
        <w:tc>
          <w:tcPr>
            <w:tcW w:w="921" w:type="dxa"/>
          </w:tcPr>
          <w:p w14:paraId="1D4DBB76" w14:textId="3843004D" w:rsidR="002B5A22" w:rsidRPr="007E1B75" w:rsidRDefault="007E46AB" w:rsidP="007E1B75">
            <w:pPr>
              <w:pStyle w:val="Tabletext"/>
              <w:spacing w:before="0" w:after="0"/>
              <w:ind w:left="0" w:right="0"/>
              <w:rPr>
                <w:ins w:id="4133" w:author="Abercrombie, Kerrie" w:date="2021-01-25T09:05:00Z"/>
                <w:rFonts w:cstheme="minorHAnsi"/>
                <w:szCs w:val="20"/>
              </w:rPr>
            </w:pPr>
            <w:ins w:id="4134" w:author="Abercrombie, Kerrie" w:date="2021-01-25T10:40:00Z">
              <w:r w:rsidRPr="007E1B75">
                <w:rPr>
                  <w:rFonts w:cstheme="minorHAnsi"/>
                  <w:szCs w:val="20"/>
                </w:rPr>
                <w:t>5</w:t>
              </w:r>
            </w:ins>
            <w:ins w:id="4135" w:author="Abercrombie, Kerrie" w:date="2021-01-25T09:05:00Z">
              <w:r w:rsidR="002B5A22" w:rsidRPr="007E1B75">
                <w:rPr>
                  <w:rFonts w:cstheme="minorHAnsi"/>
                  <w:szCs w:val="20"/>
                </w:rPr>
                <w:t>.1.2</w:t>
              </w:r>
            </w:ins>
          </w:p>
        </w:tc>
        <w:tc>
          <w:tcPr>
            <w:tcW w:w="4607" w:type="dxa"/>
          </w:tcPr>
          <w:p w14:paraId="687C4D9D" w14:textId="001BEAF8" w:rsidR="002B5A22" w:rsidRPr="007E1B75" w:rsidRDefault="007E1B75" w:rsidP="007E1B75">
            <w:pPr>
              <w:pStyle w:val="Tabletext"/>
              <w:spacing w:before="0" w:after="0"/>
              <w:ind w:left="0" w:right="0"/>
              <w:rPr>
                <w:ins w:id="4136" w:author="Abercrombie, Kerrie" w:date="2021-01-25T11:42:00Z"/>
                <w:rFonts w:cstheme="minorHAnsi"/>
                <w:szCs w:val="20"/>
              </w:rPr>
            </w:pPr>
            <w:ins w:id="4137" w:author="Abercrombie, Kerrie" w:date="2021-01-25T11:42:00Z">
              <w:r w:rsidRPr="007E1B75">
                <w:rPr>
                  <w:rFonts w:cstheme="minorHAnsi"/>
                  <w:szCs w:val="20"/>
                </w:rPr>
                <w:t>Limitation</w:t>
              </w:r>
            </w:ins>
            <w:ins w:id="4138" w:author="Abercrombie, Kerrie" w:date="2021-01-25T11:43:00Z">
              <w:r w:rsidRPr="007E1B75">
                <w:rPr>
                  <w:rFonts w:cstheme="minorHAnsi"/>
                  <w:szCs w:val="20"/>
                </w:rPr>
                <w:t>s</w:t>
              </w:r>
            </w:ins>
          </w:p>
          <w:p w14:paraId="6256E939" w14:textId="55F018F6" w:rsidR="007E1B75" w:rsidRPr="007E1B75" w:rsidRDefault="007E1B75" w:rsidP="007E1B75">
            <w:pPr>
              <w:pStyle w:val="Tabletext"/>
              <w:spacing w:before="0" w:after="0"/>
              <w:ind w:left="709" w:right="0"/>
              <w:rPr>
                <w:ins w:id="4139" w:author="Abercrombie, Kerrie" w:date="2021-01-21T13:26:00Z"/>
                <w:rFonts w:cstheme="minorHAnsi"/>
                <w:szCs w:val="20"/>
              </w:rPr>
            </w:pPr>
            <w:ins w:id="4140" w:author="Abercrombie, Kerrie" w:date="2021-01-25T11:42:00Z">
              <w:r w:rsidRPr="007E1B75">
                <w:rPr>
                  <w:rFonts w:cstheme="minorHAnsi"/>
                  <w:szCs w:val="20"/>
                </w:rPr>
                <w:t>Equipment failure and channel saturation</w:t>
              </w:r>
            </w:ins>
          </w:p>
        </w:tc>
        <w:tc>
          <w:tcPr>
            <w:tcW w:w="683" w:type="dxa"/>
          </w:tcPr>
          <w:p w14:paraId="3B3E17C8" w14:textId="77777777" w:rsidR="002B5A22" w:rsidRPr="007E1B75" w:rsidRDefault="002B5A22" w:rsidP="007E1B75">
            <w:pPr>
              <w:pStyle w:val="Tabletext"/>
              <w:spacing w:before="0" w:after="0"/>
              <w:rPr>
                <w:ins w:id="4141" w:author="Abercrombie, Kerrie" w:date="2021-01-21T13:26:00Z"/>
                <w:rFonts w:cstheme="minorHAnsi"/>
                <w:szCs w:val="20"/>
              </w:rPr>
            </w:pPr>
          </w:p>
        </w:tc>
        <w:tc>
          <w:tcPr>
            <w:tcW w:w="3003" w:type="dxa"/>
          </w:tcPr>
          <w:p w14:paraId="5A4CFF05" w14:textId="00264A6A" w:rsidR="002B5A22" w:rsidRPr="007E1B75" w:rsidRDefault="002B5A22" w:rsidP="007E1B75">
            <w:pPr>
              <w:pStyle w:val="Tabletext"/>
              <w:spacing w:before="0" w:after="0"/>
              <w:ind w:left="0" w:right="7"/>
              <w:rPr>
                <w:ins w:id="4142" w:author="Abercrombie, Kerrie" w:date="2021-01-21T13:26:00Z"/>
                <w:rFonts w:cstheme="minorHAnsi"/>
                <w:szCs w:val="20"/>
              </w:rPr>
            </w:pPr>
          </w:p>
        </w:tc>
      </w:tr>
      <w:tr w:rsidR="002B5A22" w:rsidRPr="007E1B75" w14:paraId="2158B2DE" w14:textId="77777777" w:rsidTr="002B5A22">
        <w:trPr>
          <w:trHeight w:val="60"/>
          <w:ins w:id="4143" w:author="Abercrombie, Kerrie" w:date="2021-01-21T13:26:00Z"/>
        </w:trPr>
        <w:tc>
          <w:tcPr>
            <w:tcW w:w="846" w:type="dxa"/>
            <w:vMerge/>
          </w:tcPr>
          <w:p w14:paraId="76B1461A" w14:textId="77777777" w:rsidR="002B5A22" w:rsidRPr="007E1B75" w:rsidRDefault="002B5A22" w:rsidP="007E1B75">
            <w:pPr>
              <w:pStyle w:val="Tabletext"/>
              <w:spacing w:before="0" w:after="0"/>
              <w:rPr>
                <w:ins w:id="4144" w:author="Abercrombie, Kerrie" w:date="2021-01-21T13:26:00Z"/>
                <w:rFonts w:cstheme="minorHAnsi"/>
                <w:szCs w:val="20"/>
              </w:rPr>
            </w:pPr>
          </w:p>
        </w:tc>
        <w:tc>
          <w:tcPr>
            <w:tcW w:w="4607" w:type="dxa"/>
            <w:vMerge/>
          </w:tcPr>
          <w:p w14:paraId="3BC65444" w14:textId="77777777" w:rsidR="002B5A22" w:rsidRPr="007E1B75" w:rsidRDefault="002B5A22" w:rsidP="007E1B75">
            <w:pPr>
              <w:pStyle w:val="Tabletext"/>
              <w:spacing w:before="0" w:after="0"/>
              <w:ind w:left="0" w:right="0"/>
              <w:rPr>
                <w:ins w:id="4145" w:author="Abercrombie, Kerrie" w:date="2021-01-21T13:26:00Z"/>
                <w:rFonts w:cstheme="minorHAnsi"/>
                <w:i/>
                <w:szCs w:val="20"/>
              </w:rPr>
            </w:pPr>
          </w:p>
        </w:tc>
        <w:tc>
          <w:tcPr>
            <w:tcW w:w="921" w:type="dxa"/>
          </w:tcPr>
          <w:p w14:paraId="65754438" w14:textId="63763D9E" w:rsidR="002B5A22" w:rsidRPr="007E1B75" w:rsidRDefault="002B5A22" w:rsidP="007E1B75">
            <w:pPr>
              <w:pStyle w:val="Tabletext"/>
              <w:spacing w:before="0" w:after="0"/>
              <w:ind w:left="0" w:right="0"/>
              <w:rPr>
                <w:ins w:id="4146" w:author="Abercrombie, Kerrie" w:date="2021-01-25T09:05:00Z"/>
                <w:rFonts w:cstheme="minorHAnsi"/>
                <w:szCs w:val="20"/>
              </w:rPr>
            </w:pPr>
          </w:p>
        </w:tc>
        <w:tc>
          <w:tcPr>
            <w:tcW w:w="4607" w:type="dxa"/>
          </w:tcPr>
          <w:p w14:paraId="429B8148" w14:textId="4A1D69EB" w:rsidR="002B5A22" w:rsidRPr="007E1B75" w:rsidRDefault="002B5A22" w:rsidP="007E1B75">
            <w:pPr>
              <w:pStyle w:val="Tabletext"/>
              <w:spacing w:before="0" w:after="0"/>
              <w:ind w:left="300" w:right="0"/>
              <w:rPr>
                <w:ins w:id="4147" w:author="Abercrombie, Kerrie" w:date="2021-01-21T13:26:00Z"/>
                <w:rFonts w:cstheme="minorHAnsi"/>
                <w:szCs w:val="20"/>
              </w:rPr>
            </w:pPr>
          </w:p>
        </w:tc>
        <w:tc>
          <w:tcPr>
            <w:tcW w:w="683" w:type="dxa"/>
          </w:tcPr>
          <w:p w14:paraId="62BB730F" w14:textId="77777777" w:rsidR="002B5A22" w:rsidRPr="007E1B75" w:rsidRDefault="002B5A22" w:rsidP="007E1B75">
            <w:pPr>
              <w:pStyle w:val="Tabletext"/>
              <w:spacing w:before="0" w:after="0"/>
              <w:rPr>
                <w:ins w:id="4148" w:author="Abercrombie, Kerrie" w:date="2021-01-21T13:26:00Z"/>
                <w:rFonts w:cstheme="minorHAnsi"/>
                <w:szCs w:val="20"/>
              </w:rPr>
            </w:pPr>
          </w:p>
        </w:tc>
        <w:tc>
          <w:tcPr>
            <w:tcW w:w="3003" w:type="dxa"/>
          </w:tcPr>
          <w:p w14:paraId="6361286C" w14:textId="77777777" w:rsidR="002B5A22" w:rsidRPr="007E1B75" w:rsidRDefault="002B5A22" w:rsidP="007E1B75">
            <w:pPr>
              <w:pStyle w:val="Tabletext"/>
              <w:spacing w:before="0" w:after="0"/>
              <w:ind w:left="0" w:right="7"/>
              <w:rPr>
                <w:ins w:id="4149" w:author="Abercrombie, Kerrie" w:date="2021-01-21T13:26:00Z"/>
                <w:rFonts w:cstheme="minorHAnsi"/>
                <w:szCs w:val="20"/>
              </w:rPr>
            </w:pPr>
          </w:p>
        </w:tc>
      </w:tr>
      <w:tr w:rsidR="002B5A22" w:rsidRPr="007E1B75" w14:paraId="50028099" w14:textId="77777777" w:rsidTr="002B5A22">
        <w:trPr>
          <w:trHeight w:val="60"/>
          <w:ins w:id="4150" w:author="Abercrombie, Kerrie" w:date="2021-01-21T13:26:00Z"/>
        </w:trPr>
        <w:tc>
          <w:tcPr>
            <w:tcW w:w="846" w:type="dxa"/>
            <w:shd w:val="clear" w:color="auto" w:fill="F2F2F2" w:themeFill="background1" w:themeFillShade="F2"/>
          </w:tcPr>
          <w:p w14:paraId="62D2BD3F" w14:textId="1349AA5A" w:rsidR="002B5A22" w:rsidRPr="007E1B75" w:rsidRDefault="007E46AB" w:rsidP="007E1B75">
            <w:pPr>
              <w:pStyle w:val="Tabletext"/>
              <w:spacing w:before="0" w:after="0"/>
              <w:rPr>
                <w:ins w:id="4151" w:author="Abercrombie, Kerrie" w:date="2021-01-21T13:26:00Z"/>
                <w:rFonts w:cstheme="minorHAnsi"/>
                <w:b/>
                <w:szCs w:val="20"/>
              </w:rPr>
            </w:pPr>
            <w:ins w:id="4152" w:author="Abercrombie, Kerrie" w:date="2021-01-25T10:36:00Z">
              <w:r w:rsidRPr="007E1B75">
                <w:rPr>
                  <w:rFonts w:cstheme="minorHAnsi"/>
                  <w:b/>
                  <w:szCs w:val="20"/>
                </w:rPr>
                <w:t>5</w:t>
              </w:r>
            </w:ins>
            <w:ins w:id="4153" w:author="Abercrombie, Kerrie" w:date="2021-01-21T13:26:00Z">
              <w:r w:rsidR="002B5A22" w:rsidRPr="007E1B75">
                <w:rPr>
                  <w:rFonts w:cstheme="minorHAnsi"/>
                  <w:b/>
                  <w:szCs w:val="20"/>
                </w:rPr>
                <w:t>.2</w:t>
              </w:r>
            </w:ins>
          </w:p>
        </w:tc>
        <w:tc>
          <w:tcPr>
            <w:tcW w:w="4607" w:type="dxa"/>
            <w:shd w:val="clear" w:color="auto" w:fill="F2F2F2" w:themeFill="background1" w:themeFillShade="F2"/>
          </w:tcPr>
          <w:p w14:paraId="7459346B" w14:textId="667ABE28" w:rsidR="002B5A22" w:rsidRPr="007E1B75" w:rsidRDefault="00D94BB7" w:rsidP="007E1B75">
            <w:pPr>
              <w:pStyle w:val="Tabletext"/>
              <w:spacing w:before="0" w:after="0"/>
              <w:ind w:left="0" w:right="0"/>
              <w:rPr>
                <w:ins w:id="4154" w:author="Abercrombie, Kerrie" w:date="2021-01-21T13:26:00Z"/>
                <w:rFonts w:cstheme="minorHAnsi"/>
                <w:b/>
                <w:szCs w:val="20"/>
              </w:rPr>
            </w:pPr>
            <w:ins w:id="4155" w:author="Abercrombie, Kerrie" w:date="2021-01-25T11:08:00Z">
              <w:r w:rsidRPr="007E1B75">
                <w:rPr>
                  <w:rFonts w:cstheme="minorHAnsi"/>
                  <w:b/>
                  <w:szCs w:val="20"/>
                </w:rPr>
                <w:t>RADAR</w:t>
              </w:r>
            </w:ins>
          </w:p>
        </w:tc>
        <w:tc>
          <w:tcPr>
            <w:tcW w:w="921" w:type="dxa"/>
            <w:shd w:val="clear" w:color="auto" w:fill="F2F2F2" w:themeFill="background1" w:themeFillShade="F2"/>
          </w:tcPr>
          <w:p w14:paraId="159B54D4" w14:textId="77777777" w:rsidR="002B5A22" w:rsidRPr="007E1B75" w:rsidRDefault="002B5A22" w:rsidP="007E1B75">
            <w:pPr>
              <w:pStyle w:val="Tabletext"/>
              <w:spacing w:before="0" w:after="0"/>
              <w:ind w:left="0" w:right="0"/>
              <w:rPr>
                <w:ins w:id="4156" w:author="Abercrombie, Kerrie" w:date="2021-01-25T09:05:00Z"/>
                <w:rFonts w:cstheme="minorHAnsi"/>
                <w:b/>
                <w:szCs w:val="20"/>
              </w:rPr>
            </w:pPr>
          </w:p>
        </w:tc>
        <w:tc>
          <w:tcPr>
            <w:tcW w:w="4607" w:type="dxa"/>
            <w:shd w:val="clear" w:color="auto" w:fill="F2F2F2" w:themeFill="background1" w:themeFillShade="F2"/>
          </w:tcPr>
          <w:p w14:paraId="1D3CCFA1" w14:textId="5EC70F1B" w:rsidR="002B5A22" w:rsidRPr="007E1B75" w:rsidRDefault="002B5A22" w:rsidP="007E1B75">
            <w:pPr>
              <w:pStyle w:val="Tabletext"/>
              <w:spacing w:before="0" w:after="0"/>
              <w:ind w:left="0" w:right="0"/>
              <w:rPr>
                <w:ins w:id="4157" w:author="Abercrombie, Kerrie" w:date="2021-01-21T13:26:00Z"/>
                <w:rFonts w:cstheme="minorHAnsi"/>
                <w:b/>
                <w:szCs w:val="20"/>
              </w:rPr>
            </w:pPr>
          </w:p>
        </w:tc>
        <w:tc>
          <w:tcPr>
            <w:tcW w:w="683" w:type="dxa"/>
            <w:shd w:val="clear" w:color="auto" w:fill="F2F2F2" w:themeFill="background1" w:themeFillShade="F2"/>
          </w:tcPr>
          <w:p w14:paraId="40F6168D" w14:textId="77777777" w:rsidR="002B5A22" w:rsidRPr="007E1B75" w:rsidRDefault="002B5A22" w:rsidP="007E1B75">
            <w:pPr>
              <w:pStyle w:val="Tabletext"/>
              <w:spacing w:before="0" w:after="0"/>
              <w:rPr>
                <w:ins w:id="4158" w:author="Abercrombie, Kerrie" w:date="2021-01-21T13:26:00Z"/>
                <w:rFonts w:cstheme="minorHAnsi"/>
                <w:b/>
                <w:szCs w:val="20"/>
              </w:rPr>
            </w:pPr>
          </w:p>
        </w:tc>
        <w:tc>
          <w:tcPr>
            <w:tcW w:w="3003" w:type="dxa"/>
            <w:shd w:val="clear" w:color="auto" w:fill="F2F2F2" w:themeFill="background1" w:themeFillShade="F2"/>
          </w:tcPr>
          <w:p w14:paraId="18A36911" w14:textId="5C09062D" w:rsidR="00C971DE" w:rsidRPr="007E1B75" w:rsidRDefault="00D94BB7" w:rsidP="007E1B75">
            <w:pPr>
              <w:pStyle w:val="Tabletext"/>
              <w:spacing w:before="0" w:after="0"/>
              <w:ind w:left="0" w:right="7"/>
              <w:rPr>
                <w:ins w:id="4159" w:author="Abercrombie, Kerrie" w:date="2021-01-21T13:26:00Z"/>
                <w:rFonts w:cstheme="minorHAnsi"/>
                <w:b/>
                <w:szCs w:val="20"/>
                <w:highlight w:val="yellow"/>
              </w:rPr>
            </w:pPr>
            <w:ins w:id="4160" w:author="Abercrombie, Kerrie" w:date="2021-01-25T11:10:00Z">
              <w:r w:rsidRPr="007E1B75">
                <w:rPr>
                  <w:rFonts w:cstheme="minorHAnsi"/>
                  <w:b/>
                  <w:szCs w:val="20"/>
                  <w:highlight w:val="yellow"/>
                </w:rPr>
                <w:t>?</w:t>
              </w:r>
              <w:r w:rsidRPr="007E1B75">
                <w:rPr>
                  <w:rFonts w:cstheme="minorHAnsi"/>
                  <w:b/>
                  <w:szCs w:val="20"/>
                </w:rPr>
                <w:t xml:space="preserve"> R42, R49, R57</w:t>
              </w:r>
            </w:ins>
            <w:ins w:id="4161" w:author="Abercrombie, Kerrie" w:date="2021-01-25T11:20:00Z">
              <w:r w:rsidR="00C971DE" w:rsidRPr="007E1B75">
                <w:rPr>
                  <w:rFonts w:cstheme="minorHAnsi"/>
                  <w:b/>
                  <w:szCs w:val="20"/>
                </w:rPr>
                <w:t xml:space="preserve"> ? R34, R41,</w:t>
              </w:r>
            </w:ins>
          </w:p>
        </w:tc>
      </w:tr>
      <w:tr w:rsidR="002B5A22" w:rsidRPr="007E1B75" w14:paraId="01868349" w14:textId="77777777" w:rsidTr="002B5A22">
        <w:trPr>
          <w:trHeight w:val="60"/>
          <w:ins w:id="4162" w:author="Abercrombie, Kerrie" w:date="2021-01-21T13:26:00Z"/>
        </w:trPr>
        <w:tc>
          <w:tcPr>
            <w:tcW w:w="846" w:type="dxa"/>
            <w:vMerge w:val="restart"/>
            <w:shd w:val="clear" w:color="auto" w:fill="auto"/>
          </w:tcPr>
          <w:p w14:paraId="0B0C5C1B" w14:textId="77777777" w:rsidR="002B5A22" w:rsidRPr="007E1B75" w:rsidRDefault="002B5A22" w:rsidP="007E1B75">
            <w:pPr>
              <w:pStyle w:val="Tabletext"/>
              <w:spacing w:before="0" w:after="0"/>
              <w:rPr>
                <w:ins w:id="4163" w:author="Abercrombie, Kerrie" w:date="2021-01-21T13:26:00Z"/>
                <w:rFonts w:cstheme="minorHAnsi"/>
                <w:b/>
                <w:szCs w:val="20"/>
              </w:rPr>
            </w:pPr>
          </w:p>
        </w:tc>
        <w:tc>
          <w:tcPr>
            <w:tcW w:w="4607" w:type="dxa"/>
            <w:vMerge w:val="restart"/>
            <w:shd w:val="clear" w:color="auto" w:fill="auto"/>
          </w:tcPr>
          <w:p w14:paraId="5CB1867E" w14:textId="047D19F8" w:rsidR="002B5A22" w:rsidRPr="007E1B75" w:rsidRDefault="008C1096" w:rsidP="008C1096">
            <w:pPr>
              <w:pStyle w:val="Tabletext"/>
              <w:spacing w:before="0" w:after="0"/>
              <w:ind w:left="0" w:right="0"/>
              <w:rPr>
                <w:ins w:id="4164" w:author="Abercrombie, Kerrie" w:date="2021-01-21T13:26:00Z"/>
                <w:rFonts w:cstheme="minorHAnsi"/>
                <w:b/>
                <w:szCs w:val="20"/>
              </w:rPr>
            </w:pPr>
            <w:ins w:id="4165" w:author="Abercrombie, Kerrie" w:date="2021-01-26T21:27:00Z">
              <w:r w:rsidRPr="008C1096">
                <w:rPr>
                  <w:rFonts w:cstheme="minorHAnsi"/>
                  <w:i/>
                  <w:szCs w:val="20"/>
                </w:rPr>
                <w:t xml:space="preserve">Describe how </w:t>
              </w:r>
              <w:r>
                <w:rPr>
                  <w:rFonts w:cstheme="minorHAnsi"/>
                  <w:i/>
                  <w:szCs w:val="20"/>
                </w:rPr>
                <w:t>Radar</w:t>
              </w:r>
              <w:r w:rsidRPr="008C1096">
                <w:rPr>
                  <w:rFonts w:cstheme="minorHAnsi"/>
                  <w:i/>
                  <w:szCs w:val="20"/>
                </w:rPr>
                <w:t xml:space="preserve"> works and the limitations of the equipment</w:t>
              </w:r>
            </w:ins>
          </w:p>
        </w:tc>
        <w:tc>
          <w:tcPr>
            <w:tcW w:w="921" w:type="dxa"/>
          </w:tcPr>
          <w:p w14:paraId="67129CC9" w14:textId="0DA1EECC" w:rsidR="002B5A22" w:rsidRPr="007E1B75" w:rsidRDefault="007E46AB" w:rsidP="007E1B75">
            <w:pPr>
              <w:pStyle w:val="Tabletext"/>
              <w:spacing w:before="0" w:after="0"/>
              <w:ind w:left="0" w:right="0"/>
              <w:rPr>
                <w:ins w:id="4166" w:author="Abercrombie, Kerrie" w:date="2021-01-25T09:05:00Z"/>
                <w:rFonts w:cstheme="minorHAnsi"/>
                <w:szCs w:val="20"/>
              </w:rPr>
            </w:pPr>
            <w:ins w:id="4167" w:author="Abercrombie, Kerrie" w:date="2021-01-25T09:05:00Z">
              <w:r w:rsidRPr="007E1B75">
                <w:rPr>
                  <w:rFonts w:cstheme="minorHAnsi"/>
                  <w:szCs w:val="20"/>
                </w:rPr>
                <w:t>5</w:t>
              </w:r>
              <w:r w:rsidR="002B5A22" w:rsidRPr="007E1B75">
                <w:rPr>
                  <w:rFonts w:cstheme="minorHAnsi"/>
                  <w:szCs w:val="20"/>
                </w:rPr>
                <w:t>.2.1</w:t>
              </w:r>
            </w:ins>
          </w:p>
        </w:tc>
        <w:tc>
          <w:tcPr>
            <w:tcW w:w="4607" w:type="dxa"/>
            <w:shd w:val="clear" w:color="auto" w:fill="auto"/>
          </w:tcPr>
          <w:p w14:paraId="0BCA3A88" w14:textId="77777777" w:rsidR="002B5A22" w:rsidRPr="007E1B75" w:rsidRDefault="00D94BB7" w:rsidP="007E1B75">
            <w:pPr>
              <w:pStyle w:val="Tabletext"/>
              <w:spacing w:before="0" w:after="0"/>
              <w:ind w:left="0" w:right="0"/>
              <w:rPr>
                <w:ins w:id="4168" w:author="Abercrombie, Kerrie" w:date="2021-01-25T11:09:00Z"/>
                <w:rFonts w:cstheme="minorHAnsi"/>
                <w:szCs w:val="20"/>
              </w:rPr>
            </w:pPr>
            <w:ins w:id="4169" w:author="Abercrombie, Kerrie" w:date="2021-01-25T11:09:00Z">
              <w:r w:rsidRPr="007E1B75">
                <w:rPr>
                  <w:rFonts w:cstheme="minorHAnsi"/>
                  <w:szCs w:val="20"/>
                </w:rPr>
                <w:t>Basic Knowledge</w:t>
              </w:r>
            </w:ins>
          </w:p>
          <w:p w14:paraId="6D54C219" w14:textId="039BB2CF" w:rsidR="00D94BB7" w:rsidRPr="007E1B75" w:rsidRDefault="00D94BB7" w:rsidP="007E1B75">
            <w:pPr>
              <w:pStyle w:val="Tabletext"/>
              <w:spacing w:before="0" w:after="0"/>
              <w:ind w:left="709" w:right="0"/>
              <w:rPr>
                <w:ins w:id="4170" w:author="Abercrombie, Kerrie" w:date="2021-01-25T11:13:00Z"/>
                <w:rFonts w:cstheme="minorHAnsi"/>
                <w:szCs w:val="20"/>
              </w:rPr>
            </w:pPr>
            <w:ins w:id="4171" w:author="Abercrombie, Kerrie" w:date="2021-01-25T11:09:00Z">
              <w:r w:rsidRPr="007E1B75">
                <w:rPr>
                  <w:rFonts w:cstheme="minorHAnsi"/>
                  <w:szCs w:val="20"/>
                </w:rPr>
                <w:t>Fundamentals of RADAR theory</w:t>
              </w:r>
            </w:ins>
          </w:p>
          <w:p w14:paraId="5C362603" w14:textId="77777777" w:rsidR="00D94BB7" w:rsidRPr="007E1B75" w:rsidRDefault="00D94BB7" w:rsidP="007E1B75">
            <w:pPr>
              <w:pStyle w:val="Tabletext"/>
              <w:spacing w:before="0" w:after="0"/>
              <w:ind w:left="709"/>
              <w:rPr>
                <w:ins w:id="4172" w:author="Abercrombie, Kerrie" w:date="2021-01-25T11:13:00Z"/>
                <w:rFonts w:cstheme="minorHAnsi"/>
                <w:szCs w:val="20"/>
              </w:rPr>
            </w:pPr>
            <w:ins w:id="4173" w:author="Abercrombie, Kerrie" w:date="2021-01-25T11:13:00Z">
              <w:r w:rsidRPr="007E1B75">
                <w:rPr>
                  <w:rFonts w:cstheme="minorHAnsi"/>
                  <w:szCs w:val="20"/>
                </w:rPr>
                <w:t>List the features of generic VTS radar display</w:t>
              </w:r>
            </w:ins>
          </w:p>
          <w:p w14:paraId="245D1CF4" w14:textId="77777777" w:rsidR="00D94BB7" w:rsidRPr="007E1B75" w:rsidRDefault="00D94BB7" w:rsidP="007E1B75">
            <w:pPr>
              <w:pStyle w:val="Tabletext"/>
              <w:spacing w:before="0" w:after="0"/>
              <w:ind w:left="1418"/>
              <w:rPr>
                <w:ins w:id="4174" w:author="Abercrombie, Kerrie" w:date="2021-01-25T11:13:00Z"/>
                <w:rFonts w:cstheme="minorHAnsi"/>
                <w:szCs w:val="20"/>
              </w:rPr>
            </w:pPr>
            <w:ins w:id="4175" w:author="Abercrombie, Kerrie" w:date="2021-01-25T11:13:00Z">
              <w:r w:rsidRPr="007E1B75">
                <w:rPr>
                  <w:rFonts w:cstheme="minorHAnsi"/>
                  <w:szCs w:val="20"/>
                </w:rPr>
                <w:t>Detection, acquisition and tracking</w:t>
              </w:r>
            </w:ins>
          </w:p>
          <w:p w14:paraId="07275292" w14:textId="7AA4306B" w:rsidR="00D94BB7" w:rsidRPr="007E1B75" w:rsidRDefault="00D94BB7" w:rsidP="007E1B75">
            <w:pPr>
              <w:pStyle w:val="Tabletext"/>
              <w:spacing w:before="0" w:after="0"/>
              <w:ind w:left="1418" w:right="0"/>
              <w:rPr>
                <w:ins w:id="4176" w:author="Abercrombie, Kerrie" w:date="2021-01-25T11:14:00Z"/>
                <w:rFonts w:cstheme="minorHAnsi"/>
                <w:szCs w:val="20"/>
              </w:rPr>
            </w:pPr>
            <w:ins w:id="4177" w:author="Abercrombie, Kerrie" w:date="2021-01-25T11:13:00Z">
              <w:r w:rsidRPr="007E1B75">
                <w:rPr>
                  <w:rFonts w:cstheme="minorHAnsi"/>
                  <w:szCs w:val="20"/>
                </w:rPr>
                <w:t>System warnings</w:t>
              </w:r>
            </w:ins>
          </w:p>
          <w:p w14:paraId="07E25FC0" w14:textId="41D59240" w:rsidR="00D94BB7" w:rsidRPr="007E1B75" w:rsidRDefault="00D94BB7" w:rsidP="007E1B75">
            <w:pPr>
              <w:pStyle w:val="Tabletext"/>
              <w:spacing w:before="0" w:after="0"/>
              <w:ind w:left="1418" w:right="0"/>
              <w:rPr>
                <w:ins w:id="4178" w:author="Abercrombie, Kerrie" w:date="2021-01-25T11:10:00Z"/>
                <w:rFonts w:cstheme="minorHAnsi"/>
                <w:szCs w:val="20"/>
              </w:rPr>
            </w:pPr>
            <w:ins w:id="4179" w:author="Abercrombie, Kerrie" w:date="2021-01-25T11:14:00Z">
              <w:r w:rsidRPr="007E1B75">
                <w:rPr>
                  <w:rFonts w:cstheme="minorHAnsi"/>
                  <w:szCs w:val="20"/>
                </w:rPr>
                <w:t>Sensor fusion</w:t>
              </w:r>
            </w:ins>
          </w:p>
          <w:p w14:paraId="767A71C3" w14:textId="77777777" w:rsidR="00D94BB7" w:rsidRPr="007E1B75" w:rsidRDefault="00D94BB7" w:rsidP="007E1B75">
            <w:pPr>
              <w:pStyle w:val="Tabletext"/>
              <w:spacing w:before="0" w:after="0"/>
              <w:ind w:left="709"/>
              <w:rPr>
                <w:ins w:id="4180" w:author="Abercrombie, Kerrie" w:date="2021-01-25T11:10:00Z"/>
                <w:rFonts w:cstheme="minorHAnsi"/>
                <w:szCs w:val="20"/>
              </w:rPr>
            </w:pPr>
            <w:ins w:id="4181" w:author="Abercrombie, Kerrie" w:date="2021-01-25T11:10:00Z">
              <w:r w:rsidRPr="007E1B75">
                <w:rPr>
                  <w:rFonts w:cstheme="minorHAnsi"/>
                  <w:szCs w:val="20"/>
                </w:rPr>
                <w:t>Introduction to tracking systems and ARPA</w:t>
              </w:r>
            </w:ins>
          </w:p>
          <w:p w14:paraId="218178C0" w14:textId="4ACDB527" w:rsidR="00D94BB7" w:rsidRPr="007E1B75" w:rsidRDefault="00D94BB7" w:rsidP="007E1B75">
            <w:pPr>
              <w:pStyle w:val="Tabletext"/>
              <w:spacing w:before="0" w:after="0"/>
              <w:ind w:left="709" w:right="0"/>
              <w:rPr>
                <w:ins w:id="4182" w:author="Abercrombie, Kerrie" w:date="2021-01-21T13:26:00Z"/>
                <w:rFonts w:cstheme="minorHAnsi"/>
                <w:szCs w:val="20"/>
              </w:rPr>
            </w:pPr>
            <w:ins w:id="4183" w:author="Abercrombie, Kerrie" w:date="2021-01-25T11:10:00Z">
              <w:r w:rsidRPr="007E1B75">
                <w:rPr>
                  <w:rFonts w:cstheme="minorHAnsi"/>
                  <w:szCs w:val="20"/>
                </w:rPr>
                <w:t>ARPA features and use of radar for collision avoidance</w:t>
              </w:r>
            </w:ins>
          </w:p>
        </w:tc>
        <w:tc>
          <w:tcPr>
            <w:tcW w:w="683" w:type="dxa"/>
            <w:shd w:val="clear" w:color="auto" w:fill="auto"/>
          </w:tcPr>
          <w:p w14:paraId="7F022394" w14:textId="77777777" w:rsidR="002B5A22" w:rsidRPr="007E1B75" w:rsidRDefault="002B5A22" w:rsidP="007E1B75">
            <w:pPr>
              <w:pStyle w:val="Tabletext"/>
              <w:spacing w:before="0" w:after="0"/>
              <w:rPr>
                <w:ins w:id="4184" w:author="Abercrombie, Kerrie" w:date="2021-01-21T13:26:00Z"/>
                <w:rFonts w:cstheme="minorHAnsi"/>
                <w:b/>
                <w:szCs w:val="20"/>
              </w:rPr>
            </w:pPr>
          </w:p>
        </w:tc>
        <w:tc>
          <w:tcPr>
            <w:tcW w:w="3003" w:type="dxa"/>
            <w:shd w:val="clear" w:color="auto" w:fill="auto"/>
          </w:tcPr>
          <w:p w14:paraId="1AD53CB4" w14:textId="300FEEF3" w:rsidR="002B5A22" w:rsidRPr="007E1B75" w:rsidRDefault="002B5A22" w:rsidP="007E1B75">
            <w:pPr>
              <w:pStyle w:val="Tabletext"/>
              <w:spacing w:before="0" w:after="0"/>
              <w:ind w:left="0" w:right="7"/>
              <w:rPr>
                <w:ins w:id="4185" w:author="Abercrombie, Kerrie" w:date="2021-01-21T13:26:00Z"/>
                <w:rFonts w:cstheme="minorHAnsi"/>
                <w:b/>
                <w:szCs w:val="20"/>
                <w:highlight w:val="yellow"/>
              </w:rPr>
            </w:pPr>
          </w:p>
        </w:tc>
      </w:tr>
      <w:tr w:rsidR="002B5A22" w:rsidRPr="007E1B75" w14:paraId="7F7187A0" w14:textId="77777777" w:rsidTr="002B5A22">
        <w:trPr>
          <w:trHeight w:val="60"/>
          <w:ins w:id="4186" w:author="Abercrombie, Kerrie" w:date="2021-01-21T13:26:00Z"/>
        </w:trPr>
        <w:tc>
          <w:tcPr>
            <w:tcW w:w="846" w:type="dxa"/>
            <w:vMerge/>
            <w:shd w:val="clear" w:color="auto" w:fill="auto"/>
          </w:tcPr>
          <w:p w14:paraId="20673C59" w14:textId="77777777" w:rsidR="002B5A22" w:rsidRPr="007E1B75" w:rsidRDefault="002B5A22" w:rsidP="007E1B75">
            <w:pPr>
              <w:pStyle w:val="Tabletext"/>
              <w:spacing w:before="0" w:after="0"/>
              <w:rPr>
                <w:ins w:id="4187" w:author="Abercrombie, Kerrie" w:date="2021-01-21T13:26:00Z"/>
                <w:rFonts w:cstheme="minorHAnsi"/>
                <w:b/>
                <w:szCs w:val="20"/>
              </w:rPr>
            </w:pPr>
          </w:p>
        </w:tc>
        <w:tc>
          <w:tcPr>
            <w:tcW w:w="4607" w:type="dxa"/>
            <w:vMerge/>
            <w:shd w:val="clear" w:color="auto" w:fill="auto"/>
          </w:tcPr>
          <w:p w14:paraId="3DA49F9F" w14:textId="77777777" w:rsidR="002B5A22" w:rsidRPr="007E1B75" w:rsidRDefault="002B5A22" w:rsidP="007E1B75">
            <w:pPr>
              <w:pStyle w:val="Tabletext"/>
              <w:spacing w:before="0" w:after="0"/>
              <w:ind w:left="0" w:right="0"/>
              <w:rPr>
                <w:ins w:id="4188" w:author="Abercrombie, Kerrie" w:date="2021-01-21T13:26:00Z"/>
                <w:rFonts w:cstheme="minorHAnsi"/>
                <w:b/>
                <w:szCs w:val="20"/>
              </w:rPr>
            </w:pPr>
          </w:p>
        </w:tc>
        <w:tc>
          <w:tcPr>
            <w:tcW w:w="921" w:type="dxa"/>
          </w:tcPr>
          <w:p w14:paraId="6A87A767" w14:textId="316C345E" w:rsidR="002B5A22" w:rsidRPr="007E1B75" w:rsidRDefault="00D94BB7" w:rsidP="007E1B75">
            <w:pPr>
              <w:pStyle w:val="Tabletext"/>
              <w:spacing w:before="0" w:after="0"/>
              <w:ind w:left="0" w:right="0"/>
              <w:rPr>
                <w:ins w:id="4189" w:author="Abercrombie, Kerrie" w:date="2021-01-25T09:05:00Z"/>
                <w:rFonts w:cstheme="minorHAnsi"/>
                <w:szCs w:val="20"/>
              </w:rPr>
            </w:pPr>
            <w:ins w:id="4190" w:author="Abercrombie, Kerrie" w:date="2021-01-25T11:09:00Z">
              <w:r w:rsidRPr="007E1B75">
                <w:rPr>
                  <w:rFonts w:cstheme="minorHAnsi"/>
                  <w:szCs w:val="20"/>
                </w:rPr>
                <w:t>5.2.2</w:t>
              </w:r>
            </w:ins>
          </w:p>
        </w:tc>
        <w:tc>
          <w:tcPr>
            <w:tcW w:w="4607" w:type="dxa"/>
            <w:shd w:val="clear" w:color="auto" w:fill="auto"/>
          </w:tcPr>
          <w:p w14:paraId="6DB6CEB9" w14:textId="77777777" w:rsidR="002B5A22" w:rsidRPr="007E1B75" w:rsidRDefault="00D94BB7" w:rsidP="007E1B75">
            <w:pPr>
              <w:pStyle w:val="Tabletext"/>
              <w:spacing w:before="0" w:after="0"/>
              <w:ind w:left="0" w:right="0"/>
              <w:rPr>
                <w:ins w:id="4191" w:author="Abercrombie, Kerrie" w:date="2021-01-25T11:09:00Z"/>
                <w:rFonts w:cstheme="minorHAnsi"/>
                <w:szCs w:val="20"/>
              </w:rPr>
            </w:pPr>
            <w:ins w:id="4192" w:author="Abercrombie, Kerrie" w:date="2021-01-25T11:09:00Z">
              <w:r w:rsidRPr="007E1B75">
                <w:rPr>
                  <w:rFonts w:cstheme="minorHAnsi"/>
                  <w:szCs w:val="20"/>
                </w:rPr>
                <w:t>Limitations</w:t>
              </w:r>
            </w:ins>
          </w:p>
          <w:p w14:paraId="41840DCC" w14:textId="77777777" w:rsidR="00D94BB7" w:rsidRPr="007E1B75" w:rsidRDefault="00D94BB7" w:rsidP="007E1B75">
            <w:pPr>
              <w:pStyle w:val="Tabletext"/>
              <w:spacing w:before="0" w:after="0"/>
              <w:ind w:left="709"/>
              <w:rPr>
                <w:ins w:id="4193" w:author="Abercrombie, Kerrie" w:date="2021-01-25T11:10:00Z"/>
                <w:rFonts w:cstheme="minorHAnsi"/>
                <w:szCs w:val="20"/>
              </w:rPr>
            </w:pPr>
            <w:ins w:id="4194" w:author="Abercrombie, Kerrie" w:date="2021-01-25T11:10:00Z">
              <w:r w:rsidRPr="007E1B75">
                <w:rPr>
                  <w:rFonts w:cstheme="minorHAnsi"/>
                  <w:szCs w:val="20"/>
                </w:rPr>
                <w:t>Factors affecting radar detection</w:t>
              </w:r>
            </w:ins>
          </w:p>
          <w:p w14:paraId="6F8C7A60" w14:textId="02122DA5" w:rsidR="00D94BB7" w:rsidRPr="007E1B75" w:rsidRDefault="00D94BB7" w:rsidP="007E1B75">
            <w:pPr>
              <w:pStyle w:val="Tabletext"/>
              <w:spacing w:before="0" w:after="0"/>
              <w:ind w:left="709" w:right="0"/>
              <w:rPr>
                <w:ins w:id="4195" w:author="Abercrombie, Kerrie" w:date="2021-01-21T13:26:00Z"/>
                <w:rFonts w:cstheme="minorHAnsi"/>
                <w:szCs w:val="20"/>
              </w:rPr>
            </w:pPr>
            <w:ins w:id="4196" w:author="Abercrombie, Kerrie" w:date="2021-01-25T11:10:00Z">
              <w:r w:rsidRPr="007E1B75">
                <w:rPr>
                  <w:rFonts w:cstheme="minorHAnsi"/>
                  <w:szCs w:val="20"/>
                </w:rPr>
                <w:t>Factors affecting interpretation</w:t>
              </w:r>
            </w:ins>
          </w:p>
        </w:tc>
        <w:tc>
          <w:tcPr>
            <w:tcW w:w="683" w:type="dxa"/>
            <w:shd w:val="clear" w:color="auto" w:fill="auto"/>
          </w:tcPr>
          <w:p w14:paraId="7B3FB4B3" w14:textId="77777777" w:rsidR="002B5A22" w:rsidRPr="007E1B75" w:rsidRDefault="002B5A22" w:rsidP="007E1B75">
            <w:pPr>
              <w:pStyle w:val="Tabletext"/>
              <w:spacing w:before="0" w:after="0"/>
              <w:rPr>
                <w:ins w:id="4197" w:author="Abercrombie, Kerrie" w:date="2021-01-21T13:26:00Z"/>
                <w:rFonts w:cstheme="minorHAnsi"/>
                <w:b/>
                <w:szCs w:val="20"/>
              </w:rPr>
            </w:pPr>
          </w:p>
        </w:tc>
        <w:tc>
          <w:tcPr>
            <w:tcW w:w="3003" w:type="dxa"/>
            <w:shd w:val="clear" w:color="auto" w:fill="auto"/>
          </w:tcPr>
          <w:p w14:paraId="7A1B2BF0" w14:textId="77777777" w:rsidR="002B5A22" w:rsidRPr="007E1B75" w:rsidRDefault="002B5A22" w:rsidP="007E1B75">
            <w:pPr>
              <w:pStyle w:val="Tabletext"/>
              <w:spacing w:before="0" w:after="0"/>
              <w:ind w:left="0" w:right="7"/>
              <w:rPr>
                <w:ins w:id="4198" w:author="Abercrombie, Kerrie" w:date="2021-01-21T13:26:00Z"/>
                <w:rFonts w:cstheme="minorHAnsi"/>
                <w:b/>
                <w:szCs w:val="20"/>
                <w:highlight w:val="yellow"/>
              </w:rPr>
            </w:pPr>
          </w:p>
        </w:tc>
      </w:tr>
      <w:tr w:rsidR="007E46AB" w:rsidRPr="007E1B75" w14:paraId="42D701B5" w14:textId="77777777" w:rsidTr="00227957">
        <w:trPr>
          <w:trHeight w:val="70"/>
          <w:ins w:id="4199" w:author="Abercrombie, Kerrie" w:date="2021-01-25T10:35:00Z"/>
        </w:trPr>
        <w:tc>
          <w:tcPr>
            <w:tcW w:w="846" w:type="dxa"/>
            <w:shd w:val="clear" w:color="auto" w:fill="F2F2F2" w:themeFill="background1" w:themeFillShade="F2"/>
          </w:tcPr>
          <w:p w14:paraId="67E6B5F5" w14:textId="47198906" w:rsidR="007E46AB" w:rsidRPr="007E1B75" w:rsidRDefault="007E46AB" w:rsidP="007E1B75">
            <w:pPr>
              <w:pStyle w:val="Tabletext"/>
              <w:spacing w:before="0" w:after="0"/>
              <w:rPr>
                <w:ins w:id="4200" w:author="Abercrombie, Kerrie" w:date="2021-01-25T10:35:00Z"/>
                <w:rFonts w:cstheme="minorHAnsi"/>
                <w:b/>
                <w:szCs w:val="20"/>
              </w:rPr>
            </w:pPr>
            <w:ins w:id="4201" w:author="Abercrombie, Kerrie" w:date="2021-01-25T10:35:00Z">
              <w:r w:rsidRPr="007E1B75">
                <w:rPr>
                  <w:rFonts w:cstheme="minorHAnsi"/>
                  <w:b/>
                  <w:szCs w:val="20"/>
                </w:rPr>
                <w:t>5.</w:t>
              </w:r>
            </w:ins>
            <w:ins w:id="4202" w:author="Abercrombie, Kerrie" w:date="2021-01-25T10:37:00Z">
              <w:r w:rsidRPr="007E1B75">
                <w:rPr>
                  <w:rFonts w:cstheme="minorHAnsi"/>
                  <w:b/>
                  <w:szCs w:val="20"/>
                </w:rPr>
                <w:t>3</w:t>
              </w:r>
            </w:ins>
          </w:p>
        </w:tc>
        <w:tc>
          <w:tcPr>
            <w:tcW w:w="4607" w:type="dxa"/>
            <w:shd w:val="clear" w:color="auto" w:fill="F2F2F2" w:themeFill="background1" w:themeFillShade="F2"/>
          </w:tcPr>
          <w:p w14:paraId="18DF6C72" w14:textId="537062A1" w:rsidR="007E46AB" w:rsidRPr="007E1B75" w:rsidRDefault="00D94BB7" w:rsidP="007E1B75">
            <w:pPr>
              <w:pStyle w:val="Tabletext"/>
              <w:spacing w:before="0" w:after="0"/>
              <w:ind w:left="0" w:right="0"/>
              <w:rPr>
                <w:ins w:id="4203" w:author="Abercrombie, Kerrie" w:date="2021-01-25T10:35:00Z"/>
                <w:rFonts w:cstheme="minorHAnsi"/>
                <w:b/>
                <w:szCs w:val="20"/>
              </w:rPr>
            </w:pPr>
            <w:ins w:id="4204" w:author="Abercrombie, Kerrie" w:date="2021-01-25T11:08:00Z">
              <w:r w:rsidRPr="007E1B75">
                <w:rPr>
                  <w:rFonts w:cstheme="minorHAnsi"/>
                  <w:b/>
                  <w:szCs w:val="20"/>
                </w:rPr>
                <w:t>AIS</w:t>
              </w:r>
            </w:ins>
          </w:p>
        </w:tc>
        <w:tc>
          <w:tcPr>
            <w:tcW w:w="921" w:type="dxa"/>
            <w:shd w:val="clear" w:color="auto" w:fill="F2F2F2" w:themeFill="background1" w:themeFillShade="F2"/>
          </w:tcPr>
          <w:p w14:paraId="4E500F3B" w14:textId="77777777" w:rsidR="007E46AB" w:rsidRPr="007E1B75" w:rsidRDefault="007E46AB" w:rsidP="007E1B75">
            <w:pPr>
              <w:pStyle w:val="Tabletext"/>
              <w:spacing w:before="0" w:after="0"/>
              <w:ind w:left="0" w:right="0"/>
              <w:rPr>
                <w:ins w:id="4205" w:author="Abercrombie, Kerrie" w:date="2021-01-25T10:35:00Z"/>
                <w:rFonts w:cstheme="minorHAnsi"/>
                <w:b/>
                <w:szCs w:val="20"/>
              </w:rPr>
            </w:pPr>
          </w:p>
        </w:tc>
        <w:tc>
          <w:tcPr>
            <w:tcW w:w="4607" w:type="dxa"/>
            <w:shd w:val="clear" w:color="auto" w:fill="F2F2F2" w:themeFill="background1" w:themeFillShade="F2"/>
          </w:tcPr>
          <w:p w14:paraId="70651EA6" w14:textId="77777777" w:rsidR="007E46AB" w:rsidRPr="007E1B75" w:rsidRDefault="007E46AB" w:rsidP="007E1B75">
            <w:pPr>
              <w:pStyle w:val="Tabletext"/>
              <w:spacing w:before="0" w:after="0"/>
              <w:ind w:left="0" w:right="0"/>
              <w:rPr>
                <w:ins w:id="4206" w:author="Abercrombie, Kerrie" w:date="2021-01-25T10:35:00Z"/>
                <w:rFonts w:cstheme="minorHAnsi"/>
                <w:b/>
                <w:szCs w:val="20"/>
              </w:rPr>
            </w:pPr>
          </w:p>
        </w:tc>
        <w:tc>
          <w:tcPr>
            <w:tcW w:w="683" w:type="dxa"/>
            <w:shd w:val="clear" w:color="auto" w:fill="F2F2F2" w:themeFill="background1" w:themeFillShade="F2"/>
          </w:tcPr>
          <w:p w14:paraId="7255CCCC" w14:textId="77777777" w:rsidR="007E46AB" w:rsidRPr="007E1B75" w:rsidRDefault="007E46AB" w:rsidP="007E1B75">
            <w:pPr>
              <w:pStyle w:val="Tabletext"/>
              <w:spacing w:before="0" w:after="0"/>
              <w:rPr>
                <w:ins w:id="4207" w:author="Abercrombie, Kerrie" w:date="2021-01-25T10:35:00Z"/>
                <w:rFonts w:cstheme="minorHAnsi"/>
                <w:b/>
                <w:szCs w:val="20"/>
              </w:rPr>
            </w:pPr>
          </w:p>
        </w:tc>
        <w:tc>
          <w:tcPr>
            <w:tcW w:w="3003" w:type="dxa"/>
            <w:shd w:val="clear" w:color="auto" w:fill="F2F2F2" w:themeFill="background1" w:themeFillShade="F2"/>
          </w:tcPr>
          <w:p w14:paraId="609EB01C" w14:textId="40B52666" w:rsidR="00185207" w:rsidRPr="007E1B75" w:rsidRDefault="00C971DE" w:rsidP="007E1B75">
            <w:pPr>
              <w:pStyle w:val="Tabletext"/>
              <w:spacing w:before="0" w:after="0"/>
              <w:ind w:left="0" w:right="7"/>
              <w:rPr>
                <w:ins w:id="4208" w:author="Abercrombie, Kerrie" w:date="2021-01-25T10:35:00Z"/>
                <w:rFonts w:cstheme="minorHAnsi"/>
                <w:b/>
                <w:szCs w:val="20"/>
              </w:rPr>
            </w:pPr>
            <w:ins w:id="4209" w:author="Abercrombie, Kerrie" w:date="2021-01-25T11:20:00Z">
              <w:r w:rsidRPr="007E1B75">
                <w:rPr>
                  <w:rFonts w:cstheme="minorHAnsi"/>
                  <w:b/>
                  <w:szCs w:val="20"/>
                </w:rPr>
                <w:t>? ? R34, R41, R49, R57</w:t>
              </w:r>
            </w:ins>
          </w:p>
        </w:tc>
      </w:tr>
      <w:tr w:rsidR="007E46AB" w:rsidRPr="007E1B75" w14:paraId="60C86691" w14:textId="77777777" w:rsidTr="007E46AB">
        <w:trPr>
          <w:ins w:id="4210" w:author="Abercrombie, Kerrie" w:date="2021-01-25T10:35:00Z"/>
        </w:trPr>
        <w:tc>
          <w:tcPr>
            <w:tcW w:w="846" w:type="dxa"/>
            <w:vMerge w:val="restart"/>
          </w:tcPr>
          <w:p w14:paraId="4D6946EF" w14:textId="77777777" w:rsidR="007E46AB" w:rsidRPr="007E1B75" w:rsidRDefault="007E46AB" w:rsidP="007E1B75">
            <w:pPr>
              <w:pStyle w:val="Tabletext"/>
              <w:spacing w:before="0" w:after="0"/>
              <w:rPr>
                <w:ins w:id="4211" w:author="Abercrombie, Kerrie" w:date="2021-01-25T10:35:00Z"/>
                <w:rFonts w:cstheme="minorHAnsi"/>
                <w:szCs w:val="20"/>
              </w:rPr>
            </w:pPr>
          </w:p>
        </w:tc>
        <w:tc>
          <w:tcPr>
            <w:tcW w:w="4607" w:type="dxa"/>
            <w:vMerge w:val="restart"/>
          </w:tcPr>
          <w:p w14:paraId="5AD311EB" w14:textId="3DA9E6FD" w:rsidR="007E46AB" w:rsidRPr="008C1096" w:rsidRDefault="008C1096" w:rsidP="007E1B75">
            <w:pPr>
              <w:pStyle w:val="Tabletext"/>
              <w:spacing w:before="0" w:after="0"/>
              <w:ind w:left="0"/>
              <w:rPr>
                <w:ins w:id="4212" w:author="Abercrombie, Kerrie" w:date="2021-01-25T10:35:00Z"/>
                <w:rFonts w:cstheme="minorHAnsi"/>
                <w:i/>
                <w:szCs w:val="20"/>
              </w:rPr>
            </w:pPr>
            <w:ins w:id="4213" w:author="Abercrombie, Kerrie" w:date="2021-01-26T21:26:00Z">
              <w:r w:rsidRPr="008C1096">
                <w:rPr>
                  <w:rFonts w:cstheme="minorHAnsi"/>
                  <w:i/>
                  <w:szCs w:val="20"/>
                </w:rPr>
                <w:t>Describe how AIS works and the limitations of the equipment</w:t>
              </w:r>
            </w:ins>
          </w:p>
        </w:tc>
        <w:tc>
          <w:tcPr>
            <w:tcW w:w="921" w:type="dxa"/>
          </w:tcPr>
          <w:p w14:paraId="6E634F11" w14:textId="3446EB69" w:rsidR="007E46AB" w:rsidRPr="007E1B75" w:rsidRDefault="007E46AB" w:rsidP="007E1B75">
            <w:pPr>
              <w:pStyle w:val="Tabletext"/>
              <w:spacing w:before="0" w:after="0"/>
              <w:ind w:left="0" w:right="0"/>
              <w:rPr>
                <w:ins w:id="4214" w:author="Abercrombie, Kerrie" w:date="2021-01-25T10:35:00Z"/>
                <w:rFonts w:cstheme="minorHAnsi"/>
                <w:szCs w:val="20"/>
              </w:rPr>
            </w:pPr>
            <w:ins w:id="4215" w:author="Abercrombie, Kerrie" w:date="2021-01-25T10:40:00Z">
              <w:r w:rsidRPr="007E1B75">
                <w:rPr>
                  <w:rFonts w:cstheme="minorHAnsi"/>
                  <w:szCs w:val="20"/>
                </w:rPr>
                <w:t>5.3</w:t>
              </w:r>
            </w:ins>
            <w:ins w:id="4216" w:author="Abercrombie, Kerrie" w:date="2021-01-25T10:35:00Z">
              <w:r w:rsidRPr="007E1B75">
                <w:rPr>
                  <w:rFonts w:cstheme="minorHAnsi"/>
                  <w:szCs w:val="20"/>
                </w:rPr>
                <w:t>.1</w:t>
              </w:r>
            </w:ins>
          </w:p>
        </w:tc>
        <w:tc>
          <w:tcPr>
            <w:tcW w:w="4607" w:type="dxa"/>
          </w:tcPr>
          <w:p w14:paraId="329555D2" w14:textId="77777777" w:rsidR="007E46AB" w:rsidRPr="007E1B75" w:rsidRDefault="007E1B75" w:rsidP="007E1B75">
            <w:pPr>
              <w:pStyle w:val="Tabletext"/>
              <w:spacing w:before="0" w:after="0"/>
              <w:ind w:left="0" w:right="0"/>
              <w:rPr>
                <w:ins w:id="4217" w:author="Abercrombie, Kerrie" w:date="2021-01-25T11:41:00Z"/>
                <w:rFonts w:cstheme="minorHAnsi"/>
                <w:szCs w:val="20"/>
              </w:rPr>
            </w:pPr>
            <w:ins w:id="4218" w:author="Abercrombie, Kerrie" w:date="2021-01-25T11:38:00Z">
              <w:r w:rsidRPr="007E1B75">
                <w:rPr>
                  <w:rFonts w:cstheme="minorHAnsi"/>
                  <w:szCs w:val="20"/>
                </w:rPr>
                <w:t>Basic Knowledge</w:t>
              </w:r>
            </w:ins>
          </w:p>
          <w:p w14:paraId="72DD3230" w14:textId="1D141338" w:rsidR="007E1B75" w:rsidRPr="007E1B75" w:rsidRDefault="007E1B75" w:rsidP="008C1096">
            <w:pPr>
              <w:pStyle w:val="Tabletext"/>
              <w:spacing w:before="0" w:after="0"/>
              <w:ind w:left="709" w:right="0"/>
              <w:rPr>
                <w:ins w:id="4219" w:author="Abercrombie, Kerrie" w:date="2021-01-25T10:35:00Z"/>
                <w:rFonts w:cstheme="minorHAnsi"/>
                <w:szCs w:val="20"/>
              </w:rPr>
            </w:pPr>
            <w:ins w:id="4220" w:author="Abercrombie, Kerrie" w:date="2021-01-25T11:41:00Z">
              <w:r w:rsidRPr="007E1B75">
                <w:rPr>
                  <w:rFonts w:cstheme="minorHAnsi"/>
                  <w:szCs w:val="20"/>
                </w:rPr>
                <w:t>Principles and operation of AIS</w:t>
              </w:r>
            </w:ins>
          </w:p>
        </w:tc>
        <w:tc>
          <w:tcPr>
            <w:tcW w:w="683" w:type="dxa"/>
          </w:tcPr>
          <w:p w14:paraId="2ADB54BF" w14:textId="77777777" w:rsidR="007E46AB" w:rsidRPr="007E1B75" w:rsidRDefault="007E46AB" w:rsidP="007E1B75">
            <w:pPr>
              <w:pStyle w:val="Tabletext"/>
              <w:spacing w:before="0" w:after="0"/>
              <w:rPr>
                <w:ins w:id="4221" w:author="Abercrombie, Kerrie" w:date="2021-01-25T10:35:00Z"/>
                <w:rFonts w:cstheme="minorHAnsi"/>
                <w:szCs w:val="20"/>
              </w:rPr>
            </w:pPr>
          </w:p>
        </w:tc>
        <w:tc>
          <w:tcPr>
            <w:tcW w:w="3003" w:type="dxa"/>
          </w:tcPr>
          <w:p w14:paraId="3B4F0039" w14:textId="65ED6748" w:rsidR="007E46AB" w:rsidRPr="007E1B75" w:rsidRDefault="008C1096" w:rsidP="007E1B75">
            <w:pPr>
              <w:pStyle w:val="Tabletext"/>
              <w:spacing w:before="0" w:after="0"/>
              <w:ind w:left="0" w:right="7"/>
              <w:rPr>
                <w:ins w:id="4222" w:author="Abercrombie, Kerrie" w:date="2021-01-25T10:35:00Z"/>
                <w:rFonts w:cstheme="minorHAnsi"/>
                <w:szCs w:val="20"/>
              </w:rPr>
            </w:pPr>
            <w:ins w:id="4223" w:author="Abercrombie, Kerrie" w:date="2021-01-26T21:25:00Z">
              <w:r w:rsidRPr="007E1B75">
                <w:rPr>
                  <w:rFonts w:cstheme="minorHAnsi"/>
                  <w:b/>
                  <w:szCs w:val="20"/>
                </w:rPr>
                <w:t>? R18, R25, R31, R34, R51, R53, R56</w:t>
              </w:r>
            </w:ins>
          </w:p>
        </w:tc>
      </w:tr>
      <w:tr w:rsidR="007E46AB" w:rsidRPr="007E1B75" w14:paraId="32930C10" w14:textId="77777777" w:rsidTr="007E46AB">
        <w:trPr>
          <w:ins w:id="4224" w:author="Abercrombie, Kerrie" w:date="2021-01-25T10:35:00Z"/>
        </w:trPr>
        <w:tc>
          <w:tcPr>
            <w:tcW w:w="846" w:type="dxa"/>
            <w:vMerge/>
          </w:tcPr>
          <w:p w14:paraId="0313BD0B" w14:textId="77777777" w:rsidR="007E46AB" w:rsidRPr="007E1B75" w:rsidRDefault="007E46AB" w:rsidP="007E1B75">
            <w:pPr>
              <w:pStyle w:val="Tabletext"/>
              <w:spacing w:before="0" w:after="0"/>
              <w:rPr>
                <w:ins w:id="4225" w:author="Abercrombie, Kerrie" w:date="2021-01-25T10:35:00Z"/>
                <w:rFonts w:cstheme="minorHAnsi"/>
                <w:szCs w:val="20"/>
              </w:rPr>
            </w:pPr>
          </w:p>
        </w:tc>
        <w:tc>
          <w:tcPr>
            <w:tcW w:w="4607" w:type="dxa"/>
            <w:vMerge/>
          </w:tcPr>
          <w:p w14:paraId="274805D8" w14:textId="77777777" w:rsidR="007E46AB" w:rsidRPr="007E1B75" w:rsidRDefault="007E46AB" w:rsidP="007E1B75">
            <w:pPr>
              <w:pStyle w:val="Tabletext"/>
              <w:spacing w:before="0" w:after="0"/>
              <w:ind w:left="0" w:right="0"/>
              <w:rPr>
                <w:ins w:id="4226" w:author="Abercrombie, Kerrie" w:date="2021-01-25T10:35:00Z"/>
                <w:rFonts w:cstheme="minorHAnsi"/>
                <w:i/>
                <w:szCs w:val="20"/>
              </w:rPr>
            </w:pPr>
          </w:p>
        </w:tc>
        <w:tc>
          <w:tcPr>
            <w:tcW w:w="921" w:type="dxa"/>
          </w:tcPr>
          <w:p w14:paraId="111507D1" w14:textId="6338BB0D" w:rsidR="007E46AB" w:rsidRPr="007E1B75" w:rsidRDefault="007E46AB" w:rsidP="007E1B75">
            <w:pPr>
              <w:pStyle w:val="Tabletext"/>
              <w:spacing w:before="0" w:after="0"/>
              <w:ind w:left="0" w:right="0"/>
              <w:rPr>
                <w:ins w:id="4227" w:author="Abercrombie, Kerrie" w:date="2021-01-25T10:35:00Z"/>
                <w:rFonts w:cstheme="minorHAnsi"/>
                <w:szCs w:val="20"/>
              </w:rPr>
            </w:pPr>
            <w:ins w:id="4228" w:author="Abercrombie, Kerrie" w:date="2021-01-25T10:35:00Z">
              <w:r w:rsidRPr="007E1B75">
                <w:rPr>
                  <w:rFonts w:cstheme="minorHAnsi"/>
                  <w:szCs w:val="20"/>
                </w:rPr>
                <w:t>5.3.2</w:t>
              </w:r>
            </w:ins>
          </w:p>
        </w:tc>
        <w:tc>
          <w:tcPr>
            <w:tcW w:w="4607" w:type="dxa"/>
          </w:tcPr>
          <w:p w14:paraId="521B7001" w14:textId="77777777" w:rsidR="007E46AB" w:rsidRPr="007E1B75" w:rsidRDefault="007E1B75" w:rsidP="007E1B75">
            <w:pPr>
              <w:pStyle w:val="Tabletext"/>
              <w:spacing w:before="0" w:after="0"/>
              <w:ind w:left="0" w:right="0"/>
              <w:rPr>
                <w:ins w:id="4229" w:author="Abercrombie, Kerrie" w:date="2021-01-25T11:43:00Z"/>
                <w:rFonts w:cstheme="minorHAnsi"/>
                <w:szCs w:val="20"/>
              </w:rPr>
            </w:pPr>
            <w:ins w:id="4230" w:author="Abercrombie, Kerrie" w:date="2021-01-25T11:41:00Z">
              <w:r w:rsidRPr="007E1B75">
                <w:rPr>
                  <w:rFonts w:cstheme="minorHAnsi"/>
                  <w:szCs w:val="20"/>
                </w:rPr>
                <w:t>Limitations</w:t>
              </w:r>
            </w:ins>
          </w:p>
          <w:p w14:paraId="6ED986F5" w14:textId="52D0AE13" w:rsidR="007E1B75" w:rsidRPr="007E1B75" w:rsidRDefault="007E1B75" w:rsidP="007E1B75">
            <w:pPr>
              <w:pStyle w:val="Tabletext"/>
              <w:spacing w:before="0" w:after="0"/>
              <w:ind w:left="709" w:right="0"/>
              <w:rPr>
                <w:ins w:id="4231" w:author="Abercrombie, Kerrie" w:date="2021-01-25T10:35:00Z"/>
                <w:rFonts w:cstheme="minorHAnsi"/>
                <w:szCs w:val="20"/>
              </w:rPr>
            </w:pPr>
            <w:ins w:id="4232" w:author="Abercrombie, Kerrie" w:date="2021-01-25T11:43:00Z">
              <w:r w:rsidRPr="007E1B75">
                <w:rPr>
                  <w:rFonts w:cstheme="minorHAnsi"/>
                  <w:szCs w:val="20"/>
                </w:rPr>
                <w:t>Equipment failure and channel saturation</w:t>
              </w:r>
            </w:ins>
          </w:p>
        </w:tc>
        <w:tc>
          <w:tcPr>
            <w:tcW w:w="683" w:type="dxa"/>
          </w:tcPr>
          <w:p w14:paraId="2A1B6163" w14:textId="77777777" w:rsidR="007E46AB" w:rsidRPr="007E1B75" w:rsidRDefault="007E46AB" w:rsidP="007E1B75">
            <w:pPr>
              <w:pStyle w:val="Tabletext"/>
              <w:spacing w:before="0" w:after="0"/>
              <w:rPr>
                <w:ins w:id="4233" w:author="Abercrombie, Kerrie" w:date="2021-01-25T10:35:00Z"/>
                <w:rFonts w:cstheme="minorHAnsi"/>
                <w:szCs w:val="20"/>
              </w:rPr>
            </w:pPr>
          </w:p>
        </w:tc>
        <w:tc>
          <w:tcPr>
            <w:tcW w:w="3003" w:type="dxa"/>
          </w:tcPr>
          <w:p w14:paraId="7773DA85" w14:textId="77777777" w:rsidR="007E46AB" w:rsidRPr="007E1B75" w:rsidRDefault="007E46AB" w:rsidP="007E1B75">
            <w:pPr>
              <w:pStyle w:val="Tabletext"/>
              <w:spacing w:before="0" w:after="0"/>
              <w:ind w:left="0" w:right="7"/>
              <w:rPr>
                <w:ins w:id="4234" w:author="Abercrombie, Kerrie" w:date="2021-01-25T10:35:00Z"/>
                <w:rFonts w:cstheme="minorHAnsi"/>
                <w:szCs w:val="20"/>
              </w:rPr>
            </w:pPr>
          </w:p>
        </w:tc>
      </w:tr>
      <w:tr w:rsidR="007E46AB" w:rsidRPr="007E1B75" w14:paraId="76AFCC99" w14:textId="77777777" w:rsidTr="00227957">
        <w:trPr>
          <w:trHeight w:val="70"/>
          <w:ins w:id="4235" w:author="Abercrombie, Kerrie" w:date="2021-01-25T10:35:00Z"/>
        </w:trPr>
        <w:tc>
          <w:tcPr>
            <w:tcW w:w="846" w:type="dxa"/>
            <w:shd w:val="clear" w:color="auto" w:fill="F2F2F2" w:themeFill="background1" w:themeFillShade="F2"/>
          </w:tcPr>
          <w:p w14:paraId="5457C96F" w14:textId="0D1E4735" w:rsidR="007E46AB" w:rsidRPr="007E1B75" w:rsidRDefault="007E46AB" w:rsidP="007E1B75">
            <w:pPr>
              <w:pStyle w:val="Tabletext"/>
              <w:spacing w:before="0" w:after="0"/>
              <w:rPr>
                <w:ins w:id="4236" w:author="Abercrombie, Kerrie" w:date="2021-01-25T10:35:00Z"/>
                <w:rFonts w:cstheme="minorHAnsi"/>
                <w:b/>
                <w:szCs w:val="20"/>
              </w:rPr>
            </w:pPr>
            <w:ins w:id="4237" w:author="Abercrombie, Kerrie" w:date="2021-01-25T10:37:00Z">
              <w:r w:rsidRPr="007E1B75">
                <w:rPr>
                  <w:rFonts w:cstheme="minorHAnsi"/>
                  <w:b/>
                  <w:szCs w:val="20"/>
                </w:rPr>
                <w:t>5.4</w:t>
              </w:r>
            </w:ins>
          </w:p>
        </w:tc>
        <w:tc>
          <w:tcPr>
            <w:tcW w:w="4607" w:type="dxa"/>
            <w:shd w:val="clear" w:color="auto" w:fill="F2F2F2" w:themeFill="background1" w:themeFillShade="F2"/>
          </w:tcPr>
          <w:p w14:paraId="46D77EFD" w14:textId="60C43D6D" w:rsidR="007E46AB" w:rsidRPr="007E1B75" w:rsidRDefault="007E46AB" w:rsidP="007E1B75">
            <w:pPr>
              <w:pStyle w:val="Tabletext"/>
              <w:spacing w:before="0" w:after="0"/>
              <w:ind w:left="0" w:right="0"/>
              <w:rPr>
                <w:ins w:id="4238" w:author="Abercrombie, Kerrie" w:date="2021-01-25T10:35:00Z"/>
                <w:rFonts w:cstheme="minorHAnsi"/>
                <w:b/>
                <w:szCs w:val="20"/>
              </w:rPr>
            </w:pPr>
            <w:ins w:id="4239" w:author="Abercrombie, Kerrie" w:date="2021-01-25T10:36:00Z">
              <w:r w:rsidRPr="007E1B75">
                <w:rPr>
                  <w:rFonts w:cstheme="minorHAnsi"/>
                  <w:b/>
                  <w:szCs w:val="20"/>
                </w:rPr>
                <w:t>VIDEO</w:t>
              </w:r>
            </w:ins>
          </w:p>
        </w:tc>
        <w:tc>
          <w:tcPr>
            <w:tcW w:w="921" w:type="dxa"/>
            <w:shd w:val="clear" w:color="auto" w:fill="F2F2F2" w:themeFill="background1" w:themeFillShade="F2"/>
          </w:tcPr>
          <w:p w14:paraId="542F9DAE" w14:textId="77777777" w:rsidR="007E46AB" w:rsidRPr="007E1B75" w:rsidRDefault="007E46AB" w:rsidP="007E1B75">
            <w:pPr>
              <w:pStyle w:val="Tabletext"/>
              <w:spacing w:before="0" w:after="0"/>
              <w:ind w:left="0" w:right="0"/>
              <w:rPr>
                <w:ins w:id="4240" w:author="Abercrombie, Kerrie" w:date="2021-01-25T10:35:00Z"/>
                <w:rFonts w:cstheme="minorHAnsi"/>
                <w:b/>
                <w:szCs w:val="20"/>
              </w:rPr>
            </w:pPr>
          </w:p>
        </w:tc>
        <w:tc>
          <w:tcPr>
            <w:tcW w:w="4607" w:type="dxa"/>
            <w:shd w:val="clear" w:color="auto" w:fill="F2F2F2" w:themeFill="background1" w:themeFillShade="F2"/>
          </w:tcPr>
          <w:p w14:paraId="41C0FA05" w14:textId="77777777" w:rsidR="007E46AB" w:rsidRPr="007E1B75" w:rsidRDefault="007E46AB" w:rsidP="007E1B75">
            <w:pPr>
              <w:pStyle w:val="Tabletext"/>
              <w:spacing w:before="0" w:after="0"/>
              <w:ind w:left="0" w:right="0"/>
              <w:rPr>
                <w:ins w:id="4241" w:author="Abercrombie, Kerrie" w:date="2021-01-25T10:35:00Z"/>
                <w:rFonts w:cstheme="minorHAnsi"/>
                <w:b/>
                <w:szCs w:val="20"/>
              </w:rPr>
            </w:pPr>
          </w:p>
        </w:tc>
        <w:tc>
          <w:tcPr>
            <w:tcW w:w="683" w:type="dxa"/>
            <w:shd w:val="clear" w:color="auto" w:fill="F2F2F2" w:themeFill="background1" w:themeFillShade="F2"/>
          </w:tcPr>
          <w:p w14:paraId="23447B8B" w14:textId="77777777" w:rsidR="007E46AB" w:rsidRPr="007E1B75" w:rsidRDefault="007E46AB" w:rsidP="007E1B75">
            <w:pPr>
              <w:pStyle w:val="Tabletext"/>
              <w:spacing w:before="0" w:after="0"/>
              <w:rPr>
                <w:ins w:id="4242" w:author="Abercrombie, Kerrie" w:date="2021-01-25T10:35:00Z"/>
                <w:rFonts w:cstheme="minorHAnsi"/>
                <w:b/>
                <w:szCs w:val="20"/>
              </w:rPr>
            </w:pPr>
          </w:p>
        </w:tc>
        <w:tc>
          <w:tcPr>
            <w:tcW w:w="3003" w:type="dxa"/>
            <w:shd w:val="clear" w:color="auto" w:fill="F2F2F2" w:themeFill="background1" w:themeFillShade="F2"/>
          </w:tcPr>
          <w:p w14:paraId="1544424A" w14:textId="7F721517" w:rsidR="007E46AB" w:rsidRPr="007E1B75" w:rsidRDefault="00C971DE" w:rsidP="007E1B75">
            <w:pPr>
              <w:pStyle w:val="Tabletext"/>
              <w:spacing w:before="0" w:after="0"/>
              <w:ind w:left="0" w:right="7"/>
              <w:rPr>
                <w:ins w:id="4243" w:author="Abercrombie, Kerrie" w:date="2021-01-25T10:35:00Z"/>
                <w:rFonts w:cstheme="minorHAnsi"/>
                <w:b/>
                <w:szCs w:val="20"/>
              </w:rPr>
            </w:pPr>
            <w:ins w:id="4244" w:author="Abercrombie, Kerrie" w:date="2021-01-25T11:20:00Z">
              <w:r w:rsidRPr="007E1B75">
                <w:rPr>
                  <w:rFonts w:cstheme="minorHAnsi"/>
                  <w:b/>
                  <w:szCs w:val="20"/>
                </w:rPr>
                <w:t>? R34, R41, R49, R57</w:t>
              </w:r>
            </w:ins>
          </w:p>
        </w:tc>
      </w:tr>
      <w:tr w:rsidR="00C971DE" w:rsidRPr="007E1B75" w14:paraId="054E5AA5" w14:textId="77777777" w:rsidTr="007E46AB">
        <w:trPr>
          <w:ins w:id="4245" w:author="Abercrombie, Kerrie" w:date="2021-01-25T10:35:00Z"/>
        </w:trPr>
        <w:tc>
          <w:tcPr>
            <w:tcW w:w="846" w:type="dxa"/>
            <w:vMerge w:val="restart"/>
          </w:tcPr>
          <w:p w14:paraId="514900DE" w14:textId="77777777" w:rsidR="00C971DE" w:rsidRPr="007E1B75" w:rsidRDefault="00C971DE" w:rsidP="007E1B75">
            <w:pPr>
              <w:pStyle w:val="Tabletext"/>
              <w:spacing w:before="0" w:after="0"/>
              <w:rPr>
                <w:ins w:id="4246" w:author="Abercrombie, Kerrie" w:date="2021-01-25T10:35:00Z"/>
                <w:rFonts w:cstheme="minorHAnsi"/>
                <w:szCs w:val="20"/>
              </w:rPr>
            </w:pPr>
          </w:p>
        </w:tc>
        <w:tc>
          <w:tcPr>
            <w:tcW w:w="4607" w:type="dxa"/>
            <w:vMerge w:val="restart"/>
          </w:tcPr>
          <w:p w14:paraId="78B32514" w14:textId="6720AED1" w:rsidR="00C971DE" w:rsidRPr="00E24E9A" w:rsidRDefault="00C971DE" w:rsidP="00E24E9A">
            <w:pPr>
              <w:pStyle w:val="Tabletext"/>
              <w:spacing w:before="0" w:after="0"/>
              <w:ind w:left="0"/>
              <w:rPr>
                <w:ins w:id="4247" w:author="Abercrombie, Kerrie" w:date="2021-01-25T10:35:00Z"/>
                <w:rFonts w:cstheme="minorHAnsi"/>
                <w:i/>
                <w:szCs w:val="20"/>
              </w:rPr>
            </w:pPr>
            <w:ins w:id="4248" w:author="Abercrombie, Kerrie" w:date="2021-01-25T11:16:00Z">
              <w:r w:rsidRPr="00E24E9A">
                <w:rPr>
                  <w:rFonts w:cstheme="minorHAnsi"/>
                  <w:i/>
                  <w:szCs w:val="20"/>
                </w:rPr>
                <w:t xml:space="preserve">Describe the function and different types of video equipment </w:t>
              </w:r>
            </w:ins>
            <w:ins w:id="4249" w:author="Abercrombie, Kerrie" w:date="2021-01-25T11:50:00Z">
              <w:r w:rsidR="00E24E9A">
                <w:rPr>
                  <w:rFonts w:cstheme="minorHAnsi"/>
                  <w:i/>
                  <w:szCs w:val="20"/>
                </w:rPr>
                <w:t>used in VTS</w:t>
              </w:r>
            </w:ins>
            <w:ins w:id="4250" w:author="Abercrombie, Kerrie" w:date="2021-01-25T11:17:00Z">
              <w:r w:rsidRPr="00E24E9A">
                <w:rPr>
                  <w:rFonts w:cstheme="minorHAnsi"/>
                  <w:i/>
                  <w:szCs w:val="20"/>
                </w:rPr>
                <w:t>.</w:t>
              </w:r>
            </w:ins>
          </w:p>
        </w:tc>
        <w:tc>
          <w:tcPr>
            <w:tcW w:w="921" w:type="dxa"/>
          </w:tcPr>
          <w:p w14:paraId="0BA267B4" w14:textId="26FF7D5F" w:rsidR="00C971DE" w:rsidRPr="007E1B75" w:rsidRDefault="00C971DE" w:rsidP="007E1B75">
            <w:pPr>
              <w:pStyle w:val="Tabletext"/>
              <w:spacing w:before="0" w:after="0"/>
              <w:ind w:left="0" w:right="0"/>
              <w:rPr>
                <w:ins w:id="4251" w:author="Abercrombie, Kerrie" w:date="2021-01-25T10:35:00Z"/>
                <w:rFonts w:cstheme="minorHAnsi"/>
                <w:szCs w:val="20"/>
              </w:rPr>
            </w:pPr>
            <w:ins w:id="4252" w:author="Abercrombie, Kerrie" w:date="2021-01-25T10:40:00Z">
              <w:r w:rsidRPr="007E1B75">
                <w:rPr>
                  <w:rFonts w:cstheme="minorHAnsi"/>
                  <w:szCs w:val="20"/>
                </w:rPr>
                <w:t>5.4</w:t>
              </w:r>
            </w:ins>
            <w:ins w:id="4253" w:author="Abercrombie, Kerrie" w:date="2021-01-25T10:35:00Z">
              <w:r w:rsidRPr="007E1B75">
                <w:rPr>
                  <w:rFonts w:cstheme="minorHAnsi"/>
                  <w:szCs w:val="20"/>
                </w:rPr>
                <w:t>.1</w:t>
              </w:r>
            </w:ins>
          </w:p>
        </w:tc>
        <w:tc>
          <w:tcPr>
            <w:tcW w:w="4607" w:type="dxa"/>
          </w:tcPr>
          <w:p w14:paraId="291BE65D" w14:textId="77777777" w:rsidR="00C971DE" w:rsidRPr="007E1B75" w:rsidRDefault="00C971DE" w:rsidP="007E1B75">
            <w:pPr>
              <w:pStyle w:val="Tabletext"/>
              <w:spacing w:before="0" w:after="0"/>
              <w:ind w:left="0" w:right="0"/>
              <w:rPr>
                <w:ins w:id="4254" w:author="Abercrombie, Kerrie" w:date="2021-01-25T11:18:00Z"/>
                <w:rFonts w:cstheme="minorHAnsi"/>
                <w:szCs w:val="20"/>
              </w:rPr>
            </w:pPr>
            <w:ins w:id="4255" w:author="Abercrombie, Kerrie" w:date="2021-01-25T11:18:00Z">
              <w:r w:rsidRPr="007E1B75">
                <w:rPr>
                  <w:rFonts w:cstheme="minorHAnsi"/>
                  <w:szCs w:val="20"/>
                </w:rPr>
                <w:t>Differences between types of video equipment</w:t>
              </w:r>
            </w:ins>
          </w:p>
          <w:p w14:paraId="2E61493D" w14:textId="77777777" w:rsidR="00C971DE" w:rsidRPr="007E1B75" w:rsidRDefault="00C971DE" w:rsidP="007E1B75">
            <w:pPr>
              <w:pStyle w:val="Tabletext"/>
              <w:spacing w:before="0" w:after="0"/>
              <w:ind w:left="709" w:right="0"/>
              <w:rPr>
                <w:ins w:id="4256" w:author="Abercrombie, Kerrie" w:date="2021-01-25T11:18:00Z"/>
                <w:rFonts w:cstheme="minorHAnsi"/>
                <w:szCs w:val="20"/>
              </w:rPr>
            </w:pPr>
            <w:ins w:id="4257" w:author="Abercrombie, Kerrie" w:date="2021-01-25T11:18:00Z">
              <w:r w:rsidRPr="007E1B75">
                <w:rPr>
                  <w:rFonts w:cstheme="minorHAnsi"/>
                  <w:szCs w:val="20"/>
                </w:rPr>
                <w:t>Close circuit (CCTV)</w:t>
              </w:r>
            </w:ins>
          </w:p>
          <w:p w14:paraId="65437FA0" w14:textId="77777777" w:rsidR="00C971DE" w:rsidRPr="007E1B75" w:rsidRDefault="00C971DE" w:rsidP="007E1B75">
            <w:pPr>
              <w:pStyle w:val="Tabletext"/>
              <w:spacing w:before="0" w:after="0"/>
              <w:ind w:left="709" w:right="0"/>
              <w:rPr>
                <w:ins w:id="4258" w:author="Abercrombie, Kerrie" w:date="2021-01-25T11:18:00Z"/>
                <w:rFonts w:cstheme="minorHAnsi"/>
                <w:szCs w:val="20"/>
              </w:rPr>
            </w:pPr>
            <w:ins w:id="4259" w:author="Abercrombie, Kerrie" w:date="2021-01-25T11:18:00Z">
              <w:r w:rsidRPr="007E1B75">
                <w:rPr>
                  <w:rFonts w:cstheme="minorHAnsi"/>
                  <w:szCs w:val="20"/>
                </w:rPr>
                <w:t>Low light (LLTV)</w:t>
              </w:r>
            </w:ins>
          </w:p>
          <w:p w14:paraId="70712C8B" w14:textId="69840E7D" w:rsidR="00C971DE" w:rsidRPr="007E1B75" w:rsidRDefault="00C971DE" w:rsidP="007E1B75">
            <w:pPr>
              <w:pStyle w:val="Tabletext"/>
              <w:spacing w:before="0" w:after="0"/>
              <w:ind w:left="709" w:right="0"/>
              <w:rPr>
                <w:ins w:id="4260" w:author="Abercrombie, Kerrie" w:date="2021-01-25T10:35:00Z"/>
                <w:rFonts w:cstheme="minorHAnsi"/>
                <w:szCs w:val="20"/>
              </w:rPr>
            </w:pPr>
            <w:ins w:id="4261" w:author="Abercrombie, Kerrie" w:date="2021-01-25T11:18:00Z">
              <w:r w:rsidRPr="007E1B75">
                <w:rPr>
                  <w:rFonts w:cstheme="minorHAnsi"/>
                  <w:szCs w:val="20"/>
                </w:rPr>
                <w:t>Infra-red</w:t>
              </w:r>
            </w:ins>
          </w:p>
        </w:tc>
        <w:tc>
          <w:tcPr>
            <w:tcW w:w="683" w:type="dxa"/>
          </w:tcPr>
          <w:p w14:paraId="40C6CDA0" w14:textId="77777777" w:rsidR="00C971DE" w:rsidRPr="007E1B75" w:rsidRDefault="00C971DE" w:rsidP="007E1B75">
            <w:pPr>
              <w:pStyle w:val="Tabletext"/>
              <w:spacing w:before="0" w:after="0"/>
              <w:rPr>
                <w:ins w:id="4262" w:author="Abercrombie, Kerrie" w:date="2021-01-25T10:35:00Z"/>
                <w:rFonts w:cstheme="minorHAnsi"/>
                <w:szCs w:val="20"/>
              </w:rPr>
            </w:pPr>
          </w:p>
        </w:tc>
        <w:tc>
          <w:tcPr>
            <w:tcW w:w="3003" w:type="dxa"/>
          </w:tcPr>
          <w:p w14:paraId="25CB5A27" w14:textId="77777777" w:rsidR="00C971DE" w:rsidRPr="007E1B75" w:rsidRDefault="00C971DE" w:rsidP="007E1B75">
            <w:pPr>
              <w:pStyle w:val="Tabletext"/>
              <w:spacing w:before="0" w:after="0"/>
              <w:ind w:left="0" w:right="7"/>
              <w:rPr>
                <w:ins w:id="4263" w:author="Abercrombie, Kerrie" w:date="2021-01-25T10:35:00Z"/>
                <w:rFonts w:cstheme="minorHAnsi"/>
                <w:szCs w:val="20"/>
              </w:rPr>
            </w:pPr>
          </w:p>
        </w:tc>
      </w:tr>
      <w:tr w:rsidR="00C971DE" w:rsidRPr="007E1B75" w14:paraId="26967021" w14:textId="77777777" w:rsidTr="007E46AB">
        <w:trPr>
          <w:ins w:id="4264" w:author="Abercrombie, Kerrie" w:date="2021-01-25T10:35:00Z"/>
        </w:trPr>
        <w:tc>
          <w:tcPr>
            <w:tcW w:w="846" w:type="dxa"/>
            <w:vMerge/>
          </w:tcPr>
          <w:p w14:paraId="29F82291" w14:textId="77777777" w:rsidR="00C971DE" w:rsidRPr="007E1B75" w:rsidRDefault="00C971DE" w:rsidP="007E1B75">
            <w:pPr>
              <w:pStyle w:val="Tabletext"/>
              <w:spacing w:before="0" w:after="0"/>
              <w:rPr>
                <w:ins w:id="4265" w:author="Abercrombie, Kerrie" w:date="2021-01-25T10:35:00Z"/>
                <w:rFonts w:cstheme="minorHAnsi"/>
                <w:szCs w:val="20"/>
              </w:rPr>
            </w:pPr>
          </w:p>
        </w:tc>
        <w:tc>
          <w:tcPr>
            <w:tcW w:w="4607" w:type="dxa"/>
            <w:vMerge/>
          </w:tcPr>
          <w:p w14:paraId="2F52D81D" w14:textId="77777777" w:rsidR="00C971DE" w:rsidRPr="007E1B75" w:rsidRDefault="00C971DE" w:rsidP="007E1B75">
            <w:pPr>
              <w:pStyle w:val="Tabletext"/>
              <w:spacing w:before="0" w:after="0"/>
              <w:ind w:left="0" w:right="0"/>
              <w:rPr>
                <w:ins w:id="4266" w:author="Abercrombie, Kerrie" w:date="2021-01-25T10:35:00Z"/>
                <w:rFonts w:cstheme="minorHAnsi"/>
                <w:i/>
                <w:szCs w:val="20"/>
              </w:rPr>
            </w:pPr>
          </w:p>
        </w:tc>
        <w:tc>
          <w:tcPr>
            <w:tcW w:w="921" w:type="dxa"/>
          </w:tcPr>
          <w:p w14:paraId="1839964C" w14:textId="78130D16" w:rsidR="00C971DE" w:rsidRPr="007E1B75" w:rsidRDefault="00C971DE" w:rsidP="007E1B75">
            <w:pPr>
              <w:pStyle w:val="Tabletext"/>
              <w:spacing w:before="0" w:after="0"/>
              <w:ind w:left="0" w:right="0"/>
              <w:rPr>
                <w:ins w:id="4267" w:author="Abercrombie, Kerrie" w:date="2021-01-25T10:35:00Z"/>
                <w:rFonts w:cstheme="minorHAnsi"/>
                <w:szCs w:val="20"/>
              </w:rPr>
            </w:pPr>
            <w:ins w:id="4268" w:author="Abercrombie, Kerrie" w:date="2021-01-25T10:35:00Z">
              <w:r w:rsidRPr="007E1B75">
                <w:rPr>
                  <w:rFonts w:cstheme="minorHAnsi"/>
                  <w:szCs w:val="20"/>
                </w:rPr>
                <w:t>5.4.2</w:t>
              </w:r>
            </w:ins>
          </w:p>
        </w:tc>
        <w:tc>
          <w:tcPr>
            <w:tcW w:w="4607" w:type="dxa"/>
          </w:tcPr>
          <w:p w14:paraId="74479934" w14:textId="0A2CCACC" w:rsidR="00C971DE" w:rsidRPr="007E1B75" w:rsidRDefault="00C971DE" w:rsidP="007E1B75">
            <w:pPr>
              <w:pStyle w:val="Tabletext"/>
              <w:spacing w:before="0" w:after="0"/>
              <w:ind w:left="0" w:right="0"/>
              <w:rPr>
                <w:ins w:id="4269" w:author="Abercrombie, Kerrie" w:date="2021-01-25T10:35:00Z"/>
                <w:rFonts w:cstheme="minorHAnsi"/>
                <w:szCs w:val="20"/>
              </w:rPr>
            </w:pPr>
            <w:ins w:id="4270" w:author="Abercrombie, Kerrie" w:date="2021-01-25T11:18:00Z">
              <w:r w:rsidRPr="007E1B75">
                <w:rPr>
                  <w:rFonts w:cstheme="minorHAnsi"/>
                  <w:szCs w:val="20"/>
                </w:rPr>
                <w:t>Limitations of video equipment</w:t>
              </w:r>
            </w:ins>
          </w:p>
        </w:tc>
        <w:tc>
          <w:tcPr>
            <w:tcW w:w="683" w:type="dxa"/>
          </w:tcPr>
          <w:p w14:paraId="79CD578C" w14:textId="77777777" w:rsidR="00C971DE" w:rsidRPr="007E1B75" w:rsidRDefault="00C971DE" w:rsidP="007E1B75">
            <w:pPr>
              <w:pStyle w:val="Tabletext"/>
              <w:spacing w:before="0" w:after="0"/>
              <w:rPr>
                <w:ins w:id="4271" w:author="Abercrombie, Kerrie" w:date="2021-01-25T10:35:00Z"/>
                <w:rFonts w:cstheme="minorHAnsi"/>
                <w:szCs w:val="20"/>
              </w:rPr>
            </w:pPr>
          </w:p>
        </w:tc>
        <w:tc>
          <w:tcPr>
            <w:tcW w:w="3003" w:type="dxa"/>
          </w:tcPr>
          <w:p w14:paraId="55A49935" w14:textId="77777777" w:rsidR="00C971DE" w:rsidRPr="007E1B75" w:rsidRDefault="00C971DE" w:rsidP="007E1B75">
            <w:pPr>
              <w:pStyle w:val="Tabletext"/>
              <w:spacing w:before="0" w:after="0"/>
              <w:ind w:left="0" w:right="7"/>
              <w:rPr>
                <w:ins w:id="4272" w:author="Abercrombie, Kerrie" w:date="2021-01-25T10:35:00Z"/>
                <w:rFonts w:cstheme="minorHAnsi"/>
                <w:szCs w:val="20"/>
              </w:rPr>
            </w:pPr>
          </w:p>
        </w:tc>
      </w:tr>
      <w:tr w:rsidR="00C971DE" w:rsidRPr="007E1B75" w14:paraId="1CC99956" w14:textId="77777777" w:rsidTr="00227957">
        <w:trPr>
          <w:trHeight w:val="70"/>
          <w:ins w:id="4273" w:author="Abercrombie, Kerrie" w:date="2021-01-25T10:35:00Z"/>
        </w:trPr>
        <w:tc>
          <w:tcPr>
            <w:tcW w:w="846" w:type="dxa"/>
            <w:shd w:val="clear" w:color="auto" w:fill="F2F2F2" w:themeFill="background1" w:themeFillShade="F2"/>
          </w:tcPr>
          <w:p w14:paraId="51935041" w14:textId="550E44CF" w:rsidR="00C971DE" w:rsidRPr="007E1B75" w:rsidRDefault="00C971DE" w:rsidP="007E1B75">
            <w:pPr>
              <w:pStyle w:val="Tabletext"/>
              <w:spacing w:before="0" w:after="0"/>
              <w:rPr>
                <w:ins w:id="4274" w:author="Abercrombie, Kerrie" w:date="2021-01-25T10:35:00Z"/>
                <w:rFonts w:cstheme="minorHAnsi"/>
                <w:b/>
                <w:szCs w:val="20"/>
              </w:rPr>
            </w:pPr>
            <w:ins w:id="4275" w:author="Abercrombie, Kerrie" w:date="2021-01-25T10:37:00Z">
              <w:r w:rsidRPr="007E1B75">
                <w:rPr>
                  <w:rFonts w:cstheme="minorHAnsi"/>
                  <w:b/>
                  <w:szCs w:val="20"/>
                </w:rPr>
                <w:t>5.5</w:t>
              </w:r>
            </w:ins>
          </w:p>
        </w:tc>
        <w:tc>
          <w:tcPr>
            <w:tcW w:w="4607" w:type="dxa"/>
            <w:shd w:val="clear" w:color="auto" w:fill="F2F2F2" w:themeFill="background1" w:themeFillShade="F2"/>
          </w:tcPr>
          <w:p w14:paraId="1B7ABAC9" w14:textId="3226E145" w:rsidR="00C971DE" w:rsidRPr="007E1B75" w:rsidRDefault="00C971DE" w:rsidP="00227957">
            <w:pPr>
              <w:pStyle w:val="Tabletext"/>
              <w:spacing w:before="0" w:after="0"/>
              <w:ind w:left="0" w:right="0"/>
              <w:rPr>
                <w:ins w:id="4276" w:author="Abercrombie, Kerrie" w:date="2021-01-25T10:35:00Z"/>
                <w:rFonts w:cstheme="minorHAnsi"/>
                <w:b/>
                <w:szCs w:val="20"/>
              </w:rPr>
            </w:pPr>
            <w:commentRangeStart w:id="4277"/>
            <w:ins w:id="4278" w:author="Abercrombie, Kerrie" w:date="2021-01-25T11:22:00Z">
              <w:r w:rsidRPr="007E1B75">
                <w:rPr>
                  <w:rFonts w:cstheme="minorHAnsi"/>
                  <w:b/>
                  <w:szCs w:val="20"/>
                </w:rPr>
                <w:t>METEOROLOGICAL</w:t>
              </w:r>
            </w:ins>
            <w:commentRangeEnd w:id="4277"/>
            <w:ins w:id="4279" w:author="Abercrombie, Kerrie" w:date="2021-01-25T11:24:00Z">
              <w:r w:rsidRPr="007E1B75">
                <w:rPr>
                  <w:rStyle w:val="CommentReference"/>
                  <w:rFonts w:cstheme="minorHAnsi"/>
                  <w:color w:val="auto"/>
                  <w:sz w:val="20"/>
                  <w:szCs w:val="20"/>
                </w:rPr>
                <w:commentReference w:id="4277"/>
              </w:r>
            </w:ins>
            <w:ins w:id="4280" w:author="Abercrombie, Kerrie" w:date="2021-01-25T11:22:00Z">
              <w:r w:rsidR="00227957">
                <w:rPr>
                  <w:rFonts w:cstheme="minorHAnsi"/>
                  <w:b/>
                  <w:szCs w:val="20"/>
                </w:rPr>
                <w:t>/</w:t>
              </w:r>
              <w:r w:rsidRPr="007E1B75">
                <w:rPr>
                  <w:rFonts w:cstheme="minorHAnsi"/>
                  <w:b/>
                  <w:szCs w:val="20"/>
                </w:rPr>
                <w:t>HYDROLOGICAL EQUIPMENT</w:t>
              </w:r>
            </w:ins>
          </w:p>
        </w:tc>
        <w:tc>
          <w:tcPr>
            <w:tcW w:w="921" w:type="dxa"/>
            <w:shd w:val="clear" w:color="auto" w:fill="F2F2F2" w:themeFill="background1" w:themeFillShade="F2"/>
          </w:tcPr>
          <w:p w14:paraId="4E5C7D72" w14:textId="77777777" w:rsidR="00C971DE" w:rsidRPr="007E1B75" w:rsidRDefault="00C971DE" w:rsidP="007E1B75">
            <w:pPr>
              <w:pStyle w:val="Tabletext"/>
              <w:spacing w:before="0" w:after="0"/>
              <w:ind w:left="0" w:right="0"/>
              <w:rPr>
                <w:ins w:id="4281" w:author="Abercrombie, Kerrie" w:date="2021-01-25T10:35:00Z"/>
                <w:rFonts w:cstheme="minorHAnsi"/>
                <w:b/>
                <w:szCs w:val="20"/>
              </w:rPr>
            </w:pPr>
          </w:p>
        </w:tc>
        <w:tc>
          <w:tcPr>
            <w:tcW w:w="4607" w:type="dxa"/>
            <w:shd w:val="clear" w:color="auto" w:fill="F2F2F2" w:themeFill="background1" w:themeFillShade="F2"/>
          </w:tcPr>
          <w:p w14:paraId="4D4562BE" w14:textId="77777777" w:rsidR="00C971DE" w:rsidRPr="007E1B75" w:rsidRDefault="00C971DE" w:rsidP="007E1B75">
            <w:pPr>
              <w:pStyle w:val="Tabletext"/>
              <w:spacing w:before="0" w:after="0"/>
              <w:ind w:left="0" w:right="0"/>
              <w:rPr>
                <w:ins w:id="4282" w:author="Abercrombie, Kerrie" w:date="2021-01-25T10:35:00Z"/>
                <w:rFonts w:cstheme="minorHAnsi"/>
                <w:b/>
                <w:szCs w:val="20"/>
              </w:rPr>
            </w:pPr>
          </w:p>
        </w:tc>
        <w:tc>
          <w:tcPr>
            <w:tcW w:w="683" w:type="dxa"/>
            <w:shd w:val="clear" w:color="auto" w:fill="F2F2F2" w:themeFill="background1" w:themeFillShade="F2"/>
          </w:tcPr>
          <w:p w14:paraId="79E9F52D" w14:textId="77777777" w:rsidR="00C971DE" w:rsidRPr="007E1B75" w:rsidRDefault="00C971DE" w:rsidP="007E1B75">
            <w:pPr>
              <w:pStyle w:val="Tabletext"/>
              <w:spacing w:before="0" w:after="0"/>
              <w:rPr>
                <w:ins w:id="4283" w:author="Abercrombie, Kerrie" w:date="2021-01-25T10:35:00Z"/>
                <w:rFonts w:cstheme="minorHAnsi"/>
                <w:b/>
                <w:szCs w:val="20"/>
              </w:rPr>
            </w:pPr>
          </w:p>
        </w:tc>
        <w:tc>
          <w:tcPr>
            <w:tcW w:w="3003" w:type="dxa"/>
            <w:shd w:val="clear" w:color="auto" w:fill="F2F2F2" w:themeFill="background1" w:themeFillShade="F2"/>
          </w:tcPr>
          <w:p w14:paraId="1F6FBD9B" w14:textId="77777777" w:rsidR="00C971DE" w:rsidRPr="007E1B75" w:rsidRDefault="00C971DE" w:rsidP="007E1B75">
            <w:pPr>
              <w:pStyle w:val="Tabletext"/>
              <w:spacing w:before="0" w:after="0"/>
              <w:ind w:left="0" w:right="7"/>
              <w:rPr>
                <w:ins w:id="4284" w:author="Abercrombie, Kerrie" w:date="2021-01-25T10:35:00Z"/>
                <w:rFonts w:cstheme="minorHAnsi"/>
                <w:b/>
                <w:szCs w:val="20"/>
              </w:rPr>
            </w:pPr>
          </w:p>
        </w:tc>
      </w:tr>
      <w:tr w:rsidR="00C971DE" w:rsidRPr="007E1B75" w14:paraId="003761A7" w14:textId="77777777" w:rsidTr="007E46AB">
        <w:trPr>
          <w:ins w:id="4285" w:author="Abercrombie, Kerrie" w:date="2021-01-25T10:35:00Z"/>
        </w:trPr>
        <w:tc>
          <w:tcPr>
            <w:tcW w:w="846" w:type="dxa"/>
            <w:vMerge w:val="restart"/>
          </w:tcPr>
          <w:p w14:paraId="7D0C2A4A" w14:textId="77777777" w:rsidR="00C971DE" w:rsidRPr="007E1B75" w:rsidRDefault="00C971DE" w:rsidP="007E1B75">
            <w:pPr>
              <w:pStyle w:val="Tabletext"/>
              <w:spacing w:before="0" w:after="0"/>
              <w:rPr>
                <w:ins w:id="4286" w:author="Abercrombie, Kerrie" w:date="2021-01-25T10:35:00Z"/>
                <w:rFonts w:cstheme="minorHAnsi"/>
                <w:szCs w:val="20"/>
              </w:rPr>
            </w:pPr>
          </w:p>
        </w:tc>
        <w:tc>
          <w:tcPr>
            <w:tcW w:w="4607" w:type="dxa"/>
            <w:vMerge w:val="restart"/>
          </w:tcPr>
          <w:p w14:paraId="56BF65F9" w14:textId="4B5526A5" w:rsidR="00C971DE" w:rsidRPr="007E1B75" w:rsidRDefault="00C971DE" w:rsidP="007E1B75">
            <w:pPr>
              <w:pStyle w:val="Tabletext"/>
              <w:tabs>
                <w:tab w:val="left" w:pos="1223"/>
              </w:tabs>
              <w:spacing w:before="0" w:after="0"/>
              <w:ind w:left="0"/>
              <w:rPr>
                <w:ins w:id="4287" w:author="Abercrombie, Kerrie" w:date="2021-01-25T10:35:00Z"/>
                <w:rFonts w:cstheme="minorHAnsi"/>
                <w:i/>
                <w:szCs w:val="20"/>
              </w:rPr>
            </w:pPr>
            <w:ins w:id="4288" w:author="Abercrombie, Kerrie" w:date="2021-01-25T11:23:00Z">
              <w:r w:rsidRPr="007E1B75">
                <w:rPr>
                  <w:rFonts w:cstheme="minorHAnsi"/>
                  <w:i/>
                  <w:szCs w:val="20"/>
                </w:rPr>
                <w:t>Describe the application of meteorological and hydrological equipment</w:t>
              </w:r>
            </w:ins>
          </w:p>
        </w:tc>
        <w:tc>
          <w:tcPr>
            <w:tcW w:w="921" w:type="dxa"/>
          </w:tcPr>
          <w:p w14:paraId="07B7DC80" w14:textId="0D201F63" w:rsidR="00C971DE" w:rsidRPr="007E1B75" w:rsidRDefault="00C971DE" w:rsidP="007E1B75">
            <w:pPr>
              <w:pStyle w:val="Tabletext"/>
              <w:spacing w:before="0" w:after="0"/>
              <w:ind w:left="0" w:right="0"/>
              <w:rPr>
                <w:ins w:id="4289" w:author="Abercrombie, Kerrie" w:date="2021-01-25T10:35:00Z"/>
                <w:rFonts w:cstheme="minorHAnsi"/>
                <w:szCs w:val="20"/>
              </w:rPr>
            </w:pPr>
            <w:ins w:id="4290" w:author="Abercrombie, Kerrie" w:date="2021-01-25T10:35:00Z">
              <w:r w:rsidRPr="007E1B75">
                <w:rPr>
                  <w:rFonts w:cstheme="minorHAnsi"/>
                  <w:szCs w:val="20"/>
                </w:rPr>
                <w:t>5.</w:t>
              </w:r>
            </w:ins>
            <w:ins w:id="4291" w:author="Abercrombie, Kerrie" w:date="2021-01-25T10:41:00Z">
              <w:r w:rsidRPr="007E1B75">
                <w:rPr>
                  <w:rFonts w:cstheme="minorHAnsi"/>
                  <w:szCs w:val="20"/>
                </w:rPr>
                <w:t>5</w:t>
              </w:r>
            </w:ins>
            <w:ins w:id="4292" w:author="Abercrombie, Kerrie" w:date="2021-01-25T10:35:00Z">
              <w:r w:rsidRPr="007E1B75">
                <w:rPr>
                  <w:rFonts w:cstheme="minorHAnsi"/>
                  <w:szCs w:val="20"/>
                </w:rPr>
                <w:t>.1</w:t>
              </w:r>
            </w:ins>
          </w:p>
        </w:tc>
        <w:tc>
          <w:tcPr>
            <w:tcW w:w="4607" w:type="dxa"/>
          </w:tcPr>
          <w:p w14:paraId="39D10079" w14:textId="77777777" w:rsidR="00C971DE" w:rsidRPr="007E1B75" w:rsidRDefault="00C971DE" w:rsidP="007E1B75">
            <w:pPr>
              <w:pStyle w:val="Tabletext"/>
              <w:spacing w:before="0" w:after="0"/>
              <w:ind w:left="0" w:right="0"/>
              <w:rPr>
                <w:ins w:id="4293" w:author="Abercrombie, Kerrie" w:date="2021-01-25T11:23:00Z"/>
                <w:rFonts w:cstheme="minorHAnsi"/>
                <w:szCs w:val="20"/>
              </w:rPr>
            </w:pPr>
            <w:ins w:id="4294" w:author="Abercrombie, Kerrie" w:date="2021-01-25T11:23:00Z">
              <w:r w:rsidRPr="007E1B75">
                <w:rPr>
                  <w:rFonts w:cstheme="minorHAnsi"/>
                  <w:szCs w:val="20"/>
                </w:rPr>
                <w:t>Hydrological equipment</w:t>
              </w:r>
            </w:ins>
          </w:p>
          <w:p w14:paraId="5BE330B8" w14:textId="77777777" w:rsidR="00C971DE" w:rsidRPr="007E1B75" w:rsidRDefault="00C971DE" w:rsidP="007E1B75">
            <w:pPr>
              <w:pStyle w:val="Tabletext"/>
              <w:spacing w:before="0" w:after="0"/>
              <w:ind w:left="709"/>
              <w:rPr>
                <w:ins w:id="4295" w:author="Abercrombie, Kerrie" w:date="2021-01-25T11:24:00Z"/>
                <w:rFonts w:cstheme="minorHAnsi"/>
                <w:szCs w:val="20"/>
              </w:rPr>
            </w:pPr>
            <w:ins w:id="4296" w:author="Abercrombie, Kerrie" w:date="2021-01-25T11:24:00Z">
              <w:r w:rsidRPr="007E1B75">
                <w:rPr>
                  <w:rFonts w:cstheme="minorHAnsi"/>
                  <w:szCs w:val="20"/>
                </w:rPr>
                <w:t>Tide gauges - remote height of tide indicators</w:t>
              </w:r>
            </w:ins>
          </w:p>
          <w:p w14:paraId="3392C237" w14:textId="35D0E287" w:rsidR="00C971DE" w:rsidRPr="007E1B75" w:rsidRDefault="00C971DE" w:rsidP="007E1B75">
            <w:pPr>
              <w:pStyle w:val="Tabletext"/>
              <w:spacing w:before="0" w:after="0"/>
              <w:ind w:left="709" w:right="0"/>
              <w:rPr>
                <w:ins w:id="4297" w:author="Abercrombie, Kerrie" w:date="2021-01-25T10:35:00Z"/>
                <w:rFonts w:cstheme="minorHAnsi"/>
                <w:szCs w:val="20"/>
              </w:rPr>
            </w:pPr>
            <w:ins w:id="4298" w:author="Abercrombie, Kerrie" w:date="2021-01-25T11:24:00Z">
              <w:r w:rsidRPr="007E1B75">
                <w:rPr>
                  <w:rFonts w:cstheme="minorHAnsi"/>
                  <w:szCs w:val="20"/>
                </w:rPr>
                <w:t>Tidal stream indicator - remote indications</w:t>
              </w:r>
            </w:ins>
          </w:p>
        </w:tc>
        <w:tc>
          <w:tcPr>
            <w:tcW w:w="683" w:type="dxa"/>
          </w:tcPr>
          <w:p w14:paraId="203175CC" w14:textId="77777777" w:rsidR="00C971DE" w:rsidRPr="007E1B75" w:rsidRDefault="00C971DE" w:rsidP="007E1B75">
            <w:pPr>
              <w:pStyle w:val="Tabletext"/>
              <w:spacing w:before="0" w:after="0"/>
              <w:rPr>
                <w:ins w:id="4299" w:author="Abercrombie, Kerrie" w:date="2021-01-25T10:35:00Z"/>
                <w:rFonts w:cstheme="minorHAnsi"/>
                <w:szCs w:val="20"/>
              </w:rPr>
            </w:pPr>
          </w:p>
        </w:tc>
        <w:tc>
          <w:tcPr>
            <w:tcW w:w="3003" w:type="dxa"/>
          </w:tcPr>
          <w:p w14:paraId="2480E755" w14:textId="77777777" w:rsidR="00C971DE" w:rsidRPr="007E1B75" w:rsidRDefault="00C971DE" w:rsidP="007E1B75">
            <w:pPr>
              <w:pStyle w:val="Tabletext"/>
              <w:spacing w:before="0" w:after="0"/>
              <w:ind w:left="0" w:right="7"/>
              <w:rPr>
                <w:ins w:id="4300" w:author="Abercrombie, Kerrie" w:date="2021-01-25T10:35:00Z"/>
                <w:rFonts w:cstheme="minorHAnsi"/>
                <w:szCs w:val="20"/>
              </w:rPr>
            </w:pPr>
          </w:p>
        </w:tc>
      </w:tr>
      <w:tr w:rsidR="00C971DE" w:rsidRPr="007E1B75" w14:paraId="4DF20542" w14:textId="77777777" w:rsidTr="007E46AB">
        <w:trPr>
          <w:ins w:id="4301" w:author="Abercrombie, Kerrie" w:date="2021-01-25T10:35:00Z"/>
        </w:trPr>
        <w:tc>
          <w:tcPr>
            <w:tcW w:w="846" w:type="dxa"/>
            <w:vMerge/>
          </w:tcPr>
          <w:p w14:paraId="67A9F8DD" w14:textId="77777777" w:rsidR="00C971DE" w:rsidRPr="007E1B75" w:rsidRDefault="00C971DE" w:rsidP="007E1B75">
            <w:pPr>
              <w:pStyle w:val="Tabletext"/>
              <w:spacing w:before="0" w:after="0"/>
              <w:rPr>
                <w:ins w:id="4302" w:author="Abercrombie, Kerrie" w:date="2021-01-25T10:35:00Z"/>
                <w:rFonts w:cstheme="minorHAnsi"/>
                <w:szCs w:val="20"/>
              </w:rPr>
            </w:pPr>
          </w:p>
        </w:tc>
        <w:tc>
          <w:tcPr>
            <w:tcW w:w="4607" w:type="dxa"/>
            <w:vMerge/>
          </w:tcPr>
          <w:p w14:paraId="7EBD3523" w14:textId="77777777" w:rsidR="00C971DE" w:rsidRPr="007E1B75" w:rsidRDefault="00C971DE" w:rsidP="007E1B75">
            <w:pPr>
              <w:pStyle w:val="Tabletext"/>
              <w:spacing w:before="0" w:after="0"/>
              <w:ind w:left="0" w:right="0"/>
              <w:rPr>
                <w:ins w:id="4303" w:author="Abercrombie, Kerrie" w:date="2021-01-25T10:35:00Z"/>
                <w:rFonts w:cstheme="minorHAnsi"/>
                <w:i/>
                <w:szCs w:val="20"/>
              </w:rPr>
            </w:pPr>
          </w:p>
        </w:tc>
        <w:tc>
          <w:tcPr>
            <w:tcW w:w="921" w:type="dxa"/>
          </w:tcPr>
          <w:p w14:paraId="3BAC7BCC" w14:textId="0C21816A" w:rsidR="00C971DE" w:rsidRPr="007E1B75" w:rsidRDefault="00C971DE" w:rsidP="007E1B75">
            <w:pPr>
              <w:pStyle w:val="Tabletext"/>
              <w:spacing w:before="0" w:after="0"/>
              <w:ind w:left="0" w:right="0"/>
              <w:rPr>
                <w:ins w:id="4304" w:author="Abercrombie, Kerrie" w:date="2021-01-25T10:35:00Z"/>
                <w:rFonts w:cstheme="minorHAnsi"/>
                <w:szCs w:val="20"/>
              </w:rPr>
            </w:pPr>
            <w:ins w:id="4305" w:author="Abercrombie, Kerrie" w:date="2021-01-25T10:35:00Z">
              <w:r w:rsidRPr="007E1B75">
                <w:rPr>
                  <w:rFonts w:cstheme="minorHAnsi"/>
                  <w:szCs w:val="20"/>
                </w:rPr>
                <w:t>5.5.2</w:t>
              </w:r>
            </w:ins>
          </w:p>
        </w:tc>
        <w:tc>
          <w:tcPr>
            <w:tcW w:w="4607" w:type="dxa"/>
          </w:tcPr>
          <w:p w14:paraId="53E71817" w14:textId="77777777" w:rsidR="00C971DE" w:rsidRPr="007E1B75" w:rsidRDefault="00C971DE" w:rsidP="007E1B75">
            <w:pPr>
              <w:pStyle w:val="Tabletext"/>
              <w:spacing w:before="0" w:after="0"/>
              <w:ind w:left="0" w:right="0"/>
              <w:rPr>
                <w:ins w:id="4306" w:author="Abercrombie, Kerrie" w:date="2021-01-25T11:24:00Z"/>
                <w:rFonts w:cstheme="minorHAnsi"/>
                <w:szCs w:val="20"/>
              </w:rPr>
            </w:pPr>
            <w:ins w:id="4307" w:author="Abercrombie, Kerrie" w:date="2021-01-25T11:24:00Z">
              <w:r w:rsidRPr="007E1B75">
                <w:rPr>
                  <w:rFonts w:cstheme="minorHAnsi"/>
                  <w:szCs w:val="20"/>
                </w:rPr>
                <w:t>Meteorological equipment</w:t>
              </w:r>
            </w:ins>
          </w:p>
          <w:p w14:paraId="5294CF7E" w14:textId="77777777" w:rsidR="00C971DE" w:rsidRPr="007E1B75" w:rsidRDefault="00C971DE" w:rsidP="007E1B75">
            <w:pPr>
              <w:pStyle w:val="Tabletext"/>
              <w:spacing w:before="0" w:after="0"/>
              <w:ind w:left="709"/>
              <w:rPr>
                <w:ins w:id="4308" w:author="Abercrombie, Kerrie" w:date="2021-01-25T11:24:00Z"/>
                <w:rFonts w:cstheme="minorHAnsi"/>
                <w:szCs w:val="20"/>
              </w:rPr>
            </w:pPr>
            <w:ins w:id="4309" w:author="Abercrombie, Kerrie" w:date="2021-01-25T11:24:00Z">
              <w:r w:rsidRPr="007E1B75">
                <w:rPr>
                  <w:rFonts w:cstheme="minorHAnsi"/>
                  <w:szCs w:val="20"/>
                </w:rPr>
                <w:t>Barometer</w:t>
              </w:r>
            </w:ins>
          </w:p>
          <w:p w14:paraId="31E8EBFE" w14:textId="77777777" w:rsidR="00C971DE" w:rsidRPr="007E1B75" w:rsidRDefault="00C971DE" w:rsidP="007E1B75">
            <w:pPr>
              <w:pStyle w:val="Tabletext"/>
              <w:spacing w:before="0" w:after="0"/>
              <w:ind w:left="709"/>
              <w:rPr>
                <w:ins w:id="4310" w:author="Abercrombie, Kerrie" w:date="2021-01-25T11:24:00Z"/>
                <w:rFonts w:cstheme="minorHAnsi"/>
                <w:szCs w:val="20"/>
              </w:rPr>
            </w:pPr>
            <w:ins w:id="4311" w:author="Abercrombie, Kerrie" w:date="2021-01-25T11:24:00Z">
              <w:r w:rsidRPr="007E1B75">
                <w:rPr>
                  <w:rFonts w:cstheme="minorHAnsi"/>
                  <w:szCs w:val="20"/>
                </w:rPr>
                <w:t>Temperature/humidity indicators</w:t>
              </w:r>
            </w:ins>
          </w:p>
          <w:p w14:paraId="4FB2333C" w14:textId="77777777" w:rsidR="00C971DE" w:rsidRPr="007E1B75" w:rsidRDefault="00C971DE" w:rsidP="007E1B75">
            <w:pPr>
              <w:pStyle w:val="Tabletext"/>
              <w:spacing w:before="0" w:after="0"/>
              <w:ind w:left="709"/>
              <w:rPr>
                <w:ins w:id="4312" w:author="Abercrombie, Kerrie" w:date="2021-01-25T11:24:00Z"/>
                <w:rFonts w:cstheme="minorHAnsi"/>
                <w:szCs w:val="20"/>
              </w:rPr>
            </w:pPr>
            <w:ins w:id="4313" w:author="Abercrombie, Kerrie" w:date="2021-01-25T11:24:00Z">
              <w:r w:rsidRPr="007E1B75">
                <w:rPr>
                  <w:rFonts w:cstheme="minorHAnsi"/>
                  <w:szCs w:val="20"/>
                </w:rPr>
                <w:t>Anemometers</w:t>
              </w:r>
            </w:ins>
          </w:p>
          <w:p w14:paraId="63161327" w14:textId="026454F9" w:rsidR="00C971DE" w:rsidRPr="007E1B75" w:rsidRDefault="00C971DE" w:rsidP="007E1B75">
            <w:pPr>
              <w:pStyle w:val="Tabletext"/>
              <w:spacing w:before="0" w:after="0"/>
              <w:ind w:left="709" w:right="0"/>
              <w:rPr>
                <w:ins w:id="4314" w:author="Abercrombie, Kerrie" w:date="2021-01-25T10:35:00Z"/>
                <w:rFonts w:cstheme="minorHAnsi"/>
                <w:szCs w:val="20"/>
              </w:rPr>
            </w:pPr>
            <w:ins w:id="4315" w:author="Abercrombie, Kerrie" w:date="2021-01-25T11:24:00Z">
              <w:r w:rsidRPr="007E1B75">
                <w:rPr>
                  <w:rFonts w:cstheme="minorHAnsi"/>
                  <w:szCs w:val="20"/>
                </w:rPr>
                <w:t>Visibility</w:t>
              </w:r>
            </w:ins>
          </w:p>
        </w:tc>
        <w:tc>
          <w:tcPr>
            <w:tcW w:w="683" w:type="dxa"/>
          </w:tcPr>
          <w:p w14:paraId="60E9BB66" w14:textId="77777777" w:rsidR="00C971DE" w:rsidRPr="007E1B75" w:rsidRDefault="00C971DE" w:rsidP="007E1B75">
            <w:pPr>
              <w:pStyle w:val="Tabletext"/>
              <w:spacing w:before="0" w:after="0"/>
              <w:rPr>
                <w:ins w:id="4316" w:author="Abercrombie, Kerrie" w:date="2021-01-25T10:35:00Z"/>
                <w:rFonts w:cstheme="minorHAnsi"/>
                <w:szCs w:val="20"/>
              </w:rPr>
            </w:pPr>
          </w:p>
        </w:tc>
        <w:tc>
          <w:tcPr>
            <w:tcW w:w="3003" w:type="dxa"/>
          </w:tcPr>
          <w:p w14:paraId="01C7180B" w14:textId="77777777" w:rsidR="00C971DE" w:rsidRPr="007E1B75" w:rsidRDefault="00C971DE" w:rsidP="007E1B75">
            <w:pPr>
              <w:pStyle w:val="Tabletext"/>
              <w:spacing w:before="0" w:after="0"/>
              <w:ind w:left="0" w:right="7"/>
              <w:rPr>
                <w:ins w:id="4317" w:author="Abercrombie, Kerrie" w:date="2021-01-25T10:35:00Z"/>
                <w:rFonts w:cstheme="minorHAnsi"/>
                <w:szCs w:val="20"/>
              </w:rPr>
            </w:pPr>
          </w:p>
        </w:tc>
      </w:tr>
      <w:tr w:rsidR="00C971DE" w:rsidRPr="007E1B75" w14:paraId="61769E24" w14:textId="77777777" w:rsidTr="00227957">
        <w:trPr>
          <w:trHeight w:val="70"/>
          <w:ins w:id="4318" w:author="Abercrombie, Kerrie" w:date="2021-01-25T10:35:00Z"/>
        </w:trPr>
        <w:tc>
          <w:tcPr>
            <w:tcW w:w="846" w:type="dxa"/>
            <w:shd w:val="clear" w:color="auto" w:fill="F2F2F2" w:themeFill="background1" w:themeFillShade="F2"/>
          </w:tcPr>
          <w:p w14:paraId="050F7B6B" w14:textId="566E8F5C" w:rsidR="00C971DE" w:rsidRPr="007E1B75" w:rsidRDefault="00C971DE" w:rsidP="007E1B75">
            <w:pPr>
              <w:pStyle w:val="Tabletext"/>
              <w:spacing w:before="0" w:after="0"/>
              <w:rPr>
                <w:ins w:id="4319" w:author="Abercrombie, Kerrie" w:date="2021-01-25T10:35:00Z"/>
                <w:rFonts w:cstheme="minorHAnsi"/>
                <w:b/>
                <w:szCs w:val="20"/>
              </w:rPr>
            </w:pPr>
            <w:ins w:id="4320" w:author="Abercrombie, Kerrie" w:date="2021-01-25T10:37:00Z">
              <w:r w:rsidRPr="007E1B75">
                <w:rPr>
                  <w:rFonts w:cstheme="minorHAnsi"/>
                  <w:b/>
                  <w:szCs w:val="20"/>
                </w:rPr>
                <w:t>5.6</w:t>
              </w:r>
            </w:ins>
          </w:p>
        </w:tc>
        <w:tc>
          <w:tcPr>
            <w:tcW w:w="4607" w:type="dxa"/>
            <w:shd w:val="clear" w:color="auto" w:fill="F2F2F2" w:themeFill="background1" w:themeFillShade="F2"/>
          </w:tcPr>
          <w:p w14:paraId="3DFE6594" w14:textId="26786749" w:rsidR="00C971DE" w:rsidRPr="007E1B75" w:rsidRDefault="00C971DE" w:rsidP="007E1B75">
            <w:pPr>
              <w:pStyle w:val="Tabletext"/>
              <w:spacing w:before="0" w:after="0"/>
              <w:ind w:left="0" w:right="0"/>
              <w:rPr>
                <w:ins w:id="4321" w:author="Abercrombie, Kerrie" w:date="2021-01-25T10:35:00Z"/>
                <w:rFonts w:cstheme="minorHAnsi"/>
                <w:b/>
                <w:szCs w:val="20"/>
              </w:rPr>
            </w:pPr>
            <w:ins w:id="4322" w:author="Abercrombie, Kerrie" w:date="2021-01-25T10:37:00Z">
              <w:r w:rsidRPr="007E1B75">
                <w:rPr>
                  <w:rFonts w:cstheme="minorHAnsi"/>
                  <w:b/>
                  <w:szCs w:val="20"/>
                </w:rPr>
                <w:t>DECISION SUPPORT TOOLS</w:t>
              </w:r>
            </w:ins>
          </w:p>
        </w:tc>
        <w:tc>
          <w:tcPr>
            <w:tcW w:w="921" w:type="dxa"/>
            <w:shd w:val="clear" w:color="auto" w:fill="F2F2F2" w:themeFill="background1" w:themeFillShade="F2"/>
          </w:tcPr>
          <w:p w14:paraId="638BB0F6" w14:textId="77777777" w:rsidR="00C971DE" w:rsidRPr="007E1B75" w:rsidRDefault="00C971DE" w:rsidP="007E1B75">
            <w:pPr>
              <w:pStyle w:val="Tabletext"/>
              <w:spacing w:before="0" w:after="0"/>
              <w:ind w:left="0" w:right="0"/>
              <w:rPr>
                <w:ins w:id="4323" w:author="Abercrombie, Kerrie" w:date="2021-01-25T10:35:00Z"/>
                <w:rFonts w:cstheme="minorHAnsi"/>
                <w:b/>
                <w:szCs w:val="20"/>
              </w:rPr>
            </w:pPr>
          </w:p>
        </w:tc>
        <w:tc>
          <w:tcPr>
            <w:tcW w:w="4607" w:type="dxa"/>
            <w:shd w:val="clear" w:color="auto" w:fill="F2F2F2" w:themeFill="background1" w:themeFillShade="F2"/>
          </w:tcPr>
          <w:p w14:paraId="0110B12D" w14:textId="77777777" w:rsidR="00C971DE" w:rsidRPr="007E1B75" w:rsidRDefault="00C971DE" w:rsidP="007E1B75">
            <w:pPr>
              <w:pStyle w:val="Tabletext"/>
              <w:spacing w:before="0" w:after="0"/>
              <w:ind w:left="0" w:right="0"/>
              <w:rPr>
                <w:ins w:id="4324" w:author="Abercrombie, Kerrie" w:date="2021-01-25T10:35:00Z"/>
                <w:rFonts w:cstheme="minorHAnsi"/>
                <w:b/>
                <w:szCs w:val="20"/>
              </w:rPr>
            </w:pPr>
          </w:p>
        </w:tc>
        <w:tc>
          <w:tcPr>
            <w:tcW w:w="683" w:type="dxa"/>
            <w:shd w:val="clear" w:color="auto" w:fill="F2F2F2" w:themeFill="background1" w:themeFillShade="F2"/>
          </w:tcPr>
          <w:p w14:paraId="7869BCB9" w14:textId="77777777" w:rsidR="00C971DE" w:rsidRPr="007E1B75" w:rsidRDefault="00C971DE" w:rsidP="007E1B75">
            <w:pPr>
              <w:pStyle w:val="Tabletext"/>
              <w:spacing w:before="0" w:after="0"/>
              <w:rPr>
                <w:ins w:id="4325" w:author="Abercrombie, Kerrie" w:date="2021-01-25T10:35:00Z"/>
                <w:rFonts w:cstheme="minorHAnsi"/>
                <w:b/>
                <w:szCs w:val="20"/>
              </w:rPr>
            </w:pPr>
          </w:p>
        </w:tc>
        <w:tc>
          <w:tcPr>
            <w:tcW w:w="3003" w:type="dxa"/>
            <w:shd w:val="clear" w:color="auto" w:fill="F2F2F2" w:themeFill="background1" w:themeFillShade="F2"/>
          </w:tcPr>
          <w:p w14:paraId="0B79F9F3" w14:textId="77777777" w:rsidR="00C971DE" w:rsidRPr="007E1B75" w:rsidRDefault="00C971DE" w:rsidP="007E1B75">
            <w:pPr>
              <w:pStyle w:val="Tabletext"/>
              <w:spacing w:before="0" w:after="0"/>
              <w:ind w:left="0" w:right="7"/>
              <w:rPr>
                <w:ins w:id="4326" w:author="Abercrombie, Kerrie" w:date="2021-01-25T10:35:00Z"/>
                <w:rFonts w:cstheme="minorHAnsi"/>
                <w:b/>
                <w:szCs w:val="20"/>
              </w:rPr>
            </w:pPr>
          </w:p>
        </w:tc>
      </w:tr>
      <w:tr w:rsidR="00C971DE" w:rsidRPr="007E1B75" w14:paraId="4AC2728D" w14:textId="77777777" w:rsidTr="007E46AB">
        <w:trPr>
          <w:ins w:id="4327" w:author="Abercrombie, Kerrie" w:date="2021-01-25T10:35:00Z"/>
        </w:trPr>
        <w:tc>
          <w:tcPr>
            <w:tcW w:w="846" w:type="dxa"/>
            <w:vMerge w:val="restart"/>
          </w:tcPr>
          <w:p w14:paraId="1E9DB421" w14:textId="77777777" w:rsidR="00C971DE" w:rsidRPr="007E1B75" w:rsidRDefault="00C971DE" w:rsidP="007E1B75">
            <w:pPr>
              <w:pStyle w:val="Tabletext"/>
              <w:spacing w:before="0" w:after="0"/>
              <w:rPr>
                <w:ins w:id="4328" w:author="Abercrombie, Kerrie" w:date="2021-01-25T10:35:00Z"/>
                <w:rFonts w:cstheme="minorHAnsi"/>
                <w:szCs w:val="20"/>
              </w:rPr>
            </w:pPr>
          </w:p>
        </w:tc>
        <w:tc>
          <w:tcPr>
            <w:tcW w:w="4607" w:type="dxa"/>
            <w:vMerge w:val="restart"/>
          </w:tcPr>
          <w:p w14:paraId="231422CB" w14:textId="77777777" w:rsidR="00C971DE" w:rsidRPr="00E24E9A" w:rsidRDefault="00C971DE" w:rsidP="00E24E9A">
            <w:pPr>
              <w:pStyle w:val="Tabletext"/>
              <w:spacing w:before="0" w:after="0"/>
              <w:ind w:left="0"/>
              <w:rPr>
                <w:ins w:id="4329" w:author="Abercrombie, Kerrie" w:date="2021-01-25T10:35:00Z"/>
                <w:rFonts w:cstheme="minorHAnsi"/>
                <w:sz w:val="18"/>
                <w:szCs w:val="20"/>
              </w:rPr>
            </w:pPr>
          </w:p>
        </w:tc>
        <w:tc>
          <w:tcPr>
            <w:tcW w:w="921" w:type="dxa"/>
          </w:tcPr>
          <w:p w14:paraId="56878030" w14:textId="60B4FAFD" w:rsidR="00C971DE" w:rsidRPr="007E1B75" w:rsidRDefault="00C971DE" w:rsidP="007E1B75">
            <w:pPr>
              <w:pStyle w:val="Tabletext"/>
              <w:spacing w:before="0" w:after="0"/>
              <w:ind w:left="0" w:right="0"/>
              <w:rPr>
                <w:ins w:id="4330" w:author="Abercrombie, Kerrie" w:date="2021-01-25T10:35:00Z"/>
                <w:rFonts w:cstheme="minorHAnsi"/>
                <w:szCs w:val="20"/>
              </w:rPr>
            </w:pPr>
            <w:ins w:id="4331" w:author="Abercrombie, Kerrie" w:date="2021-01-25T10:41:00Z">
              <w:r w:rsidRPr="007E1B75">
                <w:rPr>
                  <w:rFonts w:cstheme="minorHAnsi"/>
                  <w:szCs w:val="20"/>
                </w:rPr>
                <w:t>5.6</w:t>
              </w:r>
            </w:ins>
            <w:ins w:id="4332" w:author="Abercrombie, Kerrie" w:date="2021-01-25T10:35:00Z">
              <w:r w:rsidRPr="007E1B75">
                <w:rPr>
                  <w:rFonts w:cstheme="minorHAnsi"/>
                  <w:szCs w:val="20"/>
                </w:rPr>
                <w:t>.1</w:t>
              </w:r>
            </w:ins>
          </w:p>
        </w:tc>
        <w:tc>
          <w:tcPr>
            <w:tcW w:w="4607" w:type="dxa"/>
          </w:tcPr>
          <w:p w14:paraId="770F278B" w14:textId="77777777" w:rsidR="00E24E9A" w:rsidRDefault="00E24E9A" w:rsidP="007E1B75">
            <w:pPr>
              <w:pStyle w:val="Tabletext"/>
              <w:spacing w:before="0" w:after="0"/>
              <w:ind w:left="0" w:right="0"/>
              <w:rPr>
                <w:ins w:id="4333" w:author="Abercrombie, Kerrie" w:date="2021-01-25T11:51:00Z"/>
                <w:rFonts w:cstheme="minorHAnsi"/>
                <w:szCs w:val="20"/>
              </w:rPr>
            </w:pPr>
            <w:ins w:id="4334" w:author="Abercrombie, Kerrie" w:date="2021-01-25T11:51:00Z">
              <w:r>
                <w:rPr>
                  <w:rFonts w:cstheme="minorHAnsi"/>
                  <w:szCs w:val="20"/>
                </w:rPr>
                <w:t>Limitations</w:t>
              </w:r>
            </w:ins>
          </w:p>
          <w:p w14:paraId="274DA55A" w14:textId="37D164A7" w:rsidR="00C971DE" w:rsidRPr="007E1B75" w:rsidRDefault="00C971DE" w:rsidP="00E24E9A">
            <w:pPr>
              <w:pStyle w:val="Tabletext"/>
              <w:spacing w:before="0" w:after="0"/>
              <w:ind w:left="709" w:right="0"/>
              <w:rPr>
                <w:ins w:id="4335" w:author="Abercrombie, Kerrie" w:date="2021-01-25T10:35:00Z"/>
                <w:rFonts w:cstheme="minorHAnsi"/>
                <w:szCs w:val="20"/>
              </w:rPr>
            </w:pPr>
            <w:ins w:id="4336" w:author="Abercrombie, Kerrie" w:date="2021-01-25T10:37:00Z">
              <w:r w:rsidRPr="007E1B75">
                <w:rPr>
                  <w:rFonts w:cstheme="minorHAnsi"/>
                  <w:szCs w:val="20"/>
                </w:rPr>
                <w:t>Fusing of Targets</w:t>
              </w:r>
            </w:ins>
          </w:p>
        </w:tc>
        <w:tc>
          <w:tcPr>
            <w:tcW w:w="683" w:type="dxa"/>
          </w:tcPr>
          <w:p w14:paraId="68CD4775" w14:textId="77777777" w:rsidR="00C971DE" w:rsidRPr="007E1B75" w:rsidRDefault="00C971DE" w:rsidP="007E1B75">
            <w:pPr>
              <w:pStyle w:val="Tabletext"/>
              <w:spacing w:before="0" w:after="0"/>
              <w:rPr>
                <w:ins w:id="4337" w:author="Abercrombie, Kerrie" w:date="2021-01-25T10:35:00Z"/>
                <w:rFonts w:cstheme="minorHAnsi"/>
                <w:szCs w:val="20"/>
              </w:rPr>
            </w:pPr>
          </w:p>
        </w:tc>
        <w:tc>
          <w:tcPr>
            <w:tcW w:w="3003" w:type="dxa"/>
          </w:tcPr>
          <w:p w14:paraId="263B4493" w14:textId="77777777" w:rsidR="00C971DE" w:rsidRPr="007E1B75" w:rsidRDefault="00C971DE" w:rsidP="007E1B75">
            <w:pPr>
              <w:pStyle w:val="Tabletext"/>
              <w:spacing w:before="0" w:after="0"/>
              <w:ind w:left="0" w:right="7"/>
              <w:rPr>
                <w:ins w:id="4338" w:author="Abercrombie, Kerrie" w:date="2021-01-25T10:35:00Z"/>
                <w:rFonts w:cstheme="minorHAnsi"/>
                <w:szCs w:val="20"/>
              </w:rPr>
            </w:pPr>
          </w:p>
        </w:tc>
      </w:tr>
      <w:tr w:rsidR="00C971DE" w:rsidRPr="007E1B75" w14:paraId="539ACE18" w14:textId="77777777" w:rsidTr="007E46AB">
        <w:trPr>
          <w:ins w:id="4339" w:author="Abercrombie, Kerrie" w:date="2021-01-25T10:35:00Z"/>
        </w:trPr>
        <w:tc>
          <w:tcPr>
            <w:tcW w:w="846" w:type="dxa"/>
            <w:vMerge/>
          </w:tcPr>
          <w:p w14:paraId="20B15913" w14:textId="77777777" w:rsidR="00C971DE" w:rsidRPr="007E1B75" w:rsidRDefault="00C971DE" w:rsidP="007E1B75">
            <w:pPr>
              <w:pStyle w:val="Tabletext"/>
              <w:spacing w:before="0" w:after="0"/>
              <w:rPr>
                <w:ins w:id="4340" w:author="Abercrombie, Kerrie" w:date="2021-01-25T10:35:00Z"/>
                <w:rFonts w:cstheme="minorHAnsi"/>
                <w:szCs w:val="20"/>
              </w:rPr>
            </w:pPr>
          </w:p>
        </w:tc>
        <w:tc>
          <w:tcPr>
            <w:tcW w:w="4607" w:type="dxa"/>
            <w:vMerge/>
          </w:tcPr>
          <w:p w14:paraId="4EB2FD2D" w14:textId="77777777" w:rsidR="00C971DE" w:rsidRPr="007E1B75" w:rsidRDefault="00C971DE" w:rsidP="007E1B75">
            <w:pPr>
              <w:pStyle w:val="Tabletext"/>
              <w:spacing w:before="0" w:after="0"/>
              <w:ind w:left="0" w:right="0"/>
              <w:rPr>
                <w:ins w:id="4341" w:author="Abercrombie, Kerrie" w:date="2021-01-25T10:35:00Z"/>
                <w:rFonts w:cstheme="minorHAnsi"/>
                <w:i/>
                <w:szCs w:val="20"/>
              </w:rPr>
            </w:pPr>
          </w:p>
        </w:tc>
        <w:tc>
          <w:tcPr>
            <w:tcW w:w="921" w:type="dxa"/>
          </w:tcPr>
          <w:p w14:paraId="43A787EE" w14:textId="423617DC" w:rsidR="00C971DE" w:rsidRPr="007E1B75" w:rsidRDefault="00C971DE" w:rsidP="007E1B75">
            <w:pPr>
              <w:pStyle w:val="Tabletext"/>
              <w:spacing w:before="0" w:after="0"/>
              <w:ind w:left="0" w:right="0"/>
              <w:rPr>
                <w:ins w:id="4342" w:author="Abercrombie, Kerrie" w:date="2021-01-25T10:35:00Z"/>
                <w:rFonts w:cstheme="minorHAnsi"/>
                <w:szCs w:val="20"/>
              </w:rPr>
            </w:pPr>
            <w:ins w:id="4343" w:author="Abercrombie, Kerrie" w:date="2021-01-25T10:35:00Z">
              <w:r w:rsidRPr="007E1B75">
                <w:rPr>
                  <w:rFonts w:cstheme="minorHAnsi"/>
                  <w:szCs w:val="20"/>
                </w:rPr>
                <w:t>5.6.2</w:t>
              </w:r>
            </w:ins>
          </w:p>
        </w:tc>
        <w:tc>
          <w:tcPr>
            <w:tcW w:w="4607" w:type="dxa"/>
          </w:tcPr>
          <w:p w14:paraId="0D169479" w14:textId="77777777" w:rsidR="00C971DE" w:rsidRPr="007E1B75" w:rsidRDefault="00C971DE" w:rsidP="007E1B75">
            <w:pPr>
              <w:pStyle w:val="Tabletext"/>
              <w:spacing w:before="0" w:after="0"/>
              <w:ind w:left="300" w:right="0"/>
              <w:rPr>
                <w:ins w:id="4344" w:author="Abercrombie, Kerrie" w:date="2021-01-25T10:35:00Z"/>
                <w:rFonts w:cstheme="minorHAnsi"/>
                <w:szCs w:val="20"/>
              </w:rPr>
            </w:pPr>
          </w:p>
        </w:tc>
        <w:tc>
          <w:tcPr>
            <w:tcW w:w="683" w:type="dxa"/>
          </w:tcPr>
          <w:p w14:paraId="364AA5B9" w14:textId="77777777" w:rsidR="00C971DE" w:rsidRPr="007E1B75" w:rsidRDefault="00C971DE" w:rsidP="007E1B75">
            <w:pPr>
              <w:pStyle w:val="Tabletext"/>
              <w:spacing w:before="0" w:after="0"/>
              <w:rPr>
                <w:ins w:id="4345" w:author="Abercrombie, Kerrie" w:date="2021-01-25T10:35:00Z"/>
                <w:rFonts w:cstheme="minorHAnsi"/>
                <w:szCs w:val="20"/>
              </w:rPr>
            </w:pPr>
          </w:p>
        </w:tc>
        <w:tc>
          <w:tcPr>
            <w:tcW w:w="3003" w:type="dxa"/>
          </w:tcPr>
          <w:p w14:paraId="68C473C9" w14:textId="77777777" w:rsidR="00C971DE" w:rsidRPr="007E1B75" w:rsidRDefault="00C971DE" w:rsidP="007E1B75">
            <w:pPr>
              <w:pStyle w:val="Tabletext"/>
              <w:spacing w:before="0" w:after="0"/>
              <w:ind w:left="0" w:right="7"/>
              <w:rPr>
                <w:ins w:id="4346" w:author="Abercrombie, Kerrie" w:date="2021-01-25T10:35:00Z"/>
                <w:rFonts w:cstheme="minorHAnsi"/>
                <w:szCs w:val="20"/>
              </w:rPr>
            </w:pPr>
          </w:p>
        </w:tc>
      </w:tr>
    </w:tbl>
    <w:p w14:paraId="3E713D34" w14:textId="77777777" w:rsidR="00C352C2" w:rsidRDefault="00C352C2" w:rsidP="00C352C2">
      <w:pPr>
        <w:pStyle w:val="BodyText"/>
        <w:rPr>
          <w:ins w:id="4347" w:author="Abercrombie, Kerrie" w:date="2021-01-21T13:20:00Z"/>
        </w:rPr>
      </w:pPr>
    </w:p>
    <w:p w14:paraId="552EDD0B" w14:textId="77777777" w:rsidR="00C352C2" w:rsidRDefault="00C352C2" w:rsidP="00C352C2">
      <w:pPr>
        <w:pStyle w:val="BodyText"/>
        <w:rPr>
          <w:ins w:id="4348" w:author="Abercrombie, Kerrie" w:date="2021-01-21T13:20:00Z"/>
        </w:rPr>
      </w:pPr>
    </w:p>
    <w:p w14:paraId="2D377FAD" w14:textId="77777777" w:rsidR="00C352C2" w:rsidRDefault="00C352C2" w:rsidP="00C352C2">
      <w:pPr>
        <w:pStyle w:val="Heading1"/>
        <w:rPr>
          <w:ins w:id="4349" w:author="Abercrombie, Kerrie" w:date="2021-01-21T13:25:00Z"/>
        </w:rPr>
      </w:pPr>
      <w:bookmarkStart w:id="4350" w:name="_Toc62642299"/>
      <w:ins w:id="4351" w:author="Abercrombie, Kerrie" w:date="2021-01-21T13:25:00Z">
        <w:r>
          <w:t>REFERENCES REVELANT TO THIS MODULE</w:t>
        </w:r>
        <w:bookmarkEnd w:id="4350"/>
      </w:ins>
    </w:p>
    <w:p w14:paraId="4529EA49" w14:textId="77777777" w:rsidR="00C352C2" w:rsidRDefault="00C352C2" w:rsidP="00C352C2">
      <w:pPr>
        <w:pStyle w:val="Heading1separatationline"/>
        <w:rPr>
          <w:ins w:id="4352" w:author="Abercrombie, Kerrie" w:date="2021-01-21T13:25:00Z"/>
        </w:rPr>
      </w:pPr>
    </w:p>
    <w:p w14:paraId="740DD592" w14:textId="77777777" w:rsidR="00C352C2" w:rsidRDefault="00C352C2" w:rsidP="00C352C2">
      <w:pPr>
        <w:pStyle w:val="BodyText"/>
        <w:rPr>
          <w:ins w:id="4353" w:author="Abercrombie, Kerrie" w:date="2021-01-21T13:25:00Z"/>
        </w:rPr>
      </w:pPr>
      <w:ins w:id="4354" w:author="Abercrombie, Kerrie" w:date="2021-01-21T13:25:00Z">
        <w:r>
          <w:t>The following reference materials are relevant in the planning of this module:</w:t>
        </w:r>
      </w:ins>
    </w:p>
    <w:p w14:paraId="51C74730" w14:textId="77777777" w:rsidR="00C352C2" w:rsidRDefault="00C352C2" w:rsidP="00C352C2">
      <w:pPr>
        <w:pStyle w:val="Bullet1"/>
        <w:rPr>
          <w:ins w:id="4355" w:author="Abercrombie, Kerrie" w:date="2021-01-21T13:25:00Z"/>
        </w:rPr>
      </w:pPr>
    </w:p>
    <w:p w14:paraId="01E2D188" w14:textId="7B52AE0D" w:rsidR="00C352C2" w:rsidRDefault="00C352C2" w:rsidP="00C352C2">
      <w:pPr>
        <w:pStyle w:val="BodyText"/>
        <w:rPr>
          <w:ins w:id="4356" w:author="Abercrombie, Kerrie" w:date="2021-01-21T13:25:00Z"/>
        </w:rPr>
      </w:pPr>
    </w:p>
    <w:p w14:paraId="2DEC2362" w14:textId="77777777" w:rsidR="00C352C2" w:rsidRDefault="00C352C2" w:rsidP="00C352C2">
      <w:pPr>
        <w:pStyle w:val="BodyText"/>
        <w:rPr>
          <w:ins w:id="4357" w:author="Abercrombie, Kerrie" w:date="2021-01-21T13:20:00Z"/>
        </w:rPr>
      </w:pPr>
    </w:p>
    <w:p w14:paraId="758CFC69" w14:textId="77777777" w:rsidR="00C352C2" w:rsidRDefault="00C352C2" w:rsidP="00C352C2">
      <w:pPr>
        <w:pStyle w:val="Heading1"/>
        <w:rPr>
          <w:ins w:id="4358" w:author="Abercrombie, Kerrie" w:date="2021-01-21T13:20:00Z"/>
        </w:rPr>
      </w:pPr>
      <w:bookmarkStart w:id="4359" w:name="_Toc62642300"/>
      <w:ins w:id="4360" w:author="Abercrombie, Kerrie" w:date="2021-01-21T13:20:00Z">
        <w:r>
          <w:t>VTS OPERATOR COMPETENCE CHART</w:t>
        </w:r>
        <w:bookmarkEnd w:id="4359"/>
      </w:ins>
    </w:p>
    <w:p w14:paraId="3CBC3638" w14:textId="77777777" w:rsidR="00C352C2" w:rsidRPr="00625BCF" w:rsidRDefault="00C352C2" w:rsidP="00C352C2">
      <w:pPr>
        <w:pStyle w:val="Heading1separatationline"/>
        <w:rPr>
          <w:ins w:id="4361" w:author="Abercrombie, Kerrie" w:date="2021-01-21T13:20:00Z"/>
        </w:rPr>
      </w:pPr>
    </w:p>
    <w:tbl>
      <w:tblPr>
        <w:tblStyle w:val="TableGrid"/>
        <w:tblW w:w="0" w:type="auto"/>
        <w:tblLook w:val="04A0" w:firstRow="1" w:lastRow="0" w:firstColumn="1" w:lastColumn="0" w:noHBand="0" w:noVBand="1"/>
      </w:tblPr>
      <w:tblGrid>
        <w:gridCol w:w="3640"/>
        <w:gridCol w:w="3640"/>
        <w:gridCol w:w="3640"/>
        <w:gridCol w:w="3640"/>
      </w:tblGrid>
      <w:tr w:rsidR="00C352C2" w14:paraId="24815253" w14:textId="77777777" w:rsidTr="00AD3191">
        <w:trPr>
          <w:ins w:id="4362" w:author="Abercrombie, Kerrie" w:date="2021-01-21T13:20:00Z"/>
        </w:trPr>
        <w:tc>
          <w:tcPr>
            <w:tcW w:w="3640" w:type="dxa"/>
          </w:tcPr>
          <w:p w14:paraId="1B78C64E" w14:textId="77777777" w:rsidR="00C352C2" w:rsidRDefault="00C352C2" w:rsidP="00AD3191">
            <w:pPr>
              <w:pStyle w:val="Tableheading"/>
              <w:rPr>
                <w:ins w:id="4363" w:author="Abercrombie, Kerrie" w:date="2021-01-21T13:20:00Z"/>
              </w:rPr>
            </w:pPr>
            <w:ins w:id="4364" w:author="Abercrombie, Kerrie" w:date="2021-01-21T13:20:00Z">
              <w:r>
                <w:t>Competence Area</w:t>
              </w:r>
            </w:ins>
          </w:p>
        </w:tc>
        <w:tc>
          <w:tcPr>
            <w:tcW w:w="3640" w:type="dxa"/>
          </w:tcPr>
          <w:p w14:paraId="035C6E83" w14:textId="77777777" w:rsidR="00C352C2" w:rsidRDefault="00C352C2" w:rsidP="00AD3191">
            <w:pPr>
              <w:pStyle w:val="Tableheading"/>
              <w:rPr>
                <w:ins w:id="4365" w:author="Abercrombie, Kerrie" w:date="2021-01-21T13:20:00Z"/>
              </w:rPr>
            </w:pPr>
            <w:ins w:id="4366" w:author="Abercrombie, Kerrie" w:date="2021-01-21T13:20:00Z">
              <w:r>
                <w:t>Knowledge, understanding and proficiency</w:t>
              </w:r>
            </w:ins>
          </w:p>
        </w:tc>
        <w:tc>
          <w:tcPr>
            <w:tcW w:w="3640" w:type="dxa"/>
          </w:tcPr>
          <w:p w14:paraId="0C0858B5" w14:textId="77777777" w:rsidR="00C352C2" w:rsidRDefault="00C352C2" w:rsidP="00AD3191">
            <w:pPr>
              <w:pStyle w:val="Tableheading"/>
              <w:rPr>
                <w:ins w:id="4367" w:author="Abercrombie, Kerrie" w:date="2021-01-21T13:20:00Z"/>
              </w:rPr>
            </w:pPr>
            <w:ins w:id="4368" w:author="Abercrombie, Kerrie" w:date="2021-01-21T13:20:00Z">
              <w:r>
                <w:t>Methods for demonstrating Competence</w:t>
              </w:r>
            </w:ins>
          </w:p>
        </w:tc>
        <w:tc>
          <w:tcPr>
            <w:tcW w:w="3640" w:type="dxa"/>
          </w:tcPr>
          <w:p w14:paraId="373FC550" w14:textId="77777777" w:rsidR="00C352C2" w:rsidRDefault="00C352C2" w:rsidP="00AD3191">
            <w:pPr>
              <w:pStyle w:val="Tableheading"/>
              <w:rPr>
                <w:ins w:id="4369" w:author="Abercrombie, Kerrie" w:date="2021-01-21T13:20:00Z"/>
              </w:rPr>
            </w:pPr>
            <w:ins w:id="4370" w:author="Abercrombie, Kerrie" w:date="2021-01-21T13:20:00Z">
              <w:r>
                <w:t>Criteria for evaluating competence</w:t>
              </w:r>
            </w:ins>
          </w:p>
        </w:tc>
      </w:tr>
      <w:tr w:rsidR="00C352C2" w14:paraId="046D9BD0" w14:textId="77777777" w:rsidTr="00AD3191">
        <w:trPr>
          <w:ins w:id="4371" w:author="Abercrombie, Kerrie" w:date="2021-01-21T13:20:00Z"/>
        </w:trPr>
        <w:tc>
          <w:tcPr>
            <w:tcW w:w="3640" w:type="dxa"/>
          </w:tcPr>
          <w:p w14:paraId="103FFFD7" w14:textId="77777777" w:rsidR="00C352C2" w:rsidRDefault="00C352C2" w:rsidP="00AD3191">
            <w:pPr>
              <w:pStyle w:val="Tabletext"/>
              <w:rPr>
                <w:ins w:id="4372" w:author="Abercrombie, Kerrie" w:date="2021-01-21T13:20:00Z"/>
              </w:rPr>
            </w:pPr>
          </w:p>
        </w:tc>
        <w:tc>
          <w:tcPr>
            <w:tcW w:w="3640" w:type="dxa"/>
          </w:tcPr>
          <w:p w14:paraId="02468BBD" w14:textId="77777777" w:rsidR="00C352C2" w:rsidRDefault="00C352C2" w:rsidP="00AD3191">
            <w:pPr>
              <w:pStyle w:val="Tabletext"/>
              <w:rPr>
                <w:ins w:id="4373" w:author="Abercrombie, Kerrie" w:date="2021-01-21T13:20:00Z"/>
              </w:rPr>
            </w:pPr>
          </w:p>
        </w:tc>
        <w:tc>
          <w:tcPr>
            <w:tcW w:w="3640" w:type="dxa"/>
          </w:tcPr>
          <w:p w14:paraId="676B80B7" w14:textId="77777777" w:rsidR="00C352C2" w:rsidRDefault="00C352C2" w:rsidP="00AD3191">
            <w:pPr>
              <w:pStyle w:val="Tabletext"/>
              <w:rPr>
                <w:ins w:id="4374" w:author="Abercrombie, Kerrie" w:date="2021-01-21T13:20:00Z"/>
              </w:rPr>
            </w:pPr>
          </w:p>
        </w:tc>
        <w:tc>
          <w:tcPr>
            <w:tcW w:w="3640" w:type="dxa"/>
          </w:tcPr>
          <w:p w14:paraId="2235C905" w14:textId="77777777" w:rsidR="00C352C2" w:rsidRDefault="00C352C2" w:rsidP="00AD3191">
            <w:pPr>
              <w:pStyle w:val="Tabletext"/>
              <w:rPr>
                <w:ins w:id="4375" w:author="Abercrombie, Kerrie" w:date="2021-01-21T13:20:00Z"/>
              </w:rPr>
            </w:pPr>
          </w:p>
        </w:tc>
      </w:tr>
      <w:tr w:rsidR="00C352C2" w14:paraId="24A3B1FC" w14:textId="77777777" w:rsidTr="00AD3191">
        <w:trPr>
          <w:ins w:id="4376" w:author="Abercrombie, Kerrie" w:date="2021-01-21T13:20:00Z"/>
        </w:trPr>
        <w:tc>
          <w:tcPr>
            <w:tcW w:w="3640" w:type="dxa"/>
          </w:tcPr>
          <w:p w14:paraId="7BFF299D" w14:textId="77777777" w:rsidR="00C352C2" w:rsidRDefault="00C352C2" w:rsidP="00AD3191">
            <w:pPr>
              <w:pStyle w:val="Tabletext"/>
              <w:rPr>
                <w:ins w:id="4377" w:author="Abercrombie, Kerrie" w:date="2021-01-21T13:20:00Z"/>
              </w:rPr>
            </w:pPr>
          </w:p>
        </w:tc>
        <w:tc>
          <w:tcPr>
            <w:tcW w:w="3640" w:type="dxa"/>
          </w:tcPr>
          <w:p w14:paraId="06EC6EF0" w14:textId="77777777" w:rsidR="00C352C2" w:rsidRDefault="00C352C2" w:rsidP="00AD3191">
            <w:pPr>
              <w:pStyle w:val="Tabletext"/>
              <w:rPr>
                <w:ins w:id="4378" w:author="Abercrombie, Kerrie" w:date="2021-01-21T13:20:00Z"/>
              </w:rPr>
            </w:pPr>
          </w:p>
        </w:tc>
        <w:tc>
          <w:tcPr>
            <w:tcW w:w="3640" w:type="dxa"/>
          </w:tcPr>
          <w:p w14:paraId="3768AD41" w14:textId="77777777" w:rsidR="00C352C2" w:rsidRDefault="00C352C2" w:rsidP="00AD3191">
            <w:pPr>
              <w:pStyle w:val="Tabletext"/>
              <w:rPr>
                <w:ins w:id="4379" w:author="Abercrombie, Kerrie" w:date="2021-01-21T13:20:00Z"/>
              </w:rPr>
            </w:pPr>
          </w:p>
        </w:tc>
        <w:tc>
          <w:tcPr>
            <w:tcW w:w="3640" w:type="dxa"/>
          </w:tcPr>
          <w:p w14:paraId="45CB55B4" w14:textId="77777777" w:rsidR="00C352C2" w:rsidRDefault="00C352C2" w:rsidP="00AD3191">
            <w:pPr>
              <w:pStyle w:val="Tabletext"/>
              <w:rPr>
                <w:ins w:id="4380" w:author="Abercrombie, Kerrie" w:date="2021-01-21T13:20:00Z"/>
              </w:rPr>
            </w:pPr>
          </w:p>
        </w:tc>
      </w:tr>
    </w:tbl>
    <w:p w14:paraId="36EFD0FC" w14:textId="77777777" w:rsidR="00C352C2" w:rsidRDefault="00C352C2" w:rsidP="00C352C2">
      <w:pPr>
        <w:pStyle w:val="BodyText"/>
        <w:rPr>
          <w:ins w:id="4381" w:author="Abercrombie, Kerrie" w:date="2021-01-21T13:20:00Z"/>
        </w:rPr>
      </w:pPr>
    </w:p>
    <w:p w14:paraId="2931357B" w14:textId="77777777" w:rsidR="00C352C2" w:rsidRDefault="00C352C2" w:rsidP="00C352C2">
      <w:pPr>
        <w:pStyle w:val="BodyText"/>
        <w:rPr>
          <w:ins w:id="4382" w:author="Abercrombie, Kerrie" w:date="2021-01-21T13:20:00Z"/>
        </w:rPr>
      </w:pPr>
    </w:p>
    <w:p w14:paraId="540988E7" w14:textId="77777777" w:rsidR="00C352C2" w:rsidRDefault="00C352C2" w:rsidP="00C47B4B">
      <w:pPr>
        <w:pStyle w:val="BodyText"/>
        <w:rPr>
          <w:ins w:id="4383" w:author="Abercrombie, Kerrie" w:date="2021-01-21T13:01:00Z"/>
        </w:rPr>
      </w:pPr>
    </w:p>
    <w:p w14:paraId="1BD4E3AD" w14:textId="77777777" w:rsidR="00C352C2" w:rsidRDefault="00C352C2" w:rsidP="00C47B4B">
      <w:pPr>
        <w:pStyle w:val="BodyText"/>
        <w:rPr>
          <w:ins w:id="4384" w:author="Abercrombie, Kerrie" w:date="2021-01-21T13:21:00Z"/>
        </w:rPr>
        <w:sectPr w:rsidR="00C352C2" w:rsidSect="00D94BB7">
          <w:pgSz w:w="16838" w:h="11906" w:orient="landscape" w:code="9"/>
          <w:pgMar w:top="907" w:right="1134" w:bottom="794" w:left="1134" w:header="851" w:footer="851" w:gutter="0"/>
          <w:cols w:space="708"/>
          <w:docGrid w:linePitch="360"/>
        </w:sectPr>
      </w:pPr>
    </w:p>
    <w:p w14:paraId="2B387921" w14:textId="1924C286" w:rsidR="00C352C2" w:rsidRDefault="00C352C2" w:rsidP="00C352C2">
      <w:pPr>
        <w:pStyle w:val="Module"/>
        <w:rPr>
          <w:ins w:id="4385" w:author="Abercrombie, Kerrie" w:date="2021-01-21T13:21:00Z"/>
        </w:rPr>
      </w:pPr>
      <w:bookmarkStart w:id="4386" w:name="_Toc62642301"/>
      <w:ins w:id="4387" w:author="Abercrombie, Kerrie" w:date="2021-01-21T13:21:00Z">
        <w:r>
          <w:t xml:space="preserve">MODULE </w:t>
        </w:r>
      </w:ins>
      <w:ins w:id="4388" w:author="Abercrombie, Kerrie" w:date="2021-01-25T11:53:00Z">
        <w:r w:rsidR="00E24E9A">
          <w:t>6</w:t>
        </w:r>
      </w:ins>
      <w:ins w:id="4389" w:author="Abercrombie, Kerrie" w:date="2021-01-21T13:21:00Z">
        <w:r>
          <w:t xml:space="preserve"> – </w:t>
        </w:r>
        <w:r w:rsidR="000B1C18">
          <w:t>PERSONAL ATTRIBUTES</w:t>
        </w:r>
        <w:bookmarkEnd w:id="4386"/>
      </w:ins>
    </w:p>
    <w:p w14:paraId="308BA4CE" w14:textId="32F0E253" w:rsidR="00C352C2" w:rsidRDefault="000B1C18" w:rsidP="008A2B31">
      <w:pPr>
        <w:pStyle w:val="Heading1"/>
        <w:numPr>
          <w:ilvl w:val="0"/>
          <w:numId w:val="66"/>
        </w:numPr>
        <w:rPr>
          <w:ins w:id="4390" w:author="Abercrombie, Kerrie" w:date="2021-01-21T13:21:00Z"/>
        </w:rPr>
      </w:pPr>
      <w:bookmarkStart w:id="4391" w:name="_Toc62642302"/>
      <w:ins w:id="4392" w:author="Abercrombie, Kerrie" w:date="2021-01-21T13:21:00Z">
        <w:r>
          <w:rPr>
            <w:caps w:val="0"/>
          </w:rPr>
          <w:t>SCOPE</w:t>
        </w:r>
        <w:bookmarkEnd w:id="4391"/>
      </w:ins>
    </w:p>
    <w:p w14:paraId="783E470D" w14:textId="77777777" w:rsidR="00C352C2" w:rsidRDefault="00C352C2" w:rsidP="00C352C2">
      <w:pPr>
        <w:pStyle w:val="Heading1separatationline"/>
        <w:rPr>
          <w:ins w:id="4393" w:author="Abercrombie, Kerrie" w:date="2021-01-21T13:21:00Z"/>
        </w:rPr>
      </w:pPr>
    </w:p>
    <w:p w14:paraId="328A43A5" w14:textId="41B09E25" w:rsidR="00C352C2" w:rsidRPr="00BF3E47" w:rsidRDefault="00D3671F" w:rsidP="00C352C2">
      <w:pPr>
        <w:pStyle w:val="BodyText"/>
        <w:rPr>
          <w:ins w:id="4394" w:author="Abercrombie, Kerrie" w:date="2021-01-21T13:21:00Z"/>
        </w:rPr>
      </w:pPr>
      <w:ins w:id="4395" w:author="Abercrombie, Kerrie" w:date="2021-01-25T12:50:00Z">
        <w:r>
          <w:t xml:space="preserve">This module focuses on </w:t>
        </w:r>
      </w:ins>
      <w:ins w:id="4396" w:author="Abercrombie, Kerrie" w:date="2021-01-26T21:18:00Z">
        <w:r w:rsidR="00A85F0B">
          <w:t xml:space="preserve">the role of a </w:t>
        </w:r>
      </w:ins>
      <w:ins w:id="4397" w:author="Abercrombie, Kerrie" w:date="2021-01-26T21:14:00Z">
        <w:r w:rsidR="00A85F0B">
          <w:t>VTS operator</w:t>
        </w:r>
      </w:ins>
      <w:ins w:id="4398" w:author="Abercrombie, Kerrie" w:date="2021-01-26T21:20:00Z">
        <w:r w:rsidR="00A85F0B">
          <w:t>, in particular</w:t>
        </w:r>
      </w:ins>
      <w:ins w:id="4399" w:author="Abercrombie, Kerrie" w:date="2021-01-26T21:21:00Z">
        <w:r w:rsidR="00A85F0B">
          <w:t xml:space="preserve"> teamwork, t</w:t>
        </w:r>
      </w:ins>
      <w:ins w:id="4400" w:author="Abercrombie, Kerrie" w:date="2021-01-26T21:20:00Z">
        <w:r w:rsidR="00A85F0B">
          <w:t xml:space="preserve">he </w:t>
        </w:r>
      </w:ins>
      <w:ins w:id="4401" w:author="Abercrombie, Kerrie" w:date="2021-01-26T21:19:00Z">
        <w:r w:rsidR="00A85F0B">
          <w:t xml:space="preserve">impact of stress and </w:t>
        </w:r>
      </w:ins>
      <w:ins w:id="4402" w:author="Abercrombie, Kerrie" w:date="2021-01-26T21:22:00Z">
        <w:r w:rsidR="008C1096">
          <w:t>the i</w:t>
        </w:r>
      </w:ins>
      <w:ins w:id="4403" w:author="Abercrombie, Kerrie" w:date="2021-01-26T21:20:00Z">
        <w:r w:rsidR="00A85F0B">
          <w:t>mportance to manag</w:t>
        </w:r>
      </w:ins>
      <w:ins w:id="4404" w:author="Abercrombie, Kerrie" w:date="2021-01-26T21:22:00Z">
        <w:r w:rsidR="008C1096">
          <w:t>e</w:t>
        </w:r>
      </w:ins>
      <w:ins w:id="4405" w:author="Abercrombie, Kerrie" w:date="2021-01-26T21:20:00Z">
        <w:r w:rsidR="00A85F0B">
          <w:t xml:space="preserve"> </w:t>
        </w:r>
      </w:ins>
      <w:ins w:id="4406" w:author="Abercrombie, Kerrie" w:date="2021-01-26T21:22:00Z">
        <w:r w:rsidR="008C1096">
          <w:t xml:space="preserve">fatigue. </w:t>
        </w:r>
      </w:ins>
    </w:p>
    <w:p w14:paraId="7D51D426" w14:textId="34673549" w:rsidR="00C352C2" w:rsidRDefault="000B1C18" w:rsidP="00C352C2">
      <w:pPr>
        <w:pStyle w:val="Heading1"/>
        <w:rPr>
          <w:ins w:id="4407" w:author="Abercrombie, Kerrie" w:date="2021-01-21T13:21:00Z"/>
        </w:rPr>
      </w:pPr>
      <w:bookmarkStart w:id="4408" w:name="_Toc62642303"/>
      <w:ins w:id="4409" w:author="Abercrombie, Kerrie" w:date="2021-01-21T13:21:00Z">
        <w:r>
          <w:rPr>
            <w:caps w:val="0"/>
          </w:rPr>
          <w:t>LEARNING OBJECTIVE</w:t>
        </w:r>
        <w:bookmarkEnd w:id="4408"/>
      </w:ins>
    </w:p>
    <w:p w14:paraId="4744B362" w14:textId="77777777" w:rsidR="00C352C2" w:rsidRDefault="00C352C2" w:rsidP="00C352C2">
      <w:pPr>
        <w:pStyle w:val="Heading1separatationline"/>
        <w:rPr>
          <w:ins w:id="4410" w:author="Abercrombie, Kerrie" w:date="2021-01-21T13:21:00Z"/>
        </w:rPr>
      </w:pPr>
    </w:p>
    <w:p w14:paraId="31A2A0ED" w14:textId="6548AD28" w:rsidR="00C352C2" w:rsidRDefault="00C352C2" w:rsidP="00C352C2">
      <w:pPr>
        <w:pStyle w:val="BodyText"/>
        <w:rPr>
          <w:ins w:id="4411" w:author="Abercrombie, Kerrie" w:date="2021-01-25T13:15:00Z"/>
        </w:rPr>
      </w:pPr>
      <w:ins w:id="4412" w:author="Abercrombie, Kerrie" w:date="2021-01-21T13:21:00Z">
        <w:r>
          <w:t xml:space="preserve">To </w:t>
        </w:r>
      </w:ins>
      <w:ins w:id="4413" w:author="Abercrombie, Kerrie" w:date="2021-01-27T10:53:00Z">
        <w:r w:rsidR="00987EE8">
          <w:t>…</w:t>
        </w:r>
      </w:ins>
      <w:ins w:id="4414" w:author="Abercrombie, Kerrie" w:date="2021-01-27T10:54:00Z">
        <w:r w:rsidR="00987EE8">
          <w:t xml:space="preserve">.. </w:t>
        </w:r>
      </w:ins>
    </w:p>
    <w:p w14:paraId="5DCEDD42" w14:textId="7225CB4F" w:rsidR="00E37F2A" w:rsidRDefault="00E37F2A" w:rsidP="00C352C2">
      <w:pPr>
        <w:pStyle w:val="BodyText"/>
        <w:rPr>
          <w:ins w:id="4415" w:author="Abercrombie, Kerrie" w:date="2021-01-25T13:15:00Z"/>
        </w:rPr>
      </w:pPr>
    </w:p>
    <w:p w14:paraId="2EF58FD5" w14:textId="77777777" w:rsidR="00E37F2A" w:rsidRPr="00BF3E47" w:rsidRDefault="00E37F2A" w:rsidP="00C352C2">
      <w:pPr>
        <w:pStyle w:val="BodyText"/>
        <w:rPr>
          <w:ins w:id="4416" w:author="Abercrombie, Kerrie" w:date="2021-01-21T13:21:00Z"/>
        </w:rPr>
      </w:pPr>
    </w:p>
    <w:p w14:paraId="12647666" w14:textId="7D28CD92" w:rsidR="00E37F2A" w:rsidRDefault="000B1C18" w:rsidP="00E37F2A">
      <w:pPr>
        <w:pStyle w:val="Heading1"/>
        <w:rPr>
          <w:ins w:id="4417" w:author="Abercrombie, Kerrie" w:date="2021-01-25T13:15:00Z"/>
        </w:rPr>
      </w:pPr>
      <w:bookmarkStart w:id="4418" w:name="_Toc62642304"/>
      <w:ins w:id="4419" w:author="Abercrombie, Kerrie" w:date="2021-01-25T13:15:00Z">
        <w:r w:rsidRPr="00C27B77">
          <w:rPr>
            <w:caps w:val="0"/>
          </w:rPr>
          <w:t>RECOMMENDED TRAINING HOURS</w:t>
        </w:r>
        <w:bookmarkEnd w:id="4418"/>
      </w:ins>
    </w:p>
    <w:p w14:paraId="331EEED6" w14:textId="77777777" w:rsidR="00E37F2A" w:rsidRDefault="00E37F2A" w:rsidP="00E37F2A">
      <w:pPr>
        <w:pStyle w:val="Heading1separatationline"/>
        <w:rPr>
          <w:ins w:id="4420" w:author="Abercrombie, Kerrie" w:date="2021-01-25T13:15:00Z"/>
        </w:rPr>
      </w:pPr>
    </w:p>
    <w:p w14:paraId="44BD6208" w14:textId="77777777" w:rsidR="00E37F2A" w:rsidRPr="00C27B77" w:rsidRDefault="00E37F2A" w:rsidP="00E37F2A">
      <w:pPr>
        <w:pStyle w:val="BodyText"/>
        <w:rPr>
          <w:ins w:id="4421" w:author="Abercrombie, Kerrie" w:date="2021-01-25T13:15:00Z"/>
        </w:rPr>
      </w:pPr>
      <w:ins w:id="4422" w:author="Abercrombie, Kerrie" w:date="2021-01-25T13:15:00Z">
        <w:r>
          <w:t xml:space="preserve">The number of recommended hours are </w:t>
        </w:r>
        <w:r w:rsidRPr="00945E59">
          <w:rPr>
            <w:highlight w:val="yellow"/>
          </w:rPr>
          <w:t>XXX</w:t>
        </w:r>
        <w:r>
          <w:t xml:space="preserve">.  </w:t>
        </w:r>
      </w:ins>
    </w:p>
    <w:p w14:paraId="3066A207" w14:textId="4876B017" w:rsidR="00E37F2A" w:rsidRDefault="000B1C18" w:rsidP="00E37F2A">
      <w:pPr>
        <w:pStyle w:val="Heading1"/>
        <w:rPr>
          <w:ins w:id="4423" w:author="Abercrombie, Kerrie" w:date="2021-01-25T13:15:00Z"/>
          <w:szCs w:val="20"/>
        </w:rPr>
      </w:pPr>
      <w:bookmarkStart w:id="4424" w:name="_Toc62642305"/>
      <w:ins w:id="4425" w:author="Abercrombie, Kerrie" w:date="2021-01-25T13:15:00Z">
        <w:r w:rsidRPr="002A0F96">
          <w:rPr>
            <w:caps w:val="0"/>
            <w:szCs w:val="20"/>
          </w:rPr>
          <w:t>RECOMMENDED TRAINING AIDS AND EXERCISES</w:t>
        </w:r>
        <w:bookmarkEnd w:id="4424"/>
      </w:ins>
    </w:p>
    <w:p w14:paraId="6C62A734" w14:textId="77777777" w:rsidR="00E37F2A" w:rsidRDefault="00E37F2A" w:rsidP="00E37F2A">
      <w:pPr>
        <w:pStyle w:val="Heading1separatationline"/>
        <w:rPr>
          <w:ins w:id="4426" w:author="Abercrombie, Kerrie" w:date="2021-01-25T13:15:00Z"/>
        </w:rPr>
      </w:pPr>
    </w:p>
    <w:p w14:paraId="1FB56CBB" w14:textId="77777777" w:rsidR="00E37F2A" w:rsidRDefault="00E37F2A" w:rsidP="00E37F2A">
      <w:pPr>
        <w:pStyle w:val="BodyText"/>
        <w:rPr>
          <w:ins w:id="4427" w:author="Abercrombie, Kerrie" w:date="2021-01-25T13:15:00Z"/>
        </w:rPr>
      </w:pPr>
      <w:ins w:id="4428" w:author="Abercrombie, Kerrie" w:date="2021-01-25T13:15:00Z">
        <w:r>
          <w:t>The teaching methods that should be used for the delivery of this module include:</w:t>
        </w:r>
      </w:ins>
    </w:p>
    <w:p w14:paraId="0E18F8B6" w14:textId="77777777" w:rsidR="00E37F2A" w:rsidRDefault="00E37F2A" w:rsidP="00E37F2A">
      <w:pPr>
        <w:pStyle w:val="Bullet1"/>
        <w:rPr>
          <w:ins w:id="4429" w:author="Abercrombie, Kerrie" w:date="2021-01-25T13:15:00Z"/>
        </w:rPr>
      </w:pPr>
      <w:ins w:id="4430" w:author="Abercrombie, Kerrie" w:date="2021-01-25T13:15:00Z">
        <w:r>
          <w:t>Classroom presentations and facilitated discussion</w:t>
        </w:r>
      </w:ins>
    </w:p>
    <w:p w14:paraId="6F0CF480" w14:textId="755A9FD6" w:rsidR="00E37F2A" w:rsidRDefault="000B1C18" w:rsidP="00E37F2A">
      <w:pPr>
        <w:pStyle w:val="Heading1"/>
        <w:rPr>
          <w:ins w:id="4431" w:author="Abercrombie, Kerrie" w:date="2021-01-25T13:15:00Z"/>
        </w:rPr>
      </w:pPr>
      <w:bookmarkStart w:id="4432" w:name="_Toc62642306"/>
      <w:ins w:id="4433" w:author="Abercrombie, Kerrie" w:date="2021-01-25T13:15:00Z">
        <w:r>
          <w:rPr>
            <w:caps w:val="0"/>
          </w:rPr>
          <w:t>PRE-COURSE READING MATERIAL</w:t>
        </w:r>
        <w:bookmarkEnd w:id="4432"/>
        <w:r>
          <w:rPr>
            <w:caps w:val="0"/>
          </w:rPr>
          <w:t xml:space="preserve"> </w:t>
        </w:r>
      </w:ins>
    </w:p>
    <w:p w14:paraId="5F0CD7A5" w14:textId="77777777" w:rsidR="00E37F2A" w:rsidRPr="00AC0B20" w:rsidRDefault="00E37F2A" w:rsidP="00E37F2A">
      <w:pPr>
        <w:pStyle w:val="Heading1separatationline"/>
        <w:rPr>
          <w:ins w:id="4434" w:author="Abercrombie, Kerrie" w:date="2021-01-25T13:15:00Z"/>
        </w:rPr>
      </w:pPr>
    </w:p>
    <w:p w14:paraId="453E1C56" w14:textId="34AF1A16" w:rsidR="00987EE8" w:rsidRDefault="00987EE8" w:rsidP="00E37F2A">
      <w:pPr>
        <w:pStyle w:val="BodyText"/>
        <w:rPr>
          <w:ins w:id="4435" w:author="Abercrombie, Kerrie" w:date="2021-01-27T10:54:00Z"/>
        </w:rPr>
      </w:pPr>
      <w:ins w:id="4436" w:author="Abercrombie, Kerrie" w:date="2021-01-27T10:54:00Z">
        <w:r>
          <w:t xml:space="preserve">No pre-course reading materials have been identified for this module. </w:t>
        </w:r>
      </w:ins>
    </w:p>
    <w:p w14:paraId="77171110" w14:textId="77777777" w:rsidR="00987EE8" w:rsidRDefault="00987EE8" w:rsidP="00E37F2A">
      <w:pPr>
        <w:pStyle w:val="BodyText"/>
        <w:rPr>
          <w:ins w:id="4437" w:author="Abercrombie, Kerrie" w:date="2021-01-27T10:54:00Z"/>
        </w:rPr>
      </w:pPr>
    </w:p>
    <w:p w14:paraId="0AB9CC9B" w14:textId="043818AB" w:rsidR="00E37F2A" w:rsidRDefault="00E37F2A" w:rsidP="00E37F2A">
      <w:pPr>
        <w:pStyle w:val="BodyText"/>
        <w:rPr>
          <w:ins w:id="4438" w:author="Abercrombie, Kerrie" w:date="2021-01-25T13:15:00Z"/>
        </w:rPr>
      </w:pPr>
      <w:ins w:id="4439" w:author="Abercrombie, Kerrie" w:date="2021-01-25T13:15:00Z">
        <w:r>
          <w:t>Prior to attending the course, it is suggested that a student be provided with at least the following materials:</w:t>
        </w:r>
      </w:ins>
    </w:p>
    <w:p w14:paraId="0D2750A4" w14:textId="3EC9BA9E" w:rsidR="002C764C" w:rsidRDefault="008C1096" w:rsidP="008C1096">
      <w:pPr>
        <w:pStyle w:val="Bullet1"/>
        <w:rPr>
          <w:ins w:id="4440" w:author="Abercrombie, Kerrie" w:date="2021-01-21T13:27:00Z"/>
        </w:rPr>
        <w:sectPr w:rsidR="002C764C" w:rsidSect="00C47B4B">
          <w:pgSz w:w="11906" w:h="16838" w:code="9"/>
          <w:pgMar w:top="1134" w:right="794" w:bottom="1134" w:left="907" w:header="851" w:footer="851" w:gutter="0"/>
          <w:cols w:space="708"/>
          <w:docGrid w:linePitch="360"/>
        </w:sectPr>
      </w:pPr>
      <w:ins w:id="4441" w:author="Abercrombie, Kerrie" w:date="2021-01-26T21:23:00Z">
        <w:r>
          <w:t>???</w:t>
        </w:r>
      </w:ins>
    </w:p>
    <w:p w14:paraId="7DEA426A" w14:textId="1DB04DE6" w:rsidR="00C352C2" w:rsidRDefault="00B37464" w:rsidP="00C352C2">
      <w:pPr>
        <w:pStyle w:val="Heading1"/>
        <w:rPr>
          <w:ins w:id="4442" w:author="Abercrombie, Kerrie" w:date="2021-01-22T10:28:00Z"/>
        </w:rPr>
      </w:pPr>
      <w:bookmarkStart w:id="4443" w:name="_Toc62642307"/>
      <w:ins w:id="4444" w:author="Abercrombie, Kerrie" w:date="2021-01-21T13:21:00Z">
        <w:r>
          <w:rPr>
            <w:caps w:val="0"/>
          </w:rPr>
          <w:t>DETAILED TEACHING SYLLABUS</w:t>
        </w:r>
      </w:ins>
      <w:bookmarkEnd w:id="4443"/>
    </w:p>
    <w:p w14:paraId="7CCF0256" w14:textId="085DAFC4" w:rsidR="00531867" w:rsidRDefault="00531867" w:rsidP="00531867">
      <w:pPr>
        <w:pStyle w:val="Heading1separatationline"/>
        <w:rPr>
          <w:ins w:id="4445" w:author="Abercrombie, Kerrie" w:date="2021-01-22T10:28:00Z"/>
        </w:rPr>
      </w:pPr>
    </w:p>
    <w:p w14:paraId="0363FADE" w14:textId="77777777" w:rsidR="00697DD5" w:rsidRDefault="00697DD5" w:rsidP="00531867">
      <w:pPr>
        <w:pStyle w:val="BodyText"/>
        <w:rPr>
          <w:ins w:id="4446" w:author="Abercrombie, Kerrie" w:date="2021-01-22T10:28:00Z"/>
        </w:rPr>
      </w:pPr>
    </w:p>
    <w:tbl>
      <w:tblPr>
        <w:tblStyle w:val="TableGrid"/>
        <w:tblW w:w="14667" w:type="dxa"/>
        <w:tblLayout w:type="fixed"/>
        <w:tblLook w:val="04A0" w:firstRow="1" w:lastRow="0" w:firstColumn="1" w:lastColumn="0" w:noHBand="0" w:noVBand="1"/>
      </w:tblPr>
      <w:tblGrid>
        <w:gridCol w:w="846"/>
        <w:gridCol w:w="4607"/>
        <w:gridCol w:w="921"/>
        <w:gridCol w:w="4607"/>
        <w:gridCol w:w="683"/>
        <w:gridCol w:w="3003"/>
      </w:tblGrid>
      <w:tr w:rsidR="002B5A22" w:rsidRPr="00E37F2A" w14:paraId="347B926C" w14:textId="77777777" w:rsidTr="00697DD5">
        <w:trPr>
          <w:cantSplit/>
          <w:trHeight w:val="1349"/>
          <w:tblHeader/>
          <w:ins w:id="4447" w:author="Abercrombie, Kerrie" w:date="2021-01-21T13:26:00Z"/>
        </w:trPr>
        <w:tc>
          <w:tcPr>
            <w:tcW w:w="846" w:type="dxa"/>
            <w:textDirection w:val="btLr"/>
          </w:tcPr>
          <w:p w14:paraId="548CF5FE" w14:textId="77777777" w:rsidR="002B5A22" w:rsidRPr="00E37F2A" w:rsidRDefault="002B5A22" w:rsidP="00E37F2A">
            <w:pPr>
              <w:pStyle w:val="Tabletexttitle"/>
              <w:spacing w:before="0" w:after="0"/>
              <w:rPr>
                <w:ins w:id="4448" w:author="Abercrombie, Kerrie" w:date="2021-01-21T13:26:00Z"/>
                <w:rFonts w:cstheme="minorHAnsi"/>
                <w:szCs w:val="20"/>
              </w:rPr>
            </w:pPr>
            <w:ins w:id="4449" w:author="Abercrombie, Kerrie" w:date="2021-01-21T13:26:00Z">
              <w:r w:rsidRPr="00E37F2A">
                <w:rPr>
                  <w:rFonts w:cstheme="minorHAnsi"/>
                  <w:szCs w:val="20"/>
                </w:rPr>
                <w:t>Element</w:t>
              </w:r>
            </w:ins>
          </w:p>
        </w:tc>
        <w:tc>
          <w:tcPr>
            <w:tcW w:w="4607" w:type="dxa"/>
          </w:tcPr>
          <w:p w14:paraId="4907B2A6" w14:textId="77777777" w:rsidR="002B5A22" w:rsidRPr="00E37F2A" w:rsidRDefault="002B5A22" w:rsidP="00E37F2A">
            <w:pPr>
              <w:pStyle w:val="Tabletexttitle"/>
              <w:spacing w:before="0" w:after="0"/>
              <w:ind w:left="0" w:right="0"/>
              <w:rPr>
                <w:ins w:id="4450" w:author="Abercrombie, Kerrie" w:date="2021-01-21T13:26:00Z"/>
                <w:rFonts w:cstheme="minorHAnsi"/>
                <w:szCs w:val="20"/>
              </w:rPr>
            </w:pPr>
            <w:ins w:id="4451" w:author="Abercrombie, Kerrie" w:date="2021-01-21T13:26:00Z">
              <w:r w:rsidRPr="00E37F2A">
                <w:rPr>
                  <w:rFonts w:cstheme="minorHAnsi"/>
                  <w:szCs w:val="20"/>
                </w:rPr>
                <w:t>Session Objective</w:t>
              </w:r>
            </w:ins>
          </w:p>
        </w:tc>
        <w:tc>
          <w:tcPr>
            <w:tcW w:w="921" w:type="dxa"/>
            <w:textDirection w:val="btLr"/>
          </w:tcPr>
          <w:p w14:paraId="5A101563" w14:textId="4B9B382A" w:rsidR="002B5A22" w:rsidRPr="00E37F2A" w:rsidRDefault="002B5A22" w:rsidP="00E37F2A">
            <w:pPr>
              <w:pStyle w:val="Tabletexttitle"/>
              <w:spacing w:before="0" w:after="0"/>
              <w:ind w:right="0"/>
              <w:rPr>
                <w:ins w:id="4452" w:author="Abercrombie, Kerrie" w:date="2021-01-25T09:06:00Z"/>
                <w:rFonts w:cstheme="minorHAnsi"/>
                <w:szCs w:val="20"/>
              </w:rPr>
            </w:pPr>
            <w:ins w:id="4453" w:author="Abercrombie, Kerrie" w:date="2021-01-25T09:06:00Z">
              <w:r w:rsidRPr="00E37F2A">
                <w:rPr>
                  <w:rFonts w:cstheme="minorHAnsi"/>
                  <w:szCs w:val="20"/>
                </w:rPr>
                <w:t>Sub-element</w:t>
              </w:r>
            </w:ins>
          </w:p>
        </w:tc>
        <w:tc>
          <w:tcPr>
            <w:tcW w:w="4607" w:type="dxa"/>
          </w:tcPr>
          <w:p w14:paraId="475D5DA0" w14:textId="1F109425" w:rsidR="002B5A22" w:rsidRPr="00E37F2A" w:rsidRDefault="002B5A22" w:rsidP="00E37F2A">
            <w:pPr>
              <w:pStyle w:val="Tabletexttitle"/>
              <w:spacing w:before="0" w:after="0"/>
              <w:ind w:left="0" w:right="0"/>
              <w:rPr>
                <w:ins w:id="4454" w:author="Abercrombie, Kerrie" w:date="2021-01-21T13:26:00Z"/>
                <w:rFonts w:cstheme="minorHAnsi"/>
                <w:szCs w:val="20"/>
              </w:rPr>
            </w:pPr>
            <w:ins w:id="4455" w:author="Abercrombie, Kerrie" w:date="2021-01-21T13:26:00Z">
              <w:r w:rsidRPr="00E37F2A">
                <w:rPr>
                  <w:rFonts w:cstheme="minorHAnsi"/>
                  <w:szCs w:val="20"/>
                </w:rPr>
                <w:t>Subject Elements</w:t>
              </w:r>
            </w:ins>
          </w:p>
        </w:tc>
        <w:tc>
          <w:tcPr>
            <w:tcW w:w="683" w:type="dxa"/>
            <w:textDirection w:val="btLr"/>
          </w:tcPr>
          <w:p w14:paraId="63DD9C5D" w14:textId="77777777" w:rsidR="002B5A22" w:rsidRPr="00E37F2A" w:rsidRDefault="002B5A22" w:rsidP="00E37F2A">
            <w:pPr>
              <w:pStyle w:val="Tabletexttitle"/>
              <w:spacing w:before="0" w:after="0"/>
              <w:rPr>
                <w:ins w:id="4456" w:author="Abercrombie, Kerrie" w:date="2021-01-21T13:26:00Z"/>
                <w:rFonts w:cstheme="minorHAnsi"/>
                <w:szCs w:val="20"/>
              </w:rPr>
            </w:pPr>
            <w:ins w:id="4457" w:author="Abercrombie, Kerrie" w:date="2021-01-21T13:26:00Z">
              <w:r w:rsidRPr="00E37F2A">
                <w:rPr>
                  <w:rFonts w:cstheme="minorHAnsi"/>
                  <w:szCs w:val="20"/>
                </w:rPr>
                <w:t>Level of Competence</w:t>
              </w:r>
            </w:ins>
          </w:p>
        </w:tc>
        <w:tc>
          <w:tcPr>
            <w:tcW w:w="3003" w:type="dxa"/>
          </w:tcPr>
          <w:p w14:paraId="4554C2CD" w14:textId="77777777" w:rsidR="002B5A22" w:rsidRPr="00E37F2A" w:rsidRDefault="002B5A22" w:rsidP="00E37F2A">
            <w:pPr>
              <w:pStyle w:val="Tabletexttitle"/>
              <w:spacing w:before="0" w:after="0"/>
              <w:ind w:left="0" w:right="7"/>
              <w:rPr>
                <w:ins w:id="4458" w:author="Abercrombie, Kerrie" w:date="2021-01-21T13:26:00Z"/>
                <w:rFonts w:cstheme="minorHAnsi"/>
                <w:szCs w:val="20"/>
              </w:rPr>
            </w:pPr>
            <w:ins w:id="4459" w:author="Abercrombie, Kerrie" w:date="2021-01-21T13:26:00Z">
              <w:r w:rsidRPr="00E37F2A">
                <w:rPr>
                  <w:rFonts w:cstheme="minorHAnsi"/>
                  <w:szCs w:val="20"/>
                </w:rPr>
                <w:t>Resources</w:t>
              </w:r>
            </w:ins>
          </w:p>
          <w:p w14:paraId="5FC21A66" w14:textId="77777777" w:rsidR="002B5A22" w:rsidRPr="00E37F2A" w:rsidRDefault="002B5A22" w:rsidP="00E37F2A">
            <w:pPr>
              <w:pStyle w:val="Tabletexttitle"/>
              <w:spacing w:before="0" w:after="0"/>
              <w:ind w:left="0" w:right="7"/>
              <w:rPr>
                <w:ins w:id="4460" w:author="Abercrombie, Kerrie" w:date="2021-01-21T13:26:00Z"/>
                <w:rFonts w:cstheme="minorHAnsi"/>
                <w:szCs w:val="20"/>
              </w:rPr>
            </w:pPr>
          </w:p>
        </w:tc>
      </w:tr>
      <w:tr w:rsidR="002B5A22" w:rsidRPr="00E37F2A" w14:paraId="16A0A186" w14:textId="77777777" w:rsidTr="002B5A22">
        <w:trPr>
          <w:trHeight w:val="70"/>
          <w:ins w:id="4461" w:author="Abercrombie, Kerrie" w:date="2021-01-21T13:26:00Z"/>
        </w:trPr>
        <w:tc>
          <w:tcPr>
            <w:tcW w:w="846" w:type="dxa"/>
            <w:shd w:val="clear" w:color="auto" w:fill="F2F2F2" w:themeFill="background1" w:themeFillShade="F2"/>
          </w:tcPr>
          <w:p w14:paraId="03AD0B23" w14:textId="34EF0D4D" w:rsidR="002B5A22" w:rsidRPr="00E37F2A" w:rsidRDefault="00D3671F" w:rsidP="00E37F2A">
            <w:pPr>
              <w:pStyle w:val="Tabletext"/>
              <w:spacing w:before="0" w:after="0"/>
              <w:rPr>
                <w:ins w:id="4462" w:author="Abercrombie, Kerrie" w:date="2021-01-21T13:26:00Z"/>
                <w:rFonts w:cstheme="minorHAnsi"/>
                <w:b/>
                <w:szCs w:val="20"/>
              </w:rPr>
            </w:pPr>
            <w:ins w:id="4463" w:author="Abercrombie, Kerrie" w:date="2021-01-25T12:53:00Z">
              <w:r w:rsidRPr="00E37F2A">
                <w:rPr>
                  <w:rFonts w:cstheme="minorHAnsi"/>
                  <w:b/>
                  <w:szCs w:val="20"/>
                </w:rPr>
                <w:t>6</w:t>
              </w:r>
            </w:ins>
            <w:ins w:id="4464" w:author="Abercrombie, Kerrie" w:date="2021-01-21T13:26:00Z">
              <w:r w:rsidR="002B5A22" w:rsidRPr="00E37F2A">
                <w:rPr>
                  <w:rFonts w:cstheme="minorHAnsi"/>
                  <w:b/>
                  <w:szCs w:val="20"/>
                </w:rPr>
                <w:t>.1</w:t>
              </w:r>
            </w:ins>
          </w:p>
        </w:tc>
        <w:tc>
          <w:tcPr>
            <w:tcW w:w="4607" w:type="dxa"/>
            <w:shd w:val="clear" w:color="auto" w:fill="F2F2F2" w:themeFill="background1" w:themeFillShade="F2"/>
          </w:tcPr>
          <w:p w14:paraId="70D2B561" w14:textId="6A7DB0A7" w:rsidR="002B5A22" w:rsidRPr="00E37F2A" w:rsidRDefault="00D3671F" w:rsidP="00E37F2A">
            <w:pPr>
              <w:pStyle w:val="Tabletext"/>
              <w:spacing w:before="0" w:after="0"/>
              <w:ind w:left="0" w:right="0"/>
              <w:rPr>
                <w:ins w:id="4465" w:author="Abercrombie, Kerrie" w:date="2021-01-21T13:26:00Z"/>
                <w:rFonts w:cstheme="minorHAnsi"/>
                <w:b/>
                <w:szCs w:val="20"/>
              </w:rPr>
            </w:pPr>
            <w:ins w:id="4466" w:author="Abercrombie, Kerrie" w:date="2021-01-25T12:53:00Z">
              <w:r w:rsidRPr="00E37F2A">
                <w:rPr>
                  <w:rFonts w:cstheme="minorHAnsi"/>
                  <w:b/>
                  <w:szCs w:val="20"/>
                </w:rPr>
                <w:t>TEAMWORK</w:t>
              </w:r>
            </w:ins>
          </w:p>
        </w:tc>
        <w:tc>
          <w:tcPr>
            <w:tcW w:w="921" w:type="dxa"/>
            <w:shd w:val="clear" w:color="auto" w:fill="F2F2F2" w:themeFill="background1" w:themeFillShade="F2"/>
          </w:tcPr>
          <w:p w14:paraId="51B04C79" w14:textId="77777777" w:rsidR="002B5A22" w:rsidRPr="00E37F2A" w:rsidRDefault="002B5A22" w:rsidP="00E37F2A">
            <w:pPr>
              <w:pStyle w:val="Tabletext"/>
              <w:spacing w:before="0" w:after="0"/>
              <w:ind w:left="0" w:right="0"/>
              <w:rPr>
                <w:ins w:id="4467" w:author="Abercrombie, Kerrie" w:date="2021-01-25T09:06:00Z"/>
                <w:rFonts w:cstheme="minorHAnsi"/>
                <w:b/>
                <w:szCs w:val="20"/>
              </w:rPr>
            </w:pPr>
          </w:p>
        </w:tc>
        <w:tc>
          <w:tcPr>
            <w:tcW w:w="4607" w:type="dxa"/>
            <w:shd w:val="clear" w:color="auto" w:fill="F2F2F2" w:themeFill="background1" w:themeFillShade="F2"/>
          </w:tcPr>
          <w:p w14:paraId="5E853D7A" w14:textId="3611532A" w:rsidR="002B5A22" w:rsidRPr="00E37F2A" w:rsidRDefault="002B5A22" w:rsidP="00E37F2A">
            <w:pPr>
              <w:pStyle w:val="Tabletext"/>
              <w:spacing w:before="0" w:after="0"/>
              <w:ind w:left="0" w:right="0"/>
              <w:rPr>
                <w:ins w:id="4468" w:author="Abercrombie, Kerrie" w:date="2021-01-21T13:26:00Z"/>
                <w:rFonts w:cstheme="minorHAnsi"/>
                <w:b/>
                <w:szCs w:val="20"/>
              </w:rPr>
            </w:pPr>
          </w:p>
        </w:tc>
        <w:tc>
          <w:tcPr>
            <w:tcW w:w="683" w:type="dxa"/>
            <w:shd w:val="clear" w:color="auto" w:fill="F2F2F2" w:themeFill="background1" w:themeFillShade="F2"/>
          </w:tcPr>
          <w:p w14:paraId="3894593F" w14:textId="77777777" w:rsidR="002B5A22" w:rsidRPr="00E37F2A" w:rsidRDefault="002B5A22" w:rsidP="00E37F2A">
            <w:pPr>
              <w:pStyle w:val="Tabletext"/>
              <w:spacing w:before="0" w:after="0"/>
              <w:rPr>
                <w:ins w:id="4469" w:author="Abercrombie, Kerrie" w:date="2021-01-21T13:26:00Z"/>
                <w:rFonts w:cstheme="minorHAnsi"/>
                <w:b/>
                <w:szCs w:val="20"/>
              </w:rPr>
            </w:pPr>
          </w:p>
        </w:tc>
        <w:tc>
          <w:tcPr>
            <w:tcW w:w="3003" w:type="dxa"/>
            <w:shd w:val="clear" w:color="auto" w:fill="F2F2F2" w:themeFill="background1" w:themeFillShade="F2"/>
          </w:tcPr>
          <w:p w14:paraId="1A0D9883" w14:textId="77777777" w:rsidR="002B5A22" w:rsidRPr="00E37F2A" w:rsidRDefault="002B5A22" w:rsidP="00E37F2A">
            <w:pPr>
              <w:pStyle w:val="Tabletext"/>
              <w:spacing w:before="0" w:after="0"/>
              <w:ind w:left="0" w:right="7"/>
              <w:rPr>
                <w:ins w:id="4470" w:author="Abercrombie, Kerrie" w:date="2021-01-21T13:26:00Z"/>
                <w:rFonts w:cstheme="minorHAnsi"/>
                <w:b/>
                <w:szCs w:val="20"/>
              </w:rPr>
            </w:pPr>
          </w:p>
        </w:tc>
      </w:tr>
      <w:tr w:rsidR="002B5A22" w:rsidRPr="00E37F2A" w14:paraId="2F849E61" w14:textId="77777777" w:rsidTr="002B5A22">
        <w:trPr>
          <w:ins w:id="4471" w:author="Abercrombie, Kerrie" w:date="2021-01-21T13:26:00Z"/>
        </w:trPr>
        <w:tc>
          <w:tcPr>
            <w:tcW w:w="846" w:type="dxa"/>
            <w:vMerge w:val="restart"/>
          </w:tcPr>
          <w:p w14:paraId="2B61538B" w14:textId="77777777" w:rsidR="002B5A22" w:rsidRPr="00E37F2A" w:rsidRDefault="002B5A22" w:rsidP="00E37F2A">
            <w:pPr>
              <w:pStyle w:val="Tabletext"/>
              <w:spacing w:before="0" w:after="0"/>
              <w:rPr>
                <w:ins w:id="4472" w:author="Abercrombie, Kerrie" w:date="2021-01-21T13:26:00Z"/>
                <w:rFonts w:cstheme="minorHAnsi"/>
                <w:szCs w:val="20"/>
              </w:rPr>
            </w:pPr>
          </w:p>
        </w:tc>
        <w:tc>
          <w:tcPr>
            <w:tcW w:w="4607" w:type="dxa"/>
            <w:vMerge w:val="restart"/>
          </w:tcPr>
          <w:p w14:paraId="4AE9CC49" w14:textId="5CB66249" w:rsidR="002B5A22" w:rsidRPr="00E37F2A" w:rsidRDefault="00D3671F" w:rsidP="00E37F2A">
            <w:pPr>
              <w:pStyle w:val="Tabletext"/>
              <w:spacing w:before="0" w:after="0"/>
              <w:ind w:left="0"/>
              <w:rPr>
                <w:ins w:id="4473" w:author="Abercrombie, Kerrie" w:date="2021-01-21T13:26:00Z"/>
                <w:rFonts w:cstheme="minorHAnsi"/>
                <w:i/>
                <w:szCs w:val="20"/>
              </w:rPr>
            </w:pPr>
            <w:ins w:id="4474" w:author="Abercrombie, Kerrie" w:date="2021-01-25T12:57:00Z">
              <w:r w:rsidRPr="00E37F2A">
                <w:rPr>
                  <w:rFonts w:cstheme="minorHAnsi"/>
                  <w:i/>
                  <w:szCs w:val="20"/>
                </w:rPr>
                <w:t>To understand the benefits of work</w:t>
              </w:r>
            </w:ins>
            <w:ins w:id="4475" w:author="Abercrombie, Kerrie" w:date="2021-01-25T13:03:00Z">
              <w:r w:rsidR="00697DD5" w:rsidRPr="00E37F2A">
                <w:rPr>
                  <w:rFonts w:cstheme="minorHAnsi"/>
                  <w:i/>
                  <w:szCs w:val="20"/>
                </w:rPr>
                <w:t>ing effectively as a team</w:t>
              </w:r>
            </w:ins>
          </w:p>
        </w:tc>
        <w:tc>
          <w:tcPr>
            <w:tcW w:w="921" w:type="dxa"/>
          </w:tcPr>
          <w:p w14:paraId="0C75D2F6" w14:textId="7E5BB4FB" w:rsidR="002B5A22" w:rsidRPr="00E37F2A" w:rsidRDefault="00697DD5" w:rsidP="00E37F2A">
            <w:pPr>
              <w:pStyle w:val="Tabletext"/>
              <w:spacing w:before="0" w:after="0"/>
              <w:ind w:left="0" w:right="0"/>
              <w:rPr>
                <w:ins w:id="4476" w:author="Abercrombie, Kerrie" w:date="2021-01-25T09:06:00Z"/>
                <w:rFonts w:cstheme="minorHAnsi"/>
                <w:szCs w:val="20"/>
              </w:rPr>
            </w:pPr>
            <w:ins w:id="4477" w:author="Abercrombie, Kerrie" w:date="2021-01-25T09:06:00Z">
              <w:r w:rsidRPr="00E37F2A">
                <w:rPr>
                  <w:rFonts w:cstheme="minorHAnsi"/>
                  <w:szCs w:val="20"/>
                </w:rPr>
                <w:t>6</w:t>
              </w:r>
              <w:r w:rsidR="002B5A22" w:rsidRPr="00E37F2A">
                <w:rPr>
                  <w:rFonts w:cstheme="minorHAnsi"/>
                  <w:szCs w:val="20"/>
                </w:rPr>
                <w:t>.1.1</w:t>
              </w:r>
            </w:ins>
          </w:p>
        </w:tc>
        <w:tc>
          <w:tcPr>
            <w:tcW w:w="4607" w:type="dxa"/>
          </w:tcPr>
          <w:p w14:paraId="064EFC51" w14:textId="1D591800" w:rsidR="002B5A22" w:rsidRPr="00E37F2A" w:rsidRDefault="00D3671F" w:rsidP="00E37F2A">
            <w:pPr>
              <w:pStyle w:val="Tabletext"/>
              <w:spacing w:before="0" w:after="0"/>
              <w:ind w:left="0"/>
              <w:rPr>
                <w:ins w:id="4478" w:author="Abercrombie, Kerrie" w:date="2021-01-21T13:26:00Z"/>
                <w:rFonts w:cstheme="minorHAnsi"/>
                <w:szCs w:val="20"/>
              </w:rPr>
            </w:pPr>
            <w:ins w:id="4479" w:author="Abercrombie, Kerrie" w:date="2021-01-25T12:58:00Z">
              <w:r w:rsidRPr="00E37F2A">
                <w:rPr>
                  <w:rFonts w:cstheme="minorHAnsi"/>
                  <w:szCs w:val="20"/>
                </w:rPr>
                <w:t>Characteristics of leaders and followers</w:t>
              </w:r>
            </w:ins>
          </w:p>
        </w:tc>
        <w:tc>
          <w:tcPr>
            <w:tcW w:w="683" w:type="dxa"/>
          </w:tcPr>
          <w:p w14:paraId="1F326334" w14:textId="77777777" w:rsidR="002B5A22" w:rsidRPr="00E37F2A" w:rsidRDefault="002B5A22" w:rsidP="00E37F2A">
            <w:pPr>
              <w:pStyle w:val="Tabletext"/>
              <w:spacing w:before="0" w:after="0"/>
              <w:rPr>
                <w:ins w:id="4480" w:author="Abercrombie, Kerrie" w:date="2021-01-21T13:26:00Z"/>
                <w:rFonts w:cstheme="minorHAnsi"/>
                <w:szCs w:val="20"/>
              </w:rPr>
            </w:pPr>
          </w:p>
        </w:tc>
        <w:tc>
          <w:tcPr>
            <w:tcW w:w="3003" w:type="dxa"/>
          </w:tcPr>
          <w:p w14:paraId="71283BA2" w14:textId="1F32BBAF" w:rsidR="002B5A22" w:rsidRPr="00E37F2A" w:rsidRDefault="002B5A22" w:rsidP="00E37F2A">
            <w:pPr>
              <w:pStyle w:val="Tabletext"/>
              <w:spacing w:before="0" w:after="0"/>
              <w:ind w:left="0" w:right="7"/>
              <w:rPr>
                <w:ins w:id="4481" w:author="Abercrombie, Kerrie" w:date="2021-01-21T13:26:00Z"/>
                <w:rFonts w:cstheme="minorHAnsi"/>
                <w:szCs w:val="20"/>
              </w:rPr>
            </w:pPr>
          </w:p>
        </w:tc>
      </w:tr>
      <w:tr w:rsidR="002B5A22" w:rsidRPr="00E37F2A" w14:paraId="7F5F1809" w14:textId="77777777" w:rsidTr="002B5A22">
        <w:trPr>
          <w:ins w:id="4482" w:author="Abercrombie, Kerrie" w:date="2021-01-21T13:26:00Z"/>
        </w:trPr>
        <w:tc>
          <w:tcPr>
            <w:tcW w:w="846" w:type="dxa"/>
            <w:vMerge/>
          </w:tcPr>
          <w:p w14:paraId="0DBCB1B4" w14:textId="77777777" w:rsidR="002B5A22" w:rsidRPr="00E37F2A" w:rsidRDefault="002B5A22" w:rsidP="00E37F2A">
            <w:pPr>
              <w:pStyle w:val="Tabletext"/>
              <w:spacing w:before="0" w:after="0"/>
              <w:rPr>
                <w:ins w:id="4483" w:author="Abercrombie, Kerrie" w:date="2021-01-21T13:26:00Z"/>
                <w:rFonts w:cstheme="minorHAnsi"/>
                <w:szCs w:val="20"/>
              </w:rPr>
            </w:pPr>
          </w:p>
        </w:tc>
        <w:tc>
          <w:tcPr>
            <w:tcW w:w="4607" w:type="dxa"/>
            <w:vMerge/>
          </w:tcPr>
          <w:p w14:paraId="039D23B2" w14:textId="77777777" w:rsidR="002B5A22" w:rsidRPr="00E37F2A" w:rsidRDefault="002B5A22" w:rsidP="00E37F2A">
            <w:pPr>
              <w:pStyle w:val="Tabletext"/>
              <w:spacing w:before="0" w:after="0"/>
              <w:ind w:left="0" w:right="0"/>
              <w:rPr>
                <w:ins w:id="4484" w:author="Abercrombie, Kerrie" w:date="2021-01-21T13:26:00Z"/>
                <w:rFonts w:cstheme="minorHAnsi"/>
                <w:i/>
                <w:szCs w:val="20"/>
              </w:rPr>
            </w:pPr>
          </w:p>
        </w:tc>
        <w:tc>
          <w:tcPr>
            <w:tcW w:w="921" w:type="dxa"/>
          </w:tcPr>
          <w:p w14:paraId="48AA72B2" w14:textId="42414814" w:rsidR="002B5A22" w:rsidRPr="00E37F2A" w:rsidRDefault="00697DD5" w:rsidP="00E37F2A">
            <w:pPr>
              <w:pStyle w:val="Tabletext"/>
              <w:spacing w:before="0" w:after="0"/>
              <w:ind w:left="0" w:right="0"/>
              <w:rPr>
                <w:ins w:id="4485" w:author="Abercrombie, Kerrie" w:date="2021-01-25T09:06:00Z"/>
                <w:rFonts w:cstheme="minorHAnsi"/>
                <w:szCs w:val="20"/>
              </w:rPr>
            </w:pPr>
            <w:ins w:id="4486" w:author="Abercrombie, Kerrie" w:date="2021-01-25T13:08:00Z">
              <w:r w:rsidRPr="00E37F2A">
                <w:rPr>
                  <w:rFonts w:cstheme="minorHAnsi"/>
                  <w:szCs w:val="20"/>
                </w:rPr>
                <w:t>6</w:t>
              </w:r>
            </w:ins>
            <w:ins w:id="4487" w:author="Abercrombie, Kerrie" w:date="2021-01-25T09:06:00Z">
              <w:r w:rsidR="002B5A22" w:rsidRPr="00E37F2A">
                <w:rPr>
                  <w:rFonts w:cstheme="minorHAnsi"/>
                  <w:szCs w:val="20"/>
                </w:rPr>
                <w:t>.1.2</w:t>
              </w:r>
            </w:ins>
          </w:p>
        </w:tc>
        <w:tc>
          <w:tcPr>
            <w:tcW w:w="4607" w:type="dxa"/>
          </w:tcPr>
          <w:p w14:paraId="28DBF7D2" w14:textId="77777777" w:rsidR="00D3671F" w:rsidRPr="00E37F2A" w:rsidRDefault="00D3671F" w:rsidP="00E37F2A">
            <w:pPr>
              <w:pStyle w:val="Tabletext"/>
              <w:spacing w:before="0" w:after="0"/>
              <w:ind w:left="0"/>
              <w:rPr>
                <w:ins w:id="4488" w:author="Abercrombie, Kerrie" w:date="2021-01-25T12:59:00Z"/>
                <w:rFonts w:cstheme="minorHAnsi"/>
                <w:szCs w:val="20"/>
              </w:rPr>
            </w:pPr>
            <w:ins w:id="4489" w:author="Abercrombie, Kerrie" w:date="2021-01-25T12:59:00Z">
              <w:r w:rsidRPr="00E37F2A">
                <w:rPr>
                  <w:rFonts w:cstheme="minorHAnsi"/>
                  <w:szCs w:val="20"/>
                </w:rPr>
                <w:t>Adaptability/ flexibility</w:t>
              </w:r>
            </w:ins>
          </w:p>
          <w:p w14:paraId="3E6F09BA" w14:textId="19BEF5E7" w:rsidR="002B5A22" w:rsidRPr="00E37F2A" w:rsidRDefault="00D3671F" w:rsidP="00E37F2A">
            <w:pPr>
              <w:pStyle w:val="Tabletext"/>
              <w:spacing w:before="0" w:after="0"/>
              <w:ind w:left="709" w:right="0"/>
              <w:rPr>
                <w:ins w:id="4490" w:author="Abercrombie, Kerrie" w:date="2021-01-21T13:26:00Z"/>
                <w:rFonts w:cstheme="minorHAnsi"/>
                <w:szCs w:val="20"/>
              </w:rPr>
            </w:pPr>
            <w:ins w:id="4491" w:author="Abercrombie, Kerrie" w:date="2021-01-25T12:59:00Z">
              <w:r w:rsidRPr="00E37F2A">
                <w:rPr>
                  <w:rFonts w:cstheme="minorHAnsi"/>
                  <w:szCs w:val="20"/>
                </w:rPr>
                <w:t>Diplomacy</w:t>
              </w:r>
            </w:ins>
          </w:p>
        </w:tc>
        <w:tc>
          <w:tcPr>
            <w:tcW w:w="683" w:type="dxa"/>
          </w:tcPr>
          <w:p w14:paraId="44D508E6" w14:textId="77777777" w:rsidR="002B5A22" w:rsidRPr="00E37F2A" w:rsidRDefault="002B5A22" w:rsidP="00E37F2A">
            <w:pPr>
              <w:pStyle w:val="Tabletext"/>
              <w:spacing w:before="0" w:after="0"/>
              <w:rPr>
                <w:ins w:id="4492" w:author="Abercrombie, Kerrie" w:date="2021-01-21T13:26:00Z"/>
                <w:rFonts w:cstheme="minorHAnsi"/>
                <w:szCs w:val="20"/>
              </w:rPr>
            </w:pPr>
          </w:p>
        </w:tc>
        <w:tc>
          <w:tcPr>
            <w:tcW w:w="3003" w:type="dxa"/>
          </w:tcPr>
          <w:p w14:paraId="4CBCBB02" w14:textId="4B27E4A9" w:rsidR="002B5A22" w:rsidRPr="00E37F2A" w:rsidRDefault="002B5A22" w:rsidP="00E37F2A">
            <w:pPr>
              <w:pStyle w:val="Tabletext"/>
              <w:spacing w:before="0" w:after="0"/>
              <w:ind w:left="0" w:right="7"/>
              <w:rPr>
                <w:ins w:id="4493" w:author="Abercrombie, Kerrie" w:date="2021-01-21T13:26:00Z"/>
                <w:rFonts w:cstheme="minorHAnsi"/>
                <w:szCs w:val="20"/>
              </w:rPr>
            </w:pPr>
          </w:p>
        </w:tc>
      </w:tr>
      <w:tr w:rsidR="002B5A22" w:rsidRPr="00E37F2A" w14:paraId="38E74F01" w14:textId="77777777" w:rsidTr="002B5A22">
        <w:trPr>
          <w:trHeight w:val="60"/>
          <w:ins w:id="4494" w:author="Abercrombie, Kerrie" w:date="2021-01-21T13:26:00Z"/>
        </w:trPr>
        <w:tc>
          <w:tcPr>
            <w:tcW w:w="846" w:type="dxa"/>
            <w:vMerge/>
          </w:tcPr>
          <w:p w14:paraId="7E2A0914" w14:textId="77777777" w:rsidR="002B5A22" w:rsidRPr="00E37F2A" w:rsidRDefault="002B5A22" w:rsidP="00E37F2A">
            <w:pPr>
              <w:pStyle w:val="Tabletext"/>
              <w:spacing w:before="0" w:after="0"/>
              <w:rPr>
                <w:ins w:id="4495" w:author="Abercrombie, Kerrie" w:date="2021-01-21T13:26:00Z"/>
                <w:rFonts w:cstheme="minorHAnsi"/>
                <w:szCs w:val="20"/>
              </w:rPr>
            </w:pPr>
          </w:p>
        </w:tc>
        <w:tc>
          <w:tcPr>
            <w:tcW w:w="4607" w:type="dxa"/>
            <w:vMerge/>
          </w:tcPr>
          <w:p w14:paraId="1B3E2612" w14:textId="77777777" w:rsidR="002B5A22" w:rsidRPr="00E37F2A" w:rsidRDefault="002B5A22" w:rsidP="00E37F2A">
            <w:pPr>
              <w:pStyle w:val="Tabletext"/>
              <w:spacing w:before="0" w:after="0"/>
              <w:ind w:left="0" w:right="0"/>
              <w:rPr>
                <w:ins w:id="4496" w:author="Abercrombie, Kerrie" w:date="2021-01-21T13:26:00Z"/>
                <w:rFonts w:cstheme="minorHAnsi"/>
                <w:i/>
                <w:szCs w:val="20"/>
              </w:rPr>
            </w:pPr>
          </w:p>
        </w:tc>
        <w:tc>
          <w:tcPr>
            <w:tcW w:w="921" w:type="dxa"/>
          </w:tcPr>
          <w:p w14:paraId="46DC27DD" w14:textId="093F7701" w:rsidR="002B5A22" w:rsidRPr="00E37F2A" w:rsidRDefault="00697DD5" w:rsidP="00E37F2A">
            <w:pPr>
              <w:pStyle w:val="Tabletext"/>
              <w:spacing w:before="0" w:after="0"/>
              <w:ind w:left="0" w:right="0"/>
              <w:rPr>
                <w:ins w:id="4497" w:author="Abercrombie, Kerrie" w:date="2021-01-25T09:06:00Z"/>
                <w:rFonts w:cstheme="minorHAnsi"/>
                <w:szCs w:val="20"/>
              </w:rPr>
            </w:pPr>
            <w:ins w:id="4498" w:author="Abercrombie, Kerrie" w:date="2021-01-25T09:06:00Z">
              <w:r w:rsidRPr="00E37F2A">
                <w:rPr>
                  <w:rFonts w:cstheme="minorHAnsi"/>
                  <w:szCs w:val="20"/>
                </w:rPr>
                <w:t>6</w:t>
              </w:r>
              <w:r w:rsidR="002B5A22" w:rsidRPr="00E37F2A">
                <w:rPr>
                  <w:rFonts w:cstheme="minorHAnsi"/>
                  <w:szCs w:val="20"/>
                </w:rPr>
                <w:t>.1.3</w:t>
              </w:r>
            </w:ins>
          </w:p>
        </w:tc>
        <w:tc>
          <w:tcPr>
            <w:tcW w:w="4607" w:type="dxa"/>
          </w:tcPr>
          <w:p w14:paraId="203070B6" w14:textId="77777777" w:rsidR="00D3671F" w:rsidRPr="00E37F2A" w:rsidRDefault="00D3671F" w:rsidP="00E37F2A">
            <w:pPr>
              <w:pStyle w:val="Tabletext"/>
              <w:spacing w:before="0" w:after="0"/>
              <w:ind w:left="0"/>
              <w:rPr>
                <w:ins w:id="4499" w:author="Abercrombie, Kerrie" w:date="2021-01-25T12:59:00Z"/>
                <w:rFonts w:cstheme="minorHAnsi"/>
                <w:szCs w:val="20"/>
              </w:rPr>
            </w:pPr>
            <w:ins w:id="4500" w:author="Abercrombie, Kerrie" w:date="2021-01-25T12:59:00Z">
              <w:r w:rsidRPr="00E37F2A">
                <w:rPr>
                  <w:rFonts w:cstheme="minorHAnsi"/>
                  <w:szCs w:val="20"/>
                </w:rPr>
                <w:t>Decision making process</w:t>
              </w:r>
            </w:ins>
          </w:p>
          <w:p w14:paraId="7D60BDD2" w14:textId="77777777" w:rsidR="00D3671F" w:rsidRPr="00E37F2A" w:rsidRDefault="00D3671F" w:rsidP="00E37F2A">
            <w:pPr>
              <w:pStyle w:val="Tabletext"/>
              <w:spacing w:before="0" w:after="0"/>
              <w:ind w:left="709"/>
              <w:rPr>
                <w:ins w:id="4501" w:author="Abercrombie, Kerrie" w:date="2021-01-25T12:59:00Z"/>
                <w:rFonts w:cstheme="minorHAnsi"/>
                <w:szCs w:val="20"/>
              </w:rPr>
            </w:pPr>
            <w:ins w:id="4502" w:author="Abercrombie, Kerrie" w:date="2021-01-25T12:59:00Z">
              <w:r w:rsidRPr="00E37F2A">
                <w:rPr>
                  <w:rFonts w:cstheme="minorHAnsi"/>
                  <w:szCs w:val="20"/>
                </w:rPr>
                <w:t>Taking initiative</w:t>
              </w:r>
            </w:ins>
          </w:p>
          <w:p w14:paraId="035F1AFA" w14:textId="77777777" w:rsidR="00D3671F" w:rsidRPr="00E37F2A" w:rsidRDefault="00D3671F" w:rsidP="00E37F2A">
            <w:pPr>
              <w:pStyle w:val="Tabletext"/>
              <w:spacing w:before="0" w:after="0"/>
              <w:ind w:left="709"/>
              <w:rPr>
                <w:ins w:id="4503" w:author="Abercrombie, Kerrie" w:date="2021-01-25T12:59:00Z"/>
                <w:rFonts w:cstheme="minorHAnsi"/>
                <w:szCs w:val="20"/>
              </w:rPr>
            </w:pPr>
            <w:ins w:id="4504" w:author="Abercrombie, Kerrie" w:date="2021-01-25T12:59:00Z">
              <w:r w:rsidRPr="00E37F2A">
                <w:rPr>
                  <w:rFonts w:cstheme="minorHAnsi"/>
                  <w:szCs w:val="20"/>
                </w:rPr>
                <w:t>Prioritising tasks</w:t>
              </w:r>
            </w:ins>
          </w:p>
          <w:p w14:paraId="729A9BB2" w14:textId="77777777" w:rsidR="00D3671F" w:rsidRPr="00E37F2A" w:rsidRDefault="00D3671F" w:rsidP="00E37F2A">
            <w:pPr>
              <w:pStyle w:val="Tabletext"/>
              <w:spacing w:before="0" w:after="0"/>
              <w:ind w:left="709"/>
              <w:rPr>
                <w:ins w:id="4505" w:author="Abercrombie, Kerrie" w:date="2021-01-25T12:59:00Z"/>
                <w:rFonts w:cstheme="minorHAnsi"/>
                <w:szCs w:val="20"/>
              </w:rPr>
            </w:pPr>
            <w:ins w:id="4506" w:author="Abercrombie, Kerrie" w:date="2021-01-25T12:59:00Z">
              <w:r w:rsidRPr="00E37F2A">
                <w:rPr>
                  <w:rFonts w:cstheme="minorHAnsi"/>
                  <w:szCs w:val="20"/>
                </w:rPr>
                <w:t>Thinking critically</w:t>
              </w:r>
            </w:ins>
          </w:p>
          <w:p w14:paraId="3053E251" w14:textId="77777777" w:rsidR="00D3671F" w:rsidRPr="00E37F2A" w:rsidRDefault="00D3671F" w:rsidP="00E37F2A">
            <w:pPr>
              <w:pStyle w:val="Tabletext"/>
              <w:spacing w:before="0" w:after="0"/>
              <w:ind w:left="709"/>
              <w:rPr>
                <w:ins w:id="4507" w:author="Abercrombie, Kerrie" w:date="2021-01-25T12:59:00Z"/>
                <w:rFonts w:cstheme="minorHAnsi"/>
                <w:szCs w:val="20"/>
              </w:rPr>
            </w:pPr>
            <w:ins w:id="4508" w:author="Abercrombie, Kerrie" w:date="2021-01-25T12:59:00Z">
              <w:r w:rsidRPr="00E37F2A">
                <w:rPr>
                  <w:rFonts w:cstheme="minorHAnsi"/>
                  <w:szCs w:val="20"/>
                </w:rPr>
                <w:t>Communicating with team members</w:t>
              </w:r>
            </w:ins>
          </w:p>
          <w:p w14:paraId="3A474E04" w14:textId="1D1E1193" w:rsidR="002B5A22" w:rsidRPr="00E37F2A" w:rsidRDefault="00D3671F" w:rsidP="00E37F2A">
            <w:pPr>
              <w:pStyle w:val="Tabletext"/>
              <w:spacing w:before="0" w:after="0"/>
              <w:ind w:left="709" w:right="0"/>
              <w:rPr>
                <w:ins w:id="4509" w:author="Abercrombie, Kerrie" w:date="2021-01-21T13:26:00Z"/>
                <w:rFonts w:cstheme="minorHAnsi"/>
                <w:szCs w:val="20"/>
              </w:rPr>
            </w:pPr>
            <w:ins w:id="4510" w:author="Abercrombie, Kerrie" w:date="2021-01-25T12:59:00Z">
              <w:r w:rsidRPr="00E37F2A">
                <w:rPr>
                  <w:rFonts w:cstheme="minorHAnsi"/>
                  <w:szCs w:val="20"/>
                </w:rPr>
                <w:t>Assertiveness</w:t>
              </w:r>
            </w:ins>
          </w:p>
        </w:tc>
        <w:tc>
          <w:tcPr>
            <w:tcW w:w="683" w:type="dxa"/>
          </w:tcPr>
          <w:p w14:paraId="5C88C23F" w14:textId="77777777" w:rsidR="002B5A22" w:rsidRPr="00E37F2A" w:rsidRDefault="002B5A22" w:rsidP="00E37F2A">
            <w:pPr>
              <w:pStyle w:val="Tabletext"/>
              <w:spacing w:before="0" w:after="0"/>
              <w:rPr>
                <w:ins w:id="4511" w:author="Abercrombie, Kerrie" w:date="2021-01-21T13:26:00Z"/>
                <w:rFonts w:cstheme="minorHAnsi"/>
                <w:szCs w:val="20"/>
              </w:rPr>
            </w:pPr>
          </w:p>
        </w:tc>
        <w:tc>
          <w:tcPr>
            <w:tcW w:w="3003" w:type="dxa"/>
          </w:tcPr>
          <w:p w14:paraId="21F1160A" w14:textId="77777777" w:rsidR="002B5A22" w:rsidRPr="00E37F2A" w:rsidRDefault="002B5A22" w:rsidP="00E37F2A">
            <w:pPr>
              <w:pStyle w:val="Tabletext"/>
              <w:spacing w:before="0" w:after="0"/>
              <w:ind w:left="0" w:right="7"/>
              <w:rPr>
                <w:ins w:id="4512" w:author="Abercrombie, Kerrie" w:date="2021-01-21T13:26:00Z"/>
                <w:rFonts w:cstheme="minorHAnsi"/>
                <w:szCs w:val="20"/>
              </w:rPr>
            </w:pPr>
          </w:p>
        </w:tc>
      </w:tr>
      <w:tr w:rsidR="00B7542A" w:rsidRPr="00E37F2A" w14:paraId="172BCD97" w14:textId="77777777" w:rsidTr="002B5A22">
        <w:trPr>
          <w:trHeight w:val="60"/>
          <w:ins w:id="4513" w:author="Abercrombie, Kerrie [2]" w:date="2021-02-01T14:25:00Z"/>
        </w:trPr>
        <w:tc>
          <w:tcPr>
            <w:tcW w:w="846" w:type="dxa"/>
          </w:tcPr>
          <w:p w14:paraId="239A49DA" w14:textId="77777777" w:rsidR="00B7542A" w:rsidRPr="00E37F2A" w:rsidRDefault="00B7542A" w:rsidP="00B7542A">
            <w:pPr>
              <w:pStyle w:val="Tabletext"/>
              <w:spacing w:before="0" w:after="0"/>
              <w:rPr>
                <w:ins w:id="4514" w:author="Abercrombie, Kerrie [2]" w:date="2021-02-01T14:25:00Z"/>
                <w:rFonts w:cstheme="minorHAnsi"/>
                <w:szCs w:val="20"/>
              </w:rPr>
            </w:pPr>
          </w:p>
        </w:tc>
        <w:tc>
          <w:tcPr>
            <w:tcW w:w="4607" w:type="dxa"/>
          </w:tcPr>
          <w:p w14:paraId="710FFEF1" w14:textId="77777777" w:rsidR="00B7542A" w:rsidRPr="00E37F2A" w:rsidRDefault="00B7542A" w:rsidP="00B7542A">
            <w:pPr>
              <w:pStyle w:val="Tabletext"/>
              <w:spacing w:before="0" w:after="0"/>
              <w:ind w:left="0" w:right="0"/>
              <w:rPr>
                <w:ins w:id="4515" w:author="Abercrombie, Kerrie [2]" w:date="2021-02-01T14:25:00Z"/>
                <w:rFonts w:cstheme="minorHAnsi"/>
                <w:i/>
                <w:szCs w:val="20"/>
              </w:rPr>
            </w:pPr>
          </w:p>
        </w:tc>
        <w:tc>
          <w:tcPr>
            <w:tcW w:w="921" w:type="dxa"/>
          </w:tcPr>
          <w:p w14:paraId="0DB46016" w14:textId="0D10F937" w:rsidR="00B7542A" w:rsidRPr="00E37F2A" w:rsidRDefault="00B7542A" w:rsidP="00B7542A">
            <w:pPr>
              <w:pStyle w:val="Tabletext"/>
              <w:spacing w:before="0" w:after="0"/>
              <w:ind w:left="0" w:right="0"/>
              <w:rPr>
                <w:ins w:id="4516" w:author="Abercrombie, Kerrie [2]" w:date="2021-02-01T14:25:00Z"/>
                <w:rFonts w:cstheme="minorHAnsi"/>
                <w:szCs w:val="20"/>
              </w:rPr>
            </w:pPr>
          </w:p>
        </w:tc>
        <w:tc>
          <w:tcPr>
            <w:tcW w:w="4607" w:type="dxa"/>
          </w:tcPr>
          <w:p w14:paraId="5BD6DB45" w14:textId="43EA6239" w:rsidR="00B7542A" w:rsidRPr="00E37F2A" w:rsidRDefault="00B7542A" w:rsidP="00B7542A">
            <w:pPr>
              <w:pStyle w:val="Tabletext"/>
              <w:spacing w:before="0" w:after="0"/>
              <w:ind w:left="709"/>
              <w:rPr>
                <w:ins w:id="4517" w:author="Abercrombie, Kerrie [2]" w:date="2021-02-01T14:25:00Z"/>
                <w:rFonts w:cstheme="minorHAnsi"/>
                <w:szCs w:val="20"/>
              </w:rPr>
            </w:pPr>
          </w:p>
        </w:tc>
        <w:tc>
          <w:tcPr>
            <w:tcW w:w="683" w:type="dxa"/>
          </w:tcPr>
          <w:p w14:paraId="5CA6D782" w14:textId="77777777" w:rsidR="00B7542A" w:rsidRPr="00E37F2A" w:rsidRDefault="00B7542A" w:rsidP="00B7542A">
            <w:pPr>
              <w:pStyle w:val="Tabletext"/>
              <w:spacing w:before="0" w:after="0"/>
              <w:rPr>
                <w:ins w:id="4518" w:author="Abercrombie, Kerrie [2]" w:date="2021-02-01T14:25:00Z"/>
                <w:rFonts w:cstheme="minorHAnsi"/>
                <w:szCs w:val="20"/>
              </w:rPr>
            </w:pPr>
          </w:p>
        </w:tc>
        <w:tc>
          <w:tcPr>
            <w:tcW w:w="3003" w:type="dxa"/>
          </w:tcPr>
          <w:p w14:paraId="07A67038" w14:textId="77777777" w:rsidR="00B7542A" w:rsidRPr="00E37F2A" w:rsidRDefault="00B7542A" w:rsidP="00B7542A">
            <w:pPr>
              <w:pStyle w:val="Tabletext"/>
              <w:spacing w:before="0" w:after="0"/>
              <w:ind w:left="0" w:right="7"/>
              <w:rPr>
                <w:ins w:id="4519" w:author="Abercrombie, Kerrie [2]" w:date="2021-02-01T14:25:00Z"/>
                <w:rFonts w:cstheme="minorHAnsi"/>
                <w:szCs w:val="20"/>
              </w:rPr>
            </w:pPr>
          </w:p>
        </w:tc>
      </w:tr>
      <w:tr w:rsidR="00B7542A" w:rsidRPr="00E37F2A" w14:paraId="3EFF10C6" w14:textId="77777777" w:rsidTr="002B5A22">
        <w:trPr>
          <w:trHeight w:val="60"/>
          <w:ins w:id="4520" w:author="Abercrombie, Kerrie" w:date="2021-01-21T13:26:00Z"/>
        </w:trPr>
        <w:tc>
          <w:tcPr>
            <w:tcW w:w="846" w:type="dxa"/>
            <w:shd w:val="clear" w:color="auto" w:fill="F2F2F2" w:themeFill="background1" w:themeFillShade="F2"/>
          </w:tcPr>
          <w:p w14:paraId="1CCEBD3F" w14:textId="50C5B628" w:rsidR="00B7542A" w:rsidRPr="00E37F2A" w:rsidRDefault="00B7542A" w:rsidP="00B7542A">
            <w:pPr>
              <w:pStyle w:val="Tabletext"/>
              <w:spacing w:before="0" w:after="0"/>
              <w:rPr>
                <w:ins w:id="4521" w:author="Abercrombie, Kerrie" w:date="2021-01-21T13:26:00Z"/>
                <w:rFonts w:cstheme="minorHAnsi"/>
                <w:b/>
                <w:szCs w:val="20"/>
              </w:rPr>
            </w:pPr>
            <w:ins w:id="4522" w:author="Abercrombie, Kerrie" w:date="2021-01-21T13:26:00Z">
              <w:r w:rsidRPr="00E37F2A">
                <w:rPr>
                  <w:rFonts w:cstheme="minorHAnsi"/>
                  <w:b/>
                  <w:szCs w:val="20"/>
                </w:rPr>
                <w:t>6.2</w:t>
              </w:r>
            </w:ins>
          </w:p>
        </w:tc>
        <w:tc>
          <w:tcPr>
            <w:tcW w:w="4607" w:type="dxa"/>
            <w:shd w:val="clear" w:color="auto" w:fill="F2F2F2" w:themeFill="background1" w:themeFillShade="F2"/>
          </w:tcPr>
          <w:p w14:paraId="7F14120C" w14:textId="6937DA9B" w:rsidR="00B7542A" w:rsidRPr="00E37F2A" w:rsidRDefault="00B7542A" w:rsidP="00B7542A">
            <w:pPr>
              <w:pStyle w:val="Tabletext"/>
              <w:spacing w:before="0" w:after="0"/>
              <w:ind w:left="0" w:right="0"/>
              <w:rPr>
                <w:ins w:id="4523" w:author="Abercrombie, Kerrie" w:date="2021-01-21T13:26:00Z"/>
                <w:rFonts w:cstheme="minorHAnsi"/>
                <w:b/>
                <w:szCs w:val="20"/>
              </w:rPr>
            </w:pPr>
            <w:ins w:id="4524" w:author="Abercrombie, Kerrie" w:date="2021-01-25T12:54:00Z">
              <w:r w:rsidRPr="00E37F2A">
                <w:rPr>
                  <w:rFonts w:cstheme="minorHAnsi"/>
                  <w:b/>
                  <w:szCs w:val="20"/>
                </w:rPr>
                <w:t>FATIGUE MANAGEMENT AND SHIFTWORK</w:t>
              </w:r>
            </w:ins>
          </w:p>
        </w:tc>
        <w:tc>
          <w:tcPr>
            <w:tcW w:w="921" w:type="dxa"/>
            <w:shd w:val="clear" w:color="auto" w:fill="F2F2F2" w:themeFill="background1" w:themeFillShade="F2"/>
          </w:tcPr>
          <w:p w14:paraId="146DBAF4" w14:textId="77777777" w:rsidR="00B7542A" w:rsidRPr="00E37F2A" w:rsidRDefault="00B7542A" w:rsidP="00B7542A">
            <w:pPr>
              <w:pStyle w:val="Tabletext"/>
              <w:spacing w:before="0" w:after="0"/>
              <w:ind w:left="0" w:right="0"/>
              <w:rPr>
                <w:ins w:id="4525" w:author="Abercrombie, Kerrie" w:date="2021-01-25T09:06:00Z"/>
                <w:rFonts w:cstheme="minorHAnsi"/>
                <w:b/>
                <w:szCs w:val="20"/>
              </w:rPr>
            </w:pPr>
          </w:p>
        </w:tc>
        <w:tc>
          <w:tcPr>
            <w:tcW w:w="4607" w:type="dxa"/>
            <w:shd w:val="clear" w:color="auto" w:fill="F2F2F2" w:themeFill="background1" w:themeFillShade="F2"/>
          </w:tcPr>
          <w:p w14:paraId="400556C9" w14:textId="06F231D0" w:rsidR="00B7542A" w:rsidRPr="00E37F2A" w:rsidRDefault="00B7542A" w:rsidP="00B7542A">
            <w:pPr>
              <w:pStyle w:val="Tabletext"/>
              <w:spacing w:before="0" w:after="0"/>
              <w:ind w:left="0" w:right="0"/>
              <w:rPr>
                <w:ins w:id="4526" w:author="Abercrombie, Kerrie" w:date="2021-01-21T13:26:00Z"/>
                <w:rFonts w:cstheme="minorHAnsi"/>
                <w:b/>
                <w:szCs w:val="20"/>
              </w:rPr>
            </w:pPr>
          </w:p>
        </w:tc>
        <w:tc>
          <w:tcPr>
            <w:tcW w:w="683" w:type="dxa"/>
            <w:shd w:val="clear" w:color="auto" w:fill="F2F2F2" w:themeFill="background1" w:themeFillShade="F2"/>
          </w:tcPr>
          <w:p w14:paraId="27DF43BF" w14:textId="77777777" w:rsidR="00B7542A" w:rsidRPr="00E37F2A" w:rsidRDefault="00B7542A" w:rsidP="00B7542A">
            <w:pPr>
              <w:pStyle w:val="Tabletext"/>
              <w:spacing w:before="0" w:after="0"/>
              <w:rPr>
                <w:ins w:id="4527" w:author="Abercrombie, Kerrie" w:date="2021-01-21T13:26:00Z"/>
                <w:rFonts w:cstheme="minorHAnsi"/>
                <w:b/>
                <w:szCs w:val="20"/>
              </w:rPr>
            </w:pPr>
          </w:p>
        </w:tc>
        <w:tc>
          <w:tcPr>
            <w:tcW w:w="3003" w:type="dxa"/>
            <w:shd w:val="clear" w:color="auto" w:fill="F2F2F2" w:themeFill="background1" w:themeFillShade="F2"/>
          </w:tcPr>
          <w:p w14:paraId="410A30CD" w14:textId="77777777" w:rsidR="00B7542A" w:rsidRPr="00E37F2A" w:rsidRDefault="00B7542A" w:rsidP="00B7542A">
            <w:pPr>
              <w:pStyle w:val="Tabletext"/>
              <w:spacing w:before="0" w:after="0"/>
              <w:ind w:left="0" w:right="7"/>
              <w:rPr>
                <w:ins w:id="4528" w:author="Abercrombie, Kerrie" w:date="2021-01-21T13:26:00Z"/>
                <w:rFonts w:cstheme="minorHAnsi"/>
                <w:b/>
                <w:szCs w:val="20"/>
                <w:highlight w:val="yellow"/>
              </w:rPr>
            </w:pPr>
          </w:p>
        </w:tc>
      </w:tr>
      <w:tr w:rsidR="00B7542A" w:rsidRPr="00E37F2A" w14:paraId="1C251F4B" w14:textId="77777777" w:rsidTr="002B5A22">
        <w:trPr>
          <w:trHeight w:val="60"/>
          <w:ins w:id="4529" w:author="Abercrombie, Kerrie" w:date="2021-01-21T13:26:00Z"/>
        </w:trPr>
        <w:tc>
          <w:tcPr>
            <w:tcW w:w="846" w:type="dxa"/>
            <w:vMerge w:val="restart"/>
            <w:shd w:val="clear" w:color="auto" w:fill="auto"/>
          </w:tcPr>
          <w:p w14:paraId="5A334FC6" w14:textId="77777777" w:rsidR="00B7542A" w:rsidRPr="00E37F2A" w:rsidRDefault="00B7542A" w:rsidP="00B7542A">
            <w:pPr>
              <w:pStyle w:val="Tabletext"/>
              <w:spacing w:before="0" w:after="0"/>
              <w:rPr>
                <w:ins w:id="4530" w:author="Abercrombie, Kerrie" w:date="2021-01-21T13:26:00Z"/>
                <w:rFonts w:cstheme="minorHAnsi"/>
                <w:b/>
                <w:szCs w:val="20"/>
              </w:rPr>
            </w:pPr>
          </w:p>
        </w:tc>
        <w:tc>
          <w:tcPr>
            <w:tcW w:w="4607" w:type="dxa"/>
            <w:vMerge w:val="restart"/>
            <w:shd w:val="clear" w:color="auto" w:fill="auto"/>
          </w:tcPr>
          <w:p w14:paraId="6F6F3E4B" w14:textId="3F2344AE" w:rsidR="00B7542A" w:rsidRPr="00E37F2A" w:rsidRDefault="00B7542A" w:rsidP="00B7542A">
            <w:pPr>
              <w:pStyle w:val="Tabletext"/>
              <w:spacing w:before="0" w:after="0"/>
              <w:ind w:left="0" w:right="0"/>
              <w:rPr>
                <w:ins w:id="4531" w:author="Abercrombie, Kerrie" w:date="2021-01-21T13:26:00Z"/>
                <w:rFonts w:cstheme="minorHAnsi"/>
                <w:b/>
                <w:szCs w:val="20"/>
              </w:rPr>
            </w:pPr>
          </w:p>
        </w:tc>
        <w:tc>
          <w:tcPr>
            <w:tcW w:w="921" w:type="dxa"/>
          </w:tcPr>
          <w:p w14:paraId="1E2652F8" w14:textId="7680DBB3" w:rsidR="00B7542A" w:rsidRPr="00E37F2A" w:rsidRDefault="00B7542A" w:rsidP="00B7542A">
            <w:pPr>
              <w:pStyle w:val="Tabletext"/>
              <w:spacing w:before="0" w:after="0"/>
              <w:ind w:left="0" w:right="0"/>
              <w:rPr>
                <w:ins w:id="4532" w:author="Abercrombie, Kerrie" w:date="2021-01-25T09:06:00Z"/>
                <w:rFonts w:cstheme="minorHAnsi"/>
                <w:szCs w:val="20"/>
              </w:rPr>
            </w:pPr>
            <w:ins w:id="4533" w:author="Abercrombie, Kerrie" w:date="2021-01-25T09:06:00Z">
              <w:r w:rsidRPr="00E37F2A">
                <w:rPr>
                  <w:rFonts w:cstheme="minorHAnsi"/>
                  <w:szCs w:val="20"/>
                </w:rPr>
                <w:t>6.2.1</w:t>
              </w:r>
            </w:ins>
          </w:p>
        </w:tc>
        <w:tc>
          <w:tcPr>
            <w:tcW w:w="4607" w:type="dxa"/>
            <w:shd w:val="clear" w:color="auto" w:fill="auto"/>
          </w:tcPr>
          <w:p w14:paraId="08E90ADF" w14:textId="77777777" w:rsidR="00B7542A" w:rsidRPr="00E37F2A" w:rsidRDefault="00B7542A" w:rsidP="00B7542A">
            <w:pPr>
              <w:pStyle w:val="Tabletext"/>
              <w:spacing w:before="0" w:after="0"/>
              <w:ind w:left="0" w:right="0"/>
              <w:rPr>
                <w:ins w:id="4534" w:author="Abercrombie, Kerrie" w:date="2021-01-25T13:11:00Z"/>
                <w:rFonts w:cstheme="minorHAnsi"/>
                <w:szCs w:val="20"/>
              </w:rPr>
            </w:pPr>
            <w:ins w:id="4535" w:author="Abercrombie, Kerrie" w:date="2021-01-25T13:11:00Z">
              <w:r w:rsidRPr="00E37F2A">
                <w:rPr>
                  <w:rFonts w:cstheme="minorHAnsi"/>
                  <w:szCs w:val="20"/>
                </w:rPr>
                <w:t>Stress</w:t>
              </w:r>
            </w:ins>
          </w:p>
          <w:p w14:paraId="6F52D3E4" w14:textId="77777777" w:rsidR="00B7542A" w:rsidRPr="00E37F2A" w:rsidRDefault="00B7542A" w:rsidP="00B7542A">
            <w:pPr>
              <w:pStyle w:val="Tabletext"/>
              <w:spacing w:before="0" w:after="0"/>
              <w:ind w:left="709"/>
              <w:rPr>
                <w:ins w:id="4536" w:author="Abercrombie, Kerrie" w:date="2021-01-25T13:11:00Z"/>
                <w:rFonts w:cstheme="minorHAnsi"/>
                <w:szCs w:val="20"/>
              </w:rPr>
            </w:pPr>
            <w:ins w:id="4537" w:author="Abercrombie, Kerrie" w:date="2021-01-25T13:11:00Z">
              <w:r w:rsidRPr="00E37F2A">
                <w:rPr>
                  <w:rFonts w:cstheme="minorHAnsi"/>
                  <w:szCs w:val="20"/>
                </w:rPr>
                <w:t>Causes of stress</w:t>
              </w:r>
            </w:ins>
          </w:p>
          <w:p w14:paraId="5797CB96" w14:textId="77777777" w:rsidR="00B7542A" w:rsidRPr="00E37F2A" w:rsidRDefault="00B7542A" w:rsidP="00B7542A">
            <w:pPr>
              <w:pStyle w:val="Tabletext"/>
              <w:spacing w:before="0" w:after="0"/>
              <w:ind w:left="709"/>
              <w:rPr>
                <w:ins w:id="4538" w:author="Abercrombie, Kerrie" w:date="2021-01-25T13:11:00Z"/>
                <w:rFonts w:cstheme="minorHAnsi"/>
                <w:szCs w:val="20"/>
              </w:rPr>
            </w:pPr>
            <w:ins w:id="4539" w:author="Abercrombie, Kerrie" w:date="2021-01-25T13:11:00Z">
              <w:r w:rsidRPr="00E37F2A">
                <w:rPr>
                  <w:rFonts w:cstheme="minorHAnsi"/>
                  <w:szCs w:val="20"/>
                </w:rPr>
                <w:t>Managing work related stress</w:t>
              </w:r>
            </w:ins>
          </w:p>
          <w:p w14:paraId="19B5C04E" w14:textId="756A19C6" w:rsidR="00B7542A" w:rsidRPr="00E37F2A" w:rsidRDefault="00B7542A" w:rsidP="00B7542A">
            <w:pPr>
              <w:pStyle w:val="Tabletext"/>
              <w:spacing w:before="0" w:after="0"/>
              <w:ind w:left="709"/>
              <w:rPr>
                <w:ins w:id="4540" w:author="Abercrombie, Kerrie" w:date="2021-01-21T13:26:00Z"/>
                <w:rFonts w:cstheme="minorHAnsi"/>
                <w:szCs w:val="20"/>
              </w:rPr>
            </w:pPr>
            <w:ins w:id="4541" w:author="Abercrombie, Kerrie" w:date="2021-01-25T13:11:00Z">
              <w:r w:rsidRPr="00E37F2A">
                <w:rPr>
                  <w:rFonts w:cstheme="minorHAnsi"/>
                  <w:szCs w:val="20"/>
                </w:rPr>
                <w:t>Managing personal stress</w:t>
              </w:r>
            </w:ins>
          </w:p>
        </w:tc>
        <w:tc>
          <w:tcPr>
            <w:tcW w:w="683" w:type="dxa"/>
            <w:shd w:val="clear" w:color="auto" w:fill="auto"/>
          </w:tcPr>
          <w:p w14:paraId="6C9F29F4" w14:textId="77777777" w:rsidR="00B7542A" w:rsidRPr="00E37F2A" w:rsidRDefault="00B7542A" w:rsidP="00B7542A">
            <w:pPr>
              <w:pStyle w:val="Tabletext"/>
              <w:spacing w:before="0" w:after="0"/>
              <w:rPr>
                <w:ins w:id="4542" w:author="Abercrombie, Kerrie" w:date="2021-01-21T13:26:00Z"/>
                <w:rFonts w:cstheme="minorHAnsi"/>
                <w:b/>
                <w:szCs w:val="20"/>
              </w:rPr>
            </w:pPr>
          </w:p>
        </w:tc>
        <w:tc>
          <w:tcPr>
            <w:tcW w:w="3003" w:type="dxa"/>
            <w:shd w:val="clear" w:color="auto" w:fill="auto"/>
          </w:tcPr>
          <w:p w14:paraId="36F62639" w14:textId="788725D8" w:rsidR="00B7542A" w:rsidRPr="00E37F2A" w:rsidRDefault="00B7542A" w:rsidP="00B7542A">
            <w:pPr>
              <w:pStyle w:val="Tabletext"/>
              <w:spacing w:before="0" w:after="0"/>
              <w:ind w:left="0" w:right="7"/>
              <w:rPr>
                <w:ins w:id="4543" w:author="Abercrombie, Kerrie" w:date="2021-01-21T13:26:00Z"/>
                <w:rFonts w:cstheme="minorHAnsi"/>
                <w:b/>
                <w:szCs w:val="20"/>
                <w:highlight w:val="yellow"/>
              </w:rPr>
            </w:pPr>
          </w:p>
        </w:tc>
      </w:tr>
      <w:tr w:rsidR="00B7542A" w:rsidRPr="00E37F2A" w14:paraId="157EFC6F" w14:textId="77777777" w:rsidTr="002B5A22">
        <w:trPr>
          <w:trHeight w:val="60"/>
          <w:ins w:id="4544" w:author="Abercrombie, Kerrie" w:date="2021-01-21T13:26:00Z"/>
        </w:trPr>
        <w:tc>
          <w:tcPr>
            <w:tcW w:w="846" w:type="dxa"/>
            <w:vMerge/>
            <w:shd w:val="clear" w:color="auto" w:fill="auto"/>
          </w:tcPr>
          <w:p w14:paraId="572E37C4" w14:textId="77777777" w:rsidR="00B7542A" w:rsidRPr="00E37F2A" w:rsidRDefault="00B7542A" w:rsidP="00B7542A">
            <w:pPr>
              <w:pStyle w:val="Tabletext"/>
              <w:spacing w:before="0" w:after="0"/>
              <w:rPr>
                <w:ins w:id="4545" w:author="Abercrombie, Kerrie" w:date="2021-01-21T13:26:00Z"/>
                <w:rFonts w:cstheme="minorHAnsi"/>
                <w:b/>
                <w:szCs w:val="20"/>
              </w:rPr>
            </w:pPr>
          </w:p>
        </w:tc>
        <w:tc>
          <w:tcPr>
            <w:tcW w:w="4607" w:type="dxa"/>
            <w:vMerge/>
            <w:shd w:val="clear" w:color="auto" w:fill="auto"/>
          </w:tcPr>
          <w:p w14:paraId="5C2C1439" w14:textId="77777777" w:rsidR="00B7542A" w:rsidRPr="00E37F2A" w:rsidRDefault="00B7542A" w:rsidP="00B7542A">
            <w:pPr>
              <w:pStyle w:val="Tabletext"/>
              <w:spacing w:before="0" w:after="0"/>
              <w:ind w:left="0" w:right="0"/>
              <w:rPr>
                <w:ins w:id="4546" w:author="Abercrombie, Kerrie" w:date="2021-01-21T13:26:00Z"/>
                <w:rFonts w:cstheme="minorHAnsi"/>
                <w:b/>
                <w:szCs w:val="20"/>
              </w:rPr>
            </w:pPr>
          </w:p>
        </w:tc>
        <w:tc>
          <w:tcPr>
            <w:tcW w:w="921" w:type="dxa"/>
          </w:tcPr>
          <w:p w14:paraId="0B5D334C" w14:textId="6229B61B" w:rsidR="00B7542A" w:rsidRPr="00E37F2A" w:rsidRDefault="00B7542A" w:rsidP="00B7542A">
            <w:pPr>
              <w:pStyle w:val="Tabletext"/>
              <w:spacing w:before="0" w:after="0"/>
              <w:ind w:left="0" w:right="0"/>
              <w:rPr>
                <w:ins w:id="4547" w:author="Abercrombie, Kerrie" w:date="2021-01-25T09:06:00Z"/>
                <w:rFonts w:cstheme="minorHAnsi"/>
                <w:szCs w:val="20"/>
              </w:rPr>
            </w:pPr>
            <w:ins w:id="4548" w:author="Abercrombie, Kerrie" w:date="2021-01-25T13:04:00Z">
              <w:r w:rsidRPr="00E37F2A">
                <w:rPr>
                  <w:rFonts w:cstheme="minorHAnsi"/>
                  <w:szCs w:val="20"/>
                </w:rPr>
                <w:t>6.2.2</w:t>
              </w:r>
            </w:ins>
          </w:p>
        </w:tc>
        <w:tc>
          <w:tcPr>
            <w:tcW w:w="4607" w:type="dxa"/>
            <w:shd w:val="clear" w:color="auto" w:fill="auto"/>
          </w:tcPr>
          <w:p w14:paraId="46740EE8" w14:textId="77777777" w:rsidR="00B7542A" w:rsidRPr="00E37F2A" w:rsidRDefault="00B7542A" w:rsidP="00B7542A">
            <w:pPr>
              <w:pStyle w:val="Tabletext"/>
              <w:spacing w:before="0" w:after="0"/>
              <w:ind w:left="0" w:right="0"/>
              <w:rPr>
                <w:ins w:id="4549" w:author="Abercrombie, Kerrie" w:date="2021-01-25T13:12:00Z"/>
                <w:rFonts w:cstheme="minorHAnsi"/>
                <w:szCs w:val="20"/>
              </w:rPr>
            </w:pPr>
            <w:commentRangeStart w:id="4550"/>
            <w:ins w:id="4551" w:author="Abercrombie, Kerrie" w:date="2021-01-25T13:11:00Z">
              <w:r w:rsidRPr="00E37F2A">
                <w:rPr>
                  <w:rFonts w:cstheme="minorHAnsi"/>
                  <w:szCs w:val="20"/>
                </w:rPr>
                <w:t xml:space="preserve">Managing fatigue </w:t>
              </w:r>
            </w:ins>
            <w:commentRangeEnd w:id="4550"/>
            <w:r w:rsidR="00911D4C">
              <w:rPr>
                <w:rStyle w:val="CommentReference"/>
                <w:color w:val="auto"/>
              </w:rPr>
              <w:commentReference w:id="4550"/>
            </w:r>
          </w:p>
          <w:p w14:paraId="2210B12A" w14:textId="15FB691D" w:rsidR="00B7542A" w:rsidRPr="00E37F2A" w:rsidRDefault="00B7542A" w:rsidP="00B7542A">
            <w:pPr>
              <w:pStyle w:val="Tabletext"/>
              <w:spacing w:before="0" w:after="0"/>
              <w:ind w:left="709" w:right="0"/>
              <w:rPr>
                <w:ins w:id="4552" w:author="Abercrombie, Kerrie" w:date="2021-01-21T13:26:00Z"/>
                <w:rFonts w:cstheme="minorHAnsi"/>
                <w:szCs w:val="20"/>
              </w:rPr>
            </w:pPr>
            <w:ins w:id="4553" w:author="Abercrombie, Kerrie" w:date="2021-01-25T13:12:00Z">
              <w:r w:rsidRPr="00E37F2A">
                <w:rPr>
                  <w:rFonts w:cstheme="minorHAnsi"/>
                  <w:szCs w:val="20"/>
                </w:rPr>
                <w:t>Time management</w:t>
              </w:r>
            </w:ins>
          </w:p>
        </w:tc>
        <w:tc>
          <w:tcPr>
            <w:tcW w:w="683" w:type="dxa"/>
            <w:shd w:val="clear" w:color="auto" w:fill="auto"/>
          </w:tcPr>
          <w:p w14:paraId="756965A8" w14:textId="77777777" w:rsidR="00B7542A" w:rsidRPr="00E37F2A" w:rsidRDefault="00B7542A" w:rsidP="00B7542A">
            <w:pPr>
              <w:pStyle w:val="Tabletext"/>
              <w:spacing w:before="0" w:after="0"/>
              <w:rPr>
                <w:ins w:id="4554" w:author="Abercrombie, Kerrie" w:date="2021-01-21T13:26:00Z"/>
                <w:rFonts w:cstheme="minorHAnsi"/>
                <w:b/>
                <w:szCs w:val="20"/>
              </w:rPr>
            </w:pPr>
          </w:p>
        </w:tc>
        <w:tc>
          <w:tcPr>
            <w:tcW w:w="3003" w:type="dxa"/>
            <w:shd w:val="clear" w:color="auto" w:fill="auto"/>
          </w:tcPr>
          <w:p w14:paraId="7AD9EDA6" w14:textId="77777777" w:rsidR="00B7542A" w:rsidRPr="00E37F2A" w:rsidRDefault="00B7542A" w:rsidP="00B7542A">
            <w:pPr>
              <w:pStyle w:val="Tabletext"/>
              <w:spacing w:before="0" w:after="0"/>
              <w:ind w:left="0" w:right="7"/>
              <w:rPr>
                <w:ins w:id="4555" w:author="Abercrombie, Kerrie" w:date="2021-01-21T13:26:00Z"/>
                <w:rFonts w:cstheme="minorHAnsi"/>
                <w:b/>
                <w:szCs w:val="20"/>
                <w:highlight w:val="yellow"/>
              </w:rPr>
            </w:pPr>
          </w:p>
        </w:tc>
      </w:tr>
      <w:tr w:rsidR="00B7542A" w:rsidRPr="00E37F2A" w14:paraId="527DA88E" w14:textId="77777777" w:rsidTr="002B5A22">
        <w:trPr>
          <w:trHeight w:val="60"/>
          <w:ins w:id="4556" w:author="Abercrombie, Kerrie" w:date="2021-01-25T13:04:00Z"/>
        </w:trPr>
        <w:tc>
          <w:tcPr>
            <w:tcW w:w="846" w:type="dxa"/>
            <w:vMerge/>
            <w:shd w:val="clear" w:color="auto" w:fill="auto"/>
          </w:tcPr>
          <w:p w14:paraId="2024BDE4" w14:textId="77777777" w:rsidR="00B7542A" w:rsidRPr="00E37F2A" w:rsidRDefault="00B7542A" w:rsidP="00B7542A">
            <w:pPr>
              <w:pStyle w:val="Tabletext"/>
              <w:spacing w:before="0" w:after="0"/>
              <w:rPr>
                <w:ins w:id="4557" w:author="Abercrombie, Kerrie" w:date="2021-01-25T13:04:00Z"/>
                <w:rFonts w:cstheme="minorHAnsi"/>
                <w:b/>
                <w:szCs w:val="20"/>
              </w:rPr>
            </w:pPr>
          </w:p>
        </w:tc>
        <w:tc>
          <w:tcPr>
            <w:tcW w:w="4607" w:type="dxa"/>
            <w:vMerge/>
            <w:shd w:val="clear" w:color="auto" w:fill="auto"/>
          </w:tcPr>
          <w:p w14:paraId="3C95923E" w14:textId="77777777" w:rsidR="00B7542A" w:rsidRPr="00E37F2A" w:rsidRDefault="00B7542A" w:rsidP="00B7542A">
            <w:pPr>
              <w:pStyle w:val="Tabletext"/>
              <w:spacing w:before="0" w:after="0"/>
              <w:ind w:left="0" w:right="0"/>
              <w:rPr>
                <w:ins w:id="4558" w:author="Abercrombie, Kerrie" w:date="2021-01-25T13:04:00Z"/>
                <w:rFonts w:cstheme="minorHAnsi"/>
                <w:b/>
                <w:szCs w:val="20"/>
              </w:rPr>
            </w:pPr>
          </w:p>
        </w:tc>
        <w:tc>
          <w:tcPr>
            <w:tcW w:w="921" w:type="dxa"/>
          </w:tcPr>
          <w:p w14:paraId="51183A20" w14:textId="148B274E" w:rsidR="00B7542A" w:rsidRPr="00E37F2A" w:rsidRDefault="00B7542A" w:rsidP="00B7542A">
            <w:pPr>
              <w:pStyle w:val="Tabletext"/>
              <w:spacing w:before="0" w:after="0"/>
              <w:ind w:left="0" w:right="0"/>
              <w:rPr>
                <w:ins w:id="4559" w:author="Abercrombie, Kerrie" w:date="2021-01-25T13:04:00Z"/>
                <w:rFonts w:cstheme="minorHAnsi"/>
                <w:szCs w:val="20"/>
              </w:rPr>
            </w:pPr>
            <w:ins w:id="4560" w:author="Abercrombie, Kerrie" w:date="2021-01-25T13:04:00Z">
              <w:r w:rsidRPr="00E37F2A">
                <w:rPr>
                  <w:rFonts w:cstheme="minorHAnsi"/>
                  <w:szCs w:val="20"/>
                </w:rPr>
                <w:t>6.2.3</w:t>
              </w:r>
            </w:ins>
          </w:p>
        </w:tc>
        <w:tc>
          <w:tcPr>
            <w:tcW w:w="4607" w:type="dxa"/>
            <w:shd w:val="clear" w:color="auto" w:fill="auto"/>
          </w:tcPr>
          <w:p w14:paraId="297AC328" w14:textId="08E09F35" w:rsidR="00B7542A" w:rsidRPr="00E37F2A" w:rsidRDefault="00B7542A" w:rsidP="00B7542A">
            <w:pPr>
              <w:pStyle w:val="Tabletext"/>
              <w:spacing w:before="0" w:after="0"/>
              <w:ind w:left="0"/>
              <w:rPr>
                <w:ins w:id="4561" w:author="Abercrombie, Kerrie" w:date="2021-01-25T13:04:00Z"/>
                <w:rFonts w:cstheme="minorHAnsi"/>
                <w:szCs w:val="20"/>
              </w:rPr>
            </w:pPr>
            <w:commentRangeStart w:id="4562"/>
            <w:ins w:id="4563" w:author="Abercrombie, Kerrie" w:date="2021-01-25T13:11:00Z">
              <w:r w:rsidRPr="00E37F2A">
                <w:rPr>
                  <w:rFonts w:cstheme="minorHAnsi"/>
                  <w:szCs w:val="20"/>
                </w:rPr>
                <w:t>Shiftwork and rosters</w:t>
              </w:r>
            </w:ins>
            <w:commentRangeEnd w:id="4562"/>
            <w:ins w:id="4564" w:author="Abercrombie, Kerrie" w:date="2021-01-27T11:48:00Z">
              <w:r>
                <w:rPr>
                  <w:rStyle w:val="CommentReference"/>
                  <w:color w:val="auto"/>
                </w:rPr>
                <w:commentReference w:id="4562"/>
              </w:r>
            </w:ins>
          </w:p>
        </w:tc>
        <w:tc>
          <w:tcPr>
            <w:tcW w:w="683" w:type="dxa"/>
            <w:shd w:val="clear" w:color="auto" w:fill="auto"/>
          </w:tcPr>
          <w:p w14:paraId="659D8DBA" w14:textId="77777777" w:rsidR="00B7542A" w:rsidRPr="00E37F2A" w:rsidRDefault="00B7542A" w:rsidP="00B7542A">
            <w:pPr>
              <w:pStyle w:val="Tabletext"/>
              <w:spacing w:before="0" w:after="0"/>
              <w:rPr>
                <w:ins w:id="4565" w:author="Abercrombie, Kerrie" w:date="2021-01-25T13:04:00Z"/>
                <w:rFonts w:cstheme="minorHAnsi"/>
                <w:b/>
                <w:szCs w:val="20"/>
              </w:rPr>
            </w:pPr>
          </w:p>
        </w:tc>
        <w:tc>
          <w:tcPr>
            <w:tcW w:w="3003" w:type="dxa"/>
            <w:shd w:val="clear" w:color="auto" w:fill="auto"/>
          </w:tcPr>
          <w:p w14:paraId="6852FB40" w14:textId="77777777" w:rsidR="00B7542A" w:rsidRPr="00E37F2A" w:rsidRDefault="00B7542A" w:rsidP="00B7542A">
            <w:pPr>
              <w:pStyle w:val="Tabletext"/>
              <w:spacing w:before="0" w:after="0"/>
              <w:ind w:left="0" w:right="7"/>
              <w:rPr>
                <w:ins w:id="4566" w:author="Abercrombie, Kerrie" w:date="2021-01-25T13:04:00Z"/>
                <w:rFonts w:cstheme="minorHAnsi"/>
                <w:b/>
                <w:szCs w:val="20"/>
                <w:highlight w:val="yellow"/>
              </w:rPr>
            </w:pPr>
          </w:p>
        </w:tc>
      </w:tr>
      <w:tr w:rsidR="00B7542A" w:rsidRPr="00E37F2A" w14:paraId="7C0CA8F9" w14:textId="77777777" w:rsidTr="002B5A22">
        <w:trPr>
          <w:trHeight w:val="60"/>
          <w:ins w:id="4567" w:author="Abercrombie, Kerrie" w:date="2021-01-25T13:04:00Z"/>
        </w:trPr>
        <w:tc>
          <w:tcPr>
            <w:tcW w:w="846" w:type="dxa"/>
            <w:shd w:val="clear" w:color="auto" w:fill="auto"/>
          </w:tcPr>
          <w:p w14:paraId="783F9D95" w14:textId="77777777" w:rsidR="00B7542A" w:rsidRPr="00E37F2A" w:rsidRDefault="00B7542A" w:rsidP="00B7542A">
            <w:pPr>
              <w:pStyle w:val="Tabletext"/>
              <w:spacing w:before="0" w:after="0"/>
              <w:rPr>
                <w:ins w:id="4568" w:author="Abercrombie, Kerrie" w:date="2021-01-25T13:04:00Z"/>
                <w:rFonts w:cstheme="minorHAnsi"/>
                <w:b/>
                <w:szCs w:val="20"/>
              </w:rPr>
            </w:pPr>
          </w:p>
        </w:tc>
        <w:tc>
          <w:tcPr>
            <w:tcW w:w="4607" w:type="dxa"/>
            <w:shd w:val="clear" w:color="auto" w:fill="auto"/>
          </w:tcPr>
          <w:p w14:paraId="3B8D547E" w14:textId="77777777" w:rsidR="00B7542A" w:rsidRPr="00E37F2A" w:rsidRDefault="00B7542A" w:rsidP="00B7542A">
            <w:pPr>
              <w:pStyle w:val="Tabletext"/>
              <w:spacing w:before="0" w:after="0"/>
              <w:ind w:left="0" w:right="0"/>
              <w:rPr>
                <w:ins w:id="4569" w:author="Abercrombie, Kerrie" w:date="2021-01-25T13:04:00Z"/>
                <w:rFonts w:cstheme="minorHAnsi"/>
                <w:b/>
                <w:szCs w:val="20"/>
              </w:rPr>
            </w:pPr>
          </w:p>
        </w:tc>
        <w:tc>
          <w:tcPr>
            <w:tcW w:w="921" w:type="dxa"/>
          </w:tcPr>
          <w:p w14:paraId="37EF26E3" w14:textId="7E7AB3F2" w:rsidR="00B7542A" w:rsidRPr="00E37F2A" w:rsidRDefault="00B7542A" w:rsidP="00B7542A">
            <w:pPr>
              <w:pStyle w:val="Tabletext"/>
              <w:spacing w:before="0" w:after="0"/>
              <w:ind w:left="0" w:right="0"/>
              <w:rPr>
                <w:ins w:id="4570" w:author="Abercrombie, Kerrie" w:date="2021-01-25T13:04:00Z"/>
                <w:rFonts w:cstheme="minorHAnsi"/>
                <w:szCs w:val="20"/>
              </w:rPr>
            </w:pPr>
            <w:ins w:id="4571" w:author="Abercrombie, Kerrie" w:date="2021-01-25T13:04:00Z">
              <w:r w:rsidRPr="00E37F2A">
                <w:rPr>
                  <w:rFonts w:cstheme="minorHAnsi"/>
                  <w:szCs w:val="20"/>
                </w:rPr>
                <w:t>6.2.4</w:t>
              </w:r>
            </w:ins>
          </w:p>
        </w:tc>
        <w:tc>
          <w:tcPr>
            <w:tcW w:w="4607" w:type="dxa"/>
            <w:shd w:val="clear" w:color="auto" w:fill="auto"/>
          </w:tcPr>
          <w:p w14:paraId="6CB3A662" w14:textId="070BF5B4" w:rsidR="00B7542A" w:rsidRPr="00E37F2A" w:rsidRDefault="00B7542A" w:rsidP="00B7542A">
            <w:pPr>
              <w:pStyle w:val="Tabletext"/>
              <w:spacing w:before="0" w:after="0"/>
              <w:ind w:left="0" w:right="0"/>
              <w:rPr>
                <w:ins w:id="4572" w:author="Abercrombie, Kerrie" w:date="2021-01-25T13:04:00Z"/>
                <w:rFonts w:cstheme="minorHAnsi"/>
                <w:szCs w:val="20"/>
              </w:rPr>
            </w:pPr>
            <w:commentRangeStart w:id="4573"/>
            <w:ins w:id="4574" w:author="Abercrombie, Kerrie" w:date="2021-01-25T13:11:00Z">
              <w:r w:rsidRPr="00E37F2A">
                <w:rPr>
                  <w:rFonts w:cstheme="minorHAnsi"/>
                  <w:szCs w:val="20"/>
                </w:rPr>
                <w:t>Safety and Health awareness</w:t>
              </w:r>
              <w:commentRangeEnd w:id="4573"/>
              <w:r w:rsidRPr="00E37F2A">
                <w:rPr>
                  <w:rStyle w:val="CommentReference"/>
                  <w:rFonts w:cstheme="minorHAnsi"/>
                  <w:color w:val="auto"/>
                  <w:sz w:val="20"/>
                  <w:szCs w:val="20"/>
                </w:rPr>
                <w:commentReference w:id="4573"/>
              </w:r>
            </w:ins>
          </w:p>
        </w:tc>
        <w:tc>
          <w:tcPr>
            <w:tcW w:w="683" w:type="dxa"/>
            <w:shd w:val="clear" w:color="auto" w:fill="auto"/>
          </w:tcPr>
          <w:p w14:paraId="4302E83A" w14:textId="77777777" w:rsidR="00B7542A" w:rsidRPr="00E37F2A" w:rsidRDefault="00B7542A" w:rsidP="00B7542A">
            <w:pPr>
              <w:pStyle w:val="Tabletext"/>
              <w:spacing w:before="0" w:after="0"/>
              <w:rPr>
                <w:ins w:id="4575" w:author="Abercrombie, Kerrie" w:date="2021-01-25T13:04:00Z"/>
                <w:rFonts w:cstheme="minorHAnsi"/>
                <w:b/>
                <w:szCs w:val="20"/>
              </w:rPr>
            </w:pPr>
          </w:p>
        </w:tc>
        <w:tc>
          <w:tcPr>
            <w:tcW w:w="3003" w:type="dxa"/>
            <w:shd w:val="clear" w:color="auto" w:fill="auto"/>
          </w:tcPr>
          <w:p w14:paraId="6193BED4" w14:textId="77777777" w:rsidR="00B7542A" w:rsidRPr="00E37F2A" w:rsidRDefault="00B7542A" w:rsidP="00B7542A">
            <w:pPr>
              <w:pStyle w:val="Tabletext"/>
              <w:spacing w:before="0" w:after="0"/>
              <w:ind w:left="0" w:right="7"/>
              <w:rPr>
                <w:ins w:id="4576" w:author="Abercrombie, Kerrie" w:date="2021-01-25T13:04:00Z"/>
                <w:rFonts w:cstheme="minorHAnsi"/>
                <w:b/>
                <w:szCs w:val="20"/>
                <w:highlight w:val="yellow"/>
              </w:rPr>
            </w:pPr>
          </w:p>
        </w:tc>
      </w:tr>
      <w:tr w:rsidR="00B7542A" w:rsidRPr="00E37F2A" w14:paraId="1E6EE206" w14:textId="77777777" w:rsidTr="002B5A22">
        <w:trPr>
          <w:trHeight w:val="60"/>
          <w:ins w:id="4577" w:author="Abercrombie, Kerrie" w:date="2021-01-25T13:10:00Z"/>
        </w:trPr>
        <w:tc>
          <w:tcPr>
            <w:tcW w:w="846" w:type="dxa"/>
            <w:shd w:val="clear" w:color="auto" w:fill="auto"/>
          </w:tcPr>
          <w:p w14:paraId="58E89648" w14:textId="77777777" w:rsidR="00B7542A" w:rsidRPr="00E37F2A" w:rsidRDefault="00B7542A" w:rsidP="00B7542A">
            <w:pPr>
              <w:pStyle w:val="Tabletext"/>
              <w:spacing w:before="0" w:after="0"/>
              <w:rPr>
                <w:ins w:id="4578" w:author="Abercrombie, Kerrie" w:date="2021-01-25T13:10:00Z"/>
                <w:rFonts w:cstheme="minorHAnsi"/>
                <w:b/>
                <w:szCs w:val="20"/>
              </w:rPr>
            </w:pPr>
          </w:p>
        </w:tc>
        <w:tc>
          <w:tcPr>
            <w:tcW w:w="4607" w:type="dxa"/>
            <w:shd w:val="clear" w:color="auto" w:fill="auto"/>
          </w:tcPr>
          <w:p w14:paraId="6DDA2969" w14:textId="77777777" w:rsidR="00B7542A" w:rsidRPr="00E37F2A" w:rsidRDefault="00B7542A" w:rsidP="00B7542A">
            <w:pPr>
              <w:pStyle w:val="Tabletext"/>
              <w:spacing w:before="0" w:after="0"/>
              <w:ind w:left="0" w:right="0"/>
              <w:rPr>
                <w:ins w:id="4579" w:author="Abercrombie, Kerrie" w:date="2021-01-25T13:10:00Z"/>
                <w:rFonts w:cstheme="minorHAnsi"/>
                <w:b/>
                <w:szCs w:val="20"/>
              </w:rPr>
            </w:pPr>
          </w:p>
        </w:tc>
        <w:tc>
          <w:tcPr>
            <w:tcW w:w="921" w:type="dxa"/>
          </w:tcPr>
          <w:p w14:paraId="65739881" w14:textId="77777777" w:rsidR="00B7542A" w:rsidRPr="00E37F2A" w:rsidRDefault="00B7542A" w:rsidP="00B7542A">
            <w:pPr>
              <w:pStyle w:val="Tabletext"/>
              <w:spacing w:before="0" w:after="0"/>
              <w:ind w:left="0" w:right="0"/>
              <w:rPr>
                <w:ins w:id="4580" w:author="Abercrombie, Kerrie" w:date="2021-01-25T13:10:00Z"/>
                <w:rFonts w:cstheme="minorHAnsi"/>
                <w:szCs w:val="20"/>
              </w:rPr>
            </w:pPr>
          </w:p>
        </w:tc>
        <w:tc>
          <w:tcPr>
            <w:tcW w:w="4607" w:type="dxa"/>
            <w:shd w:val="clear" w:color="auto" w:fill="auto"/>
          </w:tcPr>
          <w:p w14:paraId="1EAE7457" w14:textId="343F6605" w:rsidR="00B7542A" w:rsidRPr="00E37F2A" w:rsidRDefault="00B7542A" w:rsidP="00B7542A">
            <w:pPr>
              <w:pStyle w:val="Tabletext"/>
              <w:spacing w:before="0" w:after="0"/>
              <w:ind w:left="0" w:right="0"/>
              <w:rPr>
                <w:ins w:id="4581" w:author="Abercrombie, Kerrie" w:date="2021-01-25T13:10:00Z"/>
                <w:rFonts w:cstheme="minorHAnsi"/>
                <w:szCs w:val="20"/>
              </w:rPr>
            </w:pPr>
          </w:p>
        </w:tc>
        <w:tc>
          <w:tcPr>
            <w:tcW w:w="683" w:type="dxa"/>
            <w:shd w:val="clear" w:color="auto" w:fill="auto"/>
          </w:tcPr>
          <w:p w14:paraId="25B20187" w14:textId="77777777" w:rsidR="00B7542A" w:rsidRPr="00E37F2A" w:rsidRDefault="00B7542A" w:rsidP="00B7542A">
            <w:pPr>
              <w:pStyle w:val="Tabletext"/>
              <w:spacing w:before="0" w:after="0"/>
              <w:rPr>
                <w:ins w:id="4582" w:author="Abercrombie, Kerrie" w:date="2021-01-25T13:10:00Z"/>
                <w:rFonts w:cstheme="minorHAnsi"/>
                <w:b/>
                <w:szCs w:val="20"/>
              </w:rPr>
            </w:pPr>
          </w:p>
        </w:tc>
        <w:tc>
          <w:tcPr>
            <w:tcW w:w="3003" w:type="dxa"/>
            <w:shd w:val="clear" w:color="auto" w:fill="auto"/>
          </w:tcPr>
          <w:p w14:paraId="38F15C4E" w14:textId="77777777" w:rsidR="00B7542A" w:rsidRPr="00E37F2A" w:rsidRDefault="00B7542A" w:rsidP="00B7542A">
            <w:pPr>
              <w:pStyle w:val="Tabletext"/>
              <w:spacing w:before="0" w:after="0"/>
              <w:ind w:left="0" w:right="7"/>
              <w:rPr>
                <w:ins w:id="4583" w:author="Abercrombie, Kerrie" w:date="2021-01-25T13:10:00Z"/>
                <w:rFonts w:cstheme="minorHAnsi"/>
                <w:b/>
                <w:szCs w:val="20"/>
                <w:highlight w:val="yellow"/>
              </w:rPr>
            </w:pPr>
          </w:p>
        </w:tc>
      </w:tr>
    </w:tbl>
    <w:p w14:paraId="489E291C" w14:textId="77777777" w:rsidR="00C352C2" w:rsidRDefault="00C352C2" w:rsidP="00C352C2">
      <w:pPr>
        <w:pStyle w:val="BodyText"/>
        <w:rPr>
          <w:ins w:id="4584" w:author="Abercrombie, Kerrie" w:date="2021-01-21T13:21:00Z"/>
        </w:rPr>
      </w:pPr>
    </w:p>
    <w:p w14:paraId="769BF521" w14:textId="77777777" w:rsidR="00C352C2" w:rsidRDefault="00C352C2" w:rsidP="00C352C2">
      <w:pPr>
        <w:pStyle w:val="BodyText"/>
        <w:rPr>
          <w:ins w:id="4585" w:author="Abercrombie, Kerrie" w:date="2021-01-21T13:21:00Z"/>
        </w:rPr>
      </w:pPr>
    </w:p>
    <w:p w14:paraId="09C754AE" w14:textId="77777777" w:rsidR="00C352C2" w:rsidRDefault="00C352C2" w:rsidP="00C352C2">
      <w:pPr>
        <w:pStyle w:val="BodyText"/>
        <w:rPr>
          <w:ins w:id="4586" w:author="Abercrombie, Kerrie" w:date="2021-01-21T13:21:00Z"/>
        </w:rPr>
      </w:pPr>
    </w:p>
    <w:p w14:paraId="3F0857B9" w14:textId="2AA286D0" w:rsidR="00C352C2" w:rsidRDefault="00C352C2" w:rsidP="00C352C2">
      <w:pPr>
        <w:pStyle w:val="BodyText"/>
        <w:rPr>
          <w:ins w:id="4587" w:author="Abercrombie, Kerrie" w:date="2021-01-21T13:25:00Z"/>
        </w:rPr>
      </w:pPr>
    </w:p>
    <w:p w14:paraId="268E50F4" w14:textId="77777777" w:rsidR="00C352C2" w:rsidRDefault="00C352C2" w:rsidP="00C352C2">
      <w:pPr>
        <w:pStyle w:val="Heading1"/>
        <w:rPr>
          <w:ins w:id="4588" w:author="Abercrombie, Kerrie" w:date="2021-01-21T13:25:00Z"/>
        </w:rPr>
      </w:pPr>
      <w:bookmarkStart w:id="4589" w:name="_Toc62642308"/>
      <w:ins w:id="4590" w:author="Abercrombie, Kerrie" w:date="2021-01-21T13:25:00Z">
        <w:r>
          <w:t>REFERENCES REVELANT TO THIS MODULE</w:t>
        </w:r>
        <w:bookmarkEnd w:id="4589"/>
      </w:ins>
    </w:p>
    <w:p w14:paraId="3CC45B89" w14:textId="77777777" w:rsidR="00C352C2" w:rsidRDefault="00C352C2" w:rsidP="00C352C2">
      <w:pPr>
        <w:pStyle w:val="Heading1separatationline"/>
        <w:rPr>
          <w:ins w:id="4591" w:author="Abercrombie, Kerrie" w:date="2021-01-21T13:25:00Z"/>
        </w:rPr>
      </w:pPr>
    </w:p>
    <w:p w14:paraId="53F867C4" w14:textId="77777777" w:rsidR="00C352C2" w:rsidRDefault="00C352C2" w:rsidP="00C352C2">
      <w:pPr>
        <w:pStyle w:val="BodyText"/>
        <w:rPr>
          <w:ins w:id="4592" w:author="Abercrombie, Kerrie" w:date="2021-01-21T13:25:00Z"/>
        </w:rPr>
      </w:pPr>
      <w:ins w:id="4593" w:author="Abercrombie, Kerrie" w:date="2021-01-21T13:25:00Z">
        <w:r>
          <w:t>The following reference materials are relevant in the planning of this module:</w:t>
        </w:r>
      </w:ins>
    </w:p>
    <w:p w14:paraId="7BB1B19A" w14:textId="77777777" w:rsidR="00C352C2" w:rsidRDefault="00C352C2" w:rsidP="00C352C2">
      <w:pPr>
        <w:pStyle w:val="Bullet1"/>
        <w:rPr>
          <w:ins w:id="4594" w:author="Abercrombie, Kerrie" w:date="2021-01-21T13:25:00Z"/>
        </w:rPr>
      </w:pPr>
    </w:p>
    <w:p w14:paraId="381A9A27" w14:textId="77777777" w:rsidR="00C352C2" w:rsidRDefault="00C352C2" w:rsidP="00C352C2">
      <w:pPr>
        <w:pStyle w:val="BodyText"/>
        <w:rPr>
          <w:ins w:id="4595" w:author="Abercrombie, Kerrie" w:date="2021-01-21T13:21:00Z"/>
        </w:rPr>
      </w:pPr>
    </w:p>
    <w:p w14:paraId="3E1A3D1B" w14:textId="77777777" w:rsidR="00C352C2" w:rsidRDefault="00C352C2" w:rsidP="00C352C2">
      <w:pPr>
        <w:pStyle w:val="Heading1"/>
        <w:rPr>
          <w:ins w:id="4596" w:author="Abercrombie, Kerrie" w:date="2021-01-21T13:21:00Z"/>
        </w:rPr>
      </w:pPr>
      <w:bookmarkStart w:id="4597" w:name="_Toc62642309"/>
      <w:ins w:id="4598" w:author="Abercrombie, Kerrie" w:date="2021-01-21T13:21:00Z">
        <w:r>
          <w:t>VTS OPERATOR COMPETENCE CHART</w:t>
        </w:r>
        <w:bookmarkEnd w:id="4597"/>
      </w:ins>
    </w:p>
    <w:p w14:paraId="0FA71A0A" w14:textId="77777777" w:rsidR="00C352C2" w:rsidRPr="00625BCF" w:rsidRDefault="00C352C2" w:rsidP="00C352C2">
      <w:pPr>
        <w:pStyle w:val="Heading1separatationline"/>
        <w:rPr>
          <w:ins w:id="4599" w:author="Abercrombie, Kerrie" w:date="2021-01-21T13:21:00Z"/>
        </w:rPr>
      </w:pPr>
    </w:p>
    <w:tbl>
      <w:tblPr>
        <w:tblStyle w:val="TableGrid"/>
        <w:tblW w:w="0" w:type="auto"/>
        <w:tblLook w:val="04A0" w:firstRow="1" w:lastRow="0" w:firstColumn="1" w:lastColumn="0" w:noHBand="0" w:noVBand="1"/>
      </w:tblPr>
      <w:tblGrid>
        <w:gridCol w:w="3640"/>
        <w:gridCol w:w="3640"/>
        <w:gridCol w:w="3640"/>
        <w:gridCol w:w="3640"/>
      </w:tblGrid>
      <w:tr w:rsidR="00C352C2" w14:paraId="2152268A" w14:textId="77777777" w:rsidTr="00AD3191">
        <w:trPr>
          <w:ins w:id="4600" w:author="Abercrombie, Kerrie" w:date="2021-01-21T13:21:00Z"/>
        </w:trPr>
        <w:tc>
          <w:tcPr>
            <w:tcW w:w="3640" w:type="dxa"/>
          </w:tcPr>
          <w:p w14:paraId="189EB452" w14:textId="77777777" w:rsidR="00C352C2" w:rsidRDefault="00C352C2" w:rsidP="00AD3191">
            <w:pPr>
              <w:pStyle w:val="Tableheading"/>
              <w:rPr>
                <w:ins w:id="4601" w:author="Abercrombie, Kerrie" w:date="2021-01-21T13:21:00Z"/>
              </w:rPr>
            </w:pPr>
            <w:ins w:id="4602" w:author="Abercrombie, Kerrie" w:date="2021-01-21T13:21:00Z">
              <w:r>
                <w:t>Competence Area</w:t>
              </w:r>
            </w:ins>
          </w:p>
        </w:tc>
        <w:tc>
          <w:tcPr>
            <w:tcW w:w="3640" w:type="dxa"/>
          </w:tcPr>
          <w:p w14:paraId="1B787A98" w14:textId="77777777" w:rsidR="00C352C2" w:rsidRDefault="00C352C2" w:rsidP="00AD3191">
            <w:pPr>
              <w:pStyle w:val="Tableheading"/>
              <w:rPr>
                <w:ins w:id="4603" w:author="Abercrombie, Kerrie" w:date="2021-01-21T13:21:00Z"/>
              </w:rPr>
            </w:pPr>
            <w:ins w:id="4604" w:author="Abercrombie, Kerrie" w:date="2021-01-21T13:21:00Z">
              <w:r>
                <w:t>Knowledge, understanding and proficiency</w:t>
              </w:r>
            </w:ins>
          </w:p>
        </w:tc>
        <w:tc>
          <w:tcPr>
            <w:tcW w:w="3640" w:type="dxa"/>
          </w:tcPr>
          <w:p w14:paraId="7803D3A9" w14:textId="77777777" w:rsidR="00C352C2" w:rsidRDefault="00C352C2" w:rsidP="00AD3191">
            <w:pPr>
              <w:pStyle w:val="Tableheading"/>
              <w:rPr>
                <w:ins w:id="4605" w:author="Abercrombie, Kerrie" w:date="2021-01-21T13:21:00Z"/>
              </w:rPr>
            </w:pPr>
            <w:ins w:id="4606" w:author="Abercrombie, Kerrie" w:date="2021-01-21T13:21:00Z">
              <w:r>
                <w:t>Methods for demonstrating Competence</w:t>
              </w:r>
            </w:ins>
          </w:p>
        </w:tc>
        <w:tc>
          <w:tcPr>
            <w:tcW w:w="3640" w:type="dxa"/>
          </w:tcPr>
          <w:p w14:paraId="45DBEE4F" w14:textId="77777777" w:rsidR="00C352C2" w:rsidRDefault="00C352C2" w:rsidP="00AD3191">
            <w:pPr>
              <w:pStyle w:val="Tableheading"/>
              <w:rPr>
                <w:ins w:id="4607" w:author="Abercrombie, Kerrie" w:date="2021-01-21T13:21:00Z"/>
              </w:rPr>
            </w:pPr>
            <w:ins w:id="4608" w:author="Abercrombie, Kerrie" w:date="2021-01-21T13:21:00Z">
              <w:r>
                <w:t>Criteria for evaluating competence</w:t>
              </w:r>
            </w:ins>
          </w:p>
        </w:tc>
      </w:tr>
      <w:tr w:rsidR="00C352C2" w14:paraId="4682FAC3" w14:textId="77777777" w:rsidTr="00AD3191">
        <w:trPr>
          <w:ins w:id="4609" w:author="Abercrombie, Kerrie" w:date="2021-01-21T13:21:00Z"/>
        </w:trPr>
        <w:tc>
          <w:tcPr>
            <w:tcW w:w="3640" w:type="dxa"/>
          </w:tcPr>
          <w:p w14:paraId="679D4DCD" w14:textId="77777777" w:rsidR="00C352C2" w:rsidRDefault="00C352C2" w:rsidP="00AD3191">
            <w:pPr>
              <w:pStyle w:val="Tabletext"/>
              <w:rPr>
                <w:ins w:id="4610" w:author="Abercrombie, Kerrie" w:date="2021-01-21T13:21:00Z"/>
              </w:rPr>
            </w:pPr>
          </w:p>
        </w:tc>
        <w:tc>
          <w:tcPr>
            <w:tcW w:w="3640" w:type="dxa"/>
          </w:tcPr>
          <w:p w14:paraId="18BEB13A" w14:textId="77777777" w:rsidR="00C352C2" w:rsidRDefault="00C352C2" w:rsidP="00AD3191">
            <w:pPr>
              <w:pStyle w:val="Tabletext"/>
              <w:rPr>
                <w:ins w:id="4611" w:author="Abercrombie, Kerrie" w:date="2021-01-21T13:21:00Z"/>
              </w:rPr>
            </w:pPr>
          </w:p>
        </w:tc>
        <w:tc>
          <w:tcPr>
            <w:tcW w:w="3640" w:type="dxa"/>
          </w:tcPr>
          <w:p w14:paraId="66A1CC4B" w14:textId="77777777" w:rsidR="00C352C2" w:rsidRDefault="00C352C2" w:rsidP="00AD3191">
            <w:pPr>
              <w:pStyle w:val="Tabletext"/>
              <w:rPr>
                <w:ins w:id="4612" w:author="Abercrombie, Kerrie" w:date="2021-01-21T13:21:00Z"/>
              </w:rPr>
            </w:pPr>
          </w:p>
        </w:tc>
        <w:tc>
          <w:tcPr>
            <w:tcW w:w="3640" w:type="dxa"/>
          </w:tcPr>
          <w:p w14:paraId="68274B5C" w14:textId="77777777" w:rsidR="00C352C2" w:rsidRDefault="00C352C2" w:rsidP="00AD3191">
            <w:pPr>
              <w:pStyle w:val="Tabletext"/>
              <w:rPr>
                <w:ins w:id="4613" w:author="Abercrombie, Kerrie" w:date="2021-01-21T13:21:00Z"/>
              </w:rPr>
            </w:pPr>
          </w:p>
        </w:tc>
      </w:tr>
      <w:tr w:rsidR="00C352C2" w14:paraId="09DA1771" w14:textId="77777777" w:rsidTr="00AD3191">
        <w:trPr>
          <w:ins w:id="4614" w:author="Abercrombie, Kerrie" w:date="2021-01-21T13:21:00Z"/>
        </w:trPr>
        <w:tc>
          <w:tcPr>
            <w:tcW w:w="3640" w:type="dxa"/>
          </w:tcPr>
          <w:p w14:paraId="29DAEBB9" w14:textId="77777777" w:rsidR="00C352C2" w:rsidRDefault="00C352C2" w:rsidP="00AD3191">
            <w:pPr>
              <w:pStyle w:val="Tabletext"/>
              <w:rPr>
                <w:ins w:id="4615" w:author="Abercrombie, Kerrie" w:date="2021-01-21T13:21:00Z"/>
              </w:rPr>
            </w:pPr>
          </w:p>
        </w:tc>
        <w:tc>
          <w:tcPr>
            <w:tcW w:w="3640" w:type="dxa"/>
          </w:tcPr>
          <w:p w14:paraId="4E91ECBA" w14:textId="77777777" w:rsidR="00C352C2" w:rsidRDefault="00C352C2" w:rsidP="00AD3191">
            <w:pPr>
              <w:pStyle w:val="Tabletext"/>
              <w:rPr>
                <w:ins w:id="4616" w:author="Abercrombie, Kerrie" w:date="2021-01-21T13:21:00Z"/>
              </w:rPr>
            </w:pPr>
          </w:p>
        </w:tc>
        <w:tc>
          <w:tcPr>
            <w:tcW w:w="3640" w:type="dxa"/>
          </w:tcPr>
          <w:p w14:paraId="4F337136" w14:textId="77777777" w:rsidR="00C352C2" w:rsidRDefault="00C352C2" w:rsidP="00AD3191">
            <w:pPr>
              <w:pStyle w:val="Tabletext"/>
              <w:rPr>
                <w:ins w:id="4617" w:author="Abercrombie, Kerrie" w:date="2021-01-21T13:21:00Z"/>
              </w:rPr>
            </w:pPr>
          </w:p>
        </w:tc>
        <w:tc>
          <w:tcPr>
            <w:tcW w:w="3640" w:type="dxa"/>
          </w:tcPr>
          <w:p w14:paraId="038B1610" w14:textId="77777777" w:rsidR="00C352C2" w:rsidRDefault="00C352C2" w:rsidP="00AD3191">
            <w:pPr>
              <w:pStyle w:val="Tabletext"/>
              <w:rPr>
                <w:ins w:id="4618" w:author="Abercrombie, Kerrie" w:date="2021-01-21T13:21:00Z"/>
              </w:rPr>
            </w:pPr>
          </w:p>
        </w:tc>
      </w:tr>
    </w:tbl>
    <w:p w14:paraId="0EC2034D" w14:textId="77777777" w:rsidR="00C352C2" w:rsidRDefault="00C352C2" w:rsidP="00C352C2">
      <w:pPr>
        <w:pStyle w:val="BodyText"/>
        <w:rPr>
          <w:ins w:id="4619" w:author="Abercrombie, Kerrie" w:date="2021-01-21T13:21:00Z"/>
        </w:rPr>
      </w:pPr>
    </w:p>
    <w:p w14:paraId="44054BC2" w14:textId="77777777" w:rsidR="00C352C2" w:rsidRDefault="00C352C2" w:rsidP="00C352C2">
      <w:pPr>
        <w:pStyle w:val="BodyText"/>
        <w:rPr>
          <w:ins w:id="4620" w:author="Abercrombie, Kerrie" w:date="2021-01-21T13:21:00Z"/>
        </w:rPr>
      </w:pPr>
    </w:p>
    <w:p w14:paraId="26056E6A" w14:textId="266F6DD2" w:rsidR="00947640" w:rsidRDefault="00947640" w:rsidP="00C47B4B">
      <w:pPr>
        <w:pStyle w:val="BodyText"/>
        <w:rPr>
          <w:ins w:id="4621" w:author="Abercrombie, Kerrie" w:date="2021-01-21T13:01:00Z"/>
        </w:rPr>
      </w:pPr>
    </w:p>
    <w:p w14:paraId="24652F29" w14:textId="23F171E4" w:rsidR="002B221C" w:rsidRPr="00C47B4B" w:rsidRDefault="002B221C" w:rsidP="00C47B4B">
      <w:pPr>
        <w:pStyle w:val="BodyText"/>
      </w:pPr>
    </w:p>
    <w:p w14:paraId="00AAF174" w14:textId="77777777" w:rsidR="002B221C" w:rsidRDefault="002B221C" w:rsidP="001E4C8E">
      <w:pPr>
        <w:pStyle w:val="BodyText"/>
      </w:pPr>
    </w:p>
    <w:p w14:paraId="7525AEC4" w14:textId="77777777" w:rsidR="002B221C" w:rsidRDefault="002B221C" w:rsidP="001E4C8E">
      <w:pPr>
        <w:pStyle w:val="BodyText"/>
      </w:pPr>
    </w:p>
    <w:p w14:paraId="619E497F" w14:textId="77777777" w:rsidR="002C764C" w:rsidRDefault="002C764C" w:rsidP="001E4C8E">
      <w:pPr>
        <w:pStyle w:val="BodyText"/>
        <w:sectPr w:rsidR="002C764C" w:rsidSect="002C764C">
          <w:pgSz w:w="16838" w:h="11906" w:orient="landscape" w:code="9"/>
          <w:pgMar w:top="907" w:right="1134" w:bottom="794" w:left="1134" w:header="851" w:footer="851" w:gutter="0"/>
          <w:cols w:space="708"/>
          <w:docGrid w:linePitch="360"/>
        </w:sectPr>
      </w:pPr>
    </w:p>
    <w:p w14:paraId="42EFDFA4" w14:textId="59B89E0D" w:rsidR="001E4C8E" w:rsidRPr="00715D9B" w:rsidRDefault="001E4C8E" w:rsidP="005307AA">
      <w:pPr>
        <w:pStyle w:val="Annex"/>
        <w:rPr>
          <w:sz w:val="32"/>
        </w:rPr>
      </w:pPr>
      <w:bookmarkStart w:id="4622" w:name="_Toc62642310"/>
      <w:r w:rsidRPr="00715D9B">
        <w:rPr>
          <w:sz w:val="32"/>
          <w:highlight w:val="yellow"/>
        </w:rPr>
        <w:t>EXISTING TEXT CURRENTLY PRESENT</w:t>
      </w:r>
      <w:r w:rsidR="008250AA" w:rsidRPr="00715D9B">
        <w:rPr>
          <w:sz w:val="32"/>
          <w:highlight w:val="yellow"/>
        </w:rPr>
        <w:t xml:space="preserve"> IN THE MODEL COURSE</w:t>
      </w:r>
      <w:bookmarkEnd w:id="4622"/>
    </w:p>
    <w:p w14:paraId="0149608B" w14:textId="0A8CD7E8" w:rsidR="00465491" w:rsidRPr="00093294" w:rsidDel="00853DF1" w:rsidRDefault="00465491" w:rsidP="008A2B31">
      <w:pPr>
        <w:pStyle w:val="Heading1"/>
        <w:numPr>
          <w:ilvl w:val="0"/>
          <w:numId w:val="56"/>
        </w:numPr>
        <w:rPr>
          <w:del w:id="4623" w:author="Kerrie Abercrombie" w:date="2021-01-15T15:28:00Z"/>
        </w:rPr>
      </w:pPr>
      <w:bookmarkStart w:id="4624" w:name="_Toc61927050"/>
      <w:bookmarkStart w:id="4625" w:name="_Toc62110920"/>
      <w:bookmarkStart w:id="4626" w:name="_Toc62473033"/>
      <w:bookmarkStart w:id="4627" w:name="_Toc62473347"/>
      <w:bookmarkStart w:id="4628" w:name="_Toc62473510"/>
      <w:bookmarkStart w:id="4629" w:name="_Toc62592515"/>
      <w:bookmarkStart w:id="4630" w:name="_Toc62642172"/>
      <w:bookmarkStart w:id="4631" w:name="_Toc62642311"/>
      <w:del w:id="4632" w:author="Kerrie Abercrombie" w:date="2021-01-15T15:28:00Z">
        <w:r w:rsidRPr="00093294" w:rsidDel="00853DF1">
          <w:delText>O</w:delText>
        </w:r>
        <w:r w:rsidR="00BB3211" w:rsidRPr="00093294" w:rsidDel="00853DF1">
          <w:delText>VERVIEW</w:delText>
        </w:r>
        <w:bookmarkEnd w:id="363"/>
        <w:bookmarkEnd w:id="4624"/>
        <w:bookmarkEnd w:id="4625"/>
        <w:bookmarkEnd w:id="4626"/>
        <w:bookmarkEnd w:id="4627"/>
        <w:bookmarkEnd w:id="4628"/>
        <w:bookmarkEnd w:id="4629"/>
        <w:bookmarkEnd w:id="4630"/>
        <w:bookmarkEnd w:id="4631"/>
      </w:del>
    </w:p>
    <w:p w14:paraId="77096C3D" w14:textId="3C65995F" w:rsidR="00465491" w:rsidRPr="00093294" w:rsidDel="00853DF1" w:rsidRDefault="00465491" w:rsidP="00465491">
      <w:pPr>
        <w:pStyle w:val="Heading1separatationline"/>
        <w:rPr>
          <w:del w:id="4633" w:author="Kerrie Abercrombie" w:date="2021-01-15T15:28:00Z"/>
        </w:rPr>
      </w:pPr>
    </w:p>
    <w:p w14:paraId="3F8A65C2" w14:textId="57D2E1F1" w:rsidR="00465491" w:rsidRPr="00093294" w:rsidRDefault="00BE2219" w:rsidP="00465491">
      <w:pPr>
        <w:pStyle w:val="BodyText"/>
      </w:pPr>
      <w:del w:id="4634" w:author="Kerrie Abercrombie" w:date="2021-01-15T15:28:00Z">
        <w:r w:rsidRPr="00BE2219" w:rsidDel="00853DF1">
          <w:delText>IALA recommends that training providers utilise accredited training courses as per IALA Guideline</w:delText>
        </w:r>
        <w:r w:rsidR="00B63FC6" w:rsidDel="00853DF1">
          <w:delText xml:space="preserve"> </w:delText>
        </w:r>
        <w:r w:rsidRPr="00BE2219" w:rsidDel="00853DF1">
          <w:delText xml:space="preserve">1014 on the </w:delText>
        </w:r>
        <w:commentRangeStart w:id="4635"/>
        <w:r w:rsidRPr="00BE2219" w:rsidDel="00853DF1">
          <w:delText>Accreditation of VTS Training Courses.</w:delText>
        </w:r>
        <w:commentRangeEnd w:id="4635"/>
        <w:r w:rsidR="00C7555A" w:rsidDel="00853DF1">
          <w:rPr>
            <w:rStyle w:val="CommentReference"/>
          </w:rPr>
          <w:commentReference w:id="4635"/>
        </w:r>
      </w:del>
    </w:p>
    <w:p w14:paraId="3B6EA3C3" w14:textId="20D6AF73" w:rsidR="00465491" w:rsidRPr="00093294" w:rsidDel="002E3157" w:rsidRDefault="00465491" w:rsidP="002E3157">
      <w:pPr>
        <w:pStyle w:val="Heading1"/>
        <w:rPr>
          <w:del w:id="4636" w:author="Kerrie Abercrombie" w:date="2021-01-15T15:41:00Z"/>
        </w:rPr>
      </w:pPr>
      <w:bookmarkStart w:id="4637" w:name="_Toc419881199"/>
      <w:bookmarkStart w:id="4638" w:name="_Toc442348087"/>
      <w:bookmarkStart w:id="4639" w:name="_Toc61927051"/>
      <w:bookmarkStart w:id="4640" w:name="_Toc62110921"/>
      <w:bookmarkStart w:id="4641" w:name="_Toc62473034"/>
      <w:bookmarkStart w:id="4642" w:name="_Toc62473348"/>
      <w:bookmarkStart w:id="4643" w:name="_Toc62473511"/>
      <w:bookmarkStart w:id="4644" w:name="_Toc62592516"/>
      <w:bookmarkStart w:id="4645" w:name="_Toc62642173"/>
      <w:bookmarkStart w:id="4646" w:name="_Toc62642312"/>
      <w:del w:id="4647" w:author="Kerrie Abercrombie" w:date="2021-01-15T15:41:00Z">
        <w:r w:rsidRPr="00093294" w:rsidDel="002E3157">
          <w:delText>P</w:delText>
        </w:r>
        <w:r w:rsidR="00BB3211" w:rsidRPr="00093294" w:rsidDel="002E3157">
          <w:delText>URPOSE OF THE MODEL COURSE</w:delText>
        </w:r>
        <w:bookmarkEnd w:id="4637"/>
        <w:bookmarkEnd w:id="4638"/>
        <w:bookmarkEnd w:id="4639"/>
        <w:bookmarkEnd w:id="4640"/>
        <w:bookmarkEnd w:id="4641"/>
        <w:bookmarkEnd w:id="4642"/>
        <w:bookmarkEnd w:id="4643"/>
        <w:bookmarkEnd w:id="4644"/>
        <w:bookmarkEnd w:id="4645"/>
        <w:bookmarkEnd w:id="4646"/>
      </w:del>
    </w:p>
    <w:p w14:paraId="1E8D32FA" w14:textId="2161B457" w:rsidR="00465491" w:rsidRPr="00093294" w:rsidDel="002E3157" w:rsidRDefault="00465491" w:rsidP="00465491">
      <w:pPr>
        <w:pStyle w:val="Heading1separatationline"/>
        <w:rPr>
          <w:del w:id="4648" w:author="Kerrie Abercrombie" w:date="2021-01-15T15:41:00Z"/>
        </w:rPr>
      </w:pPr>
    </w:p>
    <w:p w14:paraId="5F0E8579" w14:textId="252E0B83" w:rsidR="006C44CF" w:rsidRPr="006C44CF" w:rsidDel="002E3157" w:rsidRDefault="006C44CF" w:rsidP="00BE2219">
      <w:pPr>
        <w:pStyle w:val="BodyText"/>
        <w:rPr>
          <w:del w:id="4649" w:author="Kerrie Abercrombie" w:date="2021-01-15T15:41:00Z"/>
        </w:rPr>
      </w:pPr>
      <w:commentRangeStart w:id="4650"/>
      <w:del w:id="4651" w:author="Kerrie Abercrombie" w:date="2021-01-15T15:41:00Z">
        <w:r w:rsidRPr="006C44CF" w:rsidDel="002E3157">
          <w:delText xml:space="preserve">The </w:delText>
        </w:r>
        <w:commentRangeStart w:id="4652"/>
        <w:r w:rsidRPr="006C44CF" w:rsidDel="002E3157">
          <w:delText xml:space="preserve">purpose of the model </w:delText>
        </w:r>
        <w:commentRangeEnd w:id="4652"/>
        <w:r w:rsidR="00F46310" w:rsidDel="002E3157">
          <w:rPr>
            <w:rStyle w:val="CommentReference"/>
          </w:rPr>
          <w:commentReference w:id="4652"/>
        </w:r>
        <w:r w:rsidRPr="006C44CF" w:rsidDel="002E3157">
          <w:delText xml:space="preserve">course is to assist maritime training organisations and their teaching staff in the preparation and introduction of new training courses for VTS Operators, or in enhancing, updating or supplementing existing training material where the quality and effectiveness of the training </w:delText>
        </w:r>
        <w:r w:rsidRPr="00BE2219" w:rsidDel="002E3157">
          <w:delText>courses</w:delText>
        </w:r>
        <w:r w:rsidRPr="006C44CF" w:rsidDel="002E3157">
          <w:delText xml:space="preserve"> may thereby be improved.</w:delText>
        </w:r>
        <w:commentRangeEnd w:id="4650"/>
        <w:r w:rsidR="00853DF1" w:rsidDel="002E3157">
          <w:rPr>
            <w:rStyle w:val="CommentReference"/>
          </w:rPr>
          <w:commentReference w:id="4650"/>
        </w:r>
      </w:del>
    </w:p>
    <w:p w14:paraId="29E97112" w14:textId="6568B041" w:rsidR="00465491" w:rsidRPr="00093294" w:rsidDel="002E3157" w:rsidRDefault="006C44CF" w:rsidP="006C44CF">
      <w:pPr>
        <w:pStyle w:val="BodyText"/>
        <w:rPr>
          <w:del w:id="4653" w:author="Kerrie Abercrombie" w:date="2021-01-15T15:41:00Z"/>
        </w:rPr>
      </w:pPr>
      <w:commentRangeStart w:id="4654"/>
      <w:del w:id="4655" w:author="Kerrie Abercrombie" w:date="2021-01-15T15:41:00Z">
        <w:r w:rsidRPr="006C44CF" w:rsidDel="002E3157">
          <w:delText>This course provides details of the subject areas for knowledge and practical competence required for a VTS trainee to gain a course certificate as part of the qualification for becoming a VTS Operator.</w:delText>
        </w:r>
        <w:commentRangeEnd w:id="4654"/>
        <w:r w:rsidR="00853DF1" w:rsidDel="002E3157">
          <w:rPr>
            <w:rStyle w:val="CommentReference"/>
          </w:rPr>
          <w:commentReference w:id="4654"/>
        </w:r>
      </w:del>
    </w:p>
    <w:p w14:paraId="7BA3879E" w14:textId="7C3E99F5" w:rsidR="00465491" w:rsidRPr="00093294" w:rsidDel="002E3157" w:rsidRDefault="00465491" w:rsidP="00815E10">
      <w:pPr>
        <w:pStyle w:val="Heading1"/>
        <w:rPr>
          <w:del w:id="4656" w:author="Kerrie Abercrombie" w:date="2021-01-15T15:41:00Z"/>
        </w:rPr>
      </w:pPr>
      <w:bookmarkStart w:id="4657" w:name="_Toc419881200"/>
      <w:bookmarkStart w:id="4658" w:name="_Toc442348088"/>
      <w:bookmarkStart w:id="4659" w:name="_Toc61927052"/>
      <w:bookmarkStart w:id="4660" w:name="_Toc62110922"/>
      <w:bookmarkStart w:id="4661" w:name="_Toc62473035"/>
      <w:bookmarkStart w:id="4662" w:name="_Toc62473349"/>
      <w:bookmarkStart w:id="4663" w:name="_Toc62473512"/>
      <w:bookmarkStart w:id="4664" w:name="_Toc62592517"/>
      <w:bookmarkStart w:id="4665" w:name="_Toc62642174"/>
      <w:bookmarkStart w:id="4666" w:name="_Toc62642313"/>
      <w:del w:id="4667" w:author="Kerrie Abercrombie" w:date="2021-01-15T15:41:00Z">
        <w:r w:rsidRPr="00093294" w:rsidDel="002E3157">
          <w:delText>USE OF THE MODEL COURSE</w:delText>
        </w:r>
        <w:bookmarkEnd w:id="4657"/>
        <w:bookmarkEnd w:id="4658"/>
        <w:bookmarkEnd w:id="4659"/>
        <w:bookmarkEnd w:id="4660"/>
        <w:bookmarkEnd w:id="4661"/>
        <w:bookmarkEnd w:id="4662"/>
        <w:bookmarkEnd w:id="4663"/>
        <w:bookmarkEnd w:id="4664"/>
        <w:bookmarkEnd w:id="4665"/>
        <w:bookmarkEnd w:id="4666"/>
      </w:del>
    </w:p>
    <w:p w14:paraId="4B96AE8F" w14:textId="32E6C018" w:rsidR="00465491" w:rsidRPr="00093294" w:rsidDel="002E3157" w:rsidRDefault="00465491" w:rsidP="00465491">
      <w:pPr>
        <w:pStyle w:val="Heading1separatationline"/>
        <w:rPr>
          <w:del w:id="4668" w:author="Kerrie Abercrombie" w:date="2021-01-15T15:41:00Z"/>
        </w:rPr>
      </w:pPr>
    </w:p>
    <w:p w14:paraId="082520E8" w14:textId="70A3BBE0" w:rsidR="006C44CF" w:rsidRPr="006C44CF" w:rsidDel="002E3157" w:rsidRDefault="006C44CF" w:rsidP="006C44CF">
      <w:pPr>
        <w:pStyle w:val="BodyText"/>
        <w:rPr>
          <w:del w:id="4669" w:author="Kerrie Abercrombie" w:date="2021-01-15T15:41:00Z"/>
        </w:rPr>
      </w:pPr>
      <w:commentRangeStart w:id="4670"/>
      <w:del w:id="4671" w:author="Kerrie Abercrombie" w:date="2021-01-15T15:41:00Z">
        <w:r w:rsidRPr="006C44CF" w:rsidDel="002E3157">
          <w:delText xml:space="preserve">The complete course comprises </w:delText>
        </w:r>
        <w:commentRangeStart w:id="4672"/>
        <w:r w:rsidRPr="006C44CF" w:rsidDel="002E3157">
          <w:delText>eight modules</w:delText>
        </w:r>
        <w:commentRangeEnd w:id="4672"/>
        <w:r w:rsidR="00C7555A" w:rsidDel="002E3157">
          <w:rPr>
            <w:rStyle w:val="CommentReference"/>
          </w:rPr>
          <w:commentReference w:id="4672"/>
        </w:r>
        <w:r w:rsidRPr="006C44CF" w:rsidDel="002E3157">
          <w:delText>, each of which deals with a specific subject representing a requirement or function of a VTS Operator.  Each module contains a subject framework stating its scope and aims, a subject outline and a detailed teaching syllabus.</w:delText>
        </w:r>
      </w:del>
    </w:p>
    <w:p w14:paraId="6EB38F05" w14:textId="7039EED7" w:rsidR="00465491" w:rsidDel="002E3157" w:rsidRDefault="006C44CF" w:rsidP="006C44CF">
      <w:pPr>
        <w:pStyle w:val="BodyText"/>
        <w:rPr>
          <w:del w:id="4673" w:author="Kerrie Abercrombie" w:date="2021-01-15T15:41:00Z"/>
        </w:rPr>
      </w:pPr>
      <w:del w:id="4674" w:author="Kerrie Abercrombie" w:date="2021-01-15T15:41:00Z">
        <w:r w:rsidRPr="006C44CF" w:rsidDel="002E3157">
          <w:delText xml:space="preserve">The course also provides </w:delText>
        </w:r>
        <w:r w:rsidR="00B908C2" w:rsidDel="002E3157">
          <w:delText>participant</w:delText>
        </w:r>
        <w:r w:rsidRPr="006C44CF" w:rsidDel="002E3157">
          <w:delText xml:space="preserve">s with the opportunity to exercise the role of a VTS Operator.  These exercises should, </w:delText>
        </w:r>
        <w:commentRangeStart w:id="4675"/>
        <w:r w:rsidRPr="006C44CF" w:rsidDel="002E3157">
          <w:delText>wherever practicable</w:delText>
        </w:r>
        <w:commentRangeEnd w:id="4675"/>
        <w:r w:rsidR="008C7EBA" w:rsidDel="002E3157">
          <w:rPr>
            <w:rStyle w:val="CommentReference"/>
          </w:rPr>
          <w:commentReference w:id="4675"/>
        </w:r>
        <w:r w:rsidRPr="006C44CF" w:rsidDel="002E3157">
          <w:delText>, use simulation.  Where simulation is not practicable, the exercises should be designed to be fully representative of appropriate situations that occur in a VTS.</w:delText>
        </w:r>
      </w:del>
      <w:commentRangeEnd w:id="4670"/>
      <w:r w:rsidR="002E3157">
        <w:rPr>
          <w:rStyle w:val="CommentReference"/>
        </w:rPr>
        <w:commentReference w:id="4670"/>
      </w:r>
    </w:p>
    <w:p w14:paraId="159B9235" w14:textId="444A15F2" w:rsidR="00F85E4F" w:rsidRPr="00480C58" w:rsidRDefault="00F85E4F" w:rsidP="00F85E4F">
      <w:pPr>
        <w:pStyle w:val="Heading1"/>
      </w:pPr>
      <w:bookmarkStart w:id="4676" w:name="_Toc531293846"/>
      <w:bookmarkStart w:id="4677" w:name="_Toc62642314"/>
      <w:r w:rsidRPr="00480C58">
        <w:t>ACRONYMS</w:t>
      </w:r>
      <w:bookmarkEnd w:id="4676"/>
      <w:bookmarkEnd w:id="4677"/>
    </w:p>
    <w:p w14:paraId="0C44C643" w14:textId="77777777" w:rsidR="00F85E4F" w:rsidRPr="00480C58" w:rsidRDefault="00F85E4F" w:rsidP="00F85E4F">
      <w:pPr>
        <w:pStyle w:val="Heading1separatationline"/>
      </w:pPr>
    </w:p>
    <w:p w14:paraId="4576A4FF" w14:textId="77777777" w:rsidR="00F85E4F" w:rsidRPr="00480C58" w:rsidRDefault="00F85E4F" w:rsidP="00F85E4F">
      <w:pPr>
        <w:pStyle w:val="Acronym"/>
      </w:pPr>
      <w:r w:rsidRPr="00480C58">
        <w:t>AIS</w:t>
      </w:r>
      <w:r w:rsidRPr="00480C58">
        <w:tab/>
        <w:t>Automatic Identification System(s)</w:t>
      </w:r>
    </w:p>
    <w:p w14:paraId="73A4AE5D" w14:textId="77777777" w:rsidR="00F85E4F" w:rsidRPr="00480C58" w:rsidRDefault="00F85E4F" w:rsidP="00F85E4F">
      <w:pPr>
        <w:pStyle w:val="Acronym"/>
      </w:pPr>
      <w:r w:rsidRPr="00480C58">
        <w:t>APL</w:t>
      </w:r>
      <w:r w:rsidRPr="00480C58">
        <w:tab/>
        <w:t>Accredited Prior Learning</w:t>
      </w:r>
    </w:p>
    <w:p w14:paraId="0FC21CED" w14:textId="77777777" w:rsidR="00F85E4F" w:rsidRPr="00480C58" w:rsidRDefault="00F85E4F" w:rsidP="00F85E4F">
      <w:pPr>
        <w:pStyle w:val="Acronym"/>
      </w:pPr>
      <w:r w:rsidRPr="00480C58">
        <w:t>ARPA</w:t>
      </w:r>
      <w:r w:rsidRPr="00480C58">
        <w:tab/>
        <w:t>Automatic Radar Plotting Aid</w:t>
      </w:r>
    </w:p>
    <w:p w14:paraId="24DC5C62" w14:textId="77777777" w:rsidR="00F85E4F" w:rsidRPr="00480C58" w:rsidRDefault="00F85E4F" w:rsidP="00F85E4F">
      <w:pPr>
        <w:pStyle w:val="Acronym"/>
      </w:pPr>
      <w:r w:rsidRPr="00480C58">
        <w:t>CCTV</w:t>
      </w:r>
      <w:r w:rsidRPr="00480C58">
        <w:tab/>
        <w:t>Close circuit television</w:t>
      </w:r>
    </w:p>
    <w:p w14:paraId="4BA78CCA" w14:textId="72E61853" w:rsidR="00F85E4F" w:rsidRPr="00480C58" w:rsidRDefault="00627543" w:rsidP="00F85E4F">
      <w:pPr>
        <w:pStyle w:val="Acronym"/>
      </w:pPr>
      <w:r w:rsidRPr="00480C58">
        <w:t>C</w:t>
      </w:r>
      <w:r w:rsidR="00F85E4F" w:rsidRPr="00480C58">
        <w:t>OLREGS</w:t>
      </w:r>
      <w:r w:rsidR="00F85E4F" w:rsidRPr="00480C58">
        <w:tab/>
        <w:t>International Regulations for Preventing Collisions at Sea</w:t>
      </w:r>
    </w:p>
    <w:p w14:paraId="75D0F201" w14:textId="77777777" w:rsidR="00F85E4F" w:rsidRPr="00480C58" w:rsidRDefault="00F85E4F" w:rsidP="00F85E4F">
      <w:pPr>
        <w:pStyle w:val="Acronym"/>
      </w:pPr>
      <w:r w:rsidRPr="00480C58">
        <w:t>DF</w:t>
      </w:r>
      <w:r w:rsidRPr="00480C58">
        <w:tab/>
        <w:t>Direction Finding</w:t>
      </w:r>
    </w:p>
    <w:p w14:paraId="6BE0FB49" w14:textId="77777777" w:rsidR="00F85E4F" w:rsidRPr="00480C58" w:rsidRDefault="00F85E4F" w:rsidP="00F85E4F">
      <w:pPr>
        <w:pStyle w:val="Acronym"/>
      </w:pPr>
      <w:r w:rsidRPr="00480C58">
        <w:t>DGNSS</w:t>
      </w:r>
      <w:r w:rsidRPr="00480C58">
        <w:tab/>
        <w:t>Differential Global Navigation Satellite System(s)</w:t>
      </w:r>
    </w:p>
    <w:p w14:paraId="31150127" w14:textId="77777777" w:rsidR="00F85E4F" w:rsidRPr="00480C58" w:rsidRDefault="00F85E4F" w:rsidP="00F85E4F">
      <w:pPr>
        <w:pStyle w:val="Acronym"/>
      </w:pPr>
      <w:r w:rsidRPr="00480C58">
        <w:t>DR</w:t>
      </w:r>
      <w:r w:rsidRPr="00480C58">
        <w:tab/>
        <w:t>Dead reckoning</w:t>
      </w:r>
    </w:p>
    <w:p w14:paraId="0DDA02B9" w14:textId="77777777" w:rsidR="00F85E4F" w:rsidRPr="00480C58" w:rsidRDefault="00F85E4F" w:rsidP="00F85E4F">
      <w:pPr>
        <w:pStyle w:val="Acronym"/>
      </w:pPr>
      <w:r w:rsidRPr="00480C58">
        <w:t>DSC</w:t>
      </w:r>
      <w:r w:rsidRPr="00480C58">
        <w:tab/>
        <w:t>Digital Selective Calling</w:t>
      </w:r>
    </w:p>
    <w:p w14:paraId="7FA7269B" w14:textId="77777777" w:rsidR="00F85E4F" w:rsidRPr="00480C58" w:rsidRDefault="00F85E4F" w:rsidP="00F85E4F">
      <w:pPr>
        <w:pStyle w:val="Acronym"/>
      </w:pPr>
      <w:r w:rsidRPr="00480C58">
        <w:t>ECDIS</w:t>
      </w:r>
      <w:r w:rsidRPr="00480C58">
        <w:tab/>
        <w:t>Electronic Chart Display and Information System(s)</w:t>
      </w:r>
    </w:p>
    <w:p w14:paraId="4A80F960" w14:textId="77777777" w:rsidR="00F85E4F" w:rsidRPr="00480C58" w:rsidRDefault="00F85E4F" w:rsidP="00F85E4F">
      <w:pPr>
        <w:pStyle w:val="Acronym"/>
      </w:pPr>
      <w:r w:rsidRPr="00480C58">
        <w:t>ECS</w:t>
      </w:r>
      <w:r w:rsidRPr="00480C58">
        <w:tab/>
        <w:t>Electronic Chart System(s)</w:t>
      </w:r>
    </w:p>
    <w:p w14:paraId="50EBB576" w14:textId="77777777" w:rsidR="00F85E4F" w:rsidRPr="00480C58" w:rsidRDefault="00F85E4F" w:rsidP="00F85E4F">
      <w:pPr>
        <w:pStyle w:val="Acronym"/>
      </w:pPr>
      <w:r w:rsidRPr="00480C58">
        <w:t>EP</w:t>
      </w:r>
      <w:r w:rsidRPr="00480C58">
        <w:tab/>
        <w:t>Estimated position</w:t>
      </w:r>
    </w:p>
    <w:p w14:paraId="7D9D44AF" w14:textId="77777777" w:rsidR="00F85E4F" w:rsidRPr="00480C58" w:rsidRDefault="00F85E4F" w:rsidP="00F85E4F">
      <w:pPr>
        <w:pStyle w:val="Acronym"/>
      </w:pPr>
      <w:r w:rsidRPr="00480C58">
        <w:t>ETA</w:t>
      </w:r>
      <w:r w:rsidRPr="00480C58">
        <w:tab/>
        <w:t>Estimated Time of Arrival</w:t>
      </w:r>
    </w:p>
    <w:p w14:paraId="1560DF18" w14:textId="77777777" w:rsidR="00F85E4F" w:rsidRPr="00480C58" w:rsidRDefault="00F85E4F" w:rsidP="00F85E4F">
      <w:pPr>
        <w:pStyle w:val="Acronym"/>
      </w:pPr>
      <w:r w:rsidRPr="00480C58">
        <w:t>GMDSS</w:t>
      </w:r>
      <w:r w:rsidRPr="00480C58">
        <w:tab/>
      </w:r>
      <w:r w:rsidRPr="00480C58">
        <w:rPr>
          <w:szCs w:val="18"/>
        </w:rPr>
        <w:t>Global Maritime Distress and Safety System</w:t>
      </w:r>
    </w:p>
    <w:p w14:paraId="405B5663" w14:textId="77777777" w:rsidR="00F85E4F" w:rsidRPr="00480C58" w:rsidRDefault="00F85E4F" w:rsidP="00F85E4F">
      <w:pPr>
        <w:pStyle w:val="Acronym"/>
      </w:pPr>
      <w:r w:rsidRPr="00480C58">
        <w:t>GNSS</w:t>
      </w:r>
      <w:r w:rsidRPr="00480C58">
        <w:tab/>
        <w:t>Global Navigation Satellite System(s)</w:t>
      </w:r>
    </w:p>
    <w:p w14:paraId="0B0DF66D" w14:textId="77777777" w:rsidR="00F85E4F" w:rsidRPr="00480C58" w:rsidRDefault="00F85E4F" w:rsidP="00F85E4F">
      <w:pPr>
        <w:pStyle w:val="Acronym"/>
      </w:pPr>
      <w:r w:rsidRPr="00480C58">
        <w:t>IALA</w:t>
      </w:r>
      <w:r w:rsidRPr="00480C58">
        <w:tab/>
      </w:r>
      <w:r w:rsidRPr="00480C58">
        <w:rPr>
          <w:szCs w:val="18"/>
        </w:rPr>
        <w:t>International Association of Marine Aids to Navigation and Lighthouse Authorities - AISM</w:t>
      </w:r>
    </w:p>
    <w:p w14:paraId="31B35AA3" w14:textId="77777777" w:rsidR="00F85E4F" w:rsidRPr="00480C58" w:rsidRDefault="00F85E4F" w:rsidP="00F85E4F">
      <w:pPr>
        <w:pStyle w:val="Acronym"/>
      </w:pPr>
      <w:r w:rsidRPr="00480C58">
        <w:t>ICAO</w:t>
      </w:r>
      <w:r w:rsidRPr="00480C58">
        <w:tab/>
      </w:r>
      <w:r w:rsidRPr="00480C58">
        <w:rPr>
          <w:szCs w:val="18"/>
        </w:rPr>
        <w:t>International Civil Aviation Organization</w:t>
      </w:r>
    </w:p>
    <w:p w14:paraId="48A8EB0B" w14:textId="77777777" w:rsidR="00F85E4F" w:rsidRPr="00480C58" w:rsidRDefault="00F85E4F" w:rsidP="00F85E4F">
      <w:pPr>
        <w:pStyle w:val="Acronym"/>
      </w:pPr>
      <w:r w:rsidRPr="00480C58">
        <w:t>IELTS</w:t>
      </w:r>
      <w:r w:rsidRPr="00480C58">
        <w:tab/>
        <w:t>International English Language Test System</w:t>
      </w:r>
    </w:p>
    <w:p w14:paraId="134DD7F2" w14:textId="77777777" w:rsidR="00F85E4F" w:rsidRPr="00480C58" w:rsidRDefault="00F85E4F" w:rsidP="00F85E4F">
      <w:pPr>
        <w:pStyle w:val="Acronym"/>
      </w:pPr>
      <w:r w:rsidRPr="00480C58">
        <w:t>IMO</w:t>
      </w:r>
      <w:r w:rsidRPr="00480C58">
        <w:tab/>
      </w:r>
      <w:r w:rsidRPr="00480C58">
        <w:rPr>
          <w:szCs w:val="18"/>
        </w:rPr>
        <w:t>International Maritime Organization</w:t>
      </w:r>
    </w:p>
    <w:p w14:paraId="2C621550" w14:textId="77777777" w:rsidR="00F85E4F" w:rsidRPr="00480C58" w:rsidRDefault="00F85E4F" w:rsidP="00F85E4F">
      <w:pPr>
        <w:pStyle w:val="Acronym"/>
      </w:pPr>
      <w:r w:rsidRPr="00480C58">
        <w:t>ISBN</w:t>
      </w:r>
      <w:r w:rsidRPr="00480C58">
        <w:tab/>
      </w:r>
      <w:r w:rsidRPr="00480C58">
        <w:rPr>
          <w:rFonts w:cstheme="minorBidi"/>
          <w:szCs w:val="22"/>
          <w:lang w:eastAsia="en-US"/>
        </w:rPr>
        <w:t>International Standard Book Number</w:t>
      </w:r>
    </w:p>
    <w:p w14:paraId="49D872F5" w14:textId="77777777" w:rsidR="00F85E4F" w:rsidRPr="00480C58" w:rsidRDefault="00F85E4F" w:rsidP="00F85E4F">
      <w:pPr>
        <w:pStyle w:val="Acronym"/>
      </w:pPr>
      <w:r w:rsidRPr="00480C58">
        <w:t>ISPS</w:t>
      </w:r>
      <w:r w:rsidRPr="00480C58">
        <w:tab/>
      </w:r>
      <w:r w:rsidRPr="00480C58">
        <w:rPr>
          <w:rFonts w:cstheme="minorBidi"/>
          <w:szCs w:val="22"/>
          <w:lang w:eastAsia="en-US"/>
        </w:rPr>
        <w:t>International Ship and Port Facility Security</w:t>
      </w:r>
      <w:r w:rsidRPr="00480C58">
        <w:t xml:space="preserve"> (Code)</w:t>
      </w:r>
    </w:p>
    <w:p w14:paraId="0FBEF321" w14:textId="77777777" w:rsidR="00F85E4F" w:rsidRPr="00480C58" w:rsidRDefault="00F85E4F" w:rsidP="00F85E4F">
      <w:pPr>
        <w:pStyle w:val="Acronym"/>
      </w:pPr>
      <w:r w:rsidRPr="00480C58">
        <w:t>Lat</w:t>
      </w:r>
      <w:r w:rsidRPr="00480C58">
        <w:tab/>
        <w:t>Latitude</w:t>
      </w:r>
    </w:p>
    <w:p w14:paraId="2B81EF76" w14:textId="77777777" w:rsidR="00F85E4F" w:rsidRPr="00480C58" w:rsidRDefault="00F85E4F" w:rsidP="00F85E4F">
      <w:pPr>
        <w:pStyle w:val="Acronym"/>
      </w:pPr>
      <w:r w:rsidRPr="00480C58">
        <w:t>LBP</w:t>
      </w:r>
      <w:r w:rsidRPr="00480C58">
        <w:tab/>
      </w:r>
      <w:r w:rsidRPr="00480C58">
        <w:rPr>
          <w:rFonts w:cstheme="minorBidi"/>
          <w:szCs w:val="22"/>
          <w:lang w:eastAsia="en-US"/>
        </w:rPr>
        <w:t>Length between perpendiculars</w:t>
      </w:r>
    </w:p>
    <w:p w14:paraId="32CC5DBB" w14:textId="77777777" w:rsidR="00F85E4F" w:rsidRPr="00480C58" w:rsidRDefault="00F85E4F" w:rsidP="00F85E4F">
      <w:pPr>
        <w:pStyle w:val="Acronym"/>
      </w:pPr>
      <w:r w:rsidRPr="00480C58">
        <w:t>LLTV</w:t>
      </w:r>
      <w:r w:rsidRPr="00480C58">
        <w:tab/>
        <w:t>Low light television</w:t>
      </w:r>
    </w:p>
    <w:p w14:paraId="65349CEF" w14:textId="77777777" w:rsidR="00F85E4F" w:rsidRPr="00480C58" w:rsidRDefault="00F85E4F" w:rsidP="00F85E4F">
      <w:pPr>
        <w:pStyle w:val="Acronym"/>
      </w:pPr>
      <w:r w:rsidRPr="00480C58">
        <w:t>LOA</w:t>
      </w:r>
      <w:r w:rsidRPr="00480C58">
        <w:tab/>
        <w:t>Length overall</w:t>
      </w:r>
    </w:p>
    <w:p w14:paraId="2E755A09" w14:textId="77777777" w:rsidR="00F85E4F" w:rsidRPr="00480C58" w:rsidRDefault="00F85E4F" w:rsidP="00F85E4F">
      <w:pPr>
        <w:pStyle w:val="Acronym"/>
      </w:pPr>
      <w:r w:rsidRPr="00480C58">
        <w:t>LOCODE</w:t>
      </w:r>
      <w:r w:rsidRPr="00480C58">
        <w:tab/>
        <w:t>United Nations Code for Trade and Transport Locations</w:t>
      </w:r>
    </w:p>
    <w:p w14:paraId="670BE39C" w14:textId="77777777" w:rsidR="00F85E4F" w:rsidRPr="00480C58" w:rsidRDefault="00F85E4F" w:rsidP="00F85E4F">
      <w:pPr>
        <w:pStyle w:val="Acronym"/>
      </w:pPr>
      <w:r w:rsidRPr="00480C58">
        <w:t>Long</w:t>
      </w:r>
      <w:r w:rsidRPr="00480C58">
        <w:tab/>
        <w:t>Longitude</w:t>
      </w:r>
    </w:p>
    <w:p w14:paraId="4E27B76E" w14:textId="77777777" w:rsidR="00F85E4F" w:rsidRPr="00480C58" w:rsidRDefault="00F85E4F" w:rsidP="00F85E4F">
      <w:pPr>
        <w:pStyle w:val="Acronym"/>
      </w:pPr>
      <w:r w:rsidRPr="00480C58">
        <w:t>LNG</w:t>
      </w:r>
      <w:r w:rsidRPr="00480C58">
        <w:tab/>
        <w:t>Liquified Nitrogen Gas</w:t>
      </w:r>
    </w:p>
    <w:p w14:paraId="64B4D60B" w14:textId="77777777" w:rsidR="00F85E4F" w:rsidRPr="00480C58" w:rsidRDefault="00F85E4F" w:rsidP="00F85E4F">
      <w:pPr>
        <w:pStyle w:val="Acronym"/>
      </w:pPr>
      <w:r w:rsidRPr="00480C58">
        <w:t>LOP</w:t>
      </w:r>
      <w:r w:rsidRPr="00480C58">
        <w:tab/>
        <w:t>Line(s) of position</w:t>
      </w:r>
    </w:p>
    <w:p w14:paraId="08845118" w14:textId="77777777" w:rsidR="00F85E4F" w:rsidRPr="00480C58" w:rsidRDefault="00F85E4F" w:rsidP="00F85E4F">
      <w:pPr>
        <w:pStyle w:val="Acronym"/>
      </w:pPr>
      <w:r w:rsidRPr="00480C58">
        <w:t>LPG</w:t>
      </w:r>
      <w:r w:rsidRPr="00480C58">
        <w:tab/>
        <w:t>Liquified Petroleum Gas</w:t>
      </w:r>
    </w:p>
    <w:p w14:paraId="5727CB2D" w14:textId="77777777" w:rsidR="00F85E4F" w:rsidRPr="00480C58" w:rsidRDefault="00F85E4F" w:rsidP="00F85E4F">
      <w:pPr>
        <w:pStyle w:val="Acronym"/>
      </w:pPr>
      <w:r w:rsidRPr="00480C58">
        <w:t>MAS</w:t>
      </w:r>
      <w:r w:rsidRPr="00480C58">
        <w:tab/>
        <w:t>Maritime Assistance Service</w:t>
      </w:r>
    </w:p>
    <w:p w14:paraId="2CAA65CD" w14:textId="77777777" w:rsidR="00F85E4F" w:rsidRPr="00480C58" w:rsidRDefault="00F85E4F" w:rsidP="00F85E4F">
      <w:pPr>
        <w:pStyle w:val="Acronym"/>
      </w:pPr>
      <w:r w:rsidRPr="00480C58">
        <w:t>OJT</w:t>
      </w:r>
      <w:r w:rsidRPr="00480C58">
        <w:tab/>
        <w:t>On-the-Job Training</w:t>
      </w:r>
    </w:p>
    <w:p w14:paraId="201024E5" w14:textId="77777777" w:rsidR="00F85E4F" w:rsidRPr="00480C58" w:rsidRDefault="00F85E4F" w:rsidP="00F85E4F">
      <w:pPr>
        <w:pStyle w:val="Acronym"/>
      </w:pPr>
      <w:r w:rsidRPr="00480C58">
        <w:t>PTT</w:t>
      </w:r>
      <w:r w:rsidRPr="00480C58">
        <w:tab/>
        <w:t>Press To Talk</w:t>
      </w:r>
    </w:p>
    <w:p w14:paraId="26641A3E" w14:textId="77777777" w:rsidR="00F85E4F" w:rsidRPr="00480C58" w:rsidRDefault="00F85E4F" w:rsidP="00F85E4F">
      <w:pPr>
        <w:pStyle w:val="Acronym"/>
      </w:pPr>
      <w:r w:rsidRPr="00480C58">
        <w:t>Racon</w:t>
      </w:r>
      <w:r w:rsidRPr="00480C58">
        <w:tab/>
        <w:t>Radar beacon(s)</w:t>
      </w:r>
    </w:p>
    <w:p w14:paraId="694F8713" w14:textId="77777777" w:rsidR="00F85E4F" w:rsidRPr="00480C58" w:rsidRDefault="00F85E4F" w:rsidP="00F85E4F">
      <w:pPr>
        <w:pStyle w:val="Acronym"/>
      </w:pPr>
      <w:r w:rsidRPr="00480C58">
        <w:t>Ramark</w:t>
      </w:r>
      <w:r w:rsidRPr="00480C58">
        <w:tab/>
        <w:t>Radar mark(s)</w:t>
      </w:r>
    </w:p>
    <w:p w14:paraId="2AFDD9D7" w14:textId="77777777" w:rsidR="00F85E4F" w:rsidRPr="00480C58" w:rsidRDefault="00F85E4F" w:rsidP="00F85E4F">
      <w:pPr>
        <w:pStyle w:val="Acronym"/>
      </w:pPr>
      <w:r w:rsidRPr="00480C58">
        <w:t>ROC</w:t>
      </w:r>
      <w:r w:rsidRPr="00480C58">
        <w:tab/>
        <w:t>Restricted Operator’s Certificate (GMDSS)</w:t>
      </w:r>
    </w:p>
    <w:p w14:paraId="679AE332" w14:textId="77777777" w:rsidR="00F85E4F" w:rsidRPr="00480C58" w:rsidRDefault="00F85E4F" w:rsidP="00F85E4F">
      <w:pPr>
        <w:pStyle w:val="Acronym"/>
      </w:pPr>
      <w:r w:rsidRPr="00480C58">
        <w:t>Ro-ro</w:t>
      </w:r>
      <w:r w:rsidRPr="00480C58">
        <w:tab/>
        <w:t>Roll on – roll off</w:t>
      </w:r>
    </w:p>
    <w:p w14:paraId="3C0AEA0E" w14:textId="77777777" w:rsidR="00F85E4F" w:rsidRPr="00480C58" w:rsidRDefault="00F85E4F" w:rsidP="00F85E4F">
      <w:pPr>
        <w:pStyle w:val="Acronym"/>
      </w:pPr>
      <w:r w:rsidRPr="00480C58">
        <w:t>RR</w:t>
      </w:r>
      <w:r w:rsidRPr="00480C58">
        <w:tab/>
        <w:t>Radio Regulations</w:t>
      </w:r>
    </w:p>
    <w:p w14:paraId="09C1DC5A" w14:textId="77777777" w:rsidR="00F85E4F" w:rsidRPr="00480C58" w:rsidRDefault="00F85E4F" w:rsidP="00F85E4F">
      <w:pPr>
        <w:pStyle w:val="Acronym"/>
      </w:pPr>
      <w:r w:rsidRPr="00480C58">
        <w:t>SAR</w:t>
      </w:r>
      <w:r w:rsidRPr="00480C58">
        <w:tab/>
        <w:t>Search and Rescue</w:t>
      </w:r>
    </w:p>
    <w:p w14:paraId="6D2F2430" w14:textId="77777777" w:rsidR="00F85E4F" w:rsidRPr="00480C58" w:rsidRDefault="00F85E4F" w:rsidP="00F85E4F">
      <w:pPr>
        <w:pStyle w:val="Acronym"/>
      </w:pPr>
      <w:r w:rsidRPr="00480C58">
        <w:t>SMCP</w:t>
      </w:r>
      <w:r w:rsidRPr="00480C58">
        <w:tab/>
        <w:t>Standard Marine Communication Phrases (IMO)</w:t>
      </w:r>
    </w:p>
    <w:p w14:paraId="448C27D2" w14:textId="77777777" w:rsidR="00F85E4F" w:rsidRPr="00480C58" w:rsidRDefault="00F85E4F" w:rsidP="00F85E4F">
      <w:pPr>
        <w:pStyle w:val="Acronym"/>
      </w:pPr>
      <w:r w:rsidRPr="00480C58">
        <w:t>STCW</w:t>
      </w:r>
      <w:r w:rsidRPr="00480C58">
        <w:tab/>
        <w:t>Standards of Training, Certification and Watchkeeping of Seafarers, 1978, as amended</w:t>
      </w:r>
    </w:p>
    <w:p w14:paraId="4FE069CC" w14:textId="77777777" w:rsidR="00F85E4F" w:rsidRPr="00480C58" w:rsidRDefault="00F85E4F" w:rsidP="00F85E4F">
      <w:pPr>
        <w:pStyle w:val="Acronym"/>
      </w:pPr>
      <w:commentRangeStart w:id="4678"/>
      <w:r w:rsidRPr="00480C58">
        <w:t>VHF</w:t>
      </w:r>
      <w:commentRangeEnd w:id="4678"/>
      <w:r w:rsidR="00543C49">
        <w:rPr>
          <w:rStyle w:val="CommentReference"/>
        </w:rPr>
        <w:commentReference w:id="4678"/>
      </w:r>
      <w:r w:rsidRPr="00480C58">
        <w:tab/>
      </w:r>
      <w:r w:rsidRPr="00480C58">
        <w:rPr>
          <w:szCs w:val="18"/>
        </w:rPr>
        <w:t>Very High Frequency (30 MHz to 300 MHz)</w:t>
      </w:r>
    </w:p>
    <w:p w14:paraId="6F478E06" w14:textId="77777777" w:rsidR="00F85E4F" w:rsidRPr="00480C58" w:rsidRDefault="00F85E4F" w:rsidP="00F85E4F">
      <w:pPr>
        <w:pStyle w:val="Acronym"/>
      </w:pPr>
      <w:r w:rsidRPr="00480C58">
        <w:t>VTMIS</w:t>
      </w:r>
      <w:r w:rsidRPr="00480C58">
        <w:tab/>
        <w:t>Vessel Traffic Management Information System(s)</w:t>
      </w:r>
    </w:p>
    <w:p w14:paraId="272070FF" w14:textId="77777777" w:rsidR="00F85E4F" w:rsidRPr="00480C58" w:rsidRDefault="00F85E4F" w:rsidP="00F85E4F">
      <w:pPr>
        <w:pStyle w:val="Acronym"/>
      </w:pPr>
      <w:r w:rsidRPr="00480C58">
        <w:t>VTS</w:t>
      </w:r>
      <w:r w:rsidRPr="00480C58">
        <w:tab/>
        <w:t>Vessel Traffic Services</w:t>
      </w:r>
    </w:p>
    <w:p w14:paraId="38BF6B2E" w14:textId="7FAF1915" w:rsidR="000D4009" w:rsidRDefault="000D4009">
      <w:pPr>
        <w:spacing w:after="200" w:line="276" w:lineRule="auto"/>
      </w:pPr>
      <w:r>
        <w:br w:type="page"/>
      </w:r>
    </w:p>
    <w:p w14:paraId="7B623489" w14:textId="77777777" w:rsidR="00F73BFC" w:rsidRPr="00F73BFC" w:rsidRDefault="00F73BFC" w:rsidP="00F73BFC">
      <w:pPr>
        <w:pStyle w:val="BodyText"/>
        <w:ind w:left="567" w:hanging="567"/>
      </w:pPr>
    </w:p>
    <w:p w14:paraId="226983A0" w14:textId="6CADE56D" w:rsidR="00465491" w:rsidRPr="00093294" w:rsidRDefault="00465491" w:rsidP="00513460">
      <w:pPr>
        <w:pStyle w:val="Part"/>
      </w:pPr>
      <w:bookmarkStart w:id="4679" w:name="_Toc442348089"/>
      <w:bookmarkStart w:id="4680" w:name="_Toc62642315"/>
      <w:r w:rsidRPr="00093294">
        <w:t>DELIVERY OF THE MODEL COURSE</w:t>
      </w:r>
      <w:bookmarkEnd w:id="4679"/>
      <w:bookmarkEnd w:id="4680"/>
    </w:p>
    <w:p w14:paraId="44EB5BC1" w14:textId="3F6846E8" w:rsidR="00465491" w:rsidRPr="00093294" w:rsidRDefault="00465491" w:rsidP="00272E98">
      <w:pPr>
        <w:pStyle w:val="Heading1"/>
        <w:numPr>
          <w:ilvl w:val="0"/>
          <w:numId w:val="18"/>
        </w:numPr>
      </w:pPr>
      <w:bookmarkStart w:id="4681" w:name="_Toc442348090"/>
      <w:bookmarkStart w:id="4682" w:name="_Toc62642316"/>
      <w:r w:rsidRPr="00093294">
        <w:t>INTRODUCTION</w:t>
      </w:r>
      <w:bookmarkEnd w:id="4681"/>
      <w:bookmarkEnd w:id="4682"/>
    </w:p>
    <w:p w14:paraId="142BD1A9" w14:textId="77777777" w:rsidR="00465491" w:rsidRPr="00093294" w:rsidRDefault="00465491" w:rsidP="00465491">
      <w:pPr>
        <w:pStyle w:val="Heading1separatationline"/>
      </w:pPr>
    </w:p>
    <w:p w14:paraId="3C8DB7AF" w14:textId="561E7142" w:rsidR="006C44CF" w:rsidRPr="006C44CF" w:rsidDel="000B183C" w:rsidRDefault="006C44CF" w:rsidP="006C44CF">
      <w:pPr>
        <w:pStyle w:val="BodyText"/>
        <w:rPr>
          <w:del w:id="4683" w:author="Abercrombie, Kerrie" w:date="2021-01-19T05:44:00Z"/>
        </w:rPr>
      </w:pPr>
      <w:del w:id="4684" w:author="Abercrombie, Kerrie" w:date="2021-01-19T05:44:00Z">
        <w:r w:rsidRPr="006C44CF" w:rsidDel="000B183C">
          <w:delText>All training and assessment of personnel for gaining the course certificate as part of the qualification towards becoming a VTS Operator should be:</w:delText>
        </w:r>
      </w:del>
    </w:p>
    <w:p w14:paraId="23CC7DC8" w14:textId="68EBD23B" w:rsidR="006C44CF" w:rsidRPr="00251FAD" w:rsidDel="000B183C" w:rsidRDefault="006C44CF" w:rsidP="00272E98">
      <w:pPr>
        <w:pStyle w:val="List1"/>
        <w:numPr>
          <w:ilvl w:val="0"/>
          <w:numId w:val="25"/>
        </w:numPr>
        <w:rPr>
          <w:del w:id="4685" w:author="Abercrombie, Kerrie" w:date="2021-01-19T05:44:00Z"/>
        </w:rPr>
      </w:pPr>
      <w:del w:id="4686" w:author="Abercrombie, Kerrie" w:date="2021-01-19T05:44:00Z">
        <w:r w:rsidRPr="00251FAD" w:rsidDel="000B183C">
          <w:delText>Structured in accordance with written programmes, including such methods and means of delivery, procedures and course material as are necessary to achieve the prescribed standard of competence; and,</w:delText>
        </w:r>
      </w:del>
    </w:p>
    <w:p w14:paraId="770226E3" w14:textId="57DD0B25" w:rsidR="006C44CF" w:rsidRPr="00251FAD" w:rsidDel="000B183C" w:rsidRDefault="006C44CF" w:rsidP="00251FAD">
      <w:pPr>
        <w:pStyle w:val="List1"/>
        <w:rPr>
          <w:del w:id="4687" w:author="Abercrombie, Kerrie" w:date="2021-01-19T05:44:00Z"/>
        </w:rPr>
      </w:pPr>
      <w:del w:id="4688" w:author="Abercrombie, Kerrie" w:date="2021-01-19T05:44:00Z">
        <w:r w:rsidRPr="00251FAD" w:rsidDel="000B183C">
          <w:delText>Conducted, monitored, assessed and supported by persons qualified in accordance with Part C, section 4 Training Staff Requirements.</w:delText>
        </w:r>
      </w:del>
    </w:p>
    <w:p w14:paraId="289ACC60" w14:textId="4C4AED10" w:rsidR="006C44CF" w:rsidRPr="006C44CF" w:rsidDel="00A9127F" w:rsidRDefault="006C44CF" w:rsidP="006C44CF">
      <w:pPr>
        <w:pStyle w:val="BodyText"/>
        <w:rPr>
          <w:del w:id="4689" w:author="Abercrombie, Kerrie" w:date="2021-01-19T05:49:00Z"/>
        </w:rPr>
      </w:pPr>
      <w:del w:id="4690" w:author="Abercrombie, Kerrie" w:date="2021-01-19T05:49:00Z">
        <w:r w:rsidRPr="006C44CF" w:rsidDel="00A9127F">
          <w:delText xml:space="preserve">Training staff should review the course outline and detailed syllabus in each subject.  The actual level of knowledge, skills and prior technical education of the </w:delText>
        </w:r>
        <w:r w:rsidR="00B908C2" w:rsidDel="00A9127F">
          <w:delText>participant</w:delText>
        </w:r>
        <w:r w:rsidRPr="006C44CF" w:rsidDel="00A9127F">
          <w:delText xml:space="preserve">s in the subject concerned should be kept in mind during this review.  Any differences between the level of skills and competencies of the </w:delText>
        </w:r>
        <w:r w:rsidR="00B908C2" w:rsidDel="00A9127F">
          <w:delText>participant</w:delText>
        </w:r>
        <w:r w:rsidRPr="006C44CF" w:rsidDel="00A9127F">
          <w:delText xml:space="preserve"> and those identified within the detailed training syllabus should be identified.  To </w:delText>
        </w:r>
        <w:commentRangeStart w:id="4691"/>
        <w:r w:rsidRPr="006C44CF" w:rsidDel="00A9127F">
          <w:delText>compensate</w:delText>
        </w:r>
        <w:commentRangeEnd w:id="4691"/>
        <w:r w:rsidR="00A9127F" w:rsidDel="00A9127F">
          <w:rPr>
            <w:rStyle w:val="CommentReference"/>
          </w:rPr>
          <w:commentReference w:id="4691"/>
        </w:r>
        <w:r w:rsidRPr="006C44CF" w:rsidDel="00A9127F">
          <w:delText xml:space="preserve"> for such differences, the instructor is expected to delete from the course, or reduce the emphasis on, items dealing with knowledge or skills already attained by the </w:delText>
        </w:r>
        <w:r w:rsidR="00B908C2" w:rsidDel="00A9127F">
          <w:delText>participant</w:delText>
        </w:r>
        <w:r w:rsidRPr="006C44CF" w:rsidDel="00A9127F">
          <w:delText xml:space="preserve">s.  The instructor should also identify any academic knowledge, skills or technical training that the </w:delText>
        </w:r>
        <w:r w:rsidR="00B908C2" w:rsidDel="00A9127F">
          <w:delText>participant</w:delText>
        </w:r>
        <w:r w:rsidRPr="006C44CF" w:rsidDel="00A9127F">
          <w:delText>s may not have acquired.</w:delText>
        </w:r>
      </w:del>
    </w:p>
    <w:p w14:paraId="559F46BB" w14:textId="3F1BA1BA" w:rsidR="006C44CF" w:rsidRPr="006C44CF" w:rsidDel="00A9127F" w:rsidRDefault="006C44CF" w:rsidP="006C44CF">
      <w:pPr>
        <w:pStyle w:val="BodyText"/>
        <w:rPr>
          <w:del w:id="4692" w:author="Abercrombie, Kerrie" w:date="2021-01-19T05:49:00Z"/>
        </w:rPr>
      </w:pPr>
      <w:del w:id="4693" w:author="Abercrombie, Kerrie" w:date="2021-01-19T05:49:00Z">
        <w:r w:rsidRPr="006C44CF" w:rsidDel="00A9127F">
          <w:delText>By analysing the detailed syllabus and the academic knowledge required to allow training in the technical area to proceed, the instructor can design an appropriate pre-entry course in the subjects in which weakness is evident.  Alternatively, the elements of academic knowledge required to support the technical training elements concerned may be inserted at appropriate points within the syllabus.</w:delText>
        </w:r>
      </w:del>
    </w:p>
    <w:p w14:paraId="7016EC00" w14:textId="5A14378D" w:rsidR="00465491" w:rsidRPr="00093294" w:rsidDel="00A9127F" w:rsidRDefault="006C44CF" w:rsidP="006C44CF">
      <w:pPr>
        <w:pStyle w:val="BodyText"/>
        <w:rPr>
          <w:del w:id="4694" w:author="Abercrombie, Kerrie" w:date="2021-01-19T05:52:00Z"/>
        </w:rPr>
      </w:pPr>
      <w:commentRangeStart w:id="4695"/>
      <w:del w:id="4696" w:author="Abercrombie, Kerrie" w:date="2021-01-19T05:52:00Z">
        <w:r w:rsidRPr="006C44CF" w:rsidDel="00A9127F">
          <w:delText>Adjustment</w:delText>
        </w:r>
        <w:commentRangeEnd w:id="4695"/>
        <w:r w:rsidR="00A9127F" w:rsidDel="00A9127F">
          <w:rPr>
            <w:rStyle w:val="CommentReference"/>
          </w:rPr>
          <w:commentReference w:id="4695"/>
        </w:r>
        <w:r w:rsidRPr="006C44CF" w:rsidDel="00A9127F">
          <w:delText xml:space="preserve"> of the module objectives, scope and content for each subject may also be necessary if the </w:delText>
        </w:r>
        <w:r w:rsidR="00B908C2" w:rsidDel="00A9127F">
          <w:delText>participant</w:delText>
        </w:r>
        <w:r w:rsidRPr="006C44CF" w:rsidDel="00A9127F">
          <w:delText>s completing the course are to undertake duties which differ from the objectives specified.</w:delText>
        </w:r>
      </w:del>
    </w:p>
    <w:p w14:paraId="3A68B143" w14:textId="0F106CE9" w:rsidR="00465491" w:rsidRPr="00093294" w:rsidRDefault="00465491" w:rsidP="00A03913">
      <w:pPr>
        <w:pStyle w:val="Heading1"/>
      </w:pPr>
      <w:bookmarkStart w:id="4697" w:name="_Toc419881203"/>
      <w:bookmarkStart w:id="4698" w:name="_Toc442348091"/>
      <w:bookmarkStart w:id="4699" w:name="_Toc62642317"/>
      <w:r w:rsidRPr="00093294">
        <w:t>COURSE MODULES</w:t>
      </w:r>
      <w:bookmarkEnd w:id="4697"/>
      <w:bookmarkEnd w:id="4698"/>
      <w:bookmarkEnd w:id="4699"/>
    </w:p>
    <w:p w14:paraId="5D653B84" w14:textId="77777777" w:rsidR="00465491" w:rsidRPr="00093294" w:rsidRDefault="00465491" w:rsidP="00465491">
      <w:pPr>
        <w:pStyle w:val="Heading1separatationline"/>
      </w:pPr>
    </w:p>
    <w:p w14:paraId="3E7919EC" w14:textId="28CD1C25" w:rsidR="006C44CF" w:rsidRPr="006C44CF" w:rsidDel="000B183C" w:rsidRDefault="006C44CF" w:rsidP="006C44CF">
      <w:pPr>
        <w:pStyle w:val="BodyText"/>
        <w:rPr>
          <w:del w:id="4700" w:author="Abercrombie, Kerrie" w:date="2021-01-19T05:43:00Z"/>
        </w:rPr>
      </w:pPr>
      <w:commentRangeStart w:id="4701"/>
      <w:del w:id="4702" w:author="Abercrombie, Kerrie" w:date="2021-01-19T05:43:00Z">
        <w:r w:rsidRPr="006C44CF" w:rsidDel="000B183C">
          <w:delText>The</w:delText>
        </w:r>
      </w:del>
      <w:commentRangeEnd w:id="4701"/>
      <w:r w:rsidR="000B183C">
        <w:rPr>
          <w:rStyle w:val="CommentReference"/>
        </w:rPr>
        <w:commentReference w:id="4701"/>
      </w:r>
      <w:del w:id="4703" w:author="Abercrombie, Kerrie" w:date="2021-01-19T05:43:00Z">
        <w:r w:rsidRPr="006C44CF" w:rsidDel="000B183C">
          <w:delText xml:space="preserve"> modular presentation enables the instructor to adjust the course content to suit the </w:delText>
        </w:r>
        <w:r w:rsidR="00B908C2" w:rsidDel="000B183C">
          <w:delText>participant</w:delText>
        </w:r>
        <w:r w:rsidRPr="006C44CF" w:rsidDel="000B183C">
          <w:delText xml:space="preserve"> intake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subjects of a detailed syllabus, the lesson plans may simply consist of the detailed syllabus with keywords or other reminders added to assist the instructor in making his presentation of the material.</w:delText>
        </w:r>
      </w:del>
    </w:p>
    <w:p w14:paraId="46E45377" w14:textId="3A7D9C1B" w:rsidR="006C44CF" w:rsidRPr="006C44CF" w:rsidDel="00E766B4" w:rsidRDefault="006C44CF" w:rsidP="006C44CF">
      <w:pPr>
        <w:pStyle w:val="BodyText"/>
        <w:rPr>
          <w:del w:id="4704" w:author="Abercrombie, Kerrie" w:date="2021-01-19T05:59:00Z"/>
        </w:rPr>
      </w:pPr>
      <w:commentRangeStart w:id="4705"/>
      <w:del w:id="4706" w:author="Abercrombie, Kerrie" w:date="2021-01-19T05:59:00Z">
        <w:r w:rsidRPr="006C44CF" w:rsidDel="00E766B4">
          <w:delText>To</w:delText>
        </w:r>
      </w:del>
      <w:commentRangeEnd w:id="4705"/>
      <w:r w:rsidR="00E766B4">
        <w:rPr>
          <w:rStyle w:val="CommentReference"/>
        </w:rPr>
        <w:commentReference w:id="4705"/>
      </w:r>
      <w:del w:id="4707" w:author="Abercrombie, Kerrie" w:date="2021-01-19T05:59:00Z">
        <w:r w:rsidRPr="006C44CF" w:rsidDel="00E766B4">
          <w:delText xml:space="preserve"> assist in the development of lesson plans, five levels of competence are used in the model courses for VTS personnel.  Levels 1 to 4 are used in the model course for the training of VTS Operators and </w:delText>
        </w:r>
        <w:commentRangeStart w:id="4708"/>
        <w:r w:rsidRPr="006C44CF" w:rsidDel="00E766B4">
          <w:delText>levels 3 to 5 are used in the model course for VTS Supervisor</w:delText>
        </w:r>
        <w:commentRangeEnd w:id="4708"/>
        <w:r w:rsidR="00543C49" w:rsidDel="00E766B4">
          <w:rPr>
            <w:rStyle w:val="CommentReference"/>
          </w:rPr>
          <w:commentReference w:id="4708"/>
        </w:r>
        <w:r w:rsidRPr="006C44CF" w:rsidDel="00E766B4">
          <w:delText>.  See</w:delText>
        </w:r>
        <w:r w:rsidR="00926E83" w:rsidDel="00E766B4">
          <w:delText xml:space="preserve"> </w:delText>
        </w:r>
        <w:r w:rsidR="00926E83" w:rsidRPr="00926E83" w:rsidDel="00E766B4">
          <w:fldChar w:fldCharType="begin"/>
        </w:r>
        <w:r w:rsidR="00926E83" w:rsidRPr="00926E83" w:rsidDel="00E766B4">
          <w:delInstrText xml:space="preserve"> REF _Ref531293560 \r \h </w:delInstrText>
        </w:r>
        <w:r w:rsidR="00926E83" w:rsidDel="00E766B4">
          <w:delInstrText xml:space="preserve"> \* MERGEFORMAT </w:delInstrText>
        </w:r>
        <w:r w:rsidR="00926E83" w:rsidRPr="00926E83" w:rsidDel="00E766B4">
          <w:fldChar w:fldCharType="separate"/>
        </w:r>
      </w:del>
      <w:ins w:id="4709" w:author="Kerrie Abercrombie" w:date="2021-01-15T15:04:00Z">
        <w:del w:id="4710" w:author="Abercrombie, Kerrie" w:date="2021-01-19T05:59:00Z">
          <w:r w:rsidR="00AB239A" w:rsidDel="00E766B4">
            <w:delText>Table 5</w:delText>
          </w:r>
        </w:del>
      </w:ins>
      <w:del w:id="4711" w:author="Abercrombie, Kerrie" w:date="2021-01-19T05:59:00Z">
        <w:r w:rsidR="00E67BBC" w:rsidDel="00E766B4">
          <w:delText>Table 1</w:delText>
        </w:r>
        <w:r w:rsidR="00926E83" w:rsidRPr="00926E83" w:rsidDel="00E766B4">
          <w:fldChar w:fldCharType="end"/>
        </w:r>
        <w:r w:rsidRPr="00926E83" w:rsidDel="00E766B4">
          <w:delText xml:space="preserve"> in Part D, section 3 – Lesson</w:delText>
        </w:r>
        <w:r w:rsidRPr="006C44CF" w:rsidDel="00E766B4">
          <w:delText xml:space="preserve"> Plans.</w:delText>
        </w:r>
      </w:del>
    </w:p>
    <w:p w14:paraId="0FA9318A" w14:textId="2651A4EC" w:rsidR="00465491" w:rsidRPr="00093294" w:rsidDel="00E766B4" w:rsidRDefault="006C44CF" w:rsidP="006C44CF">
      <w:pPr>
        <w:pStyle w:val="BodyText"/>
        <w:rPr>
          <w:del w:id="4712" w:author="Abercrombie, Kerrie" w:date="2021-01-19T05:59:00Z"/>
        </w:rPr>
      </w:pPr>
      <w:commentRangeStart w:id="4713"/>
      <w:del w:id="4714" w:author="Abercrombie, Kerrie" w:date="2021-01-19T05:59:00Z">
        <w:r w:rsidRPr="006C44CF" w:rsidDel="00E766B4">
          <w:delText>Each</w:delText>
        </w:r>
      </w:del>
      <w:commentRangeEnd w:id="4713"/>
      <w:r w:rsidR="00E766B4">
        <w:rPr>
          <w:rStyle w:val="CommentReference"/>
        </w:rPr>
        <w:commentReference w:id="4713"/>
      </w:r>
      <w:del w:id="4715" w:author="Abercrombie, Kerrie" w:date="2021-01-19T05:59:00Z">
        <w:r w:rsidRPr="006C44CF" w:rsidDel="00E766B4">
          <w:delText xml:space="preserve"> level of competence is defined in terms of the learning outcome, the instructional objectives and the required skills.  The recommended level of competence for each subject is indicated in the Subject Outline of each module.</w:delText>
        </w:r>
      </w:del>
    </w:p>
    <w:p w14:paraId="68DE34E6" w14:textId="5049D767" w:rsidR="00465491" w:rsidRPr="00093294" w:rsidRDefault="00465491" w:rsidP="00A03913">
      <w:pPr>
        <w:pStyle w:val="Heading1"/>
      </w:pPr>
      <w:bookmarkStart w:id="4716" w:name="_Toc419881204"/>
      <w:bookmarkStart w:id="4717" w:name="_Toc442348092"/>
      <w:bookmarkStart w:id="4718" w:name="_Toc62642318"/>
      <w:r w:rsidRPr="00093294">
        <w:t>SUBJECT OUTLINE</w:t>
      </w:r>
      <w:bookmarkEnd w:id="4716"/>
      <w:bookmarkEnd w:id="4717"/>
      <w:bookmarkEnd w:id="4718"/>
    </w:p>
    <w:p w14:paraId="2FA05D7B" w14:textId="77777777" w:rsidR="00465491" w:rsidRPr="00093294" w:rsidRDefault="00465491" w:rsidP="00465491">
      <w:pPr>
        <w:pStyle w:val="Heading1separatationline"/>
      </w:pPr>
    </w:p>
    <w:p w14:paraId="362F102D" w14:textId="05DDD63D" w:rsidR="00465491" w:rsidRPr="00093294" w:rsidDel="00E766B4" w:rsidRDefault="006C44CF" w:rsidP="00465491">
      <w:pPr>
        <w:pStyle w:val="BodyText"/>
        <w:rPr>
          <w:del w:id="4719" w:author="Abercrombie, Kerrie" w:date="2021-01-19T06:07:00Z"/>
        </w:rPr>
      </w:pPr>
      <w:commentRangeStart w:id="4720"/>
      <w:del w:id="4721" w:author="Abercrombie, Kerrie" w:date="2021-01-19T06:07:00Z">
        <w:r w:rsidRPr="006C44CF" w:rsidDel="00E766B4">
          <w:delText xml:space="preserve">The subject outline of each module also includes a total recommended number of hours that should be allotted to each module.  However, it should be appreciated that these allocations are arbitrary and assume that the </w:delText>
        </w:r>
        <w:r w:rsidR="00B908C2" w:rsidDel="00E766B4">
          <w:delText>participant</w:delText>
        </w:r>
        <w:r w:rsidRPr="006C44CF" w:rsidDel="00E766B4">
          <w:delText>s have met fully all the entry requirements specified for each subject.  The instructor should therefore review carefully lesson plan design and consider the need to reallocate the time required to achieve each specific learning objective</w:delText>
        </w:r>
        <w:commentRangeEnd w:id="4720"/>
        <w:r w:rsidR="00E766B4" w:rsidDel="00E766B4">
          <w:rPr>
            <w:rStyle w:val="CommentReference"/>
          </w:rPr>
          <w:commentReference w:id="4720"/>
        </w:r>
        <w:r w:rsidRPr="006C44CF" w:rsidDel="00E766B4">
          <w:delText xml:space="preserve">.  In addition, </w:delText>
        </w:r>
        <w:commentRangeStart w:id="4722"/>
        <w:r w:rsidRPr="006C44CF" w:rsidDel="00E766B4">
          <w:delText xml:space="preserve">the opportunity to reduce formal training time through recognition of Accredited Prior Learning (APL) should be taken advantage of whenever documented evidence of prior learning or professional certification can be produced by the course </w:delText>
        </w:r>
        <w:r w:rsidR="00B908C2" w:rsidDel="00E766B4">
          <w:delText>participant</w:delText>
        </w:r>
        <w:r w:rsidRPr="006C44CF" w:rsidDel="00E766B4">
          <w:delText>s.</w:delText>
        </w:r>
        <w:commentRangeEnd w:id="4722"/>
        <w:r w:rsidR="00E766B4" w:rsidDel="00E766B4">
          <w:rPr>
            <w:rStyle w:val="CommentReference"/>
          </w:rPr>
          <w:commentReference w:id="4722"/>
        </w:r>
      </w:del>
    </w:p>
    <w:p w14:paraId="2C6028FC" w14:textId="461F5390" w:rsidR="00465491" w:rsidRPr="00093294" w:rsidRDefault="00465491" w:rsidP="00A03913">
      <w:pPr>
        <w:pStyle w:val="Heading1"/>
      </w:pPr>
      <w:bookmarkStart w:id="4723" w:name="_Toc419881205"/>
      <w:bookmarkStart w:id="4724" w:name="_Toc442348093"/>
      <w:bookmarkStart w:id="4725" w:name="_Toc62642319"/>
      <w:r w:rsidRPr="00093294">
        <w:t>DETAILED TEACHING SYLLABUS</w:t>
      </w:r>
      <w:bookmarkEnd w:id="4723"/>
      <w:bookmarkEnd w:id="4724"/>
      <w:bookmarkEnd w:id="4725"/>
    </w:p>
    <w:p w14:paraId="00110339" w14:textId="77777777" w:rsidR="00465491" w:rsidRPr="00093294" w:rsidRDefault="00465491" w:rsidP="00465491">
      <w:pPr>
        <w:pStyle w:val="Heading1separatationline"/>
      </w:pPr>
    </w:p>
    <w:p w14:paraId="0AA2EE60" w14:textId="3E7C4CC9" w:rsidR="006C44CF" w:rsidRPr="006C44CF" w:rsidRDefault="006C44CF" w:rsidP="006C44CF">
      <w:pPr>
        <w:pStyle w:val="BodyText"/>
      </w:pPr>
      <w:commentRangeStart w:id="4726"/>
      <w:r w:rsidRPr="006C44CF">
        <w:t xml:space="preserve">The detailed teaching syllabus, of each module has been written in learning-objective format in which the objective describes what the </w:t>
      </w:r>
      <w:r w:rsidR="00B908C2">
        <w:t>participant</w:t>
      </w:r>
      <w:r w:rsidRPr="006C44CF">
        <w:t xml:space="preserve"> must do to demonstrate that knowledge has been transferred.  All objectives are understood to be prefixed by the words:</w:t>
      </w:r>
    </w:p>
    <w:p w14:paraId="279F8E4D" w14:textId="6344C278" w:rsidR="006C44CF" w:rsidRPr="006C44CF" w:rsidRDefault="006C44CF" w:rsidP="006C44CF">
      <w:pPr>
        <w:pStyle w:val="BodyText"/>
        <w:ind w:left="567"/>
        <w:rPr>
          <w:bCs/>
          <w:i/>
          <w:iCs/>
        </w:rPr>
      </w:pPr>
      <w:r w:rsidRPr="006C44CF">
        <w:rPr>
          <w:bCs/>
          <w:i/>
          <w:iCs/>
        </w:rPr>
        <w:t xml:space="preserve">the expected learning outcome is that the </w:t>
      </w:r>
      <w:r w:rsidR="00B908C2">
        <w:rPr>
          <w:bCs/>
          <w:i/>
          <w:iCs/>
        </w:rPr>
        <w:t>participant</w:t>
      </w:r>
      <w:r w:rsidRPr="006C44CF">
        <w:rPr>
          <w:bCs/>
          <w:i/>
          <w:iCs/>
        </w:rPr>
        <w:t xml:space="preserve"> has acquired the recommended levels of competence in ……. </w:t>
      </w:r>
      <w:commentRangeEnd w:id="4726"/>
      <w:r w:rsidR="00E766B4">
        <w:rPr>
          <w:rStyle w:val="CommentReference"/>
        </w:rPr>
        <w:commentReference w:id="4726"/>
      </w:r>
    </w:p>
    <w:p w14:paraId="72556076" w14:textId="3B092313" w:rsidR="00465491" w:rsidRPr="00093294" w:rsidDel="00E766B4" w:rsidRDefault="006C44CF" w:rsidP="006C44CF">
      <w:pPr>
        <w:pStyle w:val="BodyText"/>
        <w:rPr>
          <w:del w:id="4727" w:author="Abercrombie, Kerrie" w:date="2021-01-19T06:07:00Z"/>
        </w:rPr>
      </w:pPr>
      <w:commentRangeStart w:id="4728"/>
      <w:del w:id="4729" w:author="Abercrombie, Kerrie" w:date="2021-01-19T06:07:00Z">
        <w:r w:rsidRPr="006C44CF" w:rsidDel="00E766B4">
          <w:delText xml:space="preserve">In preparing a teaching scheme and lesson plans, the instructor is free to use any teaching method or combination of methods that will ensure </w:delText>
        </w:r>
        <w:r w:rsidR="00B908C2" w:rsidDel="00E766B4">
          <w:delText>participant</w:delText>
        </w:r>
        <w:r w:rsidRPr="006C44CF" w:rsidDel="00E766B4">
          <w:delText xml:space="preserve">s can meet the stated objectives.  However, it is essential that </w:delText>
        </w:r>
        <w:r w:rsidR="00B908C2" w:rsidDel="00E766B4">
          <w:delText>participant</w:delText>
        </w:r>
        <w:r w:rsidRPr="006C44CF" w:rsidDel="00E766B4">
          <w:delText>s complete the subject matter set-out in each module.</w:delText>
        </w:r>
        <w:commentRangeEnd w:id="4728"/>
        <w:r w:rsidR="00E766B4" w:rsidDel="00E766B4">
          <w:rPr>
            <w:rStyle w:val="CommentReference"/>
          </w:rPr>
          <w:commentReference w:id="4728"/>
        </w:r>
      </w:del>
    </w:p>
    <w:p w14:paraId="50627FB5" w14:textId="2F2E46AC" w:rsidR="00465491" w:rsidRPr="00093294" w:rsidRDefault="00465491" w:rsidP="00A03913">
      <w:pPr>
        <w:pStyle w:val="Heading1"/>
      </w:pPr>
      <w:bookmarkStart w:id="4730" w:name="_Toc419881206"/>
      <w:bookmarkStart w:id="4731" w:name="_Toc442348094"/>
      <w:bookmarkStart w:id="4732" w:name="_Toc62642320"/>
      <w:r w:rsidRPr="00093294">
        <w:t>PRESENTATION</w:t>
      </w:r>
      <w:bookmarkEnd w:id="4730"/>
      <w:bookmarkEnd w:id="4731"/>
      <w:bookmarkEnd w:id="4732"/>
    </w:p>
    <w:p w14:paraId="6DCA31DF" w14:textId="77777777" w:rsidR="00465491" w:rsidRPr="00093294" w:rsidRDefault="00465491" w:rsidP="00465491">
      <w:pPr>
        <w:pStyle w:val="Heading1separatationline"/>
      </w:pPr>
    </w:p>
    <w:p w14:paraId="00E8202B" w14:textId="45F2BB78" w:rsidR="00465491" w:rsidRPr="00093294" w:rsidDel="00E766B4" w:rsidRDefault="006C44CF" w:rsidP="00465491">
      <w:pPr>
        <w:pStyle w:val="BodyText"/>
        <w:rPr>
          <w:del w:id="4733" w:author="Abercrombie, Kerrie" w:date="2021-01-19T06:07:00Z"/>
        </w:rPr>
      </w:pPr>
      <w:del w:id="4734" w:author="Abercrombie, Kerrie" w:date="2021-01-19T06:07:00Z">
        <w:r w:rsidRPr="006C44CF" w:rsidDel="00E766B4">
          <w:delText xml:space="preserve">The presentation of concepts and methodologies may be repeated as necessary in various ways until the instructor is </w:delText>
        </w:r>
        <w:commentRangeStart w:id="4735"/>
        <w:r w:rsidRPr="006C44CF" w:rsidDel="00E766B4">
          <w:delText>satisfied</w:delText>
        </w:r>
        <w:commentRangeEnd w:id="4735"/>
        <w:r w:rsidR="00E766B4" w:rsidDel="00E766B4">
          <w:rPr>
            <w:rStyle w:val="CommentReference"/>
          </w:rPr>
          <w:commentReference w:id="4735"/>
        </w:r>
        <w:r w:rsidRPr="006C44CF" w:rsidDel="00E766B4">
          <w:delText xml:space="preserve"> that the </w:delText>
        </w:r>
        <w:r w:rsidR="00B908C2" w:rsidDel="00E766B4">
          <w:delText>participant</w:delText>
        </w:r>
        <w:r w:rsidRPr="006C44CF" w:rsidDel="00E766B4">
          <w:delText xml:space="preserve"> has attained a good working knowledge in each subject.</w:delText>
        </w:r>
      </w:del>
    </w:p>
    <w:p w14:paraId="6426B150" w14:textId="3BF72825" w:rsidR="00465491" w:rsidRPr="00093294" w:rsidRDefault="00465491" w:rsidP="00A03913">
      <w:pPr>
        <w:pStyle w:val="Heading1"/>
      </w:pPr>
      <w:bookmarkStart w:id="4736" w:name="_Toc419881207"/>
      <w:bookmarkStart w:id="4737" w:name="_Toc442348095"/>
      <w:bookmarkStart w:id="4738" w:name="_Toc62642321"/>
      <w:r w:rsidRPr="00093294">
        <w:t xml:space="preserve">EVALUATION OR ASSESSMENT OF THE COURSE </w:t>
      </w:r>
      <w:r w:rsidR="00B908C2">
        <w:t>PARTICIPANT</w:t>
      </w:r>
      <w:r w:rsidRPr="00093294">
        <w:t>S</w:t>
      </w:r>
      <w:bookmarkEnd w:id="4736"/>
      <w:bookmarkEnd w:id="4737"/>
      <w:bookmarkEnd w:id="4738"/>
    </w:p>
    <w:p w14:paraId="3B6D43E6" w14:textId="77777777" w:rsidR="00465491" w:rsidRPr="00093294" w:rsidRDefault="00465491" w:rsidP="00465491">
      <w:pPr>
        <w:pStyle w:val="Heading1separatationline"/>
      </w:pPr>
    </w:p>
    <w:p w14:paraId="69D29AD4" w14:textId="669416DB" w:rsidR="00465491" w:rsidRPr="00093294" w:rsidDel="00F75A4F" w:rsidRDefault="006C44CF" w:rsidP="00465491">
      <w:pPr>
        <w:pStyle w:val="BodyText"/>
        <w:rPr>
          <w:del w:id="4739" w:author="Abercrombie, Kerrie" w:date="2021-01-19T06:11:00Z"/>
        </w:rPr>
      </w:pPr>
      <w:commentRangeStart w:id="4740"/>
      <w:del w:id="4741" w:author="Abercrombie, Kerrie" w:date="2021-01-19T06:11:00Z">
        <w:r w:rsidRPr="006C44CF" w:rsidDel="00F75A4F">
          <w:delText>The</w:delText>
        </w:r>
        <w:commentRangeEnd w:id="4740"/>
        <w:r w:rsidR="00F75A4F" w:rsidDel="00F75A4F">
          <w:rPr>
            <w:rStyle w:val="CommentReference"/>
          </w:rPr>
          <w:commentReference w:id="4740"/>
        </w:r>
        <w:r w:rsidRPr="006C44CF" w:rsidDel="00F75A4F">
          <w:delText xml:space="preserve"> evaluation criteria are contained in column 4 of the VTS Operator competence chart (see</w:delText>
        </w:r>
        <w:r w:rsidR="00926E83" w:rsidDel="00F75A4F">
          <w:delText xml:space="preserve"> </w:delText>
        </w:r>
        <w:r w:rsidR="00926E83" w:rsidDel="00F75A4F">
          <w:fldChar w:fldCharType="begin"/>
        </w:r>
        <w:r w:rsidR="00926E83" w:rsidDel="00F75A4F">
          <w:delInstrText xml:space="preserve"> REF _Ref245119885 \r \h </w:delInstrText>
        </w:r>
        <w:r w:rsidR="00926E83" w:rsidDel="00F75A4F">
          <w:fldChar w:fldCharType="separate"/>
        </w:r>
        <w:r w:rsidR="00AB239A" w:rsidDel="00F75A4F">
          <w:delText>ANNEX 1</w:delText>
        </w:r>
        <w:r w:rsidR="00926E83" w:rsidDel="00F75A4F">
          <w:fldChar w:fldCharType="end"/>
        </w:r>
        <w:r w:rsidRPr="006C44CF" w:rsidDel="00F75A4F">
          <w:delText xml:space="preserve">), and provide the means for an assessor to judge whether a </w:delText>
        </w:r>
        <w:r w:rsidR="00B908C2" w:rsidDel="00F75A4F">
          <w:delText>participant</w:delText>
        </w:r>
        <w:r w:rsidRPr="006C44CF" w:rsidDel="00F75A4F">
          <w:delText xml:space="preserve"> is competent to perform the related tasks, duties and responsibilities.</w:delText>
        </w:r>
      </w:del>
    </w:p>
    <w:p w14:paraId="4F8AB3C5" w14:textId="47A71B84" w:rsidR="00465491" w:rsidRPr="00093294" w:rsidRDefault="00465491" w:rsidP="00A03913">
      <w:pPr>
        <w:pStyle w:val="Heading1"/>
      </w:pPr>
      <w:bookmarkStart w:id="4742" w:name="_Toc419881208"/>
      <w:bookmarkStart w:id="4743" w:name="_Toc442348096"/>
      <w:bookmarkStart w:id="4744" w:name="_Toc62642322"/>
      <w:r w:rsidRPr="00093294">
        <w:t>IMPLEMENTATION</w:t>
      </w:r>
      <w:bookmarkEnd w:id="4742"/>
      <w:bookmarkEnd w:id="4743"/>
      <w:bookmarkEnd w:id="4744"/>
    </w:p>
    <w:p w14:paraId="171F76F8" w14:textId="77777777" w:rsidR="00465491" w:rsidRPr="00093294" w:rsidRDefault="00465491" w:rsidP="00465491">
      <w:pPr>
        <w:pStyle w:val="Heading1separatationline"/>
      </w:pPr>
    </w:p>
    <w:p w14:paraId="2D23B8E0" w14:textId="1B8D3704" w:rsidR="00465491" w:rsidRPr="00093294" w:rsidDel="00F75A4F" w:rsidRDefault="00D90489" w:rsidP="00465491">
      <w:pPr>
        <w:pStyle w:val="BodyText"/>
        <w:rPr>
          <w:del w:id="4745" w:author="Abercrombie, Kerrie" w:date="2021-01-19T06:09:00Z"/>
        </w:rPr>
      </w:pPr>
      <w:commentRangeStart w:id="4746"/>
      <w:del w:id="4747" w:author="Abercrombie, Kerrie" w:date="2021-01-19T06:09:00Z">
        <w:r w:rsidRPr="00D90489" w:rsidDel="00F75A4F">
          <w:delText>For</w:delText>
        </w:r>
      </w:del>
      <w:commentRangeEnd w:id="4746"/>
      <w:r w:rsidR="00F75A4F">
        <w:rPr>
          <w:rStyle w:val="CommentReference"/>
        </w:rPr>
        <w:commentReference w:id="4746"/>
      </w:r>
      <w:del w:id="4748" w:author="Abercrombie, Kerrie" w:date="2021-01-19T06:09:00Z">
        <w:r w:rsidRPr="00D90489" w:rsidDel="00F75A4F">
          <w:delText xml:space="preserve"> the course to run smoothly and effectively, considerable attention must be paid to the availability and use of:</w:delText>
        </w:r>
      </w:del>
    </w:p>
    <w:p w14:paraId="3A843B39" w14:textId="475A75B4" w:rsidR="00D90489" w:rsidRPr="00D90489" w:rsidDel="00F75A4F" w:rsidRDefault="00D90489" w:rsidP="00BE2219">
      <w:pPr>
        <w:pStyle w:val="Bullet2"/>
        <w:rPr>
          <w:del w:id="4749" w:author="Abercrombie, Kerrie" w:date="2021-01-19T06:09:00Z"/>
        </w:rPr>
      </w:pPr>
      <w:del w:id="4750" w:author="Abercrombie, Kerrie" w:date="2021-01-19T06:09:00Z">
        <w:r w:rsidRPr="00D90489" w:rsidDel="00F75A4F">
          <w:delText>qualified instructors</w:delText>
        </w:r>
        <w:r w:rsidDel="00F75A4F">
          <w:delText>;</w:delText>
        </w:r>
      </w:del>
    </w:p>
    <w:p w14:paraId="7DE0CCCD" w14:textId="28E32DEB" w:rsidR="00D90489" w:rsidRPr="00D90489" w:rsidDel="00F75A4F" w:rsidRDefault="00D90489" w:rsidP="00BE2219">
      <w:pPr>
        <w:pStyle w:val="Bullet2"/>
        <w:rPr>
          <w:del w:id="4751" w:author="Abercrombie, Kerrie" w:date="2021-01-19T06:09:00Z"/>
        </w:rPr>
      </w:pPr>
      <w:del w:id="4752" w:author="Abercrombie, Kerrie" w:date="2021-01-19T06:09:00Z">
        <w:r w:rsidRPr="00D90489" w:rsidDel="00F75A4F">
          <w:delText>support staf</w:delText>
        </w:r>
        <w:r w:rsidDel="00F75A4F">
          <w:delText>f;</w:delText>
        </w:r>
      </w:del>
    </w:p>
    <w:p w14:paraId="341DBF2C" w14:textId="5E0ACAB2" w:rsidR="00D90489" w:rsidRPr="00D90489" w:rsidDel="00F75A4F" w:rsidRDefault="00D90489" w:rsidP="00BE2219">
      <w:pPr>
        <w:pStyle w:val="Bullet2"/>
        <w:rPr>
          <w:del w:id="4753" w:author="Abercrombie, Kerrie" w:date="2021-01-19T06:09:00Z"/>
        </w:rPr>
      </w:pPr>
      <w:del w:id="4754" w:author="Abercrombie, Kerrie" w:date="2021-01-19T06:09:00Z">
        <w:r w:rsidRPr="00D90489" w:rsidDel="00F75A4F">
          <w:delText>rooms and other spaces</w:delText>
        </w:r>
        <w:r w:rsidDel="00F75A4F">
          <w:delText>;</w:delText>
        </w:r>
      </w:del>
    </w:p>
    <w:p w14:paraId="743BC7A2" w14:textId="3AB39B40" w:rsidR="00D90489" w:rsidRPr="00D90489" w:rsidDel="00F75A4F" w:rsidRDefault="00D90489" w:rsidP="00BE2219">
      <w:pPr>
        <w:pStyle w:val="Bullet2"/>
        <w:rPr>
          <w:del w:id="4755" w:author="Abercrombie, Kerrie" w:date="2021-01-19T06:09:00Z"/>
        </w:rPr>
      </w:pPr>
      <w:commentRangeStart w:id="4756"/>
      <w:del w:id="4757" w:author="Abercrombie, Kerrie" w:date="2021-01-19T06:09:00Z">
        <w:r w:rsidRPr="00D90489" w:rsidDel="00F75A4F">
          <w:delText>equipment</w:delText>
        </w:r>
        <w:commentRangeEnd w:id="4756"/>
        <w:r w:rsidR="00870EEA" w:rsidDel="00F75A4F">
          <w:rPr>
            <w:rStyle w:val="CommentReference"/>
            <w:color w:val="auto"/>
          </w:rPr>
          <w:commentReference w:id="4756"/>
        </w:r>
        <w:r w:rsidDel="00F75A4F">
          <w:delText>;</w:delText>
        </w:r>
      </w:del>
    </w:p>
    <w:p w14:paraId="34668B16" w14:textId="271F5392" w:rsidR="00D90489" w:rsidRPr="00D90489" w:rsidDel="00F75A4F" w:rsidRDefault="00D90489" w:rsidP="00BE2219">
      <w:pPr>
        <w:pStyle w:val="Bullet2"/>
        <w:rPr>
          <w:del w:id="4758" w:author="Abercrombie, Kerrie" w:date="2021-01-19T06:09:00Z"/>
        </w:rPr>
      </w:pPr>
      <w:del w:id="4759" w:author="Abercrombie, Kerrie" w:date="2021-01-19T06:09:00Z">
        <w:r w:rsidRPr="00D90489" w:rsidDel="00F75A4F">
          <w:delText>textbooks, technical papers</w:delText>
        </w:r>
        <w:r w:rsidDel="00F75A4F">
          <w:delText>;</w:delText>
        </w:r>
      </w:del>
    </w:p>
    <w:p w14:paraId="460A6A89" w14:textId="6244920C" w:rsidR="00465491" w:rsidDel="00F75A4F" w:rsidRDefault="00D90489" w:rsidP="00BE2219">
      <w:pPr>
        <w:pStyle w:val="Bullet2"/>
        <w:rPr>
          <w:del w:id="4760" w:author="Abercrombie, Kerrie" w:date="2021-01-19T06:09:00Z"/>
        </w:rPr>
      </w:pPr>
      <w:del w:id="4761" w:author="Abercrombie, Kerrie" w:date="2021-01-19T06:09:00Z">
        <w:r w:rsidRPr="00D90489" w:rsidDel="00F75A4F">
          <w:delText>other reference material.</w:delText>
        </w:r>
      </w:del>
    </w:p>
    <w:p w14:paraId="10AE446A" w14:textId="55713ABF" w:rsidR="00D90489" w:rsidDel="00F75A4F" w:rsidRDefault="00D90489" w:rsidP="00D90489">
      <w:pPr>
        <w:pStyle w:val="BodyText"/>
        <w:rPr>
          <w:del w:id="4762" w:author="Abercrombie, Kerrie" w:date="2021-01-19T06:09:00Z"/>
          <w:b/>
        </w:rPr>
      </w:pPr>
      <w:del w:id="4763" w:author="Abercrombie, Kerrie" w:date="2021-01-19T06:09:00Z">
        <w:r w:rsidRPr="00D90489" w:rsidDel="00F75A4F">
          <w:rPr>
            <w:b/>
          </w:rPr>
          <w:delText>Thorough preparation is key to successful implementation of the course.</w:delText>
        </w:r>
      </w:del>
    </w:p>
    <w:p w14:paraId="5DB7FD7D" w14:textId="11A78A55" w:rsidR="00D90489" w:rsidRDefault="00D90489" w:rsidP="00D90489">
      <w:pPr>
        <w:pStyle w:val="Heading1"/>
      </w:pPr>
      <w:bookmarkStart w:id="4764" w:name="_Toc62642323"/>
      <w:r>
        <w:t>VALIDATION</w:t>
      </w:r>
      <w:bookmarkEnd w:id="4764"/>
    </w:p>
    <w:p w14:paraId="7684818B" w14:textId="77777777" w:rsidR="00D90489" w:rsidRDefault="00D90489" w:rsidP="00D90489">
      <w:pPr>
        <w:pStyle w:val="Heading1separatationline"/>
      </w:pPr>
    </w:p>
    <w:p w14:paraId="1AEB2077" w14:textId="79AE76F2" w:rsidR="00D90489" w:rsidRPr="00D90489" w:rsidDel="00F75A4F" w:rsidRDefault="00D90489" w:rsidP="00D90489">
      <w:pPr>
        <w:pStyle w:val="BodyText"/>
        <w:rPr>
          <w:del w:id="4765" w:author="Abercrombie, Kerrie" w:date="2021-01-19T06:11:00Z"/>
        </w:rPr>
      </w:pPr>
      <w:commentRangeStart w:id="4766"/>
      <w:del w:id="4767" w:author="Abercrombie, Kerrie" w:date="2021-01-19T06:11:00Z">
        <w:r w:rsidRPr="00D90489" w:rsidDel="00F75A4F">
          <w:delText>The</w:delText>
        </w:r>
      </w:del>
      <w:commentRangeEnd w:id="4766"/>
      <w:r w:rsidR="00F75A4F">
        <w:rPr>
          <w:rStyle w:val="CommentReference"/>
        </w:rPr>
        <w:commentReference w:id="4766"/>
      </w:r>
      <w:del w:id="4768" w:author="Abercrombie, Kerrie" w:date="2021-01-19T06:11:00Z">
        <w:r w:rsidRPr="00D90489" w:rsidDel="00F75A4F">
          <w:delText xml:space="preserve"> information contained in this document has been validated by a group of technical advisers, consultants and experts on training of VTS personnel.  These were drawn from the IALA VTS Committee, training organisations of IALA national members and experienced VTS personnel so that the standards implemented may be as uniform as possible.  Validation in the context of this document means that the group has found no grounds to object to its contents.</w:delText>
        </w:r>
      </w:del>
    </w:p>
    <w:p w14:paraId="23CCD9DA" w14:textId="60AFE1A9" w:rsidR="00465491" w:rsidRPr="00093294" w:rsidRDefault="00465491" w:rsidP="00513460">
      <w:pPr>
        <w:pStyle w:val="Part"/>
        <w:rPr>
          <w:lang w:eastAsia="de-DE"/>
        </w:rPr>
      </w:pPr>
      <w:r w:rsidRPr="00093294">
        <w:rPr>
          <w:lang w:eastAsia="de-DE"/>
        </w:rPr>
        <w:br w:type="page"/>
      </w:r>
      <w:bookmarkStart w:id="4769" w:name="_Toc419881209"/>
      <w:bookmarkStart w:id="4770" w:name="_Toc442348097"/>
      <w:r w:rsidR="00513460" w:rsidRPr="00093294">
        <w:rPr>
          <w:lang w:eastAsia="de-DE"/>
        </w:rPr>
        <w:t xml:space="preserve"> </w:t>
      </w:r>
      <w:bookmarkStart w:id="4771" w:name="_Toc62642324"/>
      <w:r w:rsidRPr="00093294">
        <w:rPr>
          <w:lang w:eastAsia="de-DE"/>
        </w:rPr>
        <w:t>COURSE FRAMEWORK</w:t>
      </w:r>
      <w:bookmarkEnd w:id="4769"/>
      <w:bookmarkEnd w:id="4770"/>
      <w:bookmarkEnd w:id="4771"/>
    </w:p>
    <w:p w14:paraId="04CE4BA7" w14:textId="552FC8CD" w:rsidR="00465491" w:rsidRPr="00093294" w:rsidRDefault="00465491" w:rsidP="00272E98">
      <w:pPr>
        <w:pStyle w:val="Heading1"/>
        <w:numPr>
          <w:ilvl w:val="0"/>
          <w:numId w:val="19"/>
        </w:numPr>
      </w:pPr>
      <w:bookmarkStart w:id="4772" w:name="_Toc419881210"/>
      <w:bookmarkStart w:id="4773" w:name="_Toc442348098"/>
      <w:bookmarkStart w:id="4774" w:name="_Toc62642325"/>
      <w:r w:rsidRPr="00093294">
        <w:t>INTRODUCTION</w:t>
      </w:r>
      <w:bookmarkEnd w:id="4772"/>
      <w:bookmarkEnd w:id="4773"/>
      <w:bookmarkEnd w:id="4774"/>
    </w:p>
    <w:p w14:paraId="7938F5C5" w14:textId="77777777" w:rsidR="00465491" w:rsidRPr="00093294" w:rsidRDefault="00465491" w:rsidP="00465491">
      <w:pPr>
        <w:pStyle w:val="Heading1separatationline"/>
      </w:pPr>
    </w:p>
    <w:p w14:paraId="193977F0" w14:textId="34FDD7E2" w:rsidR="00465491" w:rsidRPr="00093294" w:rsidDel="00F75A4F" w:rsidRDefault="00D90489" w:rsidP="00465491">
      <w:pPr>
        <w:pStyle w:val="BodyText"/>
        <w:rPr>
          <w:del w:id="4775" w:author="Abercrombie, Kerrie" w:date="2021-01-19T06:12:00Z"/>
        </w:rPr>
      </w:pPr>
      <w:commentRangeStart w:id="4776"/>
      <w:del w:id="4777" w:author="Abercrombie, Kerrie" w:date="2021-01-19T06:12:00Z">
        <w:r w:rsidRPr="00D90489" w:rsidDel="00F75A4F">
          <w:delText>The</w:delText>
        </w:r>
      </w:del>
      <w:commentRangeEnd w:id="4776"/>
      <w:r w:rsidR="00F75A4F">
        <w:rPr>
          <w:rStyle w:val="CommentReference"/>
        </w:rPr>
        <w:commentReference w:id="4776"/>
      </w:r>
      <w:del w:id="4778" w:author="Abercrombie, Kerrie" w:date="2021-01-19T06:12:00Z">
        <w:r w:rsidRPr="00D90489" w:rsidDel="00F75A4F">
          <w:delText xml:space="preserve"> model course covers the requirements of the IALA Recommendation V-103.  On successful completion of the course and assessments, the </w:delText>
        </w:r>
        <w:r w:rsidR="00B908C2" w:rsidDel="00F75A4F">
          <w:delText>participant</w:delText>
        </w:r>
        <w:r w:rsidRPr="00D90489" w:rsidDel="00F75A4F">
          <w:delText>s should have been provided with sufficient training and to proceed to the next stage of On-the-Job Training (OJT) at a VTS centre.</w:delText>
        </w:r>
      </w:del>
    </w:p>
    <w:p w14:paraId="4CBADEEB" w14:textId="32ABD230" w:rsidR="00465491" w:rsidRPr="00093294" w:rsidRDefault="00D90489" w:rsidP="00A03913">
      <w:pPr>
        <w:pStyle w:val="Heading1"/>
      </w:pPr>
      <w:bookmarkStart w:id="4779" w:name="_Toc476981653"/>
      <w:bookmarkStart w:id="4780" w:name="_Toc476982729"/>
      <w:bookmarkStart w:id="4781" w:name="_Toc476982852"/>
      <w:bookmarkStart w:id="4782" w:name="_Toc476982949"/>
      <w:bookmarkStart w:id="4783" w:name="_Toc476983222"/>
      <w:bookmarkStart w:id="4784" w:name="_Toc476984502"/>
      <w:bookmarkStart w:id="4785" w:name="_Toc476986723"/>
      <w:bookmarkStart w:id="4786" w:name="_Toc112216869"/>
      <w:bookmarkStart w:id="4787" w:name="_Toc240860329"/>
      <w:bookmarkStart w:id="4788" w:name="_Toc245254412"/>
      <w:bookmarkStart w:id="4789" w:name="_Toc62642326"/>
      <w:r w:rsidRPr="00D90489">
        <w:rPr>
          <w:caps w:val="0"/>
        </w:rPr>
        <w:t>REQUIREMENTS FOR ATTAINING THE COURSE CERTIFICATE</w:t>
      </w:r>
      <w:bookmarkEnd w:id="4779"/>
      <w:bookmarkEnd w:id="4780"/>
      <w:bookmarkEnd w:id="4781"/>
      <w:bookmarkEnd w:id="4782"/>
      <w:bookmarkEnd w:id="4783"/>
      <w:bookmarkEnd w:id="4784"/>
      <w:bookmarkEnd w:id="4785"/>
      <w:bookmarkEnd w:id="4786"/>
      <w:bookmarkEnd w:id="4787"/>
      <w:bookmarkEnd w:id="4788"/>
      <w:bookmarkEnd w:id="4789"/>
    </w:p>
    <w:p w14:paraId="3806C812" w14:textId="77777777" w:rsidR="00465491" w:rsidRPr="00093294" w:rsidRDefault="00465491" w:rsidP="00465491">
      <w:pPr>
        <w:pStyle w:val="Heading1separatationline"/>
      </w:pPr>
    </w:p>
    <w:p w14:paraId="77362730" w14:textId="50B6D27D" w:rsidR="00465491" w:rsidRPr="00093294" w:rsidDel="00F75A4F" w:rsidRDefault="00D90489" w:rsidP="00465491">
      <w:pPr>
        <w:pStyle w:val="BodyText"/>
        <w:rPr>
          <w:del w:id="4790" w:author="Abercrombie, Kerrie" w:date="2021-01-19T06:16:00Z"/>
        </w:rPr>
      </w:pPr>
      <w:commentRangeStart w:id="4791"/>
      <w:del w:id="4792" w:author="Abercrombie, Kerrie" w:date="2021-01-19T06:16:00Z">
        <w:r w:rsidRPr="00D90489" w:rsidDel="00F75A4F">
          <w:delText>Every candidate for a VTS Operator course certificate should:</w:delText>
        </w:r>
      </w:del>
    </w:p>
    <w:p w14:paraId="68E30640" w14:textId="10B5F249" w:rsidR="00D90489" w:rsidRPr="00D90489" w:rsidDel="00F75A4F" w:rsidRDefault="00D90489" w:rsidP="00BE2219">
      <w:pPr>
        <w:pStyle w:val="Bullet2"/>
        <w:rPr>
          <w:del w:id="4793" w:author="Abercrombie, Kerrie" w:date="2021-01-19T06:16:00Z"/>
        </w:rPr>
      </w:pPr>
      <w:commentRangeStart w:id="4794"/>
      <w:del w:id="4795" w:author="Abercrombie, Kerrie" w:date="2021-01-19T06:15:00Z">
        <w:r w:rsidRPr="00D90489" w:rsidDel="00F75A4F">
          <w:delText>have achieved the International English Language Testing System (IELTS) level 5, or its equivalent</w:delText>
        </w:r>
        <w:commentRangeEnd w:id="4794"/>
        <w:r w:rsidR="00F75A4F" w:rsidDel="00F75A4F">
          <w:rPr>
            <w:rStyle w:val="CommentReference"/>
            <w:color w:val="auto"/>
          </w:rPr>
          <w:commentReference w:id="4794"/>
        </w:r>
      </w:del>
      <w:del w:id="4796" w:author="Abercrombie, Kerrie" w:date="2021-01-19T06:16:00Z">
        <w:r w:rsidRPr="00D90489" w:rsidDel="00F75A4F">
          <w:delText>;</w:delText>
        </w:r>
      </w:del>
    </w:p>
    <w:p w14:paraId="76A9A59F" w14:textId="0A5D5083" w:rsidR="00465491" w:rsidRPr="00093294" w:rsidRDefault="00D90489" w:rsidP="00BE2219">
      <w:pPr>
        <w:pStyle w:val="Bullet2"/>
      </w:pPr>
      <w:del w:id="4797" w:author="Abercrombie, Kerrie" w:date="2021-01-19T06:16:00Z">
        <w:r w:rsidRPr="00D90489" w:rsidDel="00F75A4F">
          <w:delText>satisfy the competent/</w:delText>
        </w:r>
        <w:commentRangeStart w:id="4798"/>
        <w:commentRangeStart w:id="4799"/>
        <w:r w:rsidRPr="00D90489" w:rsidDel="00F75A4F">
          <w:delText xml:space="preserve">VTS authority </w:delText>
        </w:r>
        <w:commentRangeEnd w:id="4798"/>
        <w:r w:rsidR="00F453B6" w:rsidDel="00F75A4F">
          <w:rPr>
            <w:rStyle w:val="CommentReference"/>
            <w:color w:val="auto"/>
          </w:rPr>
          <w:commentReference w:id="4798"/>
        </w:r>
      </w:del>
      <w:commentRangeEnd w:id="4799"/>
      <w:r w:rsidR="001B28E3">
        <w:rPr>
          <w:rStyle w:val="CommentReference"/>
          <w:color w:val="auto"/>
        </w:rPr>
        <w:commentReference w:id="4799"/>
      </w:r>
      <w:del w:id="4800" w:author="Abercrombie, Kerrie" w:date="2021-01-19T06:16:00Z">
        <w:r w:rsidRPr="00D90489" w:rsidDel="00F75A4F">
          <w:delText xml:space="preserve">by passing the appropriate assessments for the </w:delText>
        </w:r>
        <w:commentRangeStart w:id="4801"/>
        <w:r w:rsidRPr="00D90489" w:rsidDel="00F75A4F">
          <w:delText xml:space="preserve">accredited </w:delText>
        </w:r>
        <w:commentRangeEnd w:id="4801"/>
        <w:r w:rsidR="009153E3" w:rsidDel="00F75A4F">
          <w:rPr>
            <w:rStyle w:val="CommentReference"/>
            <w:color w:val="auto"/>
          </w:rPr>
          <w:commentReference w:id="4801"/>
        </w:r>
        <w:r w:rsidRPr="00D90489" w:rsidDel="00F75A4F">
          <w:delText>course of operator training and that they possess the theoretical and practical knowledge appropriate to the requirements of a VTS Operator</w:delText>
        </w:r>
      </w:del>
      <w:r w:rsidRPr="00D90489">
        <w:t>.</w:t>
      </w:r>
      <w:commentRangeEnd w:id="4791"/>
      <w:r w:rsidR="00F75A4F">
        <w:rPr>
          <w:rStyle w:val="CommentReference"/>
          <w:color w:val="auto"/>
        </w:rPr>
        <w:commentReference w:id="4791"/>
      </w:r>
    </w:p>
    <w:p w14:paraId="6543BB99" w14:textId="268B6AE4" w:rsidR="00465491" w:rsidRPr="00093294" w:rsidRDefault="00465491" w:rsidP="00A03913">
      <w:pPr>
        <w:pStyle w:val="Heading1"/>
      </w:pPr>
      <w:bookmarkStart w:id="4802" w:name="_Toc419881212"/>
      <w:bookmarkStart w:id="4803" w:name="_Toc442348100"/>
      <w:bookmarkStart w:id="4804" w:name="_Toc62642327"/>
      <w:r w:rsidRPr="00093294">
        <w:t>COURSE INTAKE – LIMITATIONS</w:t>
      </w:r>
      <w:bookmarkEnd w:id="4802"/>
      <w:bookmarkEnd w:id="4803"/>
      <w:bookmarkEnd w:id="4804"/>
    </w:p>
    <w:p w14:paraId="7280B9B7" w14:textId="77777777" w:rsidR="00465491" w:rsidRPr="00093294" w:rsidRDefault="00465491" w:rsidP="00465491">
      <w:pPr>
        <w:pStyle w:val="Heading1separatationline"/>
      </w:pPr>
    </w:p>
    <w:p w14:paraId="75143FBA" w14:textId="2A848FE2" w:rsidR="00D90489" w:rsidRPr="00D90489" w:rsidDel="001B28E3" w:rsidRDefault="00D90489" w:rsidP="00D90489">
      <w:pPr>
        <w:pStyle w:val="BodyText"/>
        <w:spacing w:line="216" w:lineRule="atLeast"/>
        <w:rPr>
          <w:del w:id="4805" w:author="Abercrombie, Kerrie" w:date="2021-01-19T06:19:00Z"/>
        </w:rPr>
      </w:pPr>
      <w:commentRangeStart w:id="4806"/>
      <w:del w:id="4807" w:author="Abercrombie, Kerrie" w:date="2021-01-19T06:19:00Z">
        <w:r w:rsidRPr="00D90489" w:rsidDel="001B28E3">
          <w:delText xml:space="preserve">Class sizes may be limited at the discretion of the Competent Authority to allow the instructor to give adequate attention to individual </w:delText>
        </w:r>
        <w:r w:rsidR="00B908C2" w:rsidDel="001B28E3">
          <w:delText>participant</w:delText>
        </w:r>
        <w:r w:rsidRPr="00D90489" w:rsidDel="001B28E3">
          <w:delText>s.  In general</w:delText>
        </w:r>
        <w:r w:rsidDel="001B28E3">
          <w:delText>,</w:delText>
        </w:r>
        <w:r w:rsidRPr="00D90489" w:rsidDel="001B28E3">
          <w:delText xml:space="preserve"> it is recommended that a maximum of </w:delText>
        </w:r>
        <w:commentRangeStart w:id="4808"/>
        <w:r w:rsidRPr="00D90489" w:rsidDel="001B28E3">
          <w:delText xml:space="preserve">12-14 </w:delText>
        </w:r>
        <w:commentRangeEnd w:id="4808"/>
        <w:r w:rsidR="009153E3" w:rsidDel="001B28E3">
          <w:rPr>
            <w:rStyle w:val="CommentReference"/>
          </w:rPr>
          <w:commentReference w:id="4808"/>
        </w:r>
        <w:r w:rsidR="00B908C2" w:rsidDel="001B28E3">
          <w:delText>participant</w:delText>
        </w:r>
        <w:r w:rsidRPr="00D90489" w:rsidDel="001B28E3">
          <w:delText xml:space="preserve">s be the upper limit that a single instructor can be expected to train satisfactorily to the level of competence involved.  Larger numbers may be admitted if extra staff and tutorial periods are provided to deal with </w:delText>
        </w:r>
        <w:r w:rsidR="00B908C2" w:rsidDel="001B28E3">
          <w:delText>participant</w:delText>
        </w:r>
        <w:r w:rsidRPr="00D90489" w:rsidDel="001B28E3">
          <w:delText>s on an individual basis.</w:delText>
        </w:r>
      </w:del>
    </w:p>
    <w:p w14:paraId="4F619937" w14:textId="795FAD00" w:rsidR="00465491" w:rsidRPr="00093294" w:rsidDel="001B28E3" w:rsidRDefault="00D90489" w:rsidP="00D90489">
      <w:pPr>
        <w:pStyle w:val="BodyText"/>
        <w:rPr>
          <w:del w:id="4809" w:author="Abercrombie, Kerrie" w:date="2021-01-19T06:19:00Z"/>
        </w:rPr>
      </w:pPr>
      <w:del w:id="4810" w:author="Abercrombie, Kerrie" w:date="2021-01-19T06:19:00Z">
        <w:r w:rsidRPr="00D90489" w:rsidDel="001B28E3">
          <w:delText xml:space="preserve">During practical sessions and group activities there may be additional restraints on class size.  Where the use of a simulator or similar teaching aid is involved, it is recommended that no more than two </w:delText>
        </w:r>
        <w:r w:rsidR="00B908C2" w:rsidDel="001B28E3">
          <w:delText>participant</w:delText>
        </w:r>
        <w:r w:rsidRPr="00D90489" w:rsidDel="001B28E3">
          <w:delText>s be trained simultaneously on any individual piece of equipment.</w:delText>
        </w:r>
        <w:commentRangeEnd w:id="4806"/>
        <w:r w:rsidR="00F75A4F" w:rsidDel="001B28E3">
          <w:rPr>
            <w:rStyle w:val="CommentReference"/>
          </w:rPr>
          <w:commentReference w:id="4806"/>
        </w:r>
      </w:del>
    </w:p>
    <w:p w14:paraId="6E3FB702" w14:textId="3A60DC9C" w:rsidR="00465491" w:rsidRPr="00093294" w:rsidRDefault="00465491" w:rsidP="00A03913">
      <w:pPr>
        <w:pStyle w:val="Heading1"/>
      </w:pPr>
      <w:bookmarkStart w:id="4811" w:name="_Toc419881213"/>
      <w:bookmarkStart w:id="4812" w:name="_Toc442348101"/>
      <w:bookmarkStart w:id="4813" w:name="_Toc62642328"/>
      <w:r w:rsidRPr="00093294">
        <w:t>TRAINING STAFF REQUIREMENTS</w:t>
      </w:r>
      <w:bookmarkEnd w:id="4811"/>
      <w:bookmarkEnd w:id="4812"/>
      <w:bookmarkEnd w:id="4813"/>
    </w:p>
    <w:p w14:paraId="1D5CB460" w14:textId="77777777" w:rsidR="00465491" w:rsidRPr="00093294" w:rsidRDefault="00465491" w:rsidP="00465491">
      <w:pPr>
        <w:pStyle w:val="Heading1separatationline"/>
      </w:pPr>
    </w:p>
    <w:p w14:paraId="31AF90A9" w14:textId="580C88DA" w:rsidR="007153A4" w:rsidRPr="007153A4" w:rsidDel="001B28E3" w:rsidRDefault="007153A4" w:rsidP="007153A4">
      <w:pPr>
        <w:pStyle w:val="BodyText"/>
        <w:spacing w:line="216" w:lineRule="atLeast"/>
        <w:rPr>
          <w:del w:id="4814" w:author="Abercrombie, Kerrie" w:date="2021-01-19T06:27:00Z"/>
        </w:rPr>
      </w:pPr>
      <w:commentRangeStart w:id="4815"/>
      <w:del w:id="4816" w:author="Abercrombie, Kerrie" w:date="2021-01-19T06:27:00Z">
        <w:r w:rsidRPr="007153A4" w:rsidDel="001B28E3">
          <w:delText xml:space="preserve">All instructors and assessors should be appropriately qualified for the </w:delText>
        </w:r>
        <w:r w:rsidR="00C02961" w:rsidRPr="007153A4" w:rsidDel="001B28E3">
          <w:delText>types</w:delText>
        </w:r>
        <w:r w:rsidRPr="007153A4" w:rsidDel="001B28E3">
          <w:delText xml:space="preserve"> and levels of training or assessment required for the model course.</w:delText>
        </w:r>
      </w:del>
    </w:p>
    <w:p w14:paraId="374D6555" w14:textId="312B0B24" w:rsidR="007153A4" w:rsidRPr="007153A4" w:rsidDel="001B28E3" w:rsidRDefault="007153A4" w:rsidP="007153A4">
      <w:pPr>
        <w:pStyle w:val="BodyText"/>
        <w:spacing w:line="216" w:lineRule="atLeast"/>
        <w:rPr>
          <w:del w:id="4817" w:author="Abercrombie, Kerrie" w:date="2021-01-19T06:27:00Z"/>
        </w:rPr>
      </w:pPr>
      <w:del w:id="4818" w:author="Abercrombie, Kerrie" w:date="2021-01-19T06:27:00Z">
        <w:r w:rsidRPr="007153A4" w:rsidDel="001B28E3">
          <w:delText xml:space="preserve">The </w:delText>
        </w:r>
        <w:commentRangeStart w:id="4819"/>
        <w:r w:rsidRPr="007153A4" w:rsidDel="001B28E3">
          <w:delText xml:space="preserve">accredited </w:delText>
        </w:r>
        <w:commentRangeEnd w:id="4819"/>
        <w:r w:rsidR="00AC7481" w:rsidDel="001B28E3">
          <w:rPr>
            <w:rStyle w:val="CommentReference"/>
          </w:rPr>
          <w:commentReference w:id="4819"/>
        </w:r>
        <w:r w:rsidRPr="007153A4" w:rsidDel="001B28E3">
          <w:delText xml:space="preserve">training programme for VTS Operators should ensure that the qualifications and experiences of instructors and assessors are covered in the application of appropriate quality training standards.  Such qualifications, experience and application of quality standards should </w:delText>
        </w:r>
        <w:commentRangeStart w:id="4820"/>
        <w:r w:rsidRPr="007153A4" w:rsidDel="001B28E3">
          <w:delText xml:space="preserve">incorporate appropriate training </w:delText>
        </w:r>
        <w:commentRangeEnd w:id="4820"/>
        <w:r w:rsidR="00AC7481" w:rsidDel="001B28E3">
          <w:rPr>
            <w:rStyle w:val="CommentReference"/>
          </w:rPr>
          <w:commentReference w:id="4820"/>
        </w:r>
        <w:r w:rsidRPr="007153A4" w:rsidDel="001B28E3">
          <w:delText>in instructional techniques, and training and assessment methods and practices, and comply with all applicable recommendations set out in the following paragraphs.</w:delText>
        </w:r>
      </w:del>
    </w:p>
    <w:p w14:paraId="0880890A" w14:textId="304ACEDE" w:rsidR="00465491" w:rsidRPr="00093294" w:rsidDel="001B28E3" w:rsidRDefault="007153A4" w:rsidP="007153A4">
      <w:pPr>
        <w:pStyle w:val="BodyText"/>
        <w:rPr>
          <w:del w:id="4821" w:author="Abercrombie, Kerrie" w:date="2021-01-19T06:27:00Z"/>
        </w:rPr>
      </w:pPr>
      <w:del w:id="4822" w:author="Abercrombie, Kerrie" w:date="2021-01-19T06:27:00Z">
        <w:r w:rsidRPr="007153A4" w:rsidDel="001B28E3">
          <w:delText>As well as instructors and assessors, additional staff may be required for the maintenance of equipment and for the preparations of materials, work areas and supplies for the practical work.</w:delText>
        </w:r>
        <w:commentRangeEnd w:id="4815"/>
        <w:r w:rsidR="001B28E3" w:rsidDel="001B28E3">
          <w:rPr>
            <w:rStyle w:val="CommentReference"/>
          </w:rPr>
          <w:commentReference w:id="4815"/>
        </w:r>
      </w:del>
    </w:p>
    <w:p w14:paraId="46160705" w14:textId="5980EFA9" w:rsidR="00465491" w:rsidRPr="00926E83" w:rsidRDefault="00926E83" w:rsidP="00926E83">
      <w:pPr>
        <w:pStyle w:val="Heading2"/>
      </w:pPr>
      <w:bookmarkStart w:id="4823" w:name="_Toc419881214"/>
      <w:bookmarkStart w:id="4824" w:name="_Toc442348102"/>
      <w:bookmarkStart w:id="4825" w:name="_Toc62642329"/>
      <w:r w:rsidRPr="00926E83">
        <w:t>Course instructors</w:t>
      </w:r>
      <w:bookmarkEnd w:id="4823"/>
      <w:bookmarkEnd w:id="4824"/>
      <w:bookmarkEnd w:id="4825"/>
    </w:p>
    <w:p w14:paraId="5618221B" w14:textId="77777777" w:rsidR="00465491" w:rsidRDefault="00465491" w:rsidP="00465491">
      <w:pPr>
        <w:pStyle w:val="Heading2separationline"/>
      </w:pPr>
    </w:p>
    <w:p w14:paraId="0B258897" w14:textId="01F37FDF" w:rsidR="00C02961" w:rsidRPr="00C02961" w:rsidDel="001B28E3" w:rsidRDefault="00C02961" w:rsidP="00C02961">
      <w:pPr>
        <w:pStyle w:val="BodyText"/>
        <w:rPr>
          <w:del w:id="4826" w:author="Abercrombie, Kerrie" w:date="2021-01-19T06:27:00Z"/>
        </w:rPr>
      </w:pPr>
      <w:commentRangeStart w:id="4827"/>
      <w:del w:id="4828" w:author="Abercrombie, Kerrie" w:date="2021-01-19T06:27:00Z">
        <w:r w:rsidRPr="00C02961" w:rsidDel="001B28E3">
          <w:delText>Any person conducting training of personnel qualifying for certification as VTS Operators should:</w:delText>
        </w:r>
      </w:del>
    </w:p>
    <w:p w14:paraId="52C543A9" w14:textId="5FF47778" w:rsidR="00C02961" w:rsidRPr="00C02961" w:rsidDel="001B28E3" w:rsidRDefault="00C02961" w:rsidP="00641356">
      <w:pPr>
        <w:pStyle w:val="Bullet2"/>
        <w:rPr>
          <w:del w:id="4829" w:author="Abercrombie, Kerrie" w:date="2021-01-19T06:27:00Z"/>
        </w:rPr>
      </w:pPr>
      <w:del w:id="4830" w:author="Abercrombie, Kerrie" w:date="2021-01-19T06:27:00Z">
        <w:r w:rsidRPr="00C02961" w:rsidDel="001B28E3">
          <w:delText>have an appreciation of the training programme and an understanding of the specific trainin</w:delText>
        </w:r>
        <w:r w:rsidDel="001B28E3">
          <w:delText xml:space="preserve">g objectives for the </w:delText>
        </w:r>
        <w:r w:rsidRPr="00C02961" w:rsidDel="001B28E3">
          <w:delText>type of training being conducted;</w:delText>
        </w:r>
      </w:del>
    </w:p>
    <w:p w14:paraId="74C183DB" w14:textId="263992CC" w:rsidR="00C02961" w:rsidRPr="00C02961" w:rsidDel="001B28E3" w:rsidRDefault="00C02961" w:rsidP="00641356">
      <w:pPr>
        <w:pStyle w:val="Bullet2"/>
        <w:rPr>
          <w:del w:id="4831" w:author="Abercrombie, Kerrie" w:date="2021-01-19T06:27:00Z"/>
        </w:rPr>
      </w:pPr>
      <w:del w:id="4832" w:author="Abercrombie, Kerrie" w:date="2021-01-19T06:27:00Z">
        <w:r w:rsidRPr="00C02961" w:rsidDel="001B28E3">
          <w:delText>be professionally and academically qualified in the task for which training is being conducted;</w:delText>
        </w:r>
      </w:del>
    </w:p>
    <w:p w14:paraId="3EEC641E" w14:textId="09C16A7D" w:rsidR="00C02961" w:rsidRPr="00C02961" w:rsidDel="001B28E3" w:rsidRDefault="00C02961" w:rsidP="00641356">
      <w:pPr>
        <w:pStyle w:val="Bullet2"/>
        <w:rPr>
          <w:del w:id="4833" w:author="Abercrombie, Kerrie" w:date="2021-01-19T06:27:00Z"/>
        </w:rPr>
      </w:pPr>
      <w:del w:id="4834" w:author="Abercrombie, Kerrie" w:date="2021-01-19T06:27:00Z">
        <w:r w:rsidRPr="00C02961" w:rsidDel="001B28E3">
          <w:delText>have an appropriate balance of professional and teaching qualifications;</w:delText>
        </w:r>
      </w:del>
    </w:p>
    <w:p w14:paraId="0DC99A9C" w14:textId="5C1EF0BC" w:rsidR="00C02961" w:rsidRPr="00C02961" w:rsidDel="001B28E3" w:rsidRDefault="00C02961" w:rsidP="00641356">
      <w:pPr>
        <w:pStyle w:val="Bullet2"/>
        <w:rPr>
          <w:del w:id="4835" w:author="Abercrombie, Kerrie" w:date="2021-01-19T06:27:00Z"/>
        </w:rPr>
      </w:pPr>
      <w:del w:id="4836" w:author="Abercrombie, Kerrie" w:date="2021-01-19T06:27:00Z">
        <w:r w:rsidRPr="00C02961" w:rsidDel="001B28E3">
          <w:delText>if conducting training with the use of a simulator:</w:delText>
        </w:r>
      </w:del>
    </w:p>
    <w:p w14:paraId="0A3CFFA2" w14:textId="2A064666" w:rsidR="00C02961" w:rsidRPr="00641356" w:rsidDel="001B28E3" w:rsidRDefault="00C02961" w:rsidP="00D31BD6">
      <w:pPr>
        <w:pStyle w:val="Bullet3"/>
        <w:rPr>
          <w:del w:id="4837" w:author="Abercrombie, Kerrie" w:date="2021-01-19T06:27:00Z"/>
        </w:rPr>
      </w:pPr>
      <w:del w:id="4838" w:author="Abercrombie, Kerrie" w:date="2021-01-19T06:27:00Z">
        <w:r w:rsidRPr="00641356" w:rsidDel="001B28E3">
          <w:delText>have received appropriate guidance in instructional techniques involving the use of simulators;</w:delText>
        </w:r>
      </w:del>
    </w:p>
    <w:p w14:paraId="3DD74C7F" w14:textId="562AF9EF" w:rsidR="00465491" w:rsidDel="001B28E3" w:rsidRDefault="00C02961" w:rsidP="00641356">
      <w:pPr>
        <w:pStyle w:val="Bullet3"/>
        <w:rPr>
          <w:del w:id="4839" w:author="Abercrombie, Kerrie" w:date="2021-01-19T06:27:00Z"/>
        </w:rPr>
      </w:pPr>
      <w:del w:id="4840" w:author="Abercrombie, Kerrie" w:date="2021-01-19T06:27:00Z">
        <w:r w:rsidRPr="00641356" w:rsidDel="001B28E3">
          <w:delText>have</w:delText>
        </w:r>
        <w:r w:rsidRPr="00C02961" w:rsidDel="001B28E3">
          <w:delText xml:space="preserve"> gained practical operation</w:delText>
        </w:r>
        <w:r w:rsidDel="001B28E3">
          <w:delText xml:space="preserve">al experience on the </w:delText>
        </w:r>
        <w:r w:rsidRPr="00C02961" w:rsidDel="001B28E3">
          <w:delText xml:space="preserve">simulator </w:delText>
        </w:r>
        <w:commentRangeStart w:id="4841"/>
        <w:r w:rsidRPr="00C02961" w:rsidDel="001B28E3">
          <w:delText xml:space="preserve">being </w:delText>
        </w:r>
        <w:commentRangeEnd w:id="4841"/>
        <w:r w:rsidR="00B661E9" w:rsidDel="001B28E3">
          <w:rPr>
            <w:rStyle w:val="CommentReference"/>
            <w:color w:val="auto"/>
          </w:rPr>
          <w:commentReference w:id="4841"/>
        </w:r>
        <w:r w:rsidRPr="00C02961" w:rsidDel="001B28E3">
          <w:delText>used.</w:delText>
        </w:r>
      </w:del>
    </w:p>
    <w:p w14:paraId="1F1EFB2F" w14:textId="3E38EA2E" w:rsidR="008C3975" w:rsidRPr="00093294" w:rsidDel="001B28E3" w:rsidRDefault="008C3975" w:rsidP="008C3975">
      <w:pPr>
        <w:pStyle w:val="Bullet3"/>
        <w:numPr>
          <w:ilvl w:val="0"/>
          <w:numId w:val="0"/>
        </w:numPr>
        <w:rPr>
          <w:del w:id="4842" w:author="Abercrombie, Kerrie" w:date="2021-01-19T06:27:00Z"/>
        </w:rPr>
      </w:pPr>
      <w:del w:id="4843" w:author="Abercrombie, Kerrie" w:date="2021-01-19T06:27:00Z">
        <w:r w:rsidDel="001B28E3">
          <w:delText>Any person responsible for the supervision of training personnel should have a full understanding of the training programme and the specific objectives for each element of training being conducted.</w:delText>
        </w:r>
        <w:commentRangeEnd w:id="4827"/>
        <w:r w:rsidR="001B28E3" w:rsidDel="001B28E3">
          <w:rPr>
            <w:rStyle w:val="CommentReference"/>
            <w:color w:val="auto"/>
          </w:rPr>
          <w:commentReference w:id="4827"/>
        </w:r>
      </w:del>
    </w:p>
    <w:p w14:paraId="079E8C11" w14:textId="23FC2D12" w:rsidR="00465491" w:rsidRPr="00093294" w:rsidRDefault="00465491" w:rsidP="00926E83">
      <w:pPr>
        <w:pStyle w:val="Heading2"/>
      </w:pPr>
      <w:bookmarkStart w:id="4844" w:name="_Toc419881215"/>
      <w:bookmarkStart w:id="4845" w:name="_Toc442348103"/>
      <w:bookmarkStart w:id="4846" w:name="_Toc62642330"/>
      <w:r w:rsidRPr="00093294">
        <w:t>Course Assessors</w:t>
      </w:r>
      <w:bookmarkEnd w:id="4844"/>
      <w:bookmarkEnd w:id="4845"/>
      <w:bookmarkEnd w:id="4846"/>
    </w:p>
    <w:p w14:paraId="6870192D" w14:textId="77777777" w:rsidR="00465491" w:rsidRDefault="00465491" w:rsidP="00465491">
      <w:pPr>
        <w:pStyle w:val="Heading2separationline"/>
      </w:pPr>
    </w:p>
    <w:p w14:paraId="77F8073D" w14:textId="7E20DB45" w:rsidR="00C02961" w:rsidRPr="00C02961" w:rsidDel="001B28E3" w:rsidRDefault="00C02961" w:rsidP="00C02961">
      <w:pPr>
        <w:pStyle w:val="BodyText"/>
        <w:rPr>
          <w:del w:id="4847" w:author="Abercrombie, Kerrie" w:date="2021-01-19T06:27:00Z"/>
        </w:rPr>
      </w:pPr>
      <w:commentRangeStart w:id="4848"/>
      <w:del w:id="4849" w:author="Abercrombie, Kerrie" w:date="2021-01-19T06:27:00Z">
        <w:r w:rsidRPr="00C02961" w:rsidDel="001B28E3">
          <w:delText>Any</w:delText>
        </w:r>
      </w:del>
      <w:commentRangeEnd w:id="4848"/>
      <w:r w:rsidR="001B28E3">
        <w:rPr>
          <w:rStyle w:val="CommentReference"/>
        </w:rPr>
        <w:commentReference w:id="4848"/>
      </w:r>
      <w:del w:id="4850" w:author="Abercrombie, Kerrie" w:date="2021-01-19T06:27:00Z">
        <w:r w:rsidRPr="00C02961" w:rsidDel="001B28E3">
          <w:delText xml:space="preserve"> person conducting assessment of competence of personnel should:</w:delText>
        </w:r>
      </w:del>
    </w:p>
    <w:p w14:paraId="3482A8C5" w14:textId="4D88CED1" w:rsidR="00C02961" w:rsidRPr="00C02961" w:rsidDel="001B28E3" w:rsidRDefault="00C02961" w:rsidP="00641356">
      <w:pPr>
        <w:pStyle w:val="Bullet2"/>
        <w:rPr>
          <w:del w:id="4851" w:author="Abercrombie, Kerrie" w:date="2021-01-19T06:27:00Z"/>
        </w:rPr>
      </w:pPr>
      <w:del w:id="4852" w:author="Abercrombie, Kerrie" w:date="2021-01-19T06:27:00Z">
        <w:r w:rsidRPr="00C02961" w:rsidDel="001B28E3">
          <w:delText>have an appropriate level of knowledge and understanding of the competence to be assessed;</w:delText>
        </w:r>
      </w:del>
    </w:p>
    <w:p w14:paraId="13916277" w14:textId="1472FF5F" w:rsidR="00C02961" w:rsidRPr="00C02961" w:rsidDel="001B28E3" w:rsidRDefault="00C02961" w:rsidP="00641356">
      <w:pPr>
        <w:pStyle w:val="Bullet2"/>
        <w:rPr>
          <w:del w:id="4853" w:author="Abercrombie, Kerrie" w:date="2021-01-19T06:27:00Z"/>
        </w:rPr>
      </w:pPr>
      <w:del w:id="4854" w:author="Abercrombie, Kerrie" w:date="2021-01-19T06:27:00Z">
        <w:r w:rsidRPr="00C02961" w:rsidDel="001B28E3">
          <w:delText>be qualified in the task for which the assessment is being made;</w:delText>
        </w:r>
      </w:del>
    </w:p>
    <w:p w14:paraId="4B7B31FE" w14:textId="28DD6744" w:rsidR="00C02961" w:rsidRPr="00C02961" w:rsidDel="001B28E3" w:rsidRDefault="00C02961" w:rsidP="00641356">
      <w:pPr>
        <w:pStyle w:val="Bullet2"/>
        <w:rPr>
          <w:del w:id="4855" w:author="Abercrombie, Kerrie" w:date="2021-01-19T06:27:00Z"/>
        </w:rPr>
      </w:pPr>
      <w:del w:id="4856" w:author="Abercrombie, Kerrie" w:date="2021-01-19T06:27:00Z">
        <w:r w:rsidRPr="00C02961" w:rsidDel="001B28E3">
          <w:delText>have received appropriate guidance in assessment methods and practices;</w:delText>
        </w:r>
      </w:del>
    </w:p>
    <w:p w14:paraId="5039B10B" w14:textId="50CF5DF0" w:rsidR="00C02961" w:rsidRPr="00C02961" w:rsidDel="001B28E3" w:rsidRDefault="00C02961" w:rsidP="00641356">
      <w:pPr>
        <w:pStyle w:val="Bullet2"/>
        <w:rPr>
          <w:del w:id="4857" w:author="Abercrombie, Kerrie" w:date="2021-01-19T06:27:00Z"/>
        </w:rPr>
      </w:pPr>
      <w:del w:id="4858" w:author="Abercrombie, Kerrie" w:date="2021-01-19T06:27:00Z">
        <w:r w:rsidRPr="00C02961" w:rsidDel="001B28E3">
          <w:delText>have gained practical assessment experience;</w:delText>
        </w:r>
      </w:del>
    </w:p>
    <w:p w14:paraId="27C6E72C" w14:textId="2C70F008" w:rsidR="00465491" w:rsidRPr="00093294" w:rsidDel="001B28E3" w:rsidRDefault="00C02961" w:rsidP="00641356">
      <w:pPr>
        <w:pStyle w:val="Bullet2"/>
        <w:rPr>
          <w:del w:id="4859" w:author="Abercrombie, Kerrie" w:date="2021-01-19T06:27:00Z"/>
        </w:rPr>
      </w:pPr>
      <w:del w:id="4860" w:author="Abercrombie, Kerrie" w:date="2021-01-19T06:27:00Z">
        <w:r w:rsidRPr="00C02961" w:rsidDel="001B28E3">
          <w:delText xml:space="preserve">if conducting assessment involving the use of simulators, have gained practical assessment </w:delText>
        </w:r>
        <w:r w:rsidDel="001B28E3">
          <w:delText xml:space="preserve">experience on the </w:delText>
        </w:r>
        <w:r w:rsidRPr="00C02961" w:rsidDel="001B28E3">
          <w:delText xml:space="preserve">type of simulator under the supervision, and to the satisfaction, of an experienced </w:delText>
        </w:r>
        <w:commentRangeStart w:id="4861"/>
        <w:r w:rsidRPr="00C02961" w:rsidDel="001B28E3">
          <w:delText>assessor</w:delText>
        </w:r>
        <w:commentRangeEnd w:id="4861"/>
        <w:r w:rsidR="006B4BB3" w:rsidDel="001B28E3">
          <w:rPr>
            <w:rStyle w:val="CommentReference"/>
            <w:color w:val="auto"/>
          </w:rPr>
          <w:commentReference w:id="4861"/>
        </w:r>
        <w:r w:rsidRPr="00C02961" w:rsidDel="001B28E3">
          <w:delText>.</w:delText>
        </w:r>
      </w:del>
    </w:p>
    <w:p w14:paraId="149F4FDD" w14:textId="3C4C978C" w:rsidR="00465491" w:rsidRPr="00093294" w:rsidRDefault="00465491" w:rsidP="00A03913">
      <w:pPr>
        <w:pStyle w:val="Heading1"/>
      </w:pPr>
      <w:bookmarkStart w:id="4862" w:name="_Toc419881216"/>
      <w:bookmarkStart w:id="4863" w:name="_Toc442348104"/>
      <w:bookmarkStart w:id="4864" w:name="_Toc62642331"/>
      <w:r w:rsidRPr="00093294">
        <w:t>TEACHING FACILITIES AND EQUIPMENT</w:t>
      </w:r>
      <w:bookmarkEnd w:id="4862"/>
      <w:bookmarkEnd w:id="4863"/>
      <w:bookmarkEnd w:id="4864"/>
    </w:p>
    <w:p w14:paraId="3EC792B3" w14:textId="77777777" w:rsidR="00465491" w:rsidRPr="00093294" w:rsidRDefault="00465491" w:rsidP="00465491">
      <w:pPr>
        <w:pStyle w:val="Heading1separatationline"/>
      </w:pPr>
    </w:p>
    <w:p w14:paraId="1B1667C6" w14:textId="1A14D084" w:rsidR="00C02961" w:rsidRPr="00C02961" w:rsidDel="009671FA" w:rsidRDefault="00C02961" w:rsidP="00C02961">
      <w:pPr>
        <w:pStyle w:val="BodyText"/>
        <w:spacing w:line="216" w:lineRule="atLeast"/>
        <w:rPr>
          <w:del w:id="4865" w:author="Abercrombie, Kerrie" w:date="2021-01-19T06:32:00Z"/>
        </w:rPr>
      </w:pPr>
      <w:commentRangeStart w:id="4866"/>
      <w:del w:id="4867" w:author="Abercrombie, Kerrie" w:date="2021-01-19T06:32:00Z">
        <w:r w:rsidRPr="00C02961" w:rsidDel="009671FA">
          <w:delText>Facilities</w:delText>
        </w:r>
        <w:commentRangeEnd w:id="4866"/>
        <w:r w:rsidR="009671FA" w:rsidDel="009671FA">
          <w:rPr>
            <w:rStyle w:val="CommentReference"/>
          </w:rPr>
          <w:commentReference w:id="4866"/>
        </w:r>
        <w:r w:rsidRPr="00C02961" w:rsidDel="009671FA">
          <w:delText xml:space="preserve"> other than an ordinary classroom fitted with a chalkboard or whiteboard, an overhead projector or computer-assisted projector and screen are given in the individual subject frameworks.</w:delText>
        </w:r>
      </w:del>
    </w:p>
    <w:p w14:paraId="6925B0A4" w14:textId="0881F20C" w:rsidR="00465491" w:rsidRPr="00093294" w:rsidDel="009671FA" w:rsidRDefault="00C02961" w:rsidP="00C02961">
      <w:pPr>
        <w:pStyle w:val="BodyText"/>
        <w:rPr>
          <w:del w:id="4868" w:author="Abercrombie, Kerrie" w:date="2021-01-19T06:32:00Z"/>
        </w:rPr>
      </w:pPr>
      <w:commentRangeStart w:id="4869"/>
      <w:del w:id="4870" w:author="Abercrombie, Kerrie" w:date="2021-01-19T06:32:00Z">
        <w:r w:rsidDel="009671FA">
          <w:delText>T</w:delText>
        </w:r>
        <w:r w:rsidRPr="00C02961" w:rsidDel="009671FA">
          <w:delText xml:space="preserve">o assist instructors, references are shown against the subjects in the modules to indicate references and publications, additional technical material and teaching aids that the instructor may wish to use when preparing and presenting the </w:delText>
        </w:r>
        <w:r w:rsidRPr="00926E83" w:rsidDel="009671FA">
          <w:delText xml:space="preserve">course (see </w:delText>
        </w:r>
        <w:r w:rsidR="00926E83" w:rsidRPr="00926E83" w:rsidDel="009671FA">
          <w:fldChar w:fldCharType="begin"/>
        </w:r>
        <w:r w:rsidR="00926E83" w:rsidRPr="00926E83" w:rsidDel="009671FA">
          <w:delInstrText xml:space="preserve"> REF _Ref245169068 \r \h </w:delInstrText>
        </w:r>
        <w:r w:rsidR="00926E83" w:rsidDel="009671FA">
          <w:delInstrText xml:space="preserve"> \* MERGEFORMAT </w:delInstrText>
        </w:r>
        <w:r w:rsidR="00926E83" w:rsidRPr="00926E83" w:rsidDel="009671FA">
          <w:fldChar w:fldCharType="separate"/>
        </w:r>
        <w:r w:rsidR="00AB239A" w:rsidDel="009671FA">
          <w:delText>ANNEX 2</w:delText>
        </w:r>
        <w:r w:rsidR="00926E83" w:rsidRPr="00926E83" w:rsidDel="009671FA">
          <w:fldChar w:fldCharType="end"/>
        </w:r>
        <w:r w:rsidRPr="00926E83" w:rsidDel="009671FA">
          <w:delText>).  The material</w:delText>
        </w:r>
        <w:r w:rsidRPr="00C02961" w:rsidDel="009671FA">
          <w:delText xml:space="preserve"> listed in the subject frameworks has been used to structure the detail</w:delText>
        </w:r>
        <w:r w:rsidDel="009671FA">
          <w:delText>ed teaching syllabuses</w:delText>
        </w:r>
        <w:r w:rsidRPr="00C02961" w:rsidDel="009671FA">
          <w:delText>:</w:delText>
        </w:r>
      </w:del>
    </w:p>
    <w:p w14:paraId="58D558FD" w14:textId="0106C36D" w:rsidR="00C02961" w:rsidRPr="00C02961" w:rsidDel="009671FA" w:rsidRDefault="00C02961" w:rsidP="00272E98">
      <w:pPr>
        <w:pStyle w:val="List1"/>
        <w:numPr>
          <w:ilvl w:val="0"/>
          <w:numId w:val="28"/>
        </w:numPr>
        <w:rPr>
          <w:del w:id="4871" w:author="Abercrombie, Kerrie" w:date="2021-01-19T06:32:00Z"/>
        </w:rPr>
      </w:pPr>
      <w:del w:id="4872" w:author="Abercrombie, Kerrie" w:date="2021-01-19T06:32:00Z">
        <w:r w:rsidRPr="00C02961" w:rsidDel="009671FA">
          <w:delText>Teaching aids (indicated by A)</w:delText>
        </w:r>
        <w:r w:rsidDel="009671FA">
          <w:delText>.</w:delText>
        </w:r>
      </w:del>
    </w:p>
    <w:p w14:paraId="0BC3CBD3" w14:textId="0435CA77" w:rsidR="00C02961" w:rsidRPr="00C02961" w:rsidDel="009671FA" w:rsidRDefault="00C02961" w:rsidP="00272E98">
      <w:pPr>
        <w:pStyle w:val="List1"/>
        <w:numPr>
          <w:ilvl w:val="0"/>
          <w:numId w:val="28"/>
        </w:numPr>
        <w:rPr>
          <w:del w:id="4873" w:author="Abercrombie, Kerrie" w:date="2021-01-19T06:32:00Z"/>
        </w:rPr>
      </w:pPr>
      <w:del w:id="4874" w:author="Abercrombie, Kerrie" w:date="2021-01-19T06:32:00Z">
        <w:r w:rsidRPr="00C02961" w:rsidDel="009671FA">
          <w:delText xml:space="preserve">Equipment needed by </w:delText>
        </w:r>
        <w:r w:rsidR="00B908C2" w:rsidDel="009671FA">
          <w:delText>participant</w:delText>
        </w:r>
        <w:r w:rsidRPr="00C02961" w:rsidDel="009671FA">
          <w:delText>s (indicated by E)</w:delText>
        </w:r>
        <w:r w:rsidDel="009671FA">
          <w:delText>.</w:delText>
        </w:r>
      </w:del>
    </w:p>
    <w:p w14:paraId="65F6711F" w14:textId="37377A27" w:rsidR="00465491" w:rsidRPr="00093294" w:rsidRDefault="00C02961" w:rsidP="00272E98">
      <w:pPr>
        <w:pStyle w:val="List1"/>
        <w:numPr>
          <w:ilvl w:val="0"/>
          <w:numId w:val="28"/>
        </w:numPr>
      </w:pPr>
      <w:del w:id="4875" w:author="Abercrombie, Kerrie" w:date="2021-01-19T06:32:00Z">
        <w:r w:rsidRPr="00C02961" w:rsidDel="009671FA">
          <w:delText>References (indicated by R)</w:delText>
        </w:r>
        <w:commentRangeEnd w:id="4869"/>
        <w:r w:rsidR="009671FA" w:rsidDel="009671FA">
          <w:rPr>
            <w:rStyle w:val="CommentReference"/>
            <w:rFonts w:eastAsiaTheme="minorHAnsi"/>
          </w:rPr>
          <w:commentReference w:id="4869"/>
        </w:r>
      </w:del>
      <w:r w:rsidRPr="00C02961">
        <w:t>.</w:t>
      </w:r>
    </w:p>
    <w:p w14:paraId="3A5EA188" w14:textId="77777777" w:rsidR="00465491" w:rsidRPr="00093294" w:rsidRDefault="00465491" w:rsidP="00465491">
      <w:pPr>
        <w:rPr>
          <w:lang w:eastAsia="de-DE"/>
        </w:rPr>
      </w:pPr>
      <w:r w:rsidRPr="00093294">
        <w:rPr>
          <w:lang w:eastAsia="de-DE"/>
        </w:rPr>
        <w:br w:type="page"/>
      </w:r>
    </w:p>
    <w:p w14:paraId="5B67AE21" w14:textId="2F00DF34" w:rsidR="00465491" w:rsidRPr="00093294" w:rsidRDefault="00513460" w:rsidP="00513460">
      <w:pPr>
        <w:pStyle w:val="Part"/>
      </w:pPr>
      <w:bookmarkStart w:id="4876" w:name="_Toc419881217"/>
      <w:bookmarkStart w:id="4877" w:name="_Toc442348105"/>
      <w:r w:rsidRPr="00093294">
        <w:t xml:space="preserve"> </w:t>
      </w:r>
      <w:bookmarkStart w:id="4878" w:name="_Toc62642332"/>
      <w:r w:rsidR="00465491" w:rsidRPr="00093294">
        <w:t>GUIDELINES FOR INSTRUCTORS</w:t>
      </w:r>
      <w:bookmarkEnd w:id="4876"/>
      <w:bookmarkEnd w:id="4877"/>
      <w:bookmarkEnd w:id="4878"/>
    </w:p>
    <w:p w14:paraId="33900C05" w14:textId="7B0E4889" w:rsidR="00465491" w:rsidRPr="00093294" w:rsidRDefault="00465491" w:rsidP="00272E98">
      <w:pPr>
        <w:pStyle w:val="Heading1"/>
        <w:numPr>
          <w:ilvl w:val="0"/>
          <w:numId w:val="20"/>
        </w:numPr>
      </w:pPr>
      <w:bookmarkStart w:id="4879" w:name="_Toc419881218"/>
      <w:bookmarkStart w:id="4880" w:name="_Toc442348106"/>
      <w:bookmarkStart w:id="4881" w:name="_Toc62642333"/>
      <w:r w:rsidRPr="00093294">
        <w:t>INTRODUCTION</w:t>
      </w:r>
      <w:bookmarkEnd w:id="4879"/>
      <w:bookmarkEnd w:id="4880"/>
      <w:bookmarkEnd w:id="4881"/>
    </w:p>
    <w:p w14:paraId="3829E21A" w14:textId="77777777" w:rsidR="00465491" w:rsidRPr="00093294" w:rsidRDefault="00465491" w:rsidP="00465491">
      <w:pPr>
        <w:pStyle w:val="Heading1separatationline"/>
      </w:pPr>
    </w:p>
    <w:p w14:paraId="6DA975E4" w14:textId="397DE224" w:rsidR="0068785F" w:rsidRPr="0068785F" w:rsidDel="009671FA" w:rsidRDefault="0068785F" w:rsidP="0068785F">
      <w:pPr>
        <w:pStyle w:val="BodyText"/>
        <w:spacing w:line="216" w:lineRule="atLeast"/>
        <w:rPr>
          <w:del w:id="4882" w:author="Abercrombie, Kerrie" w:date="2021-01-19T06:34:00Z"/>
        </w:rPr>
      </w:pPr>
      <w:del w:id="4883" w:author="Abercrombie, Kerrie" w:date="2021-01-19T06:34:00Z">
        <w:r w:rsidRPr="0068785F" w:rsidDel="009671FA">
          <w:delText xml:space="preserve">VTS Operators are </w:delText>
        </w:r>
        <w:commentRangeStart w:id="4884"/>
        <w:r w:rsidRPr="0068785F" w:rsidDel="009671FA">
          <w:delText>appropriately</w:delText>
        </w:r>
      </w:del>
      <w:commentRangeEnd w:id="4884"/>
      <w:r w:rsidR="00D55900">
        <w:rPr>
          <w:rStyle w:val="CommentReference"/>
        </w:rPr>
        <w:commentReference w:id="4884"/>
      </w:r>
      <w:del w:id="4885" w:author="Abercrombie, Kerrie" w:date="2021-01-19T06:34:00Z">
        <w:r w:rsidRPr="0068785F" w:rsidDel="009671FA">
          <w:delText xml:space="preserve"> qualified persons performing one or more tasks contributing to the services of a VTS centre.  It is essential that education and training be aimed at minimising incidents due to mistakes or errors of judgement.  This model course is designed to meet the requirements for trainee VTS Operators to obtain a</w:delText>
        </w:r>
        <w:r w:rsidR="00806501" w:rsidDel="009671FA">
          <w:delText xml:space="preserve"> course certificate leading to on-the-job t</w:delText>
        </w:r>
        <w:r w:rsidRPr="0068785F" w:rsidDel="009671FA">
          <w:delText>raining.</w:delText>
        </w:r>
      </w:del>
    </w:p>
    <w:p w14:paraId="191CABCF" w14:textId="403F83C6" w:rsidR="0068785F" w:rsidRPr="0068785F" w:rsidDel="009671FA" w:rsidRDefault="0068785F" w:rsidP="0068785F">
      <w:pPr>
        <w:pStyle w:val="BodyText"/>
        <w:spacing w:line="216" w:lineRule="atLeast"/>
        <w:rPr>
          <w:del w:id="4886" w:author="Abercrombie, Kerrie" w:date="2021-01-19T06:35:00Z"/>
        </w:rPr>
      </w:pPr>
      <w:del w:id="4887" w:author="Abercrombie, Kerrie" w:date="2021-01-19T06:35:00Z">
        <w:r w:rsidRPr="0068785F" w:rsidDel="009671FA">
          <w:delText xml:space="preserve">It is important to keep in mind the close relationship of all subjects in the VTS Operators course.  Instructors should continuously monitor the additional personal attributes of </w:delText>
        </w:r>
        <w:r w:rsidR="00B908C2" w:rsidDel="009671FA">
          <w:delText>participant</w:delText>
        </w:r>
        <w:r w:rsidRPr="0068785F" w:rsidDel="009671FA">
          <w:delText>s and, when appropriate, draw their attention to the need to meet the subjects of that module.</w:delText>
        </w:r>
      </w:del>
    </w:p>
    <w:p w14:paraId="39D3C175" w14:textId="6F2C8925" w:rsidR="00465491" w:rsidRPr="00093294" w:rsidRDefault="0068785F" w:rsidP="0068785F">
      <w:pPr>
        <w:pStyle w:val="BodyText"/>
      </w:pPr>
      <w:del w:id="4888" w:author="Abercrombie, Kerrie" w:date="2021-01-19T08:40:00Z">
        <w:r w:rsidRPr="0068785F" w:rsidDel="00447355">
          <w:delText xml:space="preserve">In </w:delText>
        </w:r>
        <w:commentRangeStart w:id="4889"/>
        <w:r w:rsidRPr="0068785F" w:rsidDel="00447355">
          <w:delText>Vessel</w:delText>
        </w:r>
      </w:del>
      <w:commentRangeEnd w:id="4889"/>
      <w:r w:rsidR="00447355">
        <w:rPr>
          <w:rStyle w:val="CommentReference"/>
        </w:rPr>
        <w:commentReference w:id="4889"/>
      </w:r>
      <w:del w:id="4890" w:author="Abercrombie, Kerrie" w:date="2021-01-19T08:40:00Z">
        <w:r w:rsidRPr="0068785F" w:rsidDel="00447355">
          <w:delText xml:space="preserve"> Traffic Services, new techniques and equipment are developed very quickly.  This makes it necessary for instructors to keep up to date in new techniques and in national and international rules and regulations. Instructors should also be encouraged to teach relevant new developments and techniques not mentioned in this syllabus.</w:delText>
        </w:r>
      </w:del>
    </w:p>
    <w:p w14:paraId="0BB18052" w14:textId="074338FB" w:rsidR="00465491" w:rsidRPr="00093294" w:rsidRDefault="00465491" w:rsidP="00A03913">
      <w:pPr>
        <w:pStyle w:val="Heading1"/>
      </w:pPr>
      <w:bookmarkStart w:id="4891" w:name="_Toc419881219"/>
      <w:bookmarkStart w:id="4892" w:name="_Toc442348107"/>
      <w:bookmarkStart w:id="4893" w:name="_Toc62642334"/>
      <w:r w:rsidRPr="00093294">
        <w:t>CURRICULUM</w:t>
      </w:r>
      <w:bookmarkEnd w:id="4891"/>
      <w:bookmarkEnd w:id="4892"/>
      <w:bookmarkEnd w:id="4893"/>
    </w:p>
    <w:p w14:paraId="339482F6" w14:textId="77777777" w:rsidR="00465491" w:rsidRPr="00093294" w:rsidRDefault="00465491" w:rsidP="00465491">
      <w:pPr>
        <w:pStyle w:val="Heading1separatationline"/>
      </w:pPr>
    </w:p>
    <w:p w14:paraId="67DF4418" w14:textId="71DFE784" w:rsidR="0068785F" w:rsidRPr="0068785F" w:rsidRDefault="0068785F" w:rsidP="0068785F">
      <w:pPr>
        <w:pStyle w:val="BodyText"/>
        <w:spacing w:line="216" w:lineRule="atLeast"/>
      </w:pPr>
      <w:commentRangeStart w:id="4894"/>
      <w:del w:id="4895" w:author="Abercrombie, Kerrie" w:date="2021-01-19T07:00:00Z">
        <w:r w:rsidRPr="0068785F" w:rsidDel="00256DD2">
          <w:delText xml:space="preserve">The subject modules into which the course is divided reflect the competence headings of the VTS Operator competence chart (see </w:delText>
        </w:r>
        <w:r w:rsidR="00AA1028" w:rsidDel="00256DD2">
          <w:fldChar w:fldCharType="begin"/>
        </w:r>
        <w:r w:rsidR="00AA1028" w:rsidDel="00256DD2">
          <w:delInstrText xml:space="preserve"> REF _Ref245119885 \r \h </w:delInstrText>
        </w:r>
        <w:r w:rsidR="00AA1028" w:rsidDel="00256DD2">
          <w:fldChar w:fldCharType="separate"/>
        </w:r>
        <w:r w:rsidR="00AB239A" w:rsidDel="00256DD2">
          <w:delText>ANNEX 1</w:delText>
        </w:r>
        <w:r w:rsidR="00AA1028" w:rsidDel="00256DD2">
          <w:fldChar w:fldCharType="end"/>
        </w:r>
        <w:r w:rsidR="00AA1028" w:rsidDel="00256DD2">
          <w:delText>)</w:delText>
        </w:r>
        <w:r w:rsidRPr="0068785F" w:rsidDel="00256DD2">
          <w:delText>.  The syllabuses are presented this way to show clearly the relationship of the syllabus with the recommendations of the IALA</w:delText>
        </w:r>
      </w:del>
      <w:r w:rsidRPr="0068785F">
        <w:t>.</w:t>
      </w:r>
      <w:commentRangeEnd w:id="4894"/>
      <w:r w:rsidR="00D55900">
        <w:rPr>
          <w:rStyle w:val="CommentReference"/>
        </w:rPr>
        <w:commentReference w:id="4894"/>
      </w:r>
    </w:p>
    <w:p w14:paraId="7B443265" w14:textId="2404F061" w:rsidR="0068785F" w:rsidRPr="0068785F" w:rsidRDefault="0068785F" w:rsidP="0068785F">
      <w:pPr>
        <w:pStyle w:val="BodyText"/>
        <w:spacing w:line="216" w:lineRule="atLeast"/>
      </w:pPr>
      <w:commentRangeStart w:id="4896"/>
      <w:del w:id="4897" w:author="Abercrombie, Kerrie" w:date="2021-01-19T06:43:00Z">
        <w:r w:rsidRPr="0068785F" w:rsidDel="00D55900">
          <w:delText>The</w:delText>
        </w:r>
      </w:del>
      <w:commentRangeEnd w:id="4896"/>
      <w:r w:rsidR="00D55900">
        <w:rPr>
          <w:rStyle w:val="CommentReference"/>
        </w:rPr>
        <w:commentReference w:id="4896"/>
      </w:r>
      <w:del w:id="4898" w:author="Abercrombie, Kerrie" w:date="2021-01-19T06:43:00Z">
        <w:r w:rsidRPr="0068785F" w:rsidDel="00D55900">
          <w:delText xml:space="preserve"> subjects shown in the detailed syllabus are not listed in order of priority.  Instructors should treat them in the order, which they consider to be the most effective for their course </w:delText>
        </w:r>
        <w:r w:rsidR="00B908C2" w:rsidDel="00D55900">
          <w:delText>participant</w:delText>
        </w:r>
        <w:r w:rsidRPr="0068785F" w:rsidDel="00D55900">
          <w:delText>s and circumstances.</w:delText>
        </w:r>
      </w:del>
    </w:p>
    <w:p w14:paraId="024E3931" w14:textId="14D1E007" w:rsidR="0068785F" w:rsidRPr="0068785F" w:rsidDel="00256DD2" w:rsidRDefault="0068785F" w:rsidP="0068785F">
      <w:pPr>
        <w:pStyle w:val="BodyText"/>
        <w:spacing w:line="216" w:lineRule="atLeast"/>
        <w:rPr>
          <w:del w:id="4899" w:author="Abercrombie, Kerrie" w:date="2021-01-19T07:02:00Z"/>
        </w:rPr>
      </w:pPr>
      <w:commentRangeStart w:id="4900"/>
      <w:del w:id="4901" w:author="Abercrombie, Kerrie" w:date="2021-01-19T07:02:00Z">
        <w:r w:rsidRPr="0068785F" w:rsidDel="00256DD2">
          <w:delText xml:space="preserve">Great care should be taken when using the levels of competence in </w:delText>
        </w:r>
        <w:r w:rsidR="00AA1028" w:rsidDel="00256DD2">
          <w:fldChar w:fldCharType="begin"/>
        </w:r>
        <w:r w:rsidR="00AA1028" w:rsidDel="00256DD2">
          <w:delInstrText xml:space="preserve"> REF _Ref531293979 \r \h </w:delInstrText>
        </w:r>
        <w:r w:rsidR="00AA1028" w:rsidDel="00256DD2">
          <w:fldChar w:fldCharType="separate"/>
        </w:r>
      </w:del>
      <w:ins w:id="4902" w:author="Kerrie Abercrombie" w:date="2021-01-15T15:04:00Z">
        <w:del w:id="4903" w:author="Abercrombie, Kerrie" w:date="2021-01-19T07:02:00Z">
          <w:r w:rsidR="00AB239A" w:rsidDel="00256DD2">
            <w:delText>Table 5</w:delText>
          </w:r>
        </w:del>
      </w:ins>
      <w:del w:id="4904" w:author="Abercrombie, Kerrie" w:date="2021-01-19T07:02:00Z">
        <w:r w:rsidR="00E67BBC" w:rsidDel="00256DD2">
          <w:delText>Table 1</w:delText>
        </w:r>
        <w:r w:rsidR="00AA1028" w:rsidDel="00256DD2">
          <w:fldChar w:fldCharType="end"/>
        </w:r>
        <w:r w:rsidRPr="0068785F" w:rsidDel="00256DD2">
          <w:delText xml:space="preserve">.  They have been phrased in a precise form to indicate exactly what the </w:delText>
        </w:r>
        <w:r w:rsidR="00B908C2" w:rsidDel="00256DD2">
          <w:delText>participant</w:delText>
        </w:r>
        <w:r w:rsidRPr="0068785F" w:rsidDel="00256DD2">
          <w:delText xml:space="preserve"> should be capable of doing.  This then becomes the means of demonstrating that the intended level of knowledge or skill has been attained.</w:delText>
        </w:r>
        <w:commentRangeEnd w:id="4900"/>
        <w:r w:rsidR="00D55900" w:rsidDel="00256DD2">
          <w:rPr>
            <w:rStyle w:val="CommentReference"/>
          </w:rPr>
          <w:commentReference w:id="4900"/>
        </w:r>
      </w:del>
    </w:p>
    <w:p w14:paraId="0DF4C0E1" w14:textId="213E02F4" w:rsidR="0068785F" w:rsidRPr="0068785F" w:rsidDel="00044D14" w:rsidRDefault="0068785F" w:rsidP="0068785F">
      <w:pPr>
        <w:pStyle w:val="BodyText"/>
        <w:spacing w:line="216" w:lineRule="atLeast"/>
        <w:rPr>
          <w:del w:id="4905" w:author="Abercrombie, Kerrie" w:date="2021-01-19T07:26:00Z"/>
        </w:rPr>
      </w:pPr>
      <w:commentRangeStart w:id="4906"/>
      <w:del w:id="4907" w:author="Abercrombie, Kerrie" w:date="2021-01-19T07:26:00Z">
        <w:r w:rsidRPr="0068785F" w:rsidDel="00044D14">
          <w:delText xml:space="preserve">The recommended hours given in the syllabi are intended to be used as approximate guidelines for planning purposes.  The hours should be adjusted as necessary to suit local circumstances in </w:delText>
        </w:r>
        <w:commentRangeStart w:id="4908"/>
        <w:r w:rsidRPr="0068785F" w:rsidDel="00044D14">
          <w:delText>the light of experience with previous courses</w:delText>
        </w:r>
        <w:commentRangeEnd w:id="4908"/>
        <w:r w:rsidR="00044D14" w:rsidDel="00044D14">
          <w:rPr>
            <w:rStyle w:val="CommentReference"/>
          </w:rPr>
          <w:commentReference w:id="4908"/>
        </w:r>
        <w:r w:rsidRPr="0068785F" w:rsidDel="00044D14">
          <w:delText>.  If possible</w:delText>
        </w:r>
        <w:r w:rsidR="00B50097" w:rsidDel="00044D14">
          <w:delText>,</w:delText>
        </w:r>
        <w:r w:rsidRPr="0068785F" w:rsidDel="00044D14">
          <w:delText xml:space="preserve"> the course should be implemented with some flexibility to allow for adjustments during its running.  It is normal for different </w:delText>
        </w:r>
        <w:r w:rsidR="00B908C2" w:rsidDel="00044D14">
          <w:delText>participant</w:delText>
        </w:r>
        <w:r w:rsidRPr="0068785F" w:rsidDel="00044D14">
          <w:delText>s to require different lengths of time to cover the same work.  For practical reasons some minor adjustments will probably be needed when drawing up the timetable to fit the work to be covered into fixed teaching periods and term times.</w:delText>
        </w:r>
        <w:commentRangeEnd w:id="4906"/>
        <w:r w:rsidR="00044D14" w:rsidDel="00044D14">
          <w:rPr>
            <w:rStyle w:val="CommentReference"/>
          </w:rPr>
          <w:commentReference w:id="4906"/>
        </w:r>
      </w:del>
    </w:p>
    <w:p w14:paraId="01983470" w14:textId="67777607" w:rsidR="0068785F" w:rsidRPr="0068785F" w:rsidRDefault="0068785F" w:rsidP="0068785F">
      <w:pPr>
        <w:pStyle w:val="BodyText"/>
        <w:spacing w:line="216" w:lineRule="atLeast"/>
      </w:pPr>
      <w:commentRangeStart w:id="4909"/>
      <w:del w:id="4910" w:author="Abercrombie, Kerrie" w:date="2021-01-19T07:05:00Z">
        <w:r w:rsidRPr="0068785F" w:rsidDel="00256DD2">
          <w:delText>The success of the course will depend, to a large extent, upon detailed co-ordination of the individual subjects into a coherent teaching scheme.  It is important that an experienced instructor acts as course co-ordinator to plan and supervise the implementation of the course</w:delText>
        </w:r>
      </w:del>
      <w:r w:rsidRPr="0068785F">
        <w:t>.</w:t>
      </w:r>
      <w:commentRangeEnd w:id="4909"/>
      <w:r w:rsidR="00256DD2">
        <w:rPr>
          <w:rStyle w:val="CommentReference"/>
        </w:rPr>
        <w:commentReference w:id="4909"/>
      </w:r>
    </w:p>
    <w:p w14:paraId="472055C0" w14:textId="0E610292" w:rsidR="0068785F" w:rsidRPr="0068785F" w:rsidRDefault="0068785F" w:rsidP="0068785F">
      <w:pPr>
        <w:pStyle w:val="BodyText"/>
        <w:spacing w:line="216" w:lineRule="atLeast"/>
      </w:pPr>
      <w:commentRangeStart w:id="4911"/>
      <w:del w:id="4912" w:author="Abercrombie, Kerrie" w:date="2021-01-20T09:01:00Z">
        <w:r w:rsidRPr="0068785F" w:rsidDel="000578E4">
          <w:delText>Using the time estimates, modified as appropriate, a timetable should be drawn up to suit the normal working day and terms of the training organisation.  Teaching schemes should be prepared by the teaching staff outlining the subject areas to be covered week by week.  All members of the teaching team should have a copy of the proposed schemes so that they are aware of what is being done in subjects other than their own.</w:delText>
        </w:r>
      </w:del>
      <w:commentRangeEnd w:id="4911"/>
      <w:r w:rsidR="000578E4">
        <w:rPr>
          <w:rStyle w:val="CommentReference"/>
        </w:rPr>
        <w:commentReference w:id="4911"/>
      </w:r>
    </w:p>
    <w:p w14:paraId="0DF11D19" w14:textId="0C7CC826" w:rsidR="00872850" w:rsidRPr="0068785F" w:rsidDel="00872850" w:rsidRDefault="0068785F" w:rsidP="0068785F">
      <w:pPr>
        <w:pStyle w:val="BodyText"/>
        <w:spacing w:line="216" w:lineRule="atLeast"/>
        <w:rPr>
          <w:del w:id="4913" w:author="Abercrombie, Kerrie" w:date="2021-01-19T08:48:00Z"/>
        </w:rPr>
      </w:pPr>
      <w:commentRangeStart w:id="4914"/>
      <w:del w:id="4915" w:author="Abercrombie, Kerrie" w:date="2021-01-19T08:48:00Z">
        <w:r w:rsidRPr="0068785F" w:rsidDel="00872850">
          <w:delText xml:space="preserve">The </w:delText>
        </w:r>
      </w:del>
      <w:del w:id="4916" w:author="Abercrombie, Kerrie" w:date="2021-01-19T08:47:00Z">
        <w:r w:rsidRPr="0068785F" w:rsidDel="00872850">
          <w:delText>t</w:delText>
        </w:r>
      </w:del>
      <w:del w:id="4917" w:author="Abercrombie, Kerrie" w:date="2021-01-19T08:48:00Z">
        <w:r w:rsidRPr="0068785F" w:rsidDel="00872850">
          <w:delText xml:space="preserve">eaching schemes should be scrutinised carefully to ensure that all of the listed subjects are covered, that repetition is avoided and that essential pre-requisite knowledge </w:delText>
        </w:r>
      </w:del>
      <w:del w:id="4918" w:author="Abercrombie, Kerrie" w:date="2021-01-19T08:45:00Z">
        <w:r w:rsidRPr="0068785F" w:rsidDel="00447355">
          <w:delText xml:space="preserve">at any stage </w:delText>
        </w:r>
      </w:del>
      <w:del w:id="4919" w:author="Abercrombie, Kerrie" w:date="2021-01-19T08:48:00Z">
        <w:r w:rsidRPr="0068785F" w:rsidDel="00872850">
          <w:delText>has already been covered.  Only those additional requirements set by the Competent Authority</w:delText>
        </w:r>
        <w:r w:rsidDel="00872850">
          <w:delText xml:space="preserve"> should be introduced.</w:delText>
        </w:r>
        <w:commentRangeEnd w:id="4914"/>
        <w:r w:rsidR="00872850" w:rsidDel="00872850">
          <w:rPr>
            <w:rStyle w:val="CommentReference"/>
          </w:rPr>
          <w:commentReference w:id="4914"/>
        </w:r>
      </w:del>
    </w:p>
    <w:p w14:paraId="76D62C72" w14:textId="496445B7" w:rsidR="0068785F" w:rsidRPr="0068785F" w:rsidRDefault="0068785F" w:rsidP="0068785F">
      <w:pPr>
        <w:pStyle w:val="BodyText"/>
        <w:spacing w:line="216" w:lineRule="atLeast"/>
      </w:pPr>
      <w:del w:id="4920" w:author="Abercrombie, Kerrie" w:date="2021-01-19T08:36:00Z">
        <w:r w:rsidRPr="0068785F" w:rsidDel="00447355">
          <w:delText>The course co-ordinator should monitor the running of the course.</w:delText>
        </w:r>
      </w:del>
      <w:r w:rsidRPr="0068785F">
        <w:t xml:space="preserve">  </w:t>
      </w:r>
      <w:commentRangeStart w:id="4921"/>
      <w:del w:id="4922" w:author="Abercrombie, Kerrie" w:date="2021-01-19T08:39:00Z">
        <w:r w:rsidRPr="0068785F" w:rsidDel="00447355">
          <w:delText xml:space="preserve">There should be regular discussions with the teaching staff involved concerning the progress of </w:delText>
        </w:r>
        <w:r w:rsidR="00B908C2" w:rsidDel="00447355">
          <w:delText>participant</w:delText>
        </w:r>
        <w:r w:rsidRPr="0068785F" w:rsidDel="00447355">
          <w:delText xml:space="preserve">s and any problems that have become apparent.  Modifications of the teaching scheme should be made where necessary to ensure that </w:delText>
        </w:r>
        <w:r w:rsidR="00B908C2" w:rsidDel="00447355">
          <w:delText>participant</w:delText>
        </w:r>
        <w:r w:rsidRPr="0068785F" w:rsidDel="00447355">
          <w:delText xml:space="preserve">s are attaining the objectives laid down.  If necessary, extra tuition should be arranged to enable weaker </w:delText>
        </w:r>
        <w:r w:rsidR="00B908C2" w:rsidDel="00447355">
          <w:delText>participant</w:delText>
        </w:r>
        <w:r w:rsidRPr="0068785F" w:rsidDel="00447355">
          <w:delText xml:space="preserve">s to reach the required standard. </w:delText>
        </w:r>
      </w:del>
      <w:commentRangeEnd w:id="4921"/>
      <w:r w:rsidR="00447355">
        <w:rPr>
          <w:rStyle w:val="CommentReference"/>
        </w:rPr>
        <w:commentReference w:id="4921"/>
      </w:r>
      <w:del w:id="4923" w:author="Abercrombie, Kerrie" w:date="2021-01-19T08:39:00Z">
        <w:r w:rsidRPr="0068785F" w:rsidDel="00447355">
          <w:delText xml:space="preserve"> </w:delText>
        </w:r>
      </w:del>
      <w:commentRangeStart w:id="4924"/>
      <w:del w:id="4925" w:author="Abercrombie, Kerrie" w:date="2021-01-21T08:45:00Z">
        <w:r w:rsidRPr="0068785F" w:rsidDel="003D7834">
          <w:delText>At the conclusion of the course a discussion should be held to determine whether changes should be made to improve future courses.</w:delText>
        </w:r>
        <w:commentRangeEnd w:id="4924"/>
        <w:r w:rsidR="00447355" w:rsidDel="003D7834">
          <w:rPr>
            <w:rStyle w:val="CommentReference"/>
          </w:rPr>
          <w:commentReference w:id="4924"/>
        </w:r>
      </w:del>
    </w:p>
    <w:p w14:paraId="1A54AC06" w14:textId="7DBE92C9" w:rsidR="00465491" w:rsidRPr="00093294" w:rsidDel="00D55900" w:rsidRDefault="0068785F" w:rsidP="00465491">
      <w:pPr>
        <w:pStyle w:val="BodyText"/>
        <w:rPr>
          <w:del w:id="4926" w:author="Abercrombie, Kerrie" w:date="2021-01-19T06:41:00Z"/>
        </w:rPr>
      </w:pPr>
      <w:commentRangeStart w:id="4927"/>
      <w:del w:id="4928" w:author="Abercrombie, Kerrie" w:date="2021-01-19T06:41:00Z">
        <w:r w:rsidRPr="0068785F" w:rsidDel="00D55900">
          <w:delText>Procedures</w:delText>
        </w:r>
      </w:del>
      <w:commentRangeEnd w:id="4927"/>
      <w:r w:rsidR="00D55900">
        <w:rPr>
          <w:rStyle w:val="CommentReference"/>
        </w:rPr>
        <w:commentReference w:id="4927"/>
      </w:r>
      <w:del w:id="4929" w:author="Abercrombie, Kerrie" w:date="2021-01-19T06:41:00Z">
        <w:r w:rsidRPr="0068785F" w:rsidDel="00D55900">
          <w:delText xml:space="preserve"> should be in place to follow the On-the-Job Training (OJT) of </w:delText>
        </w:r>
        <w:r w:rsidR="00B908C2" w:rsidDel="00D55900">
          <w:delText>participant</w:delText>
        </w:r>
        <w:r w:rsidRPr="0068785F" w:rsidDel="00D55900">
          <w:delText xml:space="preserve">s, using comments from both </w:delText>
        </w:r>
        <w:r w:rsidR="00B908C2" w:rsidDel="00D55900">
          <w:delText>participant</w:delText>
        </w:r>
        <w:r w:rsidRPr="0068785F" w:rsidDel="00D55900">
          <w:delText>s and OJT Instructors to help ensure relevancy and validity of future courses.  The transition from advanced training to OJT should appear as continuous as possible.</w:delText>
        </w:r>
      </w:del>
    </w:p>
    <w:p w14:paraId="78145B90" w14:textId="78AB0534" w:rsidR="00465491" w:rsidRPr="00093294" w:rsidRDefault="007D674E" w:rsidP="00A03913">
      <w:pPr>
        <w:pStyle w:val="Heading1"/>
      </w:pPr>
      <w:bookmarkStart w:id="4930" w:name="_Toc62642335"/>
      <w:r>
        <w:t>LESSON PLANS</w:t>
      </w:r>
      <w:bookmarkEnd w:id="4930"/>
    </w:p>
    <w:p w14:paraId="4009A251" w14:textId="77777777" w:rsidR="00465491" w:rsidRPr="00093294" w:rsidRDefault="00465491" w:rsidP="00465491">
      <w:pPr>
        <w:pStyle w:val="Heading1separatationline"/>
      </w:pPr>
    </w:p>
    <w:p w14:paraId="5537BF42" w14:textId="6EBB5283" w:rsidR="007D674E" w:rsidRPr="007D674E" w:rsidDel="00123E19" w:rsidRDefault="007D674E" w:rsidP="007D674E">
      <w:pPr>
        <w:pStyle w:val="BodyText"/>
        <w:spacing w:line="216" w:lineRule="atLeast"/>
        <w:rPr>
          <w:del w:id="4931" w:author="Abercrombie, Kerrie" w:date="2021-01-20T09:04:00Z"/>
        </w:rPr>
      </w:pPr>
      <w:commentRangeStart w:id="4932"/>
      <w:del w:id="4933" w:author="Abercrombie, Kerrie" w:date="2021-01-20T09:04:00Z">
        <w:r w:rsidRPr="007D674E" w:rsidDel="00123E19">
          <w:delText>The modular presentation enables the instructor to adjust the course content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learning objectives of a detailed syllabus, the lesson plans may simply consist of the detailed syllabus with keywords or other reminders added to assist the instructor in making his presentation of the material.</w:delText>
        </w:r>
        <w:commentRangeEnd w:id="4932"/>
        <w:r w:rsidR="000578E4" w:rsidDel="00123E19">
          <w:rPr>
            <w:rStyle w:val="CommentReference"/>
          </w:rPr>
          <w:commentReference w:id="4932"/>
        </w:r>
      </w:del>
    </w:p>
    <w:p w14:paraId="56B13558" w14:textId="0FE059B2" w:rsidR="007D674E" w:rsidRPr="007D674E" w:rsidDel="00123E19" w:rsidRDefault="007D674E" w:rsidP="007D674E">
      <w:pPr>
        <w:pStyle w:val="BodyText"/>
        <w:spacing w:line="216" w:lineRule="atLeast"/>
        <w:rPr>
          <w:del w:id="4934" w:author="Abercrombie, Kerrie" w:date="2021-01-20T09:04:00Z"/>
        </w:rPr>
      </w:pPr>
      <w:commentRangeStart w:id="4935"/>
      <w:del w:id="4936" w:author="Abercrombie, Kerrie" w:date="2021-01-20T09:04:00Z">
        <w:r w:rsidRPr="007D674E" w:rsidDel="00123E19">
          <w:delText>To</w:delText>
        </w:r>
        <w:commentRangeEnd w:id="4935"/>
        <w:r w:rsidR="00123E19" w:rsidDel="00123E19">
          <w:rPr>
            <w:rStyle w:val="CommentReference"/>
          </w:rPr>
          <w:commentReference w:id="4935"/>
        </w:r>
        <w:r w:rsidRPr="007D674E" w:rsidDel="00123E19">
          <w:delText xml:space="preserve"> assist in the development of lesson plans five levels of competence are used in the model courses for VTS personnel.  Levels 1 to 4 are used in the model course for the training of VTS Operators and </w:delText>
        </w:r>
        <w:commentRangeStart w:id="4937"/>
        <w:r w:rsidRPr="007D674E" w:rsidDel="00123E19">
          <w:delText>levels 3 to 5 are used in the model course for advancement to VTS Supervisor</w:delText>
        </w:r>
        <w:commentRangeEnd w:id="4937"/>
        <w:r w:rsidR="00616ED4" w:rsidDel="00123E19">
          <w:rPr>
            <w:rStyle w:val="CommentReference"/>
          </w:rPr>
          <w:commentReference w:id="4937"/>
        </w:r>
        <w:r w:rsidRPr="007D674E" w:rsidDel="00123E19">
          <w:delText>.</w:delText>
        </w:r>
      </w:del>
    </w:p>
    <w:p w14:paraId="67586029" w14:textId="577BAFC2" w:rsidR="007D674E" w:rsidRPr="007D674E" w:rsidDel="00123E19" w:rsidRDefault="007D674E" w:rsidP="007D674E">
      <w:pPr>
        <w:pStyle w:val="BodyText"/>
        <w:spacing w:line="216" w:lineRule="atLeast"/>
        <w:rPr>
          <w:del w:id="4938" w:author="Abercrombie, Kerrie" w:date="2021-01-20T09:05:00Z"/>
        </w:rPr>
      </w:pPr>
      <w:commentRangeStart w:id="4939"/>
      <w:del w:id="4940" w:author="Abercrombie, Kerrie" w:date="2021-01-20T09:05:00Z">
        <w:r w:rsidRPr="007D674E" w:rsidDel="00123E19">
          <w:delText>Each</w:delText>
        </w:r>
        <w:commentRangeEnd w:id="4939"/>
        <w:r w:rsidR="00123E19" w:rsidDel="00123E19">
          <w:rPr>
            <w:rStyle w:val="CommentReference"/>
          </w:rPr>
          <w:commentReference w:id="4939"/>
        </w:r>
        <w:r w:rsidRPr="007D674E" w:rsidDel="00123E19">
          <w:delText xml:space="preserve"> level of competence is defined in terms of the learning outcome, the instructional objectives and the required skills.  The recommended level of competence for each subject is indicated in section 3, Subject Outline, of each module.</w:delText>
        </w:r>
      </w:del>
    </w:p>
    <w:p w14:paraId="446DF403" w14:textId="3AA17BCD" w:rsidR="007D674E" w:rsidRPr="007D674E" w:rsidDel="007453A5" w:rsidRDefault="007D674E" w:rsidP="007D674E">
      <w:pPr>
        <w:pStyle w:val="BodyText"/>
        <w:spacing w:line="216" w:lineRule="atLeast"/>
        <w:rPr>
          <w:del w:id="4941" w:author="Abercrombie, Kerrie" w:date="2021-01-20T09:14:00Z"/>
        </w:rPr>
      </w:pPr>
      <w:commentRangeStart w:id="4942"/>
      <w:del w:id="4943" w:author="Abercrombie, Kerrie" w:date="2021-01-20T09:14:00Z">
        <w:r w:rsidRPr="007D674E" w:rsidDel="007453A5">
          <w:delText>Section 3, Subject Outline, of each module also includes a recommended assessment of the time that should be allotted to each subject.  However, it should be appreciated that these allocations are arbitrary and assume that the trainees have met fully all of the entry requirements specified for each subject.  The instructor should therefore review carefully these assessments during course and lesson plan design and consider the need to reallocate the time required to achieve each specific learning objective.</w:delText>
        </w:r>
        <w:commentRangeEnd w:id="4942"/>
        <w:r w:rsidR="00123E19" w:rsidDel="007453A5">
          <w:rPr>
            <w:rStyle w:val="CommentReference"/>
          </w:rPr>
          <w:commentReference w:id="4942"/>
        </w:r>
      </w:del>
    </w:p>
    <w:p w14:paraId="4936FF3D" w14:textId="75B5FCCD" w:rsidR="007D674E" w:rsidRPr="007D674E" w:rsidDel="007453A5" w:rsidRDefault="007D674E" w:rsidP="007D674E">
      <w:pPr>
        <w:pStyle w:val="BodyText"/>
        <w:spacing w:line="216" w:lineRule="atLeast"/>
        <w:rPr>
          <w:del w:id="4944" w:author="Abercrombie, Kerrie" w:date="2021-01-20T09:14:00Z"/>
        </w:rPr>
      </w:pPr>
      <w:commentRangeStart w:id="4945"/>
      <w:del w:id="4946" w:author="Abercrombie, Kerrie" w:date="2021-01-20T09:14:00Z">
        <w:r w:rsidRPr="007D674E" w:rsidDel="007453A5">
          <w:delText>Section 4, Detailed Teaching Syllabus, of each module has been written in learning-objective format in which the objective describes what the trainee must do to demonstrate that knowledge has been transferred.  All objectives are understood to be prefixed by the words:</w:delText>
        </w:r>
      </w:del>
    </w:p>
    <w:p w14:paraId="5DEAB36E" w14:textId="34C6164F" w:rsidR="007D674E" w:rsidRPr="007D674E" w:rsidDel="007453A5" w:rsidRDefault="007D674E" w:rsidP="007D674E">
      <w:pPr>
        <w:pStyle w:val="BodyText"/>
        <w:spacing w:line="216" w:lineRule="atLeast"/>
        <w:ind w:left="567"/>
        <w:rPr>
          <w:del w:id="4947" w:author="Abercrombie, Kerrie" w:date="2021-01-20T09:14:00Z"/>
        </w:rPr>
      </w:pPr>
      <w:del w:id="4948" w:author="Abercrombie, Kerrie" w:date="2021-01-20T09:14:00Z">
        <w:r w:rsidRPr="007D674E" w:rsidDel="007453A5">
          <w:rPr>
            <w:bCs/>
            <w:i/>
            <w:iCs/>
          </w:rPr>
          <w:delText>the expected learning outcome is that the trainee has acquired the recommended levels of competence in …….</w:delText>
        </w:r>
        <w:commentRangeEnd w:id="4945"/>
        <w:r w:rsidR="007453A5" w:rsidDel="007453A5">
          <w:rPr>
            <w:rStyle w:val="CommentReference"/>
          </w:rPr>
          <w:commentReference w:id="4945"/>
        </w:r>
      </w:del>
    </w:p>
    <w:p w14:paraId="5CA4B6C9" w14:textId="00700A25" w:rsidR="007D674E" w:rsidRPr="00093294" w:rsidDel="007453A5" w:rsidRDefault="007D674E" w:rsidP="007D674E">
      <w:pPr>
        <w:pStyle w:val="BodyText"/>
        <w:rPr>
          <w:del w:id="4949" w:author="Abercrombie, Kerrie" w:date="2021-01-20T09:14:00Z"/>
        </w:rPr>
      </w:pPr>
      <w:commentRangeStart w:id="4950"/>
      <w:del w:id="4951" w:author="Abercrombie, Kerrie" w:date="2021-01-20T09:14:00Z">
        <w:r w:rsidRPr="007D674E" w:rsidDel="007453A5">
          <w:delText>In preparing a teaching scheme and lesson plans, the instructor is free to use any teaching method or combination of methods that will ensure trainees can meet the stated objectives.  However, it is essential that trainees attain all objectives set out in each syllabus.</w:delText>
        </w:r>
        <w:commentRangeEnd w:id="4950"/>
        <w:r w:rsidR="00123E19" w:rsidDel="007453A5">
          <w:rPr>
            <w:rStyle w:val="CommentReference"/>
          </w:rPr>
          <w:commentReference w:id="4950"/>
        </w:r>
      </w:del>
    </w:p>
    <w:p w14:paraId="0B203BF8" w14:textId="77777777" w:rsidR="007D674E" w:rsidRDefault="007D674E">
      <w:pPr>
        <w:spacing w:after="200" w:line="276" w:lineRule="auto"/>
        <w:rPr>
          <w:b/>
          <w:bCs/>
          <w:i/>
          <w:color w:val="575756"/>
          <w:u w:val="single"/>
        </w:rPr>
      </w:pPr>
      <w:r>
        <w:br w:type="page"/>
      </w:r>
    </w:p>
    <w:p w14:paraId="1C041BA0" w14:textId="35D70100" w:rsidR="007D674E" w:rsidDel="007453A5" w:rsidRDefault="007D674E" w:rsidP="008C4757">
      <w:pPr>
        <w:pStyle w:val="Tablecaption"/>
        <w:rPr>
          <w:del w:id="4952" w:author="Abercrombie, Kerrie" w:date="2021-01-20T09:16:00Z"/>
        </w:rPr>
      </w:pPr>
      <w:bookmarkStart w:id="4953" w:name="_Ref531293560"/>
      <w:bookmarkStart w:id="4954" w:name="_Ref531293979"/>
      <w:bookmarkStart w:id="4955" w:name="_Toc531423225"/>
      <w:commentRangeStart w:id="4956"/>
      <w:del w:id="4957" w:author="Abercrombie, Kerrie" w:date="2021-01-20T09:16:00Z">
        <w:r w:rsidDel="007453A5">
          <w:delText>Levels</w:delText>
        </w:r>
      </w:del>
      <w:commentRangeEnd w:id="4956"/>
      <w:r w:rsidR="007453A5">
        <w:rPr>
          <w:rStyle w:val="CommentReference"/>
          <w:b w:val="0"/>
          <w:bCs w:val="0"/>
          <w:i w:val="0"/>
          <w:color w:val="auto"/>
          <w:u w:val="none"/>
        </w:rPr>
        <w:commentReference w:id="4956"/>
      </w:r>
      <w:del w:id="4958" w:author="Abercrombie, Kerrie" w:date="2021-01-20T09:16:00Z">
        <w:r w:rsidDel="007453A5">
          <w:delText xml:space="preserve"> of Competence</w:delText>
        </w:r>
        <w:bookmarkEnd w:id="4953"/>
        <w:bookmarkEnd w:id="4954"/>
        <w:bookmarkEnd w:id="4955"/>
      </w:del>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1"/>
        <w:gridCol w:w="3746"/>
        <w:gridCol w:w="3490"/>
      </w:tblGrid>
      <w:tr w:rsidR="007D674E" w:rsidRPr="00C50983" w:rsidDel="007453A5" w14:paraId="76C87D5D" w14:textId="224E05D2" w:rsidTr="00DA7DB4">
        <w:trPr>
          <w:jc w:val="center"/>
          <w:del w:id="4959" w:author="Abercrombie, Kerrie" w:date="2021-01-20T09:16:00Z"/>
        </w:trPr>
        <w:tc>
          <w:tcPr>
            <w:tcW w:w="2301" w:type="dxa"/>
            <w:tcBorders>
              <w:bottom w:val="single" w:sz="8" w:space="0" w:color="auto"/>
            </w:tcBorders>
            <w:vAlign w:val="center"/>
          </w:tcPr>
          <w:p w14:paraId="6EA95F73" w14:textId="144E3CC3" w:rsidR="007D674E" w:rsidRPr="00C50983" w:rsidDel="007453A5" w:rsidRDefault="007D674E" w:rsidP="00CC5CC8">
            <w:pPr>
              <w:pStyle w:val="Tableheading"/>
              <w:rPr>
                <w:del w:id="4960" w:author="Abercrombie, Kerrie" w:date="2021-01-20T09:16:00Z"/>
              </w:rPr>
            </w:pPr>
            <w:del w:id="4961" w:author="Abercrombie, Kerrie" w:date="2021-01-20T09:16:00Z">
              <w:r w:rsidRPr="00C50983" w:rsidDel="007453A5">
                <w:delText>Level</w:delText>
              </w:r>
            </w:del>
          </w:p>
        </w:tc>
        <w:tc>
          <w:tcPr>
            <w:tcW w:w="3746" w:type="dxa"/>
            <w:tcBorders>
              <w:bottom w:val="single" w:sz="8" w:space="0" w:color="auto"/>
            </w:tcBorders>
            <w:vAlign w:val="center"/>
          </w:tcPr>
          <w:p w14:paraId="72BFAE1E" w14:textId="187DBD90" w:rsidR="007D674E" w:rsidRPr="00C50983" w:rsidDel="007453A5" w:rsidRDefault="007D674E" w:rsidP="00CC5CC8">
            <w:pPr>
              <w:pStyle w:val="Tableheading"/>
              <w:rPr>
                <w:del w:id="4962" w:author="Abercrombie, Kerrie" w:date="2021-01-20T09:16:00Z"/>
              </w:rPr>
            </w:pPr>
            <w:del w:id="4963" w:author="Abercrombie, Kerrie" w:date="2021-01-20T09:16:00Z">
              <w:r w:rsidRPr="00C50983" w:rsidDel="007453A5">
                <w:delText>Knowledge and/or Attitude</w:delText>
              </w:r>
            </w:del>
          </w:p>
        </w:tc>
        <w:tc>
          <w:tcPr>
            <w:tcW w:w="3490" w:type="dxa"/>
            <w:tcBorders>
              <w:bottom w:val="single" w:sz="8" w:space="0" w:color="auto"/>
            </w:tcBorders>
            <w:vAlign w:val="center"/>
          </w:tcPr>
          <w:p w14:paraId="3E87B21B" w14:textId="2ADE040C" w:rsidR="007D674E" w:rsidRPr="00C50983" w:rsidDel="007453A5" w:rsidRDefault="007D674E" w:rsidP="00CC5CC8">
            <w:pPr>
              <w:pStyle w:val="Tableheading"/>
              <w:rPr>
                <w:del w:id="4964" w:author="Abercrombie, Kerrie" w:date="2021-01-20T09:16:00Z"/>
              </w:rPr>
            </w:pPr>
            <w:del w:id="4965" w:author="Abercrombie, Kerrie" w:date="2021-01-20T09:16:00Z">
              <w:r w:rsidRPr="00C50983" w:rsidDel="007453A5">
                <w:delText>Skill</w:delText>
              </w:r>
            </w:del>
          </w:p>
        </w:tc>
      </w:tr>
      <w:tr w:rsidR="007D674E" w:rsidRPr="00C50983" w:rsidDel="007453A5" w14:paraId="722C8514" w14:textId="471C7256" w:rsidTr="00DA7DB4">
        <w:trPr>
          <w:jc w:val="center"/>
          <w:del w:id="4966" w:author="Abercrombie, Kerrie" w:date="2021-01-20T09:16:00Z"/>
        </w:trPr>
        <w:tc>
          <w:tcPr>
            <w:tcW w:w="2301" w:type="dxa"/>
            <w:tcBorders>
              <w:top w:val="single" w:sz="8" w:space="0" w:color="auto"/>
            </w:tcBorders>
            <w:vAlign w:val="center"/>
          </w:tcPr>
          <w:p w14:paraId="047E4489" w14:textId="26420B61" w:rsidR="007D674E" w:rsidRPr="007D674E" w:rsidDel="007453A5" w:rsidRDefault="007D674E" w:rsidP="00CC5CC8">
            <w:pPr>
              <w:pStyle w:val="Tabletext"/>
              <w:rPr>
                <w:del w:id="4967" w:author="Abercrombie, Kerrie" w:date="2021-01-20T09:16:00Z"/>
                <w:b/>
              </w:rPr>
            </w:pPr>
            <w:del w:id="4968" w:author="Abercrombie, Kerrie" w:date="2021-01-20T09:16:00Z">
              <w:r w:rsidRPr="007D674E" w:rsidDel="007453A5">
                <w:rPr>
                  <w:b/>
                </w:rPr>
                <w:delText>Level 1</w:delText>
              </w:r>
            </w:del>
          </w:p>
          <w:p w14:paraId="7B17F709" w14:textId="4EBB43A8" w:rsidR="007D674E" w:rsidRPr="00C50983" w:rsidDel="007453A5" w:rsidRDefault="007D674E" w:rsidP="00CC5CC8">
            <w:pPr>
              <w:pStyle w:val="Tabletext"/>
              <w:rPr>
                <w:del w:id="4969" w:author="Abercrombie, Kerrie" w:date="2021-01-20T09:16:00Z"/>
              </w:rPr>
            </w:pPr>
            <w:del w:id="4970" w:author="Abercrombie, Kerrie" w:date="2021-01-20T09:16:00Z">
              <w:r w:rsidRPr="00C50983" w:rsidDel="007453A5">
                <w:delText>Work of a routine and predictable nature generally requiring supervision</w:delText>
              </w:r>
            </w:del>
          </w:p>
        </w:tc>
        <w:tc>
          <w:tcPr>
            <w:tcW w:w="3746" w:type="dxa"/>
            <w:tcBorders>
              <w:top w:val="single" w:sz="8" w:space="0" w:color="auto"/>
            </w:tcBorders>
            <w:vAlign w:val="center"/>
          </w:tcPr>
          <w:p w14:paraId="616D081B" w14:textId="011F5F73" w:rsidR="007D674E" w:rsidRPr="007D674E" w:rsidDel="007453A5" w:rsidRDefault="007D674E" w:rsidP="00CC5CC8">
            <w:pPr>
              <w:pStyle w:val="Tabletext"/>
              <w:rPr>
                <w:del w:id="4971" w:author="Abercrombie, Kerrie" w:date="2021-01-20T09:16:00Z"/>
                <w:b/>
              </w:rPr>
            </w:pPr>
            <w:del w:id="4972" w:author="Abercrombie, Kerrie" w:date="2021-01-20T09:16:00Z">
              <w:r w:rsidRPr="007D674E" w:rsidDel="007453A5">
                <w:rPr>
                  <w:b/>
                </w:rPr>
                <w:delText>Comprehension</w:delText>
              </w:r>
            </w:del>
          </w:p>
          <w:p w14:paraId="2EDCED1E" w14:textId="4FEA93AB" w:rsidR="007D674E" w:rsidRPr="00C50983" w:rsidDel="007453A5" w:rsidRDefault="007D674E" w:rsidP="00CC5CC8">
            <w:pPr>
              <w:pStyle w:val="Tabletext"/>
              <w:rPr>
                <w:del w:id="4973" w:author="Abercrombie, Kerrie" w:date="2021-01-20T09:16:00Z"/>
              </w:rPr>
            </w:pPr>
            <w:del w:id="4974" w:author="Abercrombie, Kerrie" w:date="2021-01-20T09:16:00Z">
              <w:r w:rsidRPr="00C50983" w:rsidDel="007453A5">
                <w:delText>Understands facts and principles; interprets verbal/written material; interprets charts, graphs and illustrations; estimates future consequences implied in data; justifies methods and procedures</w:delText>
              </w:r>
            </w:del>
          </w:p>
        </w:tc>
        <w:tc>
          <w:tcPr>
            <w:tcW w:w="3490" w:type="dxa"/>
            <w:tcBorders>
              <w:top w:val="single" w:sz="8" w:space="0" w:color="auto"/>
            </w:tcBorders>
            <w:vAlign w:val="center"/>
          </w:tcPr>
          <w:p w14:paraId="6C8174A8" w14:textId="752FE8B6" w:rsidR="007D674E" w:rsidRPr="007D674E" w:rsidDel="007453A5" w:rsidRDefault="007D674E" w:rsidP="00CC5CC8">
            <w:pPr>
              <w:pStyle w:val="Tabletext"/>
              <w:rPr>
                <w:del w:id="4975" w:author="Abercrombie, Kerrie" w:date="2021-01-20T09:16:00Z"/>
                <w:b/>
              </w:rPr>
            </w:pPr>
            <w:del w:id="4976" w:author="Abercrombie, Kerrie" w:date="2021-01-20T09:16:00Z">
              <w:r w:rsidRPr="007D674E" w:rsidDel="007453A5">
                <w:rPr>
                  <w:b/>
                </w:rPr>
                <w:delText>Guided response</w:delText>
              </w:r>
            </w:del>
          </w:p>
          <w:p w14:paraId="3D654C4A" w14:textId="6C850BA4" w:rsidR="007D674E" w:rsidRPr="00C50983" w:rsidDel="007453A5" w:rsidRDefault="007D674E" w:rsidP="00CC5CC8">
            <w:pPr>
              <w:pStyle w:val="Tabletext"/>
              <w:rPr>
                <w:del w:id="4977" w:author="Abercrombie, Kerrie" w:date="2021-01-20T09:16:00Z"/>
              </w:rPr>
            </w:pPr>
            <w:del w:id="4978" w:author="Abercrombie, Kerrie" w:date="2021-01-20T09:16:00Z">
              <w:r w:rsidRPr="00C50983" w:rsidDel="007453A5">
                <w:delText>The early stages in learning a complex skill and includes imitation by repeating a demonstrated action using a multi-response approach (trial and error method) to identify an appropriate response</w:delText>
              </w:r>
            </w:del>
          </w:p>
        </w:tc>
      </w:tr>
      <w:tr w:rsidR="007D674E" w:rsidRPr="00C50983" w:rsidDel="007453A5" w14:paraId="0C45E96E" w14:textId="5812025A" w:rsidTr="00CC5CC8">
        <w:trPr>
          <w:jc w:val="center"/>
          <w:del w:id="4979" w:author="Abercrombie, Kerrie" w:date="2021-01-20T09:16:00Z"/>
        </w:trPr>
        <w:tc>
          <w:tcPr>
            <w:tcW w:w="2301" w:type="dxa"/>
            <w:vAlign w:val="center"/>
          </w:tcPr>
          <w:p w14:paraId="30FA3412" w14:textId="295B2C7A" w:rsidR="007D674E" w:rsidRPr="007D674E" w:rsidDel="007453A5" w:rsidRDefault="007D674E" w:rsidP="00CC5CC8">
            <w:pPr>
              <w:pStyle w:val="Tabletext"/>
              <w:rPr>
                <w:del w:id="4980" w:author="Abercrombie, Kerrie" w:date="2021-01-20T09:16:00Z"/>
                <w:b/>
              </w:rPr>
            </w:pPr>
            <w:del w:id="4981" w:author="Abercrombie, Kerrie" w:date="2021-01-20T09:16:00Z">
              <w:r w:rsidRPr="007D674E" w:rsidDel="007453A5">
                <w:rPr>
                  <w:b/>
                </w:rPr>
                <w:delText>Level 2</w:delText>
              </w:r>
            </w:del>
          </w:p>
          <w:p w14:paraId="09AC6E49" w14:textId="2FB9857E" w:rsidR="007D674E" w:rsidRPr="00C50983" w:rsidDel="007453A5" w:rsidRDefault="007D674E" w:rsidP="00CC5CC8">
            <w:pPr>
              <w:pStyle w:val="Tabletext"/>
              <w:rPr>
                <w:del w:id="4982" w:author="Abercrombie, Kerrie" w:date="2021-01-20T09:16:00Z"/>
              </w:rPr>
            </w:pPr>
            <w:del w:id="4983" w:author="Abercrombie, Kerrie" w:date="2021-01-20T09:16:00Z">
              <w:r w:rsidRPr="00C50983" w:rsidDel="007453A5">
                <w:delText>More demanding range of work involving greater individual responsibility.  Some complex/non-routine activities</w:delText>
              </w:r>
            </w:del>
          </w:p>
        </w:tc>
        <w:tc>
          <w:tcPr>
            <w:tcW w:w="3746" w:type="dxa"/>
            <w:vAlign w:val="center"/>
          </w:tcPr>
          <w:p w14:paraId="370F8E88" w14:textId="7B42F59B" w:rsidR="007D674E" w:rsidRPr="007D674E" w:rsidDel="007453A5" w:rsidRDefault="007D674E" w:rsidP="00CC5CC8">
            <w:pPr>
              <w:pStyle w:val="Tabletext"/>
              <w:rPr>
                <w:del w:id="4984" w:author="Abercrombie, Kerrie" w:date="2021-01-20T09:16:00Z"/>
                <w:b/>
              </w:rPr>
            </w:pPr>
            <w:del w:id="4985" w:author="Abercrombie, Kerrie" w:date="2021-01-20T09:16:00Z">
              <w:r w:rsidRPr="007D674E" w:rsidDel="007453A5">
                <w:rPr>
                  <w:b/>
                </w:rPr>
                <w:delText>Application</w:delText>
              </w:r>
            </w:del>
          </w:p>
          <w:p w14:paraId="6ADBD118" w14:textId="52D53C69" w:rsidR="007D674E" w:rsidRPr="00C50983" w:rsidDel="007453A5" w:rsidRDefault="007D674E" w:rsidP="00CC5CC8">
            <w:pPr>
              <w:pStyle w:val="Tabletext"/>
              <w:rPr>
                <w:del w:id="4986" w:author="Abercrombie, Kerrie" w:date="2021-01-20T09:16:00Z"/>
              </w:rPr>
            </w:pPr>
            <w:del w:id="4987" w:author="Abercrombie, Kerrie" w:date="2021-01-20T09:16:00Z">
              <w:r w:rsidRPr="00C50983" w:rsidDel="007453A5">
                <w:delText>Applies concepts and principles to new situations; applies laws and theories to practical situations; demonstrates correct usage of methods or procedures</w:delText>
              </w:r>
            </w:del>
          </w:p>
        </w:tc>
        <w:tc>
          <w:tcPr>
            <w:tcW w:w="3490" w:type="dxa"/>
            <w:vAlign w:val="center"/>
          </w:tcPr>
          <w:p w14:paraId="0DF16FD2" w14:textId="597B60C9" w:rsidR="007D674E" w:rsidRPr="007D674E" w:rsidDel="007453A5" w:rsidRDefault="007D674E" w:rsidP="00CC5CC8">
            <w:pPr>
              <w:pStyle w:val="Tabletext"/>
              <w:rPr>
                <w:del w:id="4988" w:author="Abercrombie, Kerrie" w:date="2021-01-20T09:16:00Z"/>
                <w:b/>
              </w:rPr>
            </w:pPr>
            <w:del w:id="4989" w:author="Abercrombie, Kerrie" w:date="2021-01-20T09:16:00Z">
              <w:r w:rsidRPr="007D674E" w:rsidDel="007453A5">
                <w:rPr>
                  <w:b/>
                </w:rPr>
                <w:delText>Autonomous response</w:delText>
              </w:r>
            </w:del>
          </w:p>
          <w:p w14:paraId="025B8690" w14:textId="51A8E97B" w:rsidR="007D674E" w:rsidRPr="00C50983" w:rsidDel="007453A5" w:rsidRDefault="007D674E" w:rsidP="00CC5CC8">
            <w:pPr>
              <w:pStyle w:val="Tabletext"/>
              <w:rPr>
                <w:del w:id="4990" w:author="Abercrombie, Kerrie" w:date="2021-01-20T09:16:00Z"/>
              </w:rPr>
            </w:pPr>
            <w:del w:id="4991" w:author="Abercrombie, Kerrie" w:date="2021-01-20T09:16:00Z">
              <w:r w:rsidRPr="00C50983" w:rsidDel="007453A5">
                <w:delText>The learned responses have become habitual and the movement is performed with confidence and proficiency</w:delText>
              </w:r>
            </w:del>
          </w:p>
        </w:tc>
      </w:tr>
      <w:tr w:rsidR="007D674E" w:rsidRPr="00C50983" w:rsidDel="007453A5" w14:paraId="5E26332F" w14:textId="73D8EB44" w:rsidTr="00CC5CC8">
        <w:trPr>
          <w:trHeight w:val="355"/>
          <w:jc w:val="center"/>
          <w:del w:id="4992" w:author="Abercrombie, Kerrie" w:date="2021-01-20T09:16:00Z"/>
        </w:trPr>
        <w:tc>
          <w:tcPr>
            <w:tcW w:w="2301" w:type="dxa"/>
            <w:vAlign w:val="center"/>
          </w:tcPr>
          <w:p w14:paraId="7118CD65" w14:textId="45F11B66" w:rsidR="007D674E" w:rsidRPr="007D674E" w:rsidDel="007453A5" w:rsidRDefault="007D674E" w:rsidP="00CC5CC8">
            <w:pPr>
              <w:pStyle w:val="Tabletext"/>
              <w:rPr>
                <w:del w:id="4993" w:author="Abercrombie, Kerrie" w:date="2021-01-20T09:16:00Z"/>
                <w:b/>
              </w:rPr>
            </w:pPr>
            <w:del w:id="4994" w:author="Abercrombie, Kerrie" w:date="2021-01-20T09:16:00Z">
              <w:r w:rsidRPr="007D674E" w:rsidDel="007453A5">
                <w:rPr>
                  <w:b/>
                </w:rPr>
                <w:delText>Level 3</w:delText>
              </w:r>
            </w:del>
          </w:p>
          <w:p w14:paraId="5F8C8182" w14:textId="4DB4F6B0" w:rsidR="007D674E" w:rsidRPr="00C50983" w:rsidDel="007453A5" w:rsidRDefault="007D674E" w:rsidP="00CC5CC8">
            <w:pPr>
              <w:pStyle w:val="Tabletext"/>
              <w:rPr>
                <w:del w:id="4995" w:author="Abercrombie, Kerrie" w:date="2021-01-20T09:16:00Z"/>
              </w:rPr>
            </w:pPr>
            <w:del w:id="4996" w:author="Abercrombie, Kerrie" w:date="2021-01-20T09:16:00Z">
              <w:r w:rsidRPr="00C50983" w:rsidDel="007453A5">
                <w:delText>Skilled work involving a broad range of work activities.  Mostly complex and non-routine</w:delText>
              </w:r>
            </w:del>
          </w:p>
        </w:tc>
        <w:tc>
          <w:tcPr>
            <w:tcW w:w="3746" w:type="dxa"/>
            <w:vAlign w:val="center"/>
          </w:tcPr>
          <w:p w14:paraId="2C514373" w14:textId="3268A796" w:rsidR="007D674E" w:rsidRPr="007D674E" w:rsidDel="007453A5" w:rsidRDefault="007D674E" w:rsidP="00CC5CC8">
            <w:pPr>
              <w:pStyle w:val="Tabletext"/>
              <w:rPr>
                <w:del w:id="4997" w:author="Abercrombie, Kerrie" w:date="2021-01-20T09:16:00Z"/>
                <w:b/>
              </w:rPr>
            </w:pPr>
            <w:del w:id="4998" w:author="Abercrombie, Kerrie" w:date="2021-01-20T09:16:00Z">
              <w:r w:rsidRPr="007D674E" w:rsidDel="007453A5">
                <w:rPr>
                  <w:b/>
                </w:rPr>
                <w:delText>Analysis</w:delText>
              </w:r>
            </w:del>
          </w:p>
          <w:p w14:paraId="449569D8" w14:textId="2683EA0D" w:rsidR="007D674E" w:rsidRPr="00C50983" w:rsidDel="007453A5" w:rsidRDefault="007D674E" w:rsidP="00CC5CC8">
            <w:pPr>
              <w:pStyle w:val="Tabletext"/>
              <w:rPr>
                <w:del w:id="4999" w:author="Abercrombie, Kerrie" w:date="2021-01-20T09:16:00Z"/>
              </w:rPr>
            </w:pPr>
            <w:del w:id="5000" w:author="Abercrombie, Kerrie" w:date="2021-01-20T09:16:00Z">
              <w:r w:rsidRPr="00C50983" w:rsidDel="007453A5">
                <w:delText>Recognises un-stated assumptions; recognises logical inconsistencies in reasoning; distinguishes between facts and inferences; evaluates the relevancy of data; analyses the organisational structure of work</w:delText>
              </w:r>
            </w:del>
          </w:p>
        </w:tc>
        <w:tc>
          <w:tcPr>
            <w:tcW w:w="3490" w:type="dxa"/>
            <w:vAlign w:val="center"/>
          </w:tcPr>
          <w:p w14:paraId="330A5FDB" w14:textId="2DB6C546" w:rsidR="007D674E" w:rsidRPr="007D674E" w:rsidDel="007453A5" w:rsidRDefault="007D674E" w:rsidP="00CC5CC8">
            <w:pPr>
              <w:pStyle w:val="Tabletext"/>
              <w:rPr>
                <w:del w:id="5001" w:author="Abercrombie, Kerrie" w:date="2021-01-20T09:16:00Z"/>
                <w:b/>
              </w:rPr>
            </w:pPr>
            <w:del w:id="5002" w:author="Abercrombie, Kerrie" w:date="2021-01-20T09:16:00Z">
              <w:r w:rsidRPr="007D674E" w:rsidDel="007453A5">
                <w:rPr>
                  <w:b/>
                </w:rPr>
                <w:delText>Complex observable response</w:delText>
              </w:r>
            </w:del>
          </w:p>
          <w:p w14:paraId="300C2CFA" w14:textId="3431C17F" w:rsidR="007D674E" w:rsidRPr="00C50983" w:rsidDel="007453A5" w:rsidRDefault="007D674E" w:rsidP="00CC5CC8">
            <w:pPr>
              <w:pStyle w:val="Tabletext"/>
              <w:rPr>
                <w:del w:id="5003" w:author="Abercrombie, Kerrie" w:date="2021-01-20T09:16:00Z"/>
              </w:rPr>
            </w:pPr>
            <w:del w:id="5004" w:author="Abercrombie, Kerrie" w:date="2021-01-20T09:16:00Z">
              <w:r w:rsidRPr="00C50983" w:rsidDel="007453A5">
                <w:delText>The skilful performance of acts that involve complex movement patterns.  Proficiency is demonstrated by quick, smooth, accurate performance. The accomplishment of acts at this level includes a highly co-ordinated automatic performance</w:delText>
              </w:r>
            </w:del>
          </w:p>
        </w:tc>
      </w:tr>
      <w:tr w:rsidR="007D674E" w:rsidRPr="00C50983" w:rsidDel="007453A5" w14:paraId="200BCBEF" w14:textId="3F34BAFA" w:rsidTr="00CC5CC8">
        <w:trPr>
          <w:trHeight w:val="355"/>
          <w:jc w:val="center"/>
          <w:del w:id="5005" w:author="Abercrombie, Kerrie" w:date="2021-01-20T09:16:00Z"/>
        </w:trPr>
        <w:tc>
          <w:tcPr>
            <w:tcW w:w="2301" w:type="dxa"/>
            <w:vAlign w:val="center"/>
          </w:tcPr>
          <w:p w14:paraId="7A866D09" w14:textId="63C69081" w:rsidR="007D674E" w:rsidRPr="007D674E" w:rsidDel="007453A5" w:rsidRDefault="007D674E" w:rsidP="00CC5CC8">
            <w:pPr>
              <w:pStyle w:val="Tabletext"/>
              <w:rPr>
                <w:del w:id="5006" w:author="Abercrombie, Kerrie" w:date="2021-01-20T09:16:00Z"/>
                <w:b/>
              </w:rPr>
            </w:pPr>
            <w:del w:id="5007" w:author="Abercrombie, Kerrie" w:date="2021-01-20T09:16:00Z">
              <w:r w:rsidRPr="007D674E" w:rsidDel="007453A5">
                <w:rPr>
                  <w:b/>
                </w:rPr>
                <w:delText>Level 4</w:delText>
              </w:r>
            </w:del>
          </w:p>
          <w:p w14:paraId="1211DFBE" w14:textId="53A287FE" w:rsidR="007D674E" w:rsidRPr="00C50983" w:rsidDel="007453A5" w:rsidRDefault="007D674E" w:rsidP="00CC5CC8">
            <w:pPr>
              <w:pStyle w:val="Tabletext"/>
              <w:rPr>
                <w:del w:id="5008" w:author="Abercrombie, Kerrie" w:date="2021-01-20T09:16:00Z"/>
              </w:rPr>
            </w:pPr>
            <w:del w:id="5009" w:author="Abercrombie, Kerrie" w:date="2021-01-20T09:16:00Z">
              <w:r w:rsidRPr="00C50983" w:rsidDel="007453A5">
                <w:delText>Work that is often complex, technical and professional with a substantial degree of personal responsibility and autonomy</w:delText>
              </w:r>
            </w:del>
          </w:p>
        </w:tc>
        <w:tc>
          <w:tcPr>
            <w:tcW w:w="3746" w:type="dxa"/>
            <w:vAlign w:val="center"/>
          </w:tcPr>
          <w:p w14:paraId="52C13E09" w14:textId="1D480107" w:rsidR="007D674E" w:rsidRPr="007D674E" w:rsidDel="007453A5" w:rsidRDefault="007D674E" w:rsidP="00CC5CC8">
            <w:pPr>
              <w:pStyle w:val="Tabletext"/>
              <w:rPr>
                <w:del w:id="5010" w:author="Abercrombie, Kerrie" w:date="2021-01-20T09:16:00Z"/>
                <w:b/>
              </w:rPr>
            </w:pPr>
            <w:del w:id="5011" w:author="Abercrombie, Kerrie" w:date="2021-01-20T09:16:00Z">
              <w:r w:rsidRPr="007D674E" w:rsidDel="007453A5">
                <w:rPr>
                  <w:b/>
                </w:rPr>
                <w:delText>Synthesis</w:delText>
              </w:r>
            </w:del>
          </w:p>
          <w:p w14:paraId="5A75BA15" w14:textId="62A92E42" w:rsidR="007D674E" w:rsidRPr="00C50983" w:rsidDel="007453A5" w:rsidRDefault="007D674E" w:rsidP="00CC5CC8">
            <w:pPr>
              <w:pStyle w:val="Tabletext"/>
              <w:rPr>
                <w:del w:id="5012" w:author="Abercrombie, Kerrie" w:date="2021-01-20T09:16:00Z"/>
              </w:rPr>
            </w:pPr>
            <w:del w:id="5013" w:author="Abercrombie, Kerrie" w:date="2021-01-20T09:16:00Z">
              <w:r w:rsidRPr="00C50983" w:rsidDel="007453A5">
                <w:delText>Integrates learning from different areas into a plan for solving a problem; formulates a new scheme for classifying objects or events</w:delText>
              </w:r>
            </w:del>
          </w:p>
        </w:tc>
        <w:tc>
          <w:tcPr>
            <w:tcW w:w="3490" w:type="dxa"/>
            <w:vAlign w:val="center"/>
          </w:tcPr>
          <w:p w14:paraId="71709729" w14:textId="0F607D69" w:rsidR="007D674E" w:rsidRPr="007D674E" w:rsidDel="007453A5" w:rsidRDefault="007D674E" w:rsidP="00CC5CC8">
            <w:pPr>
              <w:pStyle w:val="Tabletext"/>
              <w:rPr>
                <w:del w:id="5014" w:author="Abercrombie, Kerrie" w:date="2021-01-20T09:16:00Z"/>
                <w:b/>
              </w:rPr>
            </w:pPr>
            <w:del w:id="5015" w:author="Abercrombie, Kerrie" w:date="2021-01-20T09:16:00Z">
              <w:r w:rsidRPr="007D674E" w:rsidDel="007453A5">
                <w:rPr>
                  <w:b/>
                </w:rPr>
                <w:delText>Adaptation</w:delText>
              </w:r>
            </w:del>
          </w:p>
          <w:p w14:paraId="0763F071" w14:textId="03B7DA0C" w:rsidR="007D674E" w:rsidRPr="00C50983" w:rsidDel="007453A5" w:rsidRDefault="007D674E" w:rsidP="00CC5CC8">
            <w:pPr>
              <w:pStyle w:val="Tabletext"/>
              <w:rPr>
                <w:del w:id="5016" w:author="Abercrombie, Kerrie" w:date="2021-01-20T09:16:00Z"/>
              </w:rPr>
            </w:pPr>
            <w:del w:id="5017" w:author="Abercrombie, Kerrie" w:date="2021-01-20T09:16:00Z">
              <w:r w:rsidRPr="00C50983" w:rsidDel="007453A5">
                <w:delText>Skills are so well developed that individuals can adapt rapidly to special requirements or problem situations</w:delText>
              </w:r>
            </w:del>
          </w:p>
        </w:tc>
      </w:tr>
      <w:tr w:rsidR="007D674E" w:rsidRPr="00C50983" w:rsidDel="007453A5" w14:paraId="3C9D8D1E" w14:textId="1C82838A" w:rsidTr="00CC5CC8">
        <w:trPr>
          <w:trHeight w:val="1979"/>
          <w:jc w:val="center"/>
          <w:del w:id="5018" w:author="Abercrombie, Kerrie" w:date="2021-01-20T09:16:00Z"/>
        </w:trPr>
        <w:tc>
          <w:tcPr>
            <w:tcW w:w="2301" w:type="dxa"/>
            <w:vAlign w:val="center"/>
          </w:tcPr>
          <w:p w14:paraId="7F9B6218" w14:textId="64F5E0A2" w:rsidR="007D674E" w:rsidRPr="007D674E" w:rsidDel="007453A5" w:rsidRDefault="007D674E" w:rsidP="00CC5CC8">
            <w:pPr>
              <w:pStyle w:val="Tabletext"/>
              <w:rPr>
                <w:del w:id="5019" w:author="Abercrombie, Kerrie" w:date="2021-01-20T09:16:00Z"/>
                <w:b/>
              </w:rPr>
            </w:pPr>
            <w:del w:id="5020" w:author="Abercrombie, Kerrie" w:date="2021-01-20T09:16:00Z">
              <w:r w:rsidRPr="007D674E" w:rsidDel="007453A5">
                <w:rPr>
                  <w:b/>
                </w:rPr>
                <w:delText>Level 5</w:delText>
              </w:r>
            </w:del>
          </w:p>
          <w:p w14:paraId="070F1D7F" w14:textId="6AE41D84" w:rsidR="007D674E" w:rsidRPr="00C50983" w:rsidDel="007453A5" w:rsidRDefault="007D674E" w:rsidP="00CC5CC8">
            <w:pPr>
              <w:pStyle w:val="Tabletext"/>
              <w:rPr>
                <w:del w:id="5021" w:author="Abercrombie, Kerrie" w:date="2021-01-20T09:16:00Z"/>
              </w:rPr>
            </w:pPr>
            <w:del w:id="5022" w:author="Abercrombie, Kerrie" w:date="2021-01-20T09:16:00Z">
              <w:r w:rsidRPr="00C50983" w:rsidDel="007453A5">
                <w:delText>Complex techniques across wide and often unpredicted variety of contexts.  Professional/senior managerial work</w:delText>
              </w:r>
            </w:del>
          </w:p>
        </w:tc>
        <w:tc>
          <w:tcPr>
            <w:tcW w:w="3746" w:type="dxa"/>
            <w:vAlign w:val="center"/>
          </w:tcPr>
          <w:p w14:paraId="69EB3E77" w14:textId="4C4D3B6D" w:rsidR="007D674E" w:rsidRPr="007D674E" w:rsidDel="007453A5" w:rsidRDefault="007D674E" w:rsidP="00CC5CC8">
            <w:pPr>
              <w:pStyle w:val="Tabletext"/>
              <w:rPr>
                <w:del w:id="5023" w:author="Abercrombie, Kerrie" w:date="2021-01-20T09:16:00Z"/>
                <w:b/>
              </w:rPr>
            </w:pPr>
            <w:del w:id="5024" w:author="Abercrombie, Kerrie" w:date="2021-01-20T09:16:00Z">
              <w:r w:rsidRPr="007D674E" w:rsidDel="007453A5">
                <w:rPr>
                  <w:b/>
                </w:rPr>
                <w:delText>Evaluation</w:delText>
              </w:r>
            </w:del>
          </w:p>
          <w:p w14:paraId="00C85751" w14:textId="3C8AB8DC" w:rsidR="007D674E" w:rsidRPr="00C50983" w:rsidDel="007453A5" w:rsidRDefault="007D674E" w:rsidP="00CC5CC8">
            <w:pPr>
              <w:pStyle w:val="Tabletext"/>
              <w:rPr>
                <w:del w:id="5025" w:author="Abercrombie, Kerrie" w:date="2021-01-20T09:16:00Z"/>
              </w:rPr>
            </w:pPr>
            <w:del w:id="5026" w:author="Abercrombie, Kerrie" w:date="2021-01-20T09:16:00Z">
              <w:r w:rsidRPr="00C50983" w:rsidDel="007453A5">
                <w:delText>Judges the adequacy with which conclusions are supported by data; judges the value of a work by use of internal criteria; judges the value of a work by use of external standards of excellence</w:delText>
              </w:r>
            </w:del>
          </w:p>
        </w:tc>
        <w:tc>
          <w:tcPr>
            <w:tcW w:w="3490" w:type="dxa"/>
            <w:vAlign w:val="center"/>
          </w:tcPr>
          <w:p w14:paraId="20CA6A1C" w14:textId="30E2A079" w:rsidR="007D674E" w:rsidRPr="007D674E" w:rsidDel="007453A5" w:rsidRDefault="007D674E" w:rsidP="00CC5CC8">
            <w:pPr>
              <w:pStyle w:val="Tabletext"/>
              <w:rPr>
                <w:del w:id="5027" w:author="Abercrombie, Kerrie" w:date="2021-01-20T09:16:00Z"/>
                <w:b/>
              </w:rPr>
            </w:pPr>
            <w:del w:id="5028" w:author="Abercrombie, Kerrie" w:date="2021-01-20T09:16:00Z">
              <w:r w:rsidRPr="007D674E" w:rsidDel="007453A5">
                <w:rPr>
                  <w:b/>
                </w:rPr>
                <w:delText>Creation</w:delText>
              </w:r>
            </w:del>
          </w:p>
          <w:p w14:paraId="10558A0B" w14:textId="0132FF8D" w:rsidR="007D674E" w:rsidRPr="00C50983" w:rsidDel="007453A5" w:rsidRDefault="007D674E" w:rsidP="00CC5CC8">
            <w:pPr>
              <w:pStyle w:val="Tabletext"/>
              <w:rPr>
                <w:del w:id="5029" w:author="Abercrombie, Kerrie" w:date="2021-01-20T09:16:00Z"/>
              </w:rPr>
            </w:pPr>
            <w:del w:id="5030" w:author="Abercrombie, Kerrie" w:date="2021-01-20T09:16:00Z">
              <w:r w:rsidRPr="00C50983" w:rsidDel="007453A5">
                <w:delText>The creation of new practices or procedures to fit a particular situation or specific problem and emphasizes creativity based upon highly developed skills</w:delText>
              </w:r>
            </w:del>
          </w:p>
        </w:tc>
      </w:tr>
    </w:tbl>
    <w:p w14:paraId="440E39AD" w14:textId="77777777" w:rsidR="007D674E" w:rsidRDefault="007D674E" w:rsidP="007D674E"/>
    <w:p w14:paraId="1B7DED2D" w14:textId="4128743F" w:rsidR="00FE36CA" w:rsidRDefault="00FE36CA" w:rsidP="00FE36CA">
      <w:pPr>
        <w:pStyle w:val="Heading1"/>
        <w:rPr>
          <w:caps w:val="0"/>
        </w:rPr>
      </w:pPr>
      <w:bookmarkStart w:id="5031" w:name="_Toc245254422"/>
      <w:bookmarkStart w:id="5032" w:name="_Toc62642336"/>
      <w:r w:rsidRPr="00FE36CA">
        <w:rPr>
          <w:caps w:val="0"/>
        </w:rPr>
        <w:t>EVALUATION OR ASSESSMENT</w:t>
      </w:r>
      <w:bookmarkEnd w:id="5031"/>
      <w:bookmarkEnd w:id="5032"/>
    </w:p>
    <w:p w14:paraId="7C23EC67" w14:textId="77777777" w:rsidR="00FE36CA" w:rsidRDefault="00FE36CA" w:rsidP="00FE36CA">
      <w:pPr>
        <w:pStyle w:val="Heading1separatationline"/>
      </w:pPr>
    </w:p>
    <w:p w14:paraId="4C231CC2" w14:textId="7B74D180" w:rsidR="00FE36CA" w:rsidRPr="00FE36CA" w:rsidDel="00C47B4B" w:rsidRDefault="00FE36CA" w:rsidP="00FE36CA">
      <w:pPr>
        <w:pStyle w:val="BodyText"/>
        <w:spacing w:line="216" w:lineRule="atLeast"/>
        <w:rPr>
          <w:del w:id="5033" w:author="Abercrombie, Kerrie" w:date="2021-01-20T10:15:00Z"/>
        </w:rPr>
      </w:pPr>
      <w:commentRangeStart w:id="5034"/>
      <w:del w:id="5035" w:author="Abercrombie, Kerrie" w:date="2021-01-20T10:15:00Z">
        <w:r w:rsidRPr="00FE36CA" w:rsidDel="00C47B4B">
          <w:delText xml:space="preserve">Continual assessment of </w:delText>
        </w:r>
        <w:r w:rsidR="00B908C2" w:rsidDel="00C47B4B">
          <w:delText>participant</w:delText>
        </w:r>
        <w:r w:rsidRPr="00FE36CA" w:rsidDel="00C47B4B">
          <w:delText xml:space="preserve">s should be undertaken.  In many cases the assessment can be based on the marks given to </w:delText>
        </w:r>
        <w:r w:rsidR="00B908C2" w:rsidDel="00C47B4B">
          <w:delText>participant</w:delText>
        </w:r>
        <w:r w:rsidRPr="00FE36CA" w:rsidDel="00C47B4B">
          <w:delText>s’ course work, providing a proper record of it is kept.  That can be supplemented by occasional short test papers.  These assessments are additional to any examination required for the purposes of certification.</w:delText>
        </w:r>
        <w:commentRangeEnd w:id="5034"/>
        <w:r w:rsidR="00410DAB" w:rsidDel="00C47B4B">
          <w:rPr>
            <w:rStyle w:val="CommentReference"/>
          </w:rPr>
          <w:commentReference w:id="5034"/>
        </w:r>
      </w:del>
    </w:p>
    <w:p w14:paraId="09311735" w14:textId="5F5D011B" w:rsidR="00FE36CA" w:rsidDel="00C47B4B" w:rsidRDefault="00FE36CA" w:rsidP="00FE36CA">
      <w:pPr>
        <w:pStyle w:val="BodyText"/>
        <w:rPr>
          <w:del w:id="5036" w:author="Abercrombie, Kerrie" w:date="2021-01-20T10:15:00Z"/>
        </w:rPr>
      </w:pPr>
      <w:commentRangeStart w:id="5037"/>
      <w:del w:id="5038" w:author="Abercrombie, Kerrie" w:date="2021-01-20T10:15:00Z">
        <w:r w:rsidRPr="00FE36CA" w:rsidDel="00C47B4B">
          <w:delText xml:space="preserve">Assessments should use the following five levels to indicate the progressive learning attained by </w:delText>
        </w:r>
        <w:r w:rsidR="00B908C2" w:rsidDel="00C47B4B">
          <w:delText>participant</w:delText>
        </w:r>
        <w:r w:rsidRPr="00FE36CA" w:rsidDel="00C47B4B">
          <w:delText>s.  It is recommended that, for the VTS Operator, an average level of one to four should be considered as being satisfactory.</w:delText>
        </w:r>
      </w:del>
    </w:p>
    <w:p w14:paraId="5FC142E5" w14:textId="0E005156" w:rsidR="00FE36CA" w:rsidDel="00C47B4B" w:rsidRDefault="00FE36CA" w:rsidP="008C4757">
      <w:pPr>
        <w:pStyle w:val="Tablecaption"/>
        <w:rPr>
          <w:del w:id="5039" w:author="Abercrombie, Kerrie" w:date="2021-01-20T10:15:00Z"/>
        </w:rPr>
      </w:pPr>
      <w:bookmarkStart w:id="5040" w:name="_Toc531423226"/>
      <w:del w:id="5041" w:author="Abercrombie, Kerrie" w:date="2021-01-20T10:15:00Z">
        <w:r w:rsidDel="00C47B4B">
          <w:delText>Assessment Levels</w:delText>
        </w:r>
        <w:bookmarkEnd w:id="5040"/>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796"/>
      </w:tblGrid>
      <w:tr w:rsidR="00FE36CA" w:rsidRPr="00FE36CA" w:rsidDel="00C47B4B" w14:paraId="3FA100E6" w14:textId="642188E1" w:rsidTr="00DA7DB4">
        <w:trPr>
          <w:jc w:val="center"/>
          <w:del w:id="5042" w:author="Abercrombie, Kerrie" w:date="2021-01-20T10:15:00Z"/>
        </w:trPr>
        <w:tc>
          <w:tcPr>
            <w:tcW w:w="1384" w:type="dxa"/>
            <w:tcBorders>
              <w:bottom w:val="single" w:sz="8" w:space="0" w:color="auto"/>
            </w:tcBorders>
            <w:vAlign w:val="center"/>
          </w:tcPr>
          <w:p w14:paraId="5D09A8C3" w14:textId="6B0081C7" w:rsidR="00FE36CA" w:rsidRPr="00FE36CA" w:rsidDel="00C47B4B" w:rsidRDefault="00CC5CC8" w:rsidP="00CC5CC8">
            <w:pPr>
              <w:pStyle w:val="Tableheading"/>
              <w:rPr>
                <w:del w:id="5043" w:author="Abercrombie, Kerrie" w:date="2021-01-20T10:15:00Z"/>
              </w:rPr>
            </w:pPr>
            <w:del w:id="5044" w:author="Abercrombie, Kerrie" w:date="2021-01-20T10:15:00Z">
              <w:r w:rsidDel="00C47B4B">
                <w:delText>Level</w:delText>
              </w:r>
            </w:del>
          </w:p>
        </w:tc>
        <w:tc>
          <w:tcPr>
            <w:tcW w:w="7796" w:type="dxa"/>
            <w:tcBorders>
              <w:bottom w:val="single" w:sz="8" w:space="0" w:color="auto"/>
            </w:tcBorders>
            <w:vAlign w:val="center"/>
          </w:tcPr>
          <w:p w14:paraId="569C276A" w14:textId="65AACA58" w:rsidR="00FE36CA" w:rsidRPr="00FE36CA" w:rsidDel="00C47B4B" w:rsidRDefault="00FE36CA" w:rsidP="00CC5CC8">
            <w:pPr>
              <w:pStyle w:val="Tableheading"/>
              <w:rPr>
                <w:del w:id="5045" w:author="Abercrombie, Kerrie" w:date="2021-01-20T10:15:00Z"/>
              </w:rPr>
            </w:pPr>
            <w:bookmarkStart w:id="5046" w:name="_Toc476983239"/>
            <w:del w:id="5047" w:author="Abercrombie, Kerrie" w:date="2021-01-20T10:15:00Z">
              <w:r w:rsidRPr="00FE36CA" w:rsidDel="00C47B4B">
                <w:delText>D</w:delText>
              </w:r>
              <w:bookmarkEnd w:id="5046"/>
              <w:r w:rsidR="00CC5CC8" w:rsidDel="00C47B4B">
                <w:delText>escription</w:delText>
              </w:r>
            </w:del>
          </w:p>
        </w:tc>
      </w:tr>
      <w:tr w:rsidR="00FE36CA" w:rsidRPr="00FE36CA" w:rsidDel="00C47B4B" w14:paraId="08111D7C" w14:textId="1A6E993C" w:rsidTr="00DA7DB4">
        <w:trPr>
          <w:jc w:val="center"/>
          <w:del w:id="5048" w:author="Abercrombie, Kerrie" w:date="2021-01-20T10:15:00Z"/>
        </w:trPr>
        <w:tc>
          <w:tcPr>
            <w:tcW w:w="1384" w:type="dxa"/>
            <w:tcBorders>
              <w:top w:val="single" w:sz="8" w:space="0" w:color="auto"/>
            </w:tcBorders>
          </w:tcPr>
          <w:p w14:paraId="1EAC46E8" w14:textId="758D03B1" w:rsidR="00FE36CA" w:rsidRPr="00FE36CA" w:rsidDel="00C47B4B" w:rsidRDefault="00FE36CA" w:rsidP="00FE36CA">
            <w:pPr>
              <w:pStyle w:val="Tabletext"/>
              <w:rPr>
                <w:del w:id="5049" w:author="Abercrombie, Kerrie" w:date="2021-01-20T10:15:00Z"/>
              </w:rPr>
            </w:pPr>
            <w:del w:id="5050" w:author="Abercrombie, Kerrie" w:date="2021-01-20T10:15:00Z">
              <w:r w:rsidRPr="00FE36CA" w:rsidDel="00C47B4B">
                <w:delText>LEVEL 1</w:delText>
              </w:r>
            </w:del>
          </w:p>
        </w:tc>
        <w:tc>
          <w:tcPr>
            <w:tcW w:w="7796" w:type="dxa"/>
            <w:tcBorders>
              <w:top w:val="single" w:sz="8" w:space="0" w:color="auto"/>
            </w:tcBorders>
          </w:tcPr>
          <w:p w14:paraId="5228F378" w14:textId="2726E6BD" w:rsidR="00FE36CA" w:rsidRPr="00FE36CA" w:rsidDel="00C47B4B" w:rsidRDefault="00FE36CA" w:rsidP="00FE36CA">
            <w:pPr>
              <w:pStyle w:val="Tabletext"/>
              <w:rPr>
                <w:del w:id="5051" w:author="Abercrombie, Kerrie" w:date="2021-01-20T10:15:00Z"/>
              </w:rPr>
            </w:pPr>
            <w:del w:id="5052" w:author="Abercrombie, Kerrie" w:date="2021-01-20T10:15:00Z">
              <w:r w:rsidRPr="00FE36CA" w:rsidDel="00C47B4B">
                <w:delText xml:space="preserve">The </w:delText>
              </w:r>
              <w:r w:rsidR="00B908C2" w:rsidDel="00C47B4B">
                <w:delText>participant</w:delText>
              </w:r>
              <w:r w:rsidRPr="00FE36CA" w:rsidDel="00C47B4B">
                <w:delText xml:space="preserve"> demonstrates a willingness to learn.</w:delText>
              </w:r>
            </w:del>
          </w:p>
        </w:tc>
      </w:tr>
      <w:tr w:rsidR="00FE36CA" w:rsidRPr="00FE36CA" w:rsidDel="00C47B4B" w14:paraId="2E62E49C" w14:textId="5878930B" w:rsidTr="00CC5CC8">
        <w:trPr>
          <w:jc w:val="center"/>
          <w:del w:id="5053" w:author="Abercrombie, Kerrie" w:date="2021-01-20T10:15:00Z"/>
        </w:trPr>
        <w:tc>
          <w:tcPr>
            <w:tcW w:w="1384" w:type="dxa"/>
          </w:tcPr>
          <w:p w14:paraId="13A4DE30" w14:textId="1FF94B98" w:rsidR="00FE36CA" w:rsidRPr="00FE36CA" w:rsidDel="00C47B4B" w:rsidRDefault="00FE36CA" w:rsidP="00FE36CA">
            <w:pPr>
              <w:pStyle w:val="Tabletext"/>
              <w:rPr>
                <w:del w:id="5054" w:author="Abercrombie, Kerrie" w:date="2021-01-20T10:15:00Z"/>
              </w:rPr>
            </w:pPr>
            <w:del w:id="5055" w:author="Abercrombie, Kerrie" w:date="2021-01-20T10:15:00Z">
              <w:r w:rsidRPr="00FE36CA" w:rsidDel="00C47B4B">
                <w:delText>LEVEL 2</w:delText>
              </w:r>
            </w:del>
          </w:p>
        </w:tc>
        <w:tc>
          <w:tcPr>
            <w:tcW w:w="7796" w:type="dxa"/>
          </w:tcPr>
          <w:p w14:paraId="36EC9D7F" w14:textId="52CE895D" w:rsidR="00FE36CA" w:rsidRPr="00FE36CA" w:rsidDel="00C47B4B" w:rsidRDefault="00FE36CA" w:rsidP="00FE36CA">
            <w:pPr>
              <w:pStyle w:val="Tabletext"/>
              <w:rPr>
                <w:del w:id="5056" w:author="Abercrombie, Kerrie" w:date="2021-01-20T10:15:00Z"/>
              </w:rPr>
            </w:pPr>
            <w:del w:id="5057" w:author="Abercrombie, Kerrie" w:date="2021-01-20T10:15:00Z">
              <w:r w:rsidRPr="00FE36CA" w:rsidDel="00C47B4B">
                <w:delText xml:space="preserve">The </w:delText>
              </w:r>
              <w:r w:rsidR="00B908C2" w:rsidDel="00C47B4B">
                <w:delText>participant</w:delText>
              </w:r>
              <w:r w:rsidRPr="00FE36CA" w:rsidDel="00C47B4B">
                <w:delText xml:space="preserve"> demonstrates active participation in the learning process.</w:delText>
              </w:r>
            </w:del>
          </w:p>
        </w:tc>
      </w:tr>
      <w:tr w:rsidR="00FE36CA" w:rsidRPr="00FE36CA" w:rsidDel="00C47B4B" w14:paraId="5166813F" w14:textId="3A633EFC" w:rsidTr="00CC5CC8">
        <w:trPr>
          <w:jc w:val="center"/>
          <w:del w:id="5058" w:author="Abercrombie, Kerrie" w:date="2021-01-20T10:15:00Z"/>
        </w:trPr>
        <w:tc>
          <w:tcPr>
            <w:tcW w:w="1384" w:type="dxa"/>
          </w:tcPr>
          <w:p w14:paraId="22E8F57D" w14:textId="24ADFA2B" w:rsidR="00FE36CA" w:rsidRPr="00FE36CA" w:rsidDel="00C47B4B" w:rsidRDefault="00FE36CA" w:rsidP="00FE36CA">
            <w:pPr>
              <w:pStyle w:val="Tabletext"/>
              <w:rPr>
                <w:del w:id="5059" w:author="Abercrombie, Kerrie" w:date="2021-01-20T10:15:00Z"/>
              </w:rPr>
            </w:pPr>
            <w:del w:id="5060" w:author="Abercrombie, Kerrie" w:date="2021-01-20T10:15:00Z">
              <w:r w:rsidRPr="00FE36CA" w:rsidDel="00C47B4B">
                <w:delText>LEVEL 3</w:delText>
              </w:r>
            </w:del>
          </w:p>
        </w:tc>
        <w:tc>
          <w:tcPr>
            <w:tcW w:w="7796" w:type="dxa"/>
          </w:tcPr>
          <w:p w14:paraId="5E1E7474" w14:textId="0E06EA9D" w:rsidR="00FE36CA" w:rsidRPr="00FE36CA" w:rsidDel="00C47B4B" w:rsidRDefault="00FE36CA" w:rsidP="00FE36CA">
            <w:pPr>
              <w:pStyle w:val="Tabletext"/>
              <w:rPr>
                <w:del w:id="5061" w:author="Abercrombie, Kerrie" w:date="2021-01-20T10:15:00Z"/>
              </w:rPr>
            </w:pPr>
            <w:del w:id="5062" w:author="Abercrombie, Kerrie" w:date="2021-01-20T10:15:00Z">
              <w:r w:rsidRPr="00FE36CA" w:rsidDel="00C47B4B">
                <w:delText xml:space="preserve">The training positively influences the </w:delText>
              </w:r>
              <w:r w:rsidR="00B908C2" w:rsidDel="00C47B4B">
                <w:delText>participant</w:delText>
              </w:r>
              <w:r w:rsidRPr="00FE36CA" w:rsidDel="00C47B4B">
                <w:delText>’s behaviour and attitude, and there is a measurable increase in knowledge and skills.</w:delText>
              </w:r>
            </w:del>
          </w:p>
        </w:tc>
      </w:tr>
      <w:tr w:rsidR="00FE36CA" w:rsidRPr="00FE36CA" w:rsidDel="00C47B4B" w14:paraId="00654D89" w14:textId="326A2623" w:rsidTr="00CC5CC8">
        <w:trPr>
          <w:jc w:val="center"/>
          <w:del w:id="5063" w:author="Abercrombie, Kerrie" w:date="2021-01-20T10:15:00Z"/>
        </w:trPr>
        <w:tc>
          <w:tcPr>
            <w:tcW w:w="1384" w:type="dxa"/>
          </w:tcPr>
          <w:p w14:paraId="6479386F" w14:textId="0C741AFF" w:rsidR="00FE36CA" w:rsidRPr="00FE36CA" w:rsidDel="00C47B4B" w:rsidRDefault="00FE36CA" w:rsidP="00FE36CA">
            <w:pPr>
              <w:pStyle w:val="Tabletext"/>
              <w:rPr>
                <w:del w:id="5064" w:author="Abercrombie, Kerrie" w:date="2021-01-20T10:15:00Z"/>
              </w:rPr>
            </w:pPr>
            <w:del w:id="5065" w:author="Abercrombie, Kerrie" w:date="2021-01-20T10:15:00Z">
              <w:r w:rsidRPr="00FE36CA" w:rsidDel="00C47B4B">
                <w:delText>LEVEL 4</w:delText>
              </w:r>
            </w:del>
          </w:p>
        </w:tc>
        <w:tc>
          <w:tcPr>
            <w:tcW w:w="7796" w:type="dxa"/>
          </w:tcPr>
          <w:p w14:paraId="1976DF68" w14:textId="04E3CE33" w:rsidR="00FE36CA" w:rsidRPr="00FE36CA" w:rsidDel="00C47B4B" w:rsidRDefault="00FE36CA" w:rsidP="00FE36CA">
            <w:pPr>
              <w:pStyle w:val="Tabletext"/>
              <w:rPr>
                <w:del w:id="5066" w:author="Abercrombie, Kerrie" w:date="2021-01-20T10:15:00Z"/>
              </w:rPr>
            </w:pPr>
            <w:del w:id="5067" w:author="Abercrombie, Kerrie" w:date="2021-01-20T10:15:00Z">
              <w:r w:rsidRPr="00FE36CA" w:rsidDel="00C47B4B">
                <w:delText xml:space="preserve">The </w:delText>
              </w:r>
              <w:r w:rsidR="00B908C2" w:rsidDel="00C47B4B">
                <w:delText>participant</w:delText>
              </w:r>
              <w:r w:rsidRPr="00FE36CA" w:rsidDel="00C47B4B">
                <w:delText xml:space="preserve"> demonstrates the ability to adapt existing knowledge, skills and attitude when dealing with new and unplanned situations.</w:delText>
              </w:r>
            </w:del>
          </w:p>
        </w:tc>
      </w:tr>
      <w:tr w:rsidR="00FE36CA" w:rsidRPr="00FE36CA" w:rsidDel="00C47B4B" w14:paraId="00CC531A" w14:textId="5F8221A7" w:rsidTr="00CC5CC8">
        <w:trPr>
          <w:jc w:val="center"/>
          <w:del w:id="5068" w:author="Abercrombie, Kerrie" w:date="2021-01-20T10:15:00Z"/>
        </w:trPr>
        <w:tc>
          <w:tcPr>
            <w:tcW w:w="1384" w:type="dxa"/>
          </w:tcPr>
          <w:p w14:paraId="495C2F73" w14:textId="2D45DB9E" w:rsidR="00FE36CA" w:rsidRPr="00FE36CA" w:rsidDel="00C47B4B" w:rsidRDefault="00FE36CA" w:rsidP="00FE36CA">
            <w:pPr>
              <w:pStyle w:val="Tabletext"/>
              <w:rPr>
                <w:del w:id="5069" w:author="Abercrombie, Kerrie" w:date="2021-01-20T10:15:00Z"/>
              </w:rPr>
            </w:pPr>
            <w:del w:id="5070" w:author="Abercrombie, Kerrie" w:date="2021-01-20T10:15:00Z">
              <w:r w:rsidRPr="00FE36CA" w:rsidDel="00C47B4B">
                <w:delText>LEVEL 5</w:delText>
              </w:r>
            </w:del>
          </w:p>
        </w:tc>
        <w:tc>
          <w:tcPr>
            <w:tcW w:w="7796" w:type="dxa"/>
          </w:tcPr>
          <w:p w14:paraId="70952ED6" w14:textId="222DEED9" w:rsidR="00FE36CA" w:rsidRPr="00FE36CA" w:rsidDel="00C47B4B" w:rsidRDefault="00FE36CA" w:rsidP="00FE36CA">
            <w:pPr>
              <w:pStyle w:val="Tabletext"/>
              <w:rPr>
                <w:del w:id="5071" w:author="Abercrombie, Kerrie" w:date="2021-01-20T10:15:00Z"/>
              </w:rPr>
            </w:pPr>
            <w:del w:id="5072" w:author="Abercrombie, Kerrie" w:date="2021-01-20T10:15:00Z">
              <w:r w:rsidRPr="00FE36CA" w:rsidDel="00C47B4B">
                <w:delText xml:space="preserve">The </w:delText>
              </w:r>
              <w:r w:rsidR="00B908C2" w:rsidDel="00C47B4B">
                <w:delText>participant</w:delText>
              </w:r>
              <w:r w:rsidRPr="00FE36CA" w:rsidDel="00C47B4B">
                <w:delText xml:space="preserve"> demonstrates a permanent positive change in knowledge, skills and attitude and is ready to positively influence others.</w:delText>
              </w:r>
            </w:del>
          </w:p>
          <w:p w14:paraId="2632AAB9" w14:textId="2436A5C4" w:rsidR="00FE36CA" w:rsidRPr="00FE36CA" w:rsidDel="00C47B4B" w:rsidRDefault="00FE36CA" w:rsidP="00FE36CA">
            <w:pPr>
              <w:pStyle w:val="Tabletext"/>
              <w:rPr>
                <w:del w:id="5073" w:author="Abercrombie, Kerrie" w:date="2021-01-20T10:15:00Z"/>
              </w:rPr>
            </w:pPr>
            <w:del w:id="5074" w:author="Abercrombie, Kerrie" w:date="2021-01-20T10:15:00Z">
              <w:r w:rsidRPr="00FE36CA" w:rsidDel="00C47B4B">
                <w:delText xml:space="preserve">The </w:delText>
              </w:r>
              <w:r w:rsidR="00B908C2" w:rsidDel="00C47B4B">
                <w:delText>participant</w:delText>
              </w:r>
              <w:r w:rsidRPr="00FE36CA" w:rsidDel="00C47B4B">
                <w:delText xml:space="preserve"> may exhibit some positive changes in co-related behaviours.</w:delText>
              </w:r>
            </w:del>
          </w:p>
        </w:tc>
      </w:tr>
    </w:tbl>
    <w:commentRangeEnd w:id="5037"/>
    <w:p w14:paraId="14303A77" w14:textId="45EAD30E" w:rsidR="00FE36CA" w:rsidDel="00C47B4B" w:rsidRDefault="00410DAB" w:rsidP="00FE36CA">
      <w:pPr>
        <w:rPr>
          <w:del w:id="5075" w:author="Abercrombie, Kerrie" w:date="2021-01-20T10:15:00Z"/>
        </w:rPr>
      </w:pPr>
      <w:del w:id="5076" w:author="Abercrombie, Kerrie" w:date="2021-01-20T10:15:00Z">
        <w:r w:rsidDel="00C47B4B">
          <w:rPr>
            <w:rStyle w:val="CommentReference"/>
          </w:rPr>
          <w:commentReference w:id="5037"/>
        </w:r>
      </w:del>
    </w:p>
    <w:p w14:paraId="41A65705" w14:textId="5A928767" w:rsidR="00FE36CA" w:rsidRPr="00FE36CA" w:rsidDel="00344354" w:rsidRDefault="00FE36CA" w:rsidP="00FE36CA">
      <w:pPr>
        <w:pStyle w:val="BodyText"/>
        <w:spacing w:line="216" w:lineRule="atLeast"/>
        <w:rPr>
          <w:del w:id="5077" w:author="Abercrombie, Kerrie" w:date="2021-01-20T10:04:00Z"/>
        </w:rPr>
      </w:pPr>
      <w:del w:id="5078" w:author="Abercrombie, Kerrie" w:date="2021-01-20T10:04:00Z">
        <w:r w:rsidRPr="00FE36CA" w:rsidDel="00344354">
          <w:delText xml:space="preserve">The form and timing of examinations for endorsement as a VTS Operator </w:delText>
        </w:r>
        <w:commentRangeStart w:id="5079"/>
        <w:r w:rsidRPr="00FE36CA" w:rsidDel="00344354">
          <w:delText xml:space="preserve">is a matter for the Competent Authority </w:delText>
        </w:r>
        <w:commentRangeEnd w:id="5079"/>
        <w:r w:rsidR="00410DAB" w:rsidDel="00344354">
          <w:rPr>
            <w:rStyle w:val="CommentReference"/>
          </w:rPr>
          <w:commentReference w:id="5079"/>
        </w:r>
        <w:r w:rsidRPr="00FE36CA" w:rsidDel="00344354">
          <w:delText>concerned.</w:delText>
        </w:r>
      </w:del>
    </w:p>
    <w:p w14:paraId="25654272" w14:textId="0B16ECEE" w:rsidR="00FE36CA" w:rsidRPr="00FE36CA" w:rsidDel="00344354" w:rsidRDefault="00FE36CA" w:rsidP="00FE36CA">
      <w:pPr>
        <w:pStyle w:val="BodyText"/>
        <w:spacing w:line="216" w:lineRule="atLeast"/>
        <w:rPr>
          <w:del w:id="5080" w:author="Abercrombie, Kerrie" w:date="2021-01-20T10:04:00Z"/>
        </w:rPr>
      </w:pPr>
      <w:commentRangeStart w:id="5081"/>
      <w:del w:id="5082" w:author="Abercrombie, Kerrie" w:date="2021-01-20T10:04:00Z">
        <w:r w:rsidRPr="00FE36CA" w:rsidDel="00344354">
          <w:delText xml:space="preserve">An adequate period should be allowed at the end of the course for revision and review of the course content.  </w:delText>
        </w:r>
        <w:commentRangeEnd w:id="5081"/>
        <w:r w:rsidR="00344354" w:rsidDel="00344354">
          <w:rPr>
            <w:rStyle w:val="CommentReference"/>
          </w:rPr>
          <w:commentReference w:id="5081"/>
        </w:r>
        <w:r w:rsidRPr="00FE36CA" w:rsidDel="00344354">
          <w:delText>That period and the time occupied by any examinations would be additional to the times shown in the syllabuses.</w:delText>
        </w:r>
      </w:del>
    </w:p>
    <w:p w14:paraId="6AFF463F" w14:textId="3D5B5555" w:rsidR="00FE36CA" w:rsidRDefault="00FE36CA" w:rsidP="00FE36CA">
      <w:pPr>
        <w:pStyle w:val="BodyText"/>
      </w:pPr>
      <w:del w:id="5083" w:author="Abercrombie, Kerrie" w:date="2021-01-20T10:00:00Z">
        <w:r w:rsidRPr="00410DAB" w:rsidDel="00410DAB">
          <w:rPr>
            <w:highlight w:val="yellow"/>
          </w:rPr>
          <w:delText xml:space="preserve">The </w:delText>
        </w:r>
        <w:commentRangeStart w:id="5084"/>
        <w:r w:rsidRPr="00410DAB" w:rsidDel="00410DAB">
          <w:rPr>
            <w:highlight w:val="yellow"/>
          </w:rPr>
          <w:delText>Competent</w:delText>
        </w:r>
      </w:del>
      <w:commentRangeEnd w:id="5084"/>
      <w:r w:rsidR="00410DAB">
        <w:rPr>
          <w:rStyle w:val="CommentReference"/>
        </w:rPr>
        <w:commentReference w:id="5084"/>
      </w:r>
      <w:del w:id="5085" w:author="Abercrombie, Kerrie" w:date="2021-01-20T10:00:00Z">
        <w:r w:rsidRPr="00410DAB" w:rsidDel="00410DAB">
          <w:rPr>
            <w:highlight w:val="yellow"/>
          </w:rPr>
          <w:delText xml:space="preserve"> Authority may recognize documented evidence including assessments completed for the attainment of related certificates as equivalencies for parts or all specific VTS modules</w:delText>
        </w:r>
      </w:del>
      <w:r w:rsidRPr="00410DAB">
        <w:rPr>
          <w:highlight w:val="yellow"/>
        </w:rPr>
        <w:t>.</w:t>
      </w:r>
    </w:p>
    <w:p w14:paraId="07958AA0" w14:textId="77777777" w:rsidR="00D967BA" w:rsidRDefault="00D967BA">
      <w:pPr>
        <w:spacing w:after="200" w:line="276" w:lineRule="auto"/>
        <w:rPr>
          <w:rFonts w:asciiTheme="majorHAnsi" w:eastAsiaTheme="majorEastAsia" w:hAnsiTheme="majorHAnsi" w:cstheme="majorBidi"/>
          <w:b/>
          <w:bCs/>
          <w:caps/>
          <w:color w:val="00AFAA"/>
          <w:sz w:val="28"/>
        </w:rPr>
      </w:pPr>
      <w:r>
        <w:br w:type="page"/>
      </w:r>
    </w:p>
    <w:p w14:paraId="76FFC22E" w14:textId="77CD78BC" w:rsidR="00FE36CA" w:rsidDel="00344354" w:rsidRDefault="00FE36CA" w:rsidP="00FE36CA">
      <w:pPr>
        <w:pStyle w:val="Heading1"/>
        <w:rPr>
          <w:del w:id="5086" w:author="Abercrombie, Kerrie" w:date="2021-01-20T10:05:00Z"/>
        </w:rPr>
      </w:pPr>
      <w:bookmarkStart w:id="5087" w:name="_Toc62110946"/>
      <w:bookmarkStart w:id="5088" w:name="_Toc62473059"/>
      <w:bookmarkStart w:id="5089" w:name="_Toc62473373"/>
      <w:bookmarkStart w:id="5090" w:name="_Toc62473536"/>
      <w:bookmarkStart w:id="5091" w:name="_Toc62592541"/>
      <w:bookmarkStart w:id="5092" w:name="_Toc62642198"/>
      <w:bookmarkStart w:id="5093" w:name="_Toc62642337"/>
      <w:del w:id="5094" w:author="Abercrombie, Kerrie" w:date="2021-01-20T10:05:00Z">
        <w:r w:rsidDel="00344354">
          <w:delText xml:space="preserve">PRACTICAL </w:delText>
        </w:r>
        <w:commentRangeStart w:id="5095"/>
        <w:r w:rsidDel="00344354">
          <w:delText>TRAINING</w:delText>
        </w:r>
        <w:commentRangeEnd w:id="5095"/>
        <w:r w:rsidR="00344354" w:rsidDel="00344354">
          <w:rPr>
            <w:rStyle w:val="CommentReference"/>
            <w:rFonts w:asciiTheme="minorHAnsi" w:eastAsiaTheme="minorHAnsi" w:hAnsiTheme="minorHAnsi" w:cs="Times New Roman"/>
            <w:b w:val="0"/>
            <w:bCs w:val="0"/>
            <w:caps w:val="0"/>
            <w:color w:val="auto"/>
          </w:rPr>
          <w:commentReference w:id="5095"/>
        </w:r>
        <w:bookmarkEnd w:id="5087"/>
        <w:bookmarkEnd w:id="5088"/>
        <w:bookmarkEnd w:id="5089"/>
        <w:bookmarkEnd w:id="5090"/>
        <w:bookmarkEnd w:id="5091"/>
        <w:bookmarkEnd w:id="5092"/>
        <w:bookmarkEnd w:id="5093"/>
      </w:del>
    </w:p>
    <w:p w14:paraId="3D7BD6EB" w14:textId="209DC04E" w:rsidR="00FE36CA" w:rsidDel="00344354" w:rsidRDefault="00FE36CA" w:rsidP="00FE36CA">
      <w:pPr>
        <w:pStyle w:val="Heading1separatationline"/>
        <w:rPr>
          <w:del w:id="5096" w:author="Abercrombie, Kerrie" w:date="2021-01-20T10:05:00Z"/>
        </w:rPr>
      </w:pPr>
    </w:p>
    <w:p w14:paraId="7BBD171D" w14:textId="67E20B5E" w:rsidR="00FE36CA" w:rsidDel="00344354" w:rsidRDefault="00FE36CA" w:rsidP="00FE36CA">
      <w:pPr>
        <w:pStyle w:val="BodyText"/>
        <w:rPr>
          <w:del w:id="5097" w:author="Abercrombie, Kerrie" w:date="2021-01-20T10:05:00Z"/>
        </w:rPr>
      </w:pPr>
      <w:del w:id="5098" w:author="Abercrombie, Kerrie" w:date="2021-01-20T10:05:00Z">
        <w:r w:rsidRPr="00FE36CA" w:rsidDel="00344354">
          <w:delText>In addition to subject modules; the following are recommended simulated exercises included assessment criteria and recommended duration in hours.</w:delText>
        </w:r>
      </w:del>
    </w:p>
    <w:p w14:paraId="5B4B7AE6" w14:textId="29C5215C" w:rsidR="00FE36CA" w:rsidDel="00344354" w:rsidRDefault="00FE36CA" w:rsidP="008C4757">
      <w:pPr>
        <w:pStyle w:val="Tablecaption"/>
        <w:rPr>
          <w:del w:id="5099" w:author="Abercrombie, Kerrie" w:date="2021-01-20T10:05:00Z"/>
        </w:rPr>
      </w:pPr>
      <w:bookmarkStart w:id="5100" w:name="_Toc531423227"/>
      <w:commentRangeStart w:id="5101"/>
      <w:del w:id="5102" w:author="Abercrombie, Kerrie" w:date="2021-01-20T10:05:00Z">
        <w:r w:rsidDel="00344354">
          <w:delText>Simulation Exercises</w:delText>
        </w:r>
        <w:bookmarkEnd w:id="5100"/>
        <w:commentRangeEnd w:id="5101"/>
        <w:r w:rsidR="005A7821" w:rsidDel="00344354">
          <w:rPr>
            <w:rStyle w:val="CommentReference"/>
            <w:b w:val="0"/>
            <w:bCs w:val="0"/>
            <w:i w:val="0"/>
            <w:color w:val="auto"/>
            <w:u w:val="none"/>
          </w:rPr>
          <w:commentReference w:id="5101"/>
        </w:r>
      </w:del>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68"/>
        <w:gridCol w:w="3528"/>
        <w:gridCol w:w="1351"/>
      </w:tblGrid>
      <w:tr w:rsidR="00FE36CA" w:rsidRPr="00C50983" w:rsidDel="00344354" w14:paraId="25691E5E" w14:textId="38F5920D" w:rsidTr="00DA7DB4">
        <w:trPr>
          <w:tblHeader/>
          <w:jc w:val="center"/>
          <w:del w:id="5103" w:author="Abercrombie, Kerrie" w:date="2021-01-20T10:05:00Z"/>
        </w:trPr>
        <w:tc>
          <w:tcPr>
            <w:tcW w:w="3768" w:type="dxa"/>
            <w:tcBorders>
              <w:bottom w:val="single" w:sz="8" w:space="0" w:color="auto"/>
            </w:tcBorders>
            <w:vAlign w:val="center"/>
          </w:tcPr>
          <w:p w14:paraId="468F120F" w14:textId="0A9D994C" w:rsidR="00FE36CA" w:rsidRPr="00C50983" w:rsidDel="00344354" w:rsidRDefault="00FE36CA" w:rsidP="00CC5CC8">
            <w:pPr>
              <w:pStyle w:val="Tableheading"/>
              <w:rPr>
                <w:del w:id="5104" w:author="Abercrombie, Kerrie" w:date="2021-01-20T10:05:00Z"/>
              </w:rPr>
            </w:pPr>
            <w:del w:id="5105" w:author="Abercrombie, Kerrie" w:date="2021-01-20T10:05:00Z">
              <w:r w:rsidRPr="00C50983" w:rsidDel="00344354">
                <w:delText>Subject</w:delText>
              </w:r>
            </w:del>
          </w:p>
        </w:tc>
        <w:tc>
          <w:tcPr>
            <w:tcW w:w="3528" w:type="dxa"/>
            <w:tcBorders>
              <w:bottom w:val="single" w:sz="8" w:space="0" w:color="auto"/>
            </w:tcBorders>
            <w:vAlign w:val="center"/>
          </w:tcPr>
          <w:p w14:paraId="79B4914D" w14:textId="5B0EA80A" w:rsidR="00FE36CA" w:rsidRPr="00C50983" w:rsidDel="00344354" w:rsidRDefault="00FE36CA" w:rsidP="00CC5CC8">
            <w:pPr>
              <w:pStyle w:val="Tableheading"/>
              <w:rPr>
                <w:del w:id="5106" w:author="Abercrombie, Kerrie" w:date="2021-01-20T10:05:00Z"/>
              </w:rPr>
            </w:pPr>
            <w:del w:id="5107" w:author="Abercrombie, Kerrie" w:date="2021-01-20T10:05:00Z">
              <w:r w:rsidRPr="00C50983" w:rsidDel="00344354">
                <w:delText>Assessment criteria</w:delText>
              </w:r>
            </w:del>
          </w:p>
        </w:tc>
        <w:tc>
          <w:tcPr>
            <w:tcW w:w="1351" w:type="dxa"/>
            <w:tcBorders>
              <w:bottom w:val="single" w:sz="8" w:space="0" w:color="auto"/>
            </w:tcBorders>
            <w:vAlign w:val="center"/>
          </w:tcPr>
          <w:p w14:paraId="1F373E98" w14:textId="5C5160A5" w:rsidR="00FE36CA" w:rsidRPr="00C50983" w:rsidDel="00344354" w:rsidRDefault="00FE36CA" w:rsidP="00CC5CC8">
            <w:pPr>
              <w:pStyle w:val="Tableheading"/>
              <w:rPr>
                <w:del w:id="5108" w:author="Abercrombie, Kerrie" w:date="2021-01-20T10:05:00Z"/>
              </w:rPr>
            </w:pPr>
            <w:del w:id="5109" w:author="Abercrombie, Kerrie" w:date="2021-01-20T10:05:00Z">
              <w:r w:rsidRPr="00C50983" w:rsidDel="00344354">
                <w:delText>Hours</w:delText>
              </w:r>
            </w:del>
          </w:p>
        </w:tc>
      </w:tr>
      <w:tr w:rsidR="00FE36CA" w:rsidRPr="00C50983" w:rsidDel="00344354" w14:paraId="093FDC50" w14:textId="33CD98DF" w:rsidTr="00DA7DB4">
        <w:trPr>
          <w:jc w:val="center"/>
          <w:del w:id="5110" w:author="Abercrombie, Kerrie" w:date="2021-01-20T10:05:00Z"/>
        </w:trPr>
        <w:tc>
          <w:tcPr>
            <w:tcW w:w="3768" w:type="dxa"/>
            <w:tcBorders>
              <w:top w:val="single" w:sz="8" w:space="0" w:color="auto"/>
            </w:tcBorders>
            <w:vAlign w:val="center"/>
          </w:tcPr>
          <w:p w14:paraId="4CBECB1F" w14:textId="3FF0DD15" w:rsidR="00FE36CA" w:rsidRPr="00FE36CA" w:rsidDel="00344354" w:rsidRDefault="00FE36CA" w:rsidP="00CC5CC8">
            <w:pPr>
              <w:pStyle w:val="Tabletext"/>
              <w:rPr>
                <w:del w:id="5111" w:author="Abercrombie, Kerrie" w:date="2021-01-20T10:05:00Z"/>
                <w:b/>
              </w:rPr>
            </w:pPr>
            <w:del w:id="5112" w:author="Abercrombie, Kerrie" w:date="2021-01-20T10:05:00Z">
              <w:r w:rsidRPr="00FE36CA" w:rsidDel="00344354">
                <w:rPr>
                  <w:b/>
                </w:rPr>
                <w:delText>Basic skills</w:delText>
              </w:r>
            </w:del>
          </w:p>
          <w:p w14:paraId="4E834F55" w14:textId="37B3506D" w:rsidR="00FE36CA" w:rsidRPr="00C50983" w:rsidDel="00344354" w:rsidRDefault="00FE36CA" w:rsidP="00CA6159">
            <w:pPr>
              <w:pStyle w:val="Tabletext"/>
              <w:numPr>
                <w:ilvl w:val="0"/>
                <w:numId w:val="51"/>
              </w:numPr>
              <w:rPr>
                <w:del w:id="5113" w:author="Abercrombie, Kerrie" w:date="2021-01-20T10:05:00Z"/>
              </w:rPr>
            </w:pPr>
            <w:del w:id="5114" w:author="Abercrombie, Kerrie" w:date="2021-01-20T10:05:00Z">
              <w:r w:rsidRPr="00C50983" w:rsidDel="00344354">
                <w:delText xml:space="preserve">Monitoring and identification </w:delText>
              </w:r>
            </w:del>
          </w:p>
          <w:p w14:paraId="1E875F60" w14:textId="75212E0D" w:rsidR="00FE36CA" w:rsidRPr="00C50983" w:rsidDel="00344354" w:rsidRDefault="00FE36CA" w:rsidP="00CA6159">
            <w:pPr>
              <w:pStyle w:val="Tabletext"/>
              <w:numPr>
                <w:ilvl w:val="0"/>
                <w:numId w:val="51"/>
              </w:numPr>
              <w:rPr>
                <w:del w:id="5115" w:author="Abercrombie, Kerrie" w:date="2021-01-20T10:05:00Z"/>
              </w:rPr>
            </w:pPr>
            <w:del w:id="5116" w:author="Abercrombie, Kerrie" w:date="2021-01-20T10:05:00Z">
              <w:r w:rsidRPr="00C50983" w:rsidDel="00344354">
                <w:delText>Communication co-ordination</w:delText>
              </w:r>
            </w:del>
          </w:p>
          <w:p w14:paraId="4A62A424" w14:textId="14F09B5E" w:rsidR="00FE36CA" w:rsidRPr="00C50983" w:rsidDel="00344354" w:rsidRDefault="00FE36CA" w:rsidP="00CA6159">
            <w:pPr>
              <w:pStyle w:val="Tabletext"/>
              <w:numPr>
                <w:ilvl w:val="0"/>
                <w:numId w:val="51"/>
              </w:numPr>
              <w:rPr>
                <w:del w:id="5117" w:author="Abercrombie, Kerrie" w:date="2021-01-20T10:05:00Z"/>
              </w:rPr>
            </w:pPr>
            <w:del w:id="5118" w:author="Abercrombie, Kerrie" w:date="2021-01-20T10:05:00Z">
              <w:r w:rsidRPr="00C50983" w:rsidDel="00344354">
                <w:delText>Evaluation and interpretation of the traffic situation</w:delText>
              </w:r>
            </w:del>
          </w:p>
          <w:p w14:paraId="453FD0BF" w14:textId="6D851553" w:rsidR="00FE36CA" w:rsidRPr="00C50983" w:rsidDel="00344354" w:rsidRDefault="00FE36CA" w:rsidP="00CA6159">
            <w:pPr>
              <w:pStyle w:val="Tabletext"/>
              <w:numPr>
                <w:ilvl w:val="0"/>
                <w:numId w:val="51"/>
              </w:numPr>
              <w:rPr>
                <w:del w:id="5119" w:author="Abercrombie, Kerrie" w:date="2021-01-20T10:05:00Z"/>
              </w:rPr>
            </w:pPr>
            <w:del w:id="5120" w:author="Abercrombie, Kerrie" w:date="2021-01-20T10:05:00Z">
              <w:r w:rsidRPr="00C50983" w:rsidDel="00344354">
                <w:delText>Log keeping, recording and reporting</w:delText>
              </w:r>
            </w:del>
          </w:p>
        </w:tc>
        <w:tc>
          <w:tcPr>
            <w:tcW w:w="3528" w:type="dxa"/>
            <w:tcBorders>
              <w:top w:val="single" w:sz="8" w:space="0" w:color="auto"/>
            </w:tcBorders>
            <w:vAlign w:val="center"/>
          </w:tcPr>
          <w:p w14:paraId="5595DC3D" w14:textId="2590097D" w:rsidR="00FE36CA" w:rsidDel="00344354" w:rsidRDefault="00FE36CA" w:rsidP="00CC5CC8">
            <w:pPr>
              <w:pStyle w:val="Tabletext"/>
              <w:rPr>
                <w:del w:id="5121" w:author="Abercrombie, Kerrie" w:date="2021-01-20T10:05:00Z"/>
              </w:rPr>
            </w:pPr>
          </w:p>
          <w:p w14:paraId="3C37F6CB" w14:textId="21C8CF76" w:rsidR="00FE36CA" w:rsidRPr="00C50983" w:rsidDel="00344354" w:rsidRDefault="00FE36CA" w:rsidP="00CC5CC8">
            <w:pPr>
              <w:pStyle w:val="Tabletext"/>
              <w:rPr>
                <w:del w:id="5122" w:author="Abercrombie, Kerrie" w:date="2021-01-20T10:05:00Z"/>
              </w:rPr>
            </w:pPr>
            <w:del w:id="5123" w:author="Abercrombie, Kerrie" w:date="2021-01-20T10:05:00Z">
              <w:r w:rsidRPr="00C50983" w:rsidDel="00344354">
                <w:delText>Ability to identify, correctly interpret and handle reports from five simulated vessels.</w:delText>
              </w:r>
            </w:del>
          </w:p>
        </w:tc>
        <w:tc>
          <w:tcPr>
            <w:tcW w:w="1351" w:type="dxa"/>
            <w:tcBorders>
              <w:top w:val="single" w:sz="8" w:space="0" w:color="auto"/>
            </w:tcBorders>
            <w:vAlign w:val="center"/>
          </w:tcPr>
          <w:p w14:paraId="4A03A78E" w14:textId="2FCBAD8C" w:rsidR="00FE36CA" w:rsidRPr="00C50983" w:rsidDel="00344354" w:rsidRDefault="00FE36CA" w:rsidP="00CC5CC8">
            <w:pPr>
              <w:pStyle w:val="Tabletext"/>
              <w:rPr>
                <w:del w:id="5124" w:author="Abercrombie, Kerrie" w:date="2021-01-20T10:05:00Z"/>
              </w:rPr>
            </w:pPr>
            <w:del w:id="5125" w:author="Abercrombie, Kerrie" w:date="2021-01-20T10:05:00Z">
              <w:r w:rsidRPr="00C50983" w:rsidDel="00344354">
                <w:delText>20</w:delText>
              </w:r>
            </w:del>
          </w:p>
        </w:tc>
      </w:tr>
      <w:tr w:rsidR="00FE36CA" w:rsidRPr="00C50983" w:rsidDel="00344354" w14:paraId="4426FCC5" w14:textId="2A4D316E" w:rsidTr="00CC5CC8">
        <w:trPr>
          <w:jc w:val="center"/>
          <w:del w:id="5126" w:author="Abercrombie, Kerrie" w:date="2021-01-20T10:05:00Z"/>
        </w:trPr>
        <w:tc>
          <w:tcPr>
            <w:tcW w:w="3768" w:type="dxa"/>
            <w:vAlign w:val="center"/>
          </w:tcPr>
          <w:p w14:paraId="71F3A7DA" w14:textId="32A517D0" w:rsidR="00FE36CA" w:rsidRPr="00FE36CA" w:rsidDel="00344354" w:rsidRDefault="00FE36CA" w:rsidP="00CC5CC8">
            <w:pPr>
              <w:pStyle w:val="Tabletext"/>
              <w:rPr>
                <w:del w:id="5127" w:author="Abercrombie, Kerrie" w:date="2021-01-20T10:05:00Z"/>
                <w:b/>
              </w:rPr>
            </w:pPr>
            <w:del w:id="5128" w:author="Abercrombie, Kerrie" w:date="2021-01-20T10:05:00Z">
              <w:r w:rsidRPr="00FE36CA" w:rsidDel="00344354">
                <w:rPr>
                  <w:b/>
                </w:rPr>
                <w:delText>Traffic interaction and conflict resolution</w:delText>
              </w:r>
            </w:del>
          </w:p>
          <w:p w14:paraId="2B7B3847" w14:textId="028F5FCE" w:rsidR="00FE36CA" w:rsidRPr="00C50983" w:rsidDel="00344354" w:rsidRDefault="00FE36CA" w:rsidP="00CA6159">
            <w:pPr>
              <w:pStyle w:val="Tabletext"/>
              <w:numPr>
                <w:ilvl w:val="0"/>
                <w:numId w:val="52"/>
              </w:numPr>
              <w:rPr>
                <w:del w:id="5129" w:author="Abercrombie, Kerrie" w:date="2021-01-20T10:05:00Z"/>
              </w:rPr>
            </w:pPr>
            <w:del w:id="5130" w:author="Abercrombie, Kerrie" w:date="2021-01-20T10:05:00Z">
              <w:r w:rsidRPr="00C50983" w:rsidDel="00344354">
                <w:delText>Waterway management in multi-ship scenarios</w:delText>
              </w:r>
            </w:del>
          </w:p>
          <w:p w14:paraId="312ACCCB" w14:textId="515B2220" w:rsidR="00FE36CA" w:rsidRPr="00C50983" w:rsidDel="00344354" w:rsidRDefault="00FE36CA" w:rsidP="00CA6159">
            <w:pPr>
              <w:pStyle w:val="Tabletext"/>
              <w:numPr>
                <w:ilvl w:val="0"/>
                <w:numId w:val="52"/>
              </w:numPr>
              <w:rPr>
                <w:del w:id="5131" w:author="Abercrombie, Kerrie" w:date="2021-01-20T10:05:00Z"/>
              </w:rPr>
            </w:pPr>
            <w:del w:id="5132" w:author="Abercrombie, Kerrie" w:date="2021-01-20T10:05:00Z">
              <w:r w:rsidRPr="00C50983" w:rsidDel="00344354">
                <w:delText>Anticipation and projection of traffic patterns</w:delText>
              </w:r>
            </w:del>
          </w:p>
          <w:p w14:paraId="51FF48C8" w14:textId="3038F9A0" w:rsidR="00FE36CA" w:rsidRPr="00C50983" w:rsidDel="00344354" w:rsidRDefault="00FE36CA" w:rsidP="00CA6159">
            <w:pPr>
              <w:pStyle w:val="Tabletext"/>
              <w:numPr>
                <w:ilvl w:val="0"/>
                <w:numId w:val="52"/>
              </w:numPr>
              <w:rPr>
                <w:del w:id="5133" w:author="Abercrombie, Kerrie" w:date="2021-01-20T10:05:00Z"/>
              </w:rPr>
            </w:pPr>
            <w:del w:id="5134" w:author="Abercrombie, Kerrie" w:date="2021-01-20T10:05:00Z">
              <w:r w:rsidRPr="00C50983" w:rsidDel="00344354">
                <w:delText>Critical areas</w:delText>
              </w:r>
            </w:del>
          </w:p>
          <w:p w14:paraId="499813F8" w14:textId="14CD2AFF" w:rsidR="00FE36CA" w:rsidRPr="00C50983" w:rsidDel="00344354" w:rsidRDefault="00FE36CA" w:rsidP="00CA6159">
            <w:pPr>
              <w:pStyle w:val="Tabletext"/>
              <w:numPr>
                <w:ilvl w:val="0"/>
                <w:numId w:val="52"/>
              </w:numPr>
              <w:rPr>
                <w:del w:id="5135" w:author="Abercrombie, Kerrie" w:date="2021-01-20T10:05:00Z"/>
              </w:rPr>
            </w:pPr>
            <w:del w:id="5136" w:author="Abercrombie, Kerrie" w:date="2021-01-20T10:05:00Z">
              <w:r w:rsidRPr="00C50983" w:rsidDel="00344354">
                <w:delText>Vessels overtaking and approaching each other</w:delText>
              </w:r>
            </w:del>
          </w:p>
          <w:p w14:paraId="6A42FFD6" w14:textId="1DF73123" w:rsidR="00FE36CA" w:rsidRPr="00C50983" w:rsidDel="00344354" w:rsidRDefault="00FE36CA" w:rsidP="00CA6159">
            <w:pPr>
              <w:pStyle w:val="Tabletext"/>
              <w:numPr>
                <w:ilvl w:val="0"/>
                <w:numId w:val="52"/>
              </w:numPr>
              <w:rPr>
                <w:del w:id="5137" w:author="Abercrombie, Kerrie" w:date="2021-01-20T10:05:00Z"/>
              </w:rPr>
            </w:pPr>
            <w:del w:id="5138" w:author="Abercrombie, Kerrie" w:date="2021-01-20T10:05:00Z">
              <w:r w:rsidRPr="00C50983" w:rsidDel="00344354">
                <w:delText>VTS sailing/route plans, including those for deep draught vessels</w:delText>
              </w:r>
            </w:del>
          </w:p>
        </w:tc>
        <w:tc>
          <w:tcPr>
            <w:tcW w:w="3528" w:type="dxa"/>
            <w:vAlign w:val="center"/>
          </w:tcPr>
          <w:p w14:paraId="09FE2E19" w14:textId="2F24BD8B" w:rsidR="00FE36CA" w:rsidDel="00344354" w:rsidRDefault="00FE36CA" w:rsidP="00CC5CC8">
            <w:pPr>
              <w:pStyle w:val="Tabletext"/>
              <w:ind w:left="0"/>
              <w:rPr>
                <w:del w:id="5139" w:author="Abercrombie, Kerrie" w:date="2021-01-20T10:05:00Z"/>
              </w:rPr>
            </w:pPr>
          </w:p>
          <w:p w14:paraId="275DA06A" w14:textId="1B57BDC1" w:rsidR="00FE36CA" w:rsidRPr="00FE36CA" w:rsidDel="00344354" w:rsidRDefault="00FE36CA" w:rsidP="00CC5CC8">
            <w:pPr>
              <w:pStyle w:val="Tabletext"/>
              <w:rPr>
                <w:del w:id="5140" w:author="Abercrombie, Kerrie" w:date="2021-01-20T10:05:00Z"/>
              </w:rPr>
            </w:pPr>
            <w:del w:id="5141" w:author="Abercrombie, Kerrie" w:date="2021-01-20T10:05:00Z">
              <w:r w:rsidRPr="00FE36CA" w:rsidDel="00344354">
                <w:delText>Ability to identify, correctly interpret and deal with up to five simulated vessels in complex situations.</w:delText>
              </w:r>
            </w:del>
          </w:p>
          <w:p w14:paraId="4DDFDD05" w14:textId="10175B19" w:rsidR="00FE36CA" w:rsidRPr="00C50983" w:rsidDel="00344354" w:rsidRDefault="00FE36CA" w:rsidP="00CC5CC8">
            <w:pPr>
              <w:pStyle w:val="Tabletext"/>
              <w:rPr>
                <w:del w:id="5142" w:author="Abercrombie, Kerrie" w:date="2021-01-20T10:05:00Z"/>
              </w:rPr>
            </w:pPr>
            <w:del w:id="5143" w:author="Abercrombie, Kerrie" w:date="2021-01-20T10:05:00Z">
              <w:r w:rsidRPr="00C50983" w:rsidDel="00344354">
                <w:delText>Ability to prepare VTS sailing or route plans, to monitor their execution and amend them due to unforeseen circumstances.</w:delText>
              </w:r>
            </w:del>
          </w:p>
        </w:tc>
        <w:tc>
          <w:tcPr>
            <w:tcW w:w="1351" w:type="dxa"/>
            <w:vAlign w:val="center"/>
          </w:tcPr>
          <w:p w14:paraId="202EF2D8" w14:textId="6B0E9A95" w:rsidR="00FE36CA" w:rsidRPr="00C50983" w:rsidDel="00344354" w:rsidRDefault="00FE36CA" w:rsidP="00CC5CC8">
            <w:pPr>
              <w:pStyle w:val="Tabletext"/>
              <w:rPr>
                <w:del w:id="5144" w:author="Abercrombie, Kerrie" w:date="2021-01-20T10:05:00Z"/>
              </w:rPr>
            </w:pPr>
            <w:del w:id="5145" w:author="Abercrombie, Kerrie" w:date="2021-01-20T10:05:00Z">
              <w:r w:rsidRPr="00C50983" w:rsidDel="00344354">
                <w:delText>60</w:delText>
              </w:r>
            </w:del>
          </w:p>
        </w:tc>
      </w:tr>
      <w:tr w:rsidR="00FE36CA" w:rsidRPr="00C50983" w:rsidDel="00344354" w14:paraId="20434766" w14:textId="795A0359" w:rsidTr="00CC5CC8">
        <w:trPr>
          <w:jc w:val="center"/>
          <w:del w:id="5146" w:author="Abercrombie, Kerrie" w:date="2021-01-20T10:05:00Z"/>
        </w:trPr>
        <w:tc>
          <w:tcPr>
            <w:tcW w:w="3768" w:type="dxa"/>
            <w:vAlign w:val="center"/>
          </w:tcPr>
          <w:p w14:paraId="26BBE32A" w14:textId="6E6E00A1" w:rsidR="00FE36CA" w:rsidRPr="00FE36CA" w:rsidDel="00344354" w:rsidRDefault="00FE36CA" w:rsidP="00CC5CC8">
            <w:pPr>
              <w:pStyle w:val="Tabletext"/>
              <w:rPr>
                <w:del w:id="5147" w:author="Abercrombie, Kerrie" w:date="2021-01-20T10:05:00Z"/>
                <w:b/>
              </w:rPr>
            </w:pPr>
            <w:del w:id="5148" w:author="Abercrombie, Kerrie" w:date="2021-01-20T10:05:00Z">
              <w:r w:rsidRPr="00FE36CA" w:rsidDel="00344354">
                <w:rPr>
                  <w:b/>
                </w:rPr>
                <w:delText>Emergencies and special situations</w:delText>
              </w:r>
            </w:del>
          </w:p>
          <w:p w14:paraId="110694AF" w14:textId="64859AD6" w:rsidR="00FE36CA" w:rsidRPr="00C50983" w:rsidDel="00344354" w:rsidRDefault="00FE36CA" w:rsidP="00CA6159">
            <w:pPr>
              <w:pStyle w:val="Tabletext"/>
              <w:numPr>
                <w:ilvl w:val="0"/>
                <w:numId w:val="53"/>
              </w:numPr>
              <w:rPr>
                <w:del w:id="5149" w:author="Abercrombie, Kerrie" w:date="2021-01-20T10:05:00Z"/>
              </w:rPr>
            </w:pPr>
            <w:del w:id="5150" w:author="Abercrombie, Kerrie" w:date="2021-01-20T10:05:00Z">
              <w:r w:rsidRPr="00C50983" w:rsidDel="00344354">
                <w:delText>Contingency plans</w:delText>
              </w:r>
            </w:del>
          </w:p>
          <w:p w14:paraId="4482A98F" w14:textId="7491F4E2" w:rsidR="00FE36CA" w:rsidRPr="00C50983" w:rsidDel="00344354" w:rsidRDefault="00FE36CA" w:rsidP="00CA6159">
            <w:pPr>
              <w:pStyle w:val="Tabletext"/>
              <w:numPr>
                <w:ilvl w:val="0"/>
                <w:numId w:val="53"/>
              </w:numPr>
              <w:rPr>
                <w:del w:id="5151" w:author="Abercrombie, Kerrie" w:date="2021-01-20T10:05:00Z"/>
              </w:rPr>
            </w:pPr>
            <w:del w:id="5152" w:author="Abercrombie, Kerrie" w:date="2021-01-20T10:05:00Z">
              <w:r w:rsidRPr="00C50983" w:rsidDel="00344354">
                <w:delText>Adverse weather conditions</w:delText>
              </w:r>
            </w:del>
          </w:p>
          <w:p w14:paraId="63AF9E53" w14:textId="1E6C6695" w:rsidR="00FE36CA" w:rsidRPr="00C50983" w:rsidDel="00344354" w:rsidRDefault="00FE36CA" w:rsidP="00CA6159">
            <w:pPr>
              <w:pStyle w:val="Tabletext"/>
              <w:numPr>
                <w:ilvl w:val="0"/>
                <w:numId w:val="53"/>
              </w:numPr>
              <w:rPr>
                <w:del w:id="5153" w:author="Abercrombie, Kerrie" w:date="2021-01-20T10:05:00Z"/>
              </w:rPr>
            </w:pPr>
            <w:del w:id="5154" w:author="Abercrombie, Kerrie" w:date="2021-01-20T10:05:00Z">
              <w:r w:rsidRPr="00C50983" w:rsidDel="00344354">
                <w:delText>Special vessels and those with restricted manoeuvrability</w:delText>
              </w:r>
            </w:del>
          </w:p>
          <w:p w14:paraId="6359CC03" w14:textId="3FA82BEF" w:rsidR="00FE36CA" w:rsidRPr="00C50983" w:rsidDel="00344354" w:rsidRDefault="00FE36CA" w:rsidP="00CA6159">
            <w:pPr>
              <w:pStyle w:val="Tabletext"/>
              <w:numPr>
                <w:ilvl w:val="0"/>
                <w:numId w:val="53"/>
              </w:numPr>
              <w:rPr>
                <w:del w:id="5155" w:author="Abercrombie, Kerrie" w:date="2021-01-20T10:05:00Z"/>
              </w:rPr>
            </w:pPr>
            <w:del w:id="5156" w:author="Abercrombie, Kerrie" w:date="2021-01-20T10:05:00Z">
              <w:r w:rsidRPr="00C50983" w:rsidDel="00344354">
                <w:delText>Internal and external emergencies</w:delText>
              </w:r>
            </w:del>
          </w:p>
        </w:tc>
        <w:tc>
          <w:tcPr>
            <w:tcW w:w="3528" w:type="dxa"/>
            <w:vAlign w:val="center"/>
          </w:tcPr>
          <w:p w14:paraId="06F48495" w14:textId="6C5D35FD" w:rsidR="00FE36CA" w:rsidRPr="00FE36CA" w:rsidDel="00344354" w:rsidRDefault="00FE36CA" w:rsidP="00CC5CC8">
            <w:pPr>
              <w:pStyle w:val="Tabletext"/>
              <w:rPr>
                <w:del w:id="5157" w:author="Abercrombie, Kerrie" w:date="2021-01-20T10:05:00Z"/>
              </w:rPr>
            </w:pPr>
            <w:del w:id="5158" w:author="Abercrombie, Kerrie" w:date="2021-01-20T10:05:00Z">
              <w:r w:rsidRPr="00FE36CA" w:rsidDel="00344354">
                <w:delText>Ability to identify, correctly interpret data and handle reports from 20 simulated vessels during emergencies and special situations.</w:delText>
              </w:r>
            </w:del>
          </w:p>
        </w:tc>
        <w:tc>
          <w:tcPr>
            <w:tcW w:w="1351" w:type="dxa"/>
            <w:vAlign w:val="center"/>
          </w:tcPr>
          <w:p w14:paraId="6D8EF469" w14:textId="4EED1C0D" w:rsidR="00FE36CA" w:rsidRPr="00C50983" w:rsidDel="00344354" w:rsidRDefault="00FE36CA" w:rsidP="00CC5CC8">
            <w:pPr>
              <w:pStyle w:val="Tabletext"/>
              <w:rPr>
                <w:del w:id="5159" w:author="Abercrombie, Kerrie" w:date="2021-01-20T10:05:00Z"/>
              </w:rPr>
            </w:pPr>
            <w:del w:id="5160" w:author="Abercrombie, Kerrie" w:date="2021-01-20T10:05:00Z">
              <w:r w:rsidRPr="00C50983" w:rsidDel="00344354">
                <w:delText>20</w:delText>
              </w:r>
            </w:del>
          </w:p>
        </w:tc>
      </w:tr>
    </w:tbl>
    <w:p w14:paraId="79B6B320" w14:textId="77777777" w:rsidR="00FE36CA" w:rsidRPr="00FE36CA" w:rsidRDefault="00FE36CA" w:rsidP="00FE36CA">
      <w:pPr>
        <w:pStyle w:val="BodyText"/>
      </w:pPr>
    </w:p>
    <w:p w14:paraId="13A30EC5" w14:textId="77777777" w:rsidR="00D967BA" w:rsidRDefault="00D967BA" w:rsidP="00513460">
      <w:pPr>
        <w:pStyle w:val="Part"/>
        <w:sectPr w:rsidR="00D967BA" w:rsidSect="002C764C">
          <w:pgSz w:w="11906" w:h="16838" w:code="9"/>
          <w:pgMar w:top="1134" w:right="794" w:bottom="1134" w:left="907" w:header="851" w:footer="851" w:gutter="0"/>
          <w:cols w:space="708"/>
          <w:docGrid w:linePitch="360"/>
        </w:sectPr>
      </w:pPr>
      <w:bookmarkStart w:id="5161" w:name="_Toc419881221"/>
    </w:p>
    <w:p w14:paraId="4D69F3D3" w14:textId="599CA6FA" w:rsidR="0042518D" w:rsidRPr="00093294" w:rsidRDefault="00D967BA" w:rsidP="00513460">
      <w:pPr>
        <w:pStyle w:val="Part"/>
      </w:pPr>
      <w:r>
        <w:t xml:space="preserve"> </w:t>
      </w:r>
      <w:bookmarkStart w:id="5162" w:name="_Toc62642338"/>
      <w:r w:rsidR="0042518D" w:rsidRPr="00093294">
        <w:t>COURSE MODULES</w:t>
      </w:r>
      <w:bookmarkEnd w:id="5162"/>
    </w:p>
    <w:p w14:paraId="74BBC3C2" w14:textId="2CF4B045" w:rsidR="0042518D" w:rsidRDefault="00D967BA" w:rsidP="0042518D">
      <w:pPr>
        <w:pStyle w:val="BodyText"/>
      </w:pPr>
      <w:r w:rsidRPr="00D967BA">
        <w:t xml:space="preserve">The complete course comprises eight modules, each of which deals with a specific subject representing a requirement or function of a VTS Operator, followed by simulated exercises and assessment intended to be representative of events and incidents likely to be experienced in a VTS centre. </w:t>
      </w:r>
      <w:r>
        <w:t xml:space="preserve"> </w:t>
      </w:r>
      <w:r w:rsidRPr="00D967BA">
        <w:t>The recommended duration in hours do not include the time necessary for examinations or tests of proficiency.</w:t>
      </w:r>
    </w:p>
    <w:p w14:paraId="7B0BDCEE" w14:textId="77777777" w:rsidR="009D6D6A" w:rsidRPr="00093294" w:rsidRDefault="009D6D6A" w:rsidP="0042518D">
      <w:pPr>
        <w:pStyle w:val="BodyText"/>
      </w:pPr>
    </w:p>
    <w:p w14:paraId="4E4CBE4B" w14:textId="77777777" w:rsidR="000D7C1A" w:rsidRDefault="000D7C1A" w:rsidP="008C4757">
      <w:pPr>
        <w:pStyle w:val="Tablecaption"/>
        <w:sectPr w:rsidR="000D7C1A" w:rsidSect="009D6D6A">
          <w:pgSz w:w="11906" w:h="16838" w:code="9"/>
          <w:pgMar w:top="1134" w:right="794" w:bottom="1134" w:left="907" w:header="851" w:footer="851" w:gutter="0"/>
          <w:cols w:space="708"/>
          <w:docGrid w:linePitch="360"/>
        </w:sectPr>
      </w:pPr>
      <w:bookmarkStart w:id="5163" w:name="_Toc443313836"/>
    </w:p>
    <w:p w14:paraId="6251EF12" w14:textId="0B476BD7" w:rsidR="0042518D" w:rsidRPr="00093294" w:rsidRDefault="00D967BA" w:rsidP="008C4757">
      <w:pPr>
        <w:pStyle w:val="Tablecaption"/>
      </w:pPr>
      <w:bookmarkStart w:id="5164" w:name="_Toc531423228"/>
      <w:r>
        <w:t>Recommend</w:t>
      </w:r>
      <w:r w:rsidR="00C96A9D">
        <w:t>ed</w:t>
      </w:r>
      <w:r w:rsidR="0042518D" w:rsidRPr="00093294">
        <w:t xml:space="preserve"> Course </w:t>
      </w:r>
      <w:bookmarkEnd w:id="5163"/>
      <w:r>
        <w:t>Hours</w:t>
      </w:r>
      <w:bookmarkEnd w:id="5164"/>
    </w:p>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555"/>
        <w:gridCol w:w="1559"/>
        <w:gridCol w:w="4888"/>
        <w:gridCol w:w="4225"/>
      </w:tblGrid>
      <w:tr w:rsidR="00254321" w:rsidRPr="00AD146F" w:rsidDel="000313E3" w14:paraId="60AB5978" w14:textId="0131D682" w:rsidTr="00CA6159">
        <w:trPr>
          <w:trHeight w:val="286"/>
          <w:tblHeader/>
          <w:del w:id="5165" w:author="Jillian Carson-Jackson" w:date="2020-12-27T15:06:00Z"/>
        </w:trPr>
        <w:tc>
          <w:tcPr>
            <w:tcW w:w="2693" w:type="dxa"/>
            <w:vMerge w:val="restart"/>
            <w:vAlign w:val="center"/>
          </w:tcPr>
          <w:p w14:paraId="6B34E7CD" w14:textId="47F643FA" w:rsidR="00254321" w:rsidRPr="00CA6159" w:rsidDel="000313E3" w:rsidRDefault="00254321" w:rsidP="00254321">
            <w:pPr>
              <w:pStyle w:val="Tableheading"/>
              <w:rPr>
                <w:del w:id="5166" w:author="Jillian Carson-Jackson" w:date="2020-12-27T15:06:00Z"/>
                <w:sz w:val="16"/>
                <w:szCs w:val="16"/>
              </w:rPr>
            </w:pPr>
            <w:del w:id="5167" w:author="Jillian Carson-Jackson" w:date="2020-12-27T15:06:00Z">
              <w:r w:rsidRPr="00CA6159" w:rsidDel="000313E3">
                <w:rPr>
                  <w:sz w:val="16"/>
                  <w:szCs w:val="16"/>
                </w:rPr>
                <w:delText>Module / Subject</w:delText>
              </w:r>
            </w:del>
          </w:p>
        </w:tc>
        <w:tc>
          <w:tcPr>
            <w:tcW w:w="3114" w:type="dxa"/>
            <w:gridSpan w:val="2"/>
            <w:vAlign w:val="center"/>
          </w:tcPr>
          <w:p w14:paraId="06BE4B9A" w14:textId="43E4D01F" w:rsidR="00254321" w:rsidRPr="00CA6159" w:rsidDel="000313E3" w:rsidRDefault="00254321" w:rsidP="00254321">
            <w:pPr>
              <w:pStyle w:val="Tableheading"/>
              <w:rPr>
                <w:del w:id="5168" w:author="Jillian Carson-Jackson" w:date="2020-12-27T15:06:00Z"/>
                <w:sz w:val="16"/>
                <w:szCs w:val="16"/>
              </w:rPr>
            </w:pPr>
            <w:del w:id="5169" w:author="Jillian Carson-Jackson" w:date="2020-12-27T15:06:00Z">
              <w:r w:rsidRPr="00CA6159" w:rsidDel="000313E3">
                <w:rPr>
                  <w:sz w:val="16"/>
                  <w:szCs w:val="16"/>
                </w:rPr>
                <w:delText>Recommended Duration in Hours</w:delText>
              </w:r>
            </w:del>
          </w:p>
        </w:tc>
        <w:tc>
          <w:tcPr>
            <w:tcW w:w="9113" w:type="dxa"/>
            <w:gridSpan w:val="2"/>
            <w:vMerge w:val="restart"/>
            <w:vAlign w:val="center"/>
          </w:tcPr>
          <w:p w14:paraId="0545C536" w14:textId="3BDBFAD0" w:rsidR="00254321" w:rsidRPr="00CA6159" w:rsidDel="000313E3" w:rsidRDefault="00254321" w:rsidP="00254321">
            <w:pPr>
              <w:pStyle w:val="Tableheading"/>
              <w:rPr>
                <w:del w:id="5170" w:author="Jillian Carson-Jackson" w:date="2020-12-27T15:06:00Z"/>
                <w:sz w:val="16"/>
                <w:szCs w:val="16"/>
              </w:rPr>
            </w:pPr>
            <w:del w:id="5171" w:author="Jillian Carson-Jackson" w:date="2020-12-27T15:06:00Z">
              <w:r w:rsidRPr="00CA6159" w:rsidDel="000313E3">
                <w:rPr>
                  <w:sz w:val="16"/>
                  <w:szCs w:val="16"/>
                </w:rPr>
                <w:delText>Remarks</w:delText>
              </w:r>
              <w:r w:rsidRPr="00CA6159" w:rsidDel="000313E3">
                <w:rPr>
                  <w:sz w:val="16"/>
                  <w:szCs w:val="16"/>
                  <w:vertAlign w:val="superscript"/>
                </w:rPr>
                <w:delText>2</w:delText>
              </w:r>
            </w:del>
          </w:p>
        </w:tc>
      </w:tr>
      <w:tr w:rsidR="00254321" w:rsidRPr="00AD146F" w:rsidDel="000313E3" w14:paraId="17EAF884" w14:textId="07F1E91A" w:rsidTr="00CA6159">
        <w:trPr>
          <w:trHeight w:val="219"/>
          <w:tblHeader/>
          <w:del w:id="5172" w:author="Jillian Carson-Jackson" w:date="2020-12-27T15:06:00Z"/>
        </w:trPr>
        <w:tc>
          <w:tcPr>
            <w:tcW w:w="2693" w:type="dxa"/>
            <w:vMerge/>
            <w:tcBorders>
              <w:bottom w:val="single" w:sz="12" w:space="0" w:color="auto"/>
            </w:tcBorders>
          </w:tcPr>
          <w:p w14:paraId="4D274C74" w14:textId="6FFEDDA4" w:rsidR="00254321" w:rsidRPr="00CA6159" w:rsidDel="000313E3" w:rsidRDefault="00254321" w:rsidP="00D967BA">
            <w:pPr>
              <w:pStyle w:val="Tableheading"/>
              <w:rPr>
                <w:del w:id="5173" w:author="Jillian Carson-Jackson" w:date="2020-12-27T15:06:00Z"/>
                <w:sz w:val="16"/>
                <w:szCs w:val="16"/>
              </w:rPr>
            </w:pPr>
          </w:p>
        </w:tc>
        <w:tc>
          <w:tcPr>
            <w:tcW w:w="1555" w:type="dxa"/>
            <w:tcBorders>
              <w:bottom w:val="single" w:sz="12" w:space="0" w:color="auto"/>
            </w:tcBorders>
          </w:tcPr>
          <w:p w14:paraId="77ACCB8A" w14:textId="02C031CC" w:rsidR="00254321" w:rsidRPr="00CA6159" w:rsidDel="000313E3" w:rsidRDefault="00254321" w:rsidP="00D967BA">
            <w:pPr>
              <w:pStyle w:val="Tableheading"/>
              <w:rPr>
                <w:del w:id="5174" w:author="Jillian Carson-Jackson" w:date="2020-12-27T15:06:00Z"/>
                <w:sz w:val="16"/>
                <w:szCs w:val="16"/>
              </w:rPr>
            </w:pPr>
            <w:del w:id="5175" w:author="Jillian Carson-Jackson" w:date="2020-12-27T15:06:00Z">
              <w:r w:rsidRPr="00CA6159" w:rsidDel="000313E3">
                <w:rPr>
                  <w:sz w:val="16"/>
                  <w:szCs w:val="16"/>
                </w:rPr>
                <w:delText>Presentations / Lectures</w:delText>
              </w:r>
            </w:del>
          </w:p>
        </w:tc>
        <w:tc>
          <w:tcPr>
            <w:tcW w:w="1559" w:type="dxa"/>
            <w:tcBorders>
              <w:bottom w:val="single" w:sz="12" w:space="0" w:color="auto"/>
            </w:tcBorders>
          </w:tcPr>
          <w:p w14:paraId="3B095F53" w14:textId="7F7365E1" w:rsidR="00254321" w:rsidRPr="00CA6159" w:rsidDel="000313E3" w:rsidRDefault="00254321" w:rsidP="00D967BA">
            <w:pPr>
              <w:pStyle w:val="Tableheading"/>
              <w:rPr>
                <w:del w:id="5176" w:author="Jillian Carson-Jackson" w:date="2020-12-27T15:06:00Z"/>
                <w:sz w:val="16"/>
                <w:szCs w:val="16"/>
              </w:rPr>
            </w:pPr>
            <w:del w:id="5177" w:author="Jillian Carson-Jackson" w:date="2020-12-27T15:06:00Z">
              <w:r w:rsidRPr="00CA6159" w:rsidDel="000313E3">
                <w:rPr>
                  <w:sz w:val="16"/>
                  <w:szCs w:val="16"/>
                </w:rPr>
                <w:delText>Exercises / Simulation</w:delText>
              </w:r>
              <w:r w:rsidRPr="00CA6159" w:rsidDel="000313E3">
                <w:rPr>
                  <w:sz w:val="16"/>
                  <w:szCs w:val="16"/>
                  <w:vertAlign w:val="superscript"/>
                </w:rPr>
                <w:delText>1</w:delText>
              </w:r>
            </w:del>
          </w:p>
        </w:tc>
        <w:tc>
          <w:tcPr>
            <w:tcW w:w="9113" w:type="dxa"/>
            <w:gridSpan w:val="2"/>
            <w:vMerge/>
            <w:tcBorders>
              <w:bottom w:val="single" w:sz="12" w:space="0" w:color="auto"/>
            </w:tcBorders>
          </w:tcPr>
          <w:p w14:paraId="59AE89D8" w14:textId="09186546" w:rsidR="00254321" w:rsidRPr="00CA6159" w:rsidDel="000313E3" w:rsidRDefault="00254321" w:rsidP="00D967BA">
            <w:pPr>
              <w:pStyle w:val="Tableheading"/>
              <w:rPr>
                <w:del w:id="5178" w:author="Jillian Carson-Jackson" w:date="2020-12-27T15:06:00Z"/>
                <w:sz w:val="16"/>
                <w:szCs w:val="16"/>
              </w:rPr>
            </w:pPr>
          </w:p>
        </w:tc>
      </w:tr>
      <w:tr w:rsidR="00D967BA" w:rsidRPr="00AD146F" w:rsidDel="000313E3" w14:paraId="48CC480C" w14:textId="3786DCB3" w:rsidTr="00CA6159">
        <w:trPr>
          <w:cantSplit/>
          <w:trHeight w:val="20"/>
          <w:tblHeader/>
          <w:del w:id="5179" w:author="Jillian Carson-Jackson" w:date="2020-12-27T15:06:00Z"/>
        </w:trPr>
        <w:tc>
          <w:tcPr>
            <w:tcW w:w="2693" w:type="dxa"/>
            <w:tcBorders>
              <w:top w:val="single" w:sz="12" w:space="0" w:color="auto"/>
            </w:tcBorders>
          </w:tcPr>
          <w:p w14:paraId="2C4C99A6" w14:textId="5C02D887" w:rsidR="00D967BA" w:rsidRPr="00CA6159" w:rsidDel="000313E3" w:rsidRDefault="00D967BA" w:rsidP="00AA1028">
            <w:pPr>
              <w:pStyle w:val="Tableheading"/>
              <w:jc w:val="left"/>
              <w:rPr>
                <w:del w:id="5180" w:author="Jillian Carson-Jackson" w:date="2020-12-27T15:06:00Z"/>
                <w:sz w:val="16"/>
                <w:szCs w:val="16"/>
              </w:rPr>
            </w:pPr>
            <w:del w:id="5181" w:author="Jillian Carson-Jackson" w:date="2020-12-27T15:06:00Z">
              <w:r w:rsidRPr="00CA6159" w:rsidDel="000313E3">
                <w:rPr>
                  <w:sz w:val="16"/>
                  <w:szCs w:val="16"/>
                </w:rPr>
                <w:delText>1 – Language</w:delText>
              </w:r>
              <w:r w:rsidRPr="00CA6159" w:rsidDel="000313E3">
                <w:rPr>
                  <w:sz w:val="16"/>
                  <w:szCs w:val="16"/>
                  <w:vertAlign w:val="superscript"/>
                </w:rPr>
                <w:delText>3</w:delText>
              </w:r>
            </w:del>
          </w:p>
        </w:tc>
        <w:tc>
          <w:tcPr>
            <w:tcW w:w="1555" w:type="dxa"/>
            <w:tcBorders>
              <w:top w:val="single" w:sz="12" w:space="0" w:color="auto"/>
            </w:tcBorders>
          </w:tcPr>
          <w:p w14:paraId="11AF49E7" w14:textId="5F4EA6BA" w:rsidR="00D967BA" w:rsidRPr="00CA6159" w:rsidDel="000313E3" w:rsidRDefault="00D967BA" w:rsidP="00D967BA">
            <w:pPr>
              <w:pStyle w:val="Tabletext"/>
              <w:jc w:val="center"/>
              <w:rPr>
                <w:del w:id="5182" w:author="Jillian Carson-Jackson" w:date="2020-12-27T15:06:00Z"/>
                <w:sz w:val="16"/>
                <w:szCs w:val="16"/>
              </w:rPr>
            </w:pPr>
            <w:del w:id="5183" w:author="Jillian Carson-Jackson" w:date="2020-12-27T15:06:00Z">
              <w:r w:rsidRPr="00CA6159" w:rsidDel="000313E3">
                <w:rPr>
                  <w:sz w:val="16"/>
                  <w:szCs w:val="16"/>
                </w:rPr>
                <w:delText>91</w:delText>
              </w:r>
            </w:del>
          </w:p>
        </w:tc>
        <w:tc>
          <w:tcPr>
            <w:tcW w:w="1559" w:type="dxa"/>
            <w:tcBorders>
              <w:top w:val="single" w:sz="12" w:space="0" w:color="auto"/>
            </w:tcBorders>
          </w:tcPr>
          <w:p w14:paraId="0CB2D92B" w14:textId="4846A3CB" w:rsidR="00D967BA" w:rsidRPr="00CA6159" w:rsidDel="000313E3" w:rsidRDefault="00D967BA" w:rsidP="00D967BA">
            <w:pPr>
              <w:pStyle w:val="Tabletext"/>
              <w:jc w:val="center"/>
              <w:rPr>
                <w:del w:id="5184" w:author="Jillian Carson-Jackson" w:date="2020-12-27T15:06:00Z"/>
                <w:sz w:val="16"/>
                <w:szCs w:val="16"/>
              </w:rPr>
            </w:pPr>
            <w:del w:id="5185" w:author="Jillian Carson-Jackson" w:date="2020-12-27T15:06:00Z">
              <w:r w:rsidRPr="00CA6159" w:rsidDel="000313E3">
                <w:rPr>
                  <w:sz w:val="16"/>
                  <w:szCs w:val="16"/>
                </w:rPr>
                <w:delText>75</w:delText>
              </w:r>
            </w:del>
          </w:p>
        </w:tc>
        <w:tc>
          <w:tcPr>
            <w:tcW w:w="4888" w:type="dxa"/>
            <w:tcBorders>
              <w:top w:val="single" w:sz="12" w:space="0" w:color="auto"/>
            </w:tcBorders>
          </w:tcPr>
          <w:p w14:paraId="44420D94" w14:textId="6895DBC8" w:rsidR="00D967BA" w:rsidRPr="00CA6159" w:rsidDel="000313E3" w:rsidRDefault="00D967BA" w:rsidP="00CA6159">
            <w:pPr>
              <w:pStyle w:val="Tabletext"/>
              <w:numPr>
                <w:ilvl w:val="0"/>
                <w:numId w:val="54"/>
              </w:numPr>
              <w:spacing w:after="0"/>
              <w:rPr>
                <w:del w:id="5186" w:author="Jillian Carson-Jackson" w:date="2020-12-27T15:06:00Z"/>
                <w:sz w:val="16"/>
                <w:szCs w:val="16"/>
              </w:rPr>
            </w:pPr>
            <w:del w:id="5187" w:author="Jillian Carson-Jackson" w:date="2020-12-27T15:06:00Z">
              <w:r w:rsidRPr="00CA6159" w:rsidDel="000313E3">
                <w:rPr>
                  <w:sz w:val="16"/>
                  <w:szCs w:val="16"/>
                </w:rPr>
                <w:delText>Language structure</w:delText>
              </w:r>
            </w:del>
          </w:p>
          <w:p w14:paraId="350FC121" w14:textId="7FEC14D9" w:rsidR="00D967BA" w:rsidRPr="00CA6159" w:rsidDel="000313E3" w:rsidRDefault="00D967BA" w:rsidP="00CA6159">
            <w:pPr>
              <w:pStyle w:val="Tabletext"/>
              <w:numPr>
                <w:ilvl w:val="0"/>
                <w:numId w:val="54"/>
              </w:numPr>
              <w:spacing w:after="0"/>
              <w:rPr>
                <w:del w:id="5188" w:author="Jillian Carson-Jackson" w:date="2020-12-27T15:06:00Z"/>
                <w:sz w:val="16"/>
                <w:szCs w:val="16"/>
              </w:rPr>
            </w:pPr>
            <w:del w:id="5189" w:author="Jillian Carson-Jackson" w:date="2020-12-27T15:06:00Z">
              <w:r w:rsidRPr="00CA6159" w:rsidDel="000313E3">
                <w:rPr>
                  <w:sz w:val="16"/>
                  <w:szCs w:val="16"/>
                </w:rPr>
                <w:delText>Specific VTS messages construction</w:delText>
              </w:r>
            </w:del>
          </w:p>
        </w:tc>
        <w:tc>
          <w:tcPr>
            <w:tcW w:w="4225" w:type="dxa"/>
            <w:tcBorders>
              <w:top w:val="single" w:sz="12" w:space="0" w:color="auto"/>
            </w:tcBorders>
          </w:tcPr>
          <w:p w14:paraId="3870EB13" w14:textId="64A02291" w:rsidR="00D967BA" w:rsidRPr="00CA6159" w:rsidDel="000313E3" w:rsidRDefault="00D967BA" w:rsidP="00CA6159">
            <w:pPr>
              <w:pStyle w:val="Tabletext"/>
              <w:numPr>
                <w:ilvl w:val="0"/>
                <w:numId w:val="55"/>
              </w:numPr>
              <w:spacing w:after="0"/>
              <w:rPr>
                <w:del w:id="5190" w:author="Jillian Carson-Jackson" w:date="2020-12-27T15:06:00Z"/>
                <w:sz w:val="16"/>
                <w:szCs w:val="16"/>
              </w:rPr>
            </w:pPr>
            <w:del w:id="5191" w:author="Jillian Carson-Jackson" w:date="2020-12-27T15:06:00Z">
              <w:r w:rsidRPr="00CA6159" w:rsidDel="000313E3">
                <w:rPr>
                  <w:sz w:val="16"/>
                  <w:szCs w:val="16"/>
                </w:rPr>
                <w:delText>Standard phrases</w:delText>
              </w:r>
            </w:del>
          </w:p>
          <w:p w14:paraId="5EF71ACE" w14:textId="317A2FC1" w:rsidR="00D967BA" w:rsidRPr="00CA6159" w:rsidDel="000313E3" w:rsidRDefault="00D967BA" w:rsidP="00CA6159">
            <w:pPr>
              <w:pStyle w:val="Tabletext"/>
              <w:numPr>
                <w:ilvl w:val="0"/>
                <w:numId w:val="55"/>
              </w:numPr>
              <w:spacing w:after="0"/>
              <w:rPr>
                <w:del w:id="5192" w:author="Jillian Carson-Jackson" w:date="2020-12-27T15:06:00Z"/>
                <w:sz w:val="16"/>
                <w:szCs w:val="16"/>
              </w:rPr>
            </w:pPr>
            <w:del w:id="5193" w:author="Jillian Carson-Jackson" w:date="2020-12-27T15:06:00Z">
              <w:r w:rsidRPr="00CA6159" w:rsidDel="000313E3">
                <w:rPr>
                  <w:sz w:val="16"/>
                  <w:szCs w:val="16"/>
                </w:rPr>
                <w:delText>Collecting information</w:delText>
              </w:r>
            </w:del>
          </w:p>
        </w:tc>
      </w:tr>
      <w:tr w:rsidR="00D967BA" w:rsidRPr="00AD146F" w:rsidDel="000313E3" w14:paraId="262C6767" w14:textId="191C4A33" w:rsidTr="00CA6159">
        <w:trPr>
          <w:cantSplit/>
          <w:trHeight w:val="20"/>
          <w:tblHeader/>
          <w:del w:id="5194" w:author="Jillian Carson-Jackson" w:date="2020-12-27T15:06:00Z"/>
        </w:trPr>
        <w:tc>
          <w:tcPr>
            <w:tcW w:w="2693" w:type="dxa"/>
          </w:tcPr>
          <w:p w14:paraId="5FF4CDD2" w14:textId="28ADB6FD" w:rsidR="00D967BA" w:rsidRPr="00CA6159" w:rsidDel="000313E3" w:rsidRDefault="00D967BA" w:rsidP="00AA1028">
            <w:pPr>
              <w:pStyle w:val="Tableheading"/>
              <w:jc w:val="left"/>
              <w:rPr>
                <w:del w:id="5195" w:author="Jillian Carson-Jackson" w:date="2020-12-27T15:06:00Z"/>
                <w:sz w:val="16"/>
                <w:szCs w:val="16"/>
              </w:rPr>
            </w:pPr>
            <w:del w:id="5196" w:author="Jillian Carson-Jackson" w:date="2020-12-27T15:06:00Z">
              <w:r w:rsidRPr="00CA6159" w:rsidDel="000313E3">
                <w:rPr>
                  <w:sz w:val="16"/>
                  <w:szCs w:val="16"/>
                </w:rPr>
                <w:delText>2 – Traffic Management</w:delText>
              </w:r>
            </w:del>
          </w:p>
        </w:tc>
        <w:tc>
          <w:tcPr>
            <w:tcW w:w="1555" w:type="dxa"/>
          </w:tcPr>
          <w:p w14:paraId="4D88ECD8" w14:textId="7A9FAA59" w:rsidR="00D967BA" w:rsidRPr="00CA6159" w:rsidDel="000313E3" w:rsidRDefault="00D967BA" w:rsidP="00D967BA">
            <w:pPr>
              <w:pStyle w:val="Tabletext"/>
              <w:jc w:val="center"/>
              <w:rPr>
                <w:del w:id="5197" w:author="Jillian Carson-Jackson" w:date="2020-12-27T15:06:00Z"/>
                <w:sz w:val="16"/>
                <w:szCs w:val="16"/>
              </w:rPr>
            </w:pPr>
            <w:del w:id="5198" w:author="Jillian Carson-Jackson" w:date="2020-12-27T15:06:00Z">
              <w:r w:rsidRPr="00CA6159" w:rsidDel="000313E3">
                <w:rPr>
                  <w:sz w:val="16"/>
                  <w:szCs w:val="16"/>
                </w:rPr>
                <w:delText>52</w:delText>
              </w:r>
            </w:del>
          </w:p>
        </w:tc>
        <w:tc>
          <w:tcPr>
            <w:tcW w:w="1559" w:type="dxa"/>
          </w:tcPr>
          <w:p w14:paraId="18F30877" w14:textId="5915FFCC" w:rsidR="00D967BA" w:rsidRPr="00CA6159" w:rsidDel="000313E3" w:rsidRDefault="00D967BA" w:rsidP="00D967BA">
            <w:pPr>
              <w:pStyle w:val="Tabletext"/>
              <w:jc w:val="center"/>
              <w:rPr>
                <w:del w:id="5199" w:author="Jillian Carson-Jackson" w:date="2020-12-27T15:06:00Z"/>
                <w:sz w:val="16"/>
                <w:szCs w:val="16"/>
              </w:rPr>
            </w:pPr>
            <w:del w:id="5200" w:author="Jillian Carson-Jackson" w:date="2020-12-27T15:06:00Z">
              <w:r w:rsidRPr="00CA6159" w:rsidDel="000313E3">
                <w:rPr>
                  <w:sz w:val="16"/>
                  <w:szCs w:val="16"/>
                </w:rPr>
                <w:delText>54</w:delText>
              </w:r>
            </w:del>
          </w:p>
        </w:tc>
        <w:tc>
          <w:tcPr>
            <w:tcW w:w="4888" w:type="dxa"/>
          </w:tcPr>
          <w:p w14:paraId="3E988995" w14:textId="5BDFF7C4" w:rsidR="00D967BA" w:rsidRPr="00CA6159" w:rsidDel="000313E3" w:rsidRDefault="00D967BA" w:rsidP="00CA6159">
            <w:pPr>
              <w:pStyle w:val="Tabletext"/>
              <w:numPr>
                <w:ilvl w:val="0"/>
                <w:numId w:val="54"/>
              </w:numPr>
              <w:spacing w:after="0"/>
              <w:rPr>
                <w:del w:id="5201" w:author="Jillian Carson-Jackson" w:date="2020-12-27T15:06:00Z"/>
                <w:sz w:val="16"/>
                <w:szCs w:val="16"/>
              </w:rPr>
            </w:pPr>
            <w:del w:id="5202" w:author="Jillian Carson-Jackson" w:date="2020-12-27T15:06:00Z">
              <w:r w:rsidRPr="0057577D" w:rsidDel="000313E3">
                <w:rPr>
                  <w:sz w:val="16"/>
                  <w:szCs w:val="16"/>
                </w:rPr>
                <w:delText>Regulatory requirements</w:delText>
              </w:r>
            </w:del>
          </w:p>
          <w:p w14:paraId="7CE2F67C" w14:textId="07C9453A" w:rsidR="00D967BA" w:rsidRPr="00CA6159" w:rsidDel="000313E3" w:rsidRDefault="00D967BA" w:rsidP="00CA6159">
            <w:pPr>
              <w:pStyle w:val="Tabletext"/>
              <w:numPr>
                <w:ilvl w:val="0"/>
                <w:numId w:val="54"/>
              </w:numPr>
              <w:spacing w:after="0"/>
              <w:rPr>
                <w:del w:id="5203" w:author="Jillian Carson-Jackson" w:date="2020-12-27T15:06:00Z"/>
                <w:sz w:val="16"/>
                <w:szCs w:val="16"/>
              </w:rPr>
            </w:pPr>
            <w:del w:id="5204" w:author="Jillian Carson-Jackson" w:date="2020-12-27T15:06:00Z">
              <w:r w:rsidRPr="00CA6159" w:rsidDel="000313E3">
                <w:rPr>
                  <w:sz w:val="16"/>
                  <w:szCs w:val="16"/>
                </w:rPr>
                <w:delText>Roles and responsibilities</w:delText>
              </w:r>
            </w:del>
          </w:p>
          <w:p w14:paraId="2A16FFB0" w14:textId="4D5B7D2E" w:rsidR="00D967BA" w:rsidRPr="00CA6159" w:rsidDel="000313E3" w:rsidRDefault="00D967BA" w:rsidP="00CA6159">
            <w:pPr>
              <w:pStyle w:val="Tabletext"/>
              <w:numPr>
                <w:ilvl w:val="0"/>
                <w:numId w:val="54"/>
              </w:numPr>
              <w:spacing w:after="0"/>
              <w:rPr>
                <w:del w:id="5205" w:author="Jillian Carson-Jackson" w:date="2020-12-27T15:06:00Z"/>
                <w:sz w:val="16"/>
                <w:szCs w:val="16"/>
              </w:rPr>
            </w:pPr>
            <w:del w:id="5206" w:author="Jillian Carson-Jackson" w:date="2020-12-27T15:06:00Z">
              <w:r w:rsidRPr="00CA6159" w:rsidDel="000313E3">
                <w:rPr>
                  <w:sz w:val="16"/>
                  <w:szCs w:val="16"/>
                </w:rPr>
                <w:delText>VTS environment</w:delText>
              </w:r>
            </w:del>
          </w:p>
        </w:tc>
        <w:tc>
          <w:tcPr>
            <w:tcW w:w="4225" w:type="dxa"/>
          </w:tcPr>
          <w:p w14:paraId="4F5BDA87" w14:textId="17BACE59" w:rsidR="00D967BA" w:rsidRPr="00CA6159" w:rsidDel="000313E3" w:rsidRDefault="00D967BA" w:rsidP="00CA6159">
            <w:pPr>
              <w:pStyle w:val="Tabletext"/>
              <w:numPr>
                <w:ilvl w:val="0"/>
                <w:numId w:val="55"/>
              </w:numPr>
              <w:spacing w:after="0"/>
              <w:rPr>
                <w:del w:id="5207" w:author="Jillian Carson-Jackson" w:date="2020-12-27T15:06:00Z"/>
                <w:sz w:val="16"/>
                <w:szCs w:val="16"/>
              </w:rPr>
            </w:pPr>
            <w:del w:id="5208" w:author="Jillian Carson-Jackson" w:date="2020-12-27T15:06:00Z">
              <w:r w:rsidRPr="00CA6159" w:rsidDel="000313E3">
                <w:rPr>
                  <w:sz w:val="16"/>
                  <w:szCs w:val="16"/>
                </w:rPr>
                <w:delText>Principles of waterway and traffic management</w:delText>
              </w:r>
            </w:del>
          </w:p>
          <w:p w14:paraId="11DB53D9" w14:textId="1256703B" w:rsidR="00D967BA" w:rsidRPr="00CA6159" w:rsidDel="000313E3" w:rsidRDefault="00D967BA" w:rsidP="00CA6159">
            <w:pPr>
              <w:pStyle w:val="Tabletext"/>
              <w:numPr>
                <w:ilvl w:val="0"/>
                <w:numId w:val="55"/>
              </w:numPr>
              <w:spacing w:after="0"/>
              <w:rPr>
                <w:del w:id="5209" w:author="Jillian Carson-Jackson" w:date="2020-12-27T15:06:00Z"/>
                <w:sz w:val="16"/>
                <w:szCs w:val="16"/>
              </w:rPr>
            </w:pPr>
            <w:del w:id="5210" w:author="Jillian Carson-Jackson" w:date="2020-12-27T15:06:00Z">
              <w:r w:rsidRPr="00CA6159" w:rsidDel="000313E3">
                <w:rPr>
                  <w:sz w:val="16"/>
                  <w:szCs w:val="16"/>
                </w:rPr>
                <w:delText>Traffic monitoring and organisation</w:delText>
              </w:r>
            </w:del>
          </w:p>
        </w:tc>
      </w:tr>
      <w:tr w:rsidR="00D967BA" w:rsidRPr="00AD146F" w:rsidDel="000313E3" w14:paraId="7569D51B" w14:textId="17538871" w:rsidTr="00CA6159">
        <w:trPr>
          <w:cantSplit/>
          <w:trHeight w:val="20"/>
          <w:tblHeader/>
          <w:del w:id="5211" w:author="Jillian Carson-Jackson" w:date="2020-12-27T15:06:00Z"/>
        </w:trPr>
        <w:tc>
          <w:tcPr>
            <w:tcW w:w="2693" w:type="dxa"/>
          </w:tcPr>
          <w:p w14:paraId="10879D68" w14:textId="45703483" w:rsidR="00D967BA" w:rsidRPr="00CA6159" w:rsidDel="000313E3" w:rsidRDefault="00D967BA" w:rsidP="00AA1028">
            <w:pPr>
              <w:pStyle w:val="Tableheading"/>
              <w:jc w:val="left"/>
              <w:rPr>
                <w:del w:id="5212" w:author="Jillian Carson-Jackson" w:date="2020-12-27T15:06:00Z"/>
                <w:sz w:val="16"/>
                <w:szCs w:val="16"/>
              </w:rPr>
            </w:pPr>
            <w:del w:id="5213" w:author="Jillian Carson-Jackson" w:date="2020-12-27T15:06:00Z">
              <w:r w:rsidRPr="00CA6159" w:rsidDel="000313E3">
                <w:rPr>
                  <w:sz w:val="16"/>
                  <w:szCs w:val="16"/>
                </w:rPr>
                <w:delText>3 – Equipment</w:delText>
              </w:r>
            </w:del>
          </w:p>
        </w:tc>
        <w:tc>
          <w:tcPr>
            <w:tcW w:w="1555" w:type="dxa"/>
          </w:tcPr>
          <w:p w14:paraId="3DAE6118" w14:textId="6DE2A510" w:rsidR="00D967BA" w:rsidRPr="00CA6159" w:rsidDel="000313E3" w:rsidRDefault="00D967BA" w:rsidP="00D967BA">
            <w:pPr>
              <w:pStyle w:val="Tabletext"/>
              <w:jc w:val="center"/>
              <w:rPr>
                <w:del w:id="5214" w:author="Jillian Carson-Jackson" w:date="2020-12-27T15:06:00Z"/>
                <w:sz w:val="16"/>
                <w:szCs w:val="16"/>
              </w:rPr>
            </w:pPr>
            <w:del w:id="5215" w:author="Jillian Carson-Jackson" w:date="2020-12-27T15:06:00Z">
              <w:r w:rsidRPr="00CA6159" w:rsidDel="000313E3">
                <w:rPr>
                  <w:sz w:val="16"/>
                  <w:szCs w:val="16"/>
                </w:rPr>
                <w:delText>39</w:delText>
              </w:r>
            </w:del>
          </w:p>
        </w:tc>
        <w:tc>
          <w:tcPr>
            <w:tcW w:w="1559" w:type="dxa"/>
          </w:tcPr>
          <w:p w14:paraId="65CFA60A" w14:textId="6E5488C9" w:rsidR="00D967BA" w:rsidRPr="00CA6159" w:rsidDel="000313E3" w:rsidRDefault="00D967BA" w:rsidP="00D967BA">
            <w:pPr>
              <w:pStyle w:val="Tabletext"/>
              <w:jc w:val="center"/>
              <w:rPr>
                <w:del w:id="5216" w:author="Jillian Carson-Jackson" w:date="2020-12-27T15:06:00Z"/>
                <w:sz w:val="16"/>
                <w:szCs w:val="16"/>
              </w:rPr>
            </w:pPr>
            <w:del w:id="5217" w:author="Jillian Carson-Jackson" w:date="2020-12-27T15:06:00Z">
              <w:r w:rsidRPr="00CA6159" w:rsidDel="000313E3">
                <w:rPr>
                  <w:sz w:val="16"/>
                  <w:szCs w:val="16"/>
                </w:rPr>
                <w:delText>6</w:delText>
              </w:r>
            </w:del>
          </w:p>
        </w:tc>
        <w:tc>
          <w:tcPr>
            <w:tcW w:w="4888" w:type="dxa"/>
          </w:tcPr>
          <w:p w14:paraId="6A21C30B" w14:textId="5D3534A9" w:rsidR="00D967BA" w:rsidRPr="00CA6159" w:rsidDel="000313E3" w:rsidRDefault="00D967BA" w:rsidP="00CA6159">
            <w:pPr>
              <w:pStyle w:val="Tabletext"/>
              <w:numPr>
                <w:ilvl w:val="0"/>
                <w:numId w:val="54"/>
              </w:numPr>
              <w:spacing w:after="0"/>
              <w:rPr>
                <w:del w:id="5218" w:author="Jillian Carson-Jackson" w:date="2020-12-27T15:06:00Z"/>
                <w:sz w:val="16"/>
                <w:szCs w:val="16"/>
              </w:rPr>
            </w:pPr>
            <w:del w:id="5219" w:author="Jillian Carson-Jackson" w:date="2020-12-27T15:06:00Z">
              <w:r w:rsidRPr="00CA6159" w:rsidDel="000313E3">
                <w:rPr>
                  <w:sz w:val="16"/>
                  <w:szCs w:val="16"/>
                </w:rPr>
                <w:delText>Telecommunications</w:delText>
              </w:r>
            </w:del>
          </w:p>
          <w:p w14:paraId="2C446F0A" w14:textId="69A2E4BA" w:rsidR="00D967BA" w:rsidRPr="00CA6159" w:rsidDel="000313E3" w:rsidRDefault="00D967BA" w:rsidP="00CA6159">
            <w:pPr>
              <w:pStyle w:val="Tabletext"/>
              <w:numPr>
                <w:ilvl w:val="0"/>
                <w:numId w:val="54"/>
              </w:numPr>
              <w:spacing w:after="0"/>
              <w:rPr>
                <w:del w:id="5220" w:author="Jillian Carson-Jackson" w:date="2020-12-27T15:06:00Z"/>
                <w:sz w:val="16"/>
                <w:szCs w:val="16"/>
              </w:rPr>
            </w:pPr>
            <w:del w:id="5221" w:author="Jillian Carson-Jackson" w:date="2020-12-27T15:06:00Z">
              <w:r w:rsidRPr="00CA6159" w:rsidDel="000313E3">
                <w:rPr>
                  <w:sz w:val="16"/>
                  <w:szCs w:val="16"/>
                </w:rPr>
                <w:delText>Radar, audio, video and other sensors</w:delText>
              </w:r>
            </w:del>
          </w:p>
          <w:p w14:paraId="586497A4" w14:textId="578D792A" w:rsidR="00D967BA" w:rsidRPr="00CA6159" w:rsidDel="000313E3" w:rsidRDefault="00D967BA" w:rsidP="00CA6159">
            <w:pPr>
              <w:pStyle w:val="Tabletext"/>
              <w:numPr>
                <w:ilvl w:val="0"/>
                <w:numId w:val="54"/>
              </w:numPr>
              <w:spacing w:after="0"/>
              <w:rPr>
                <w:del w:id="5222" w:author="Jillian Carson-Jackson" w:date="2020-12-27T15:06:00Z"/>
                <w:sz w:val="16"/>
                <w:szCs w:val="16"/>
              </w:rPr>
            </w:pPr>
            <w:del w:id="5223" w:author="Jillian Carson-Jackson" w:date="2020-12-27T15:06:00Z">
              <w:r w:rsidRPr="00CA6159" w:rsidDel="000313E3">
                <w:rPr>
                  <w:sz w:val="16"/>
                  <w:szCs w:val="16"/>
                </w:rPr>
                <w:delText>VHF/Direction finding (VHF/DF)</w:delText>
              </w:r>
            </w:del>
          </w:p>
          <w:p w14:paraId="261A5395" w14:textId="40509E3A" w:rsidR="00D967BA" w:rsidRPr="00CA6159" w:rsidDel="000313E3" w:rsidRDefault="00D967BA" w:rsidP="00CA6159">
            <w:pPr>
              <w:pStyle w:val="Tabletext"/>
              <w:numPr>
                <w:ilvl w:val="0"/>
                <w:numId w:val="54"/>
              </w:numPr>
              <w:spacing w:after="0"/>
              <w:rPr>
                <w:del w:id="5224" w:author="Jillian Carson-Jackson" w:date="2020-12-27T15:06:00Z"/>
                <w:sz w:val="16"/>
                <w:szCs w:val="16"/>
              </w:rPr>
            </w:pPr>
            <w:del w:id="5225" w:author="Jillian Carson-Jackson" w:date="2020-12-27T15:06:00Z">
              <w:r w:rsidRPr="00CA6159" w:rsidDel="000313E3">
                <w:rPr>
                  <w:sz w:val="16"/>
                  <w:szCs w:val="16"/>
                </w:rPr>
                <w:delText>Tracking systems</w:delText>
              </w:r>
            </w:del>
          </w:p>
        </w:tc>
        <w:tc>
          <w:tcPr>
            <w:tcW w:w="4225" w:type="dxa"/>
          </w:tcPr>
          <w:p w14:paraId="5B054F46" w14:textId="0BC13D30" w:rsidR="00D967BA" w:rsidRPr="00CA6159" w:rsidDel="000313E3" w:rsidRDefault="00D967BA" w:rsidP="00CA6159">
            <w:pPr>
              <w:pStyle w:val="Tabletext"/>
              <w:numPr>
                <w:ilvl w:val="0"/>
                <w:numId w:val="55"/>
              </w:numPr>
              <w:spacing w:after="0"/>
              <w:rPr>
                <w:del w:id="5226" w:author="Jillian Carson-Jackson" w:date="2020-12-27T15:06:00Z"/>
                <w:sz w:val="16"/>
                <w:szCs w:val="16"/>
              </w:rPr>
            </w:pPr>
            <w:del w:id="5227" w:author="Jillian Carson-Jackson" w:date="2020-12-27T15:06:00Z">
              <w:r w:rsidRPr="00CA6159" w:rsidDel="000313E3">
                <w:rPr>
                  <w:sz w:val="16"/>
                  <w:szCs w:val="16"/>
                </w:rPr>
                <w:delText xml:space="preserve">Information management </w:delText>
              </w:r>
            </w:del>
          </w:p>
          <w:p w14:paraId="75BF0997" w14:textId="4F707FBF" w:rsidR="00D967BA" w:rsidRPr="00CA6159" w:rsidDel="000313E3" w:rsidRDefault="00D967BA" w:rsidP="00CA6159">
            <w:pPr>
              <w:pStyle w:val="Tabletext"/>
              <w:numPr>
                <w:ilvl w:val="0"/>
                <w:numId w:val="55"/>
              </w:numPr>
              <w:spacing w:after="0"/>
              <w:rPr>
                <w:del w:id="5228" w:author="Jillian Carson-Jackson" w:date="2020-12-27T15:06:00Z"/>
                <w:sz w:val="16"/>
                <w:szCs w:val="16"/>
              </w:rPr>
            </w:pPr>
            <w:del w:id="5229" w:author="Jillian Carson-Jackson" w:date="2020-12-27T15:06:00Z">
              <w:r w:rsidRPr="00CA6159" w:rsidDel="000313E3">
                <w:rPr>
                  <w:sz w:val="16"/>
                  <w:szCs w:val="16"/>
                </w:rPr>
                <w:delText>Equipment performance monitoring</w:delText>
              </w:r>
            </w:del>
          </w:p>
          <w:p w14:paraId="3CDFEBE7" w14:textId="4DF6FCF8" w:rsidR="00D967BA" w:rsidRPr="00CA6159" w:rsidDel="000313E3" w:rsidRDefault="00D967BA" w:rsidP="00CA6159">
            <w:pPr>
              <w:pStyle w:val="Tabletext"/>
              <w:numPr>
                <w:ilvl w:val="0"/>
                <w:numId w:val="55"/>
              </w:numPr>
              <w:spacing w:after="0"/>
              <w:rPr>
                <w:del w:id="5230" w:author="Jillian Carson-Jackson" w:date="2020-12-27T15:06:00Z"/>
                <w:sz w:val="16"/>
                <w:szCs w:val="16"/>
              </w:rPr>
            </w:pPr>
            <w:del w:id="5231" w:author="Jillian Carson-Jackson" w:date="2020-12-27T15:06:00Z">
              <w:r w:rsidRPr="00CA6159" w:rsidDel="000313E3">
                <w:rPr>
                  <w:sz w:val="16"/>
                  <w:szCs w:val="16"/>
                </w:rPr>
                <w:delText>Evolving technologies</w:delText>
              </w:r>
            </w:del>
          </w:p>
        </w:tc>
      </w:tr>
      <w:tr w:rsidR="00D967BA" w:rsidRPr="00AD146F" w:rsidDel="000313E3" w14:paraId="19BC8D33" w14:textId="32BA3280" w:rsidTr="00CA6159">
        <w:trPr>
          <w:cantSplit/>
          <w:trHeight w:val="20"/>
          <w:tblHeader/>
          <w:del w:id="5232" w:author="Jillian Carson-Jackson" w:date="2020-12-27T15:06:00Z"/>
        </w:trPr>
        <w:tc>
          <w:tcPr>
            <w:tcW w:w="2693" w:type="dxa"/>
          </w:tcPr>
          <w:p w14:paraId="782164FE" w14:textId="5283A576" w:rsidR="00D967BA" w:rsidRPr="00CA6159" w:rsidDel="000313E3" w:rsidRDefault="00D967BA" w:rsidP="00AA1028">
            <w:pPr>
              <w:pStyle w:val="Tableheading"/>
              <w:jc w:val="left"/>
              <w:rPr>
                <w:del w:id="5233" w:author="Jillian Carson-Jackson" w:date="2020-12-27T15:06:00Z"/>
                <w:sz w:val="16"/>
                <w:szCs w:val="16"/>
              </w:rPr>
            </w:pPr>
            <w:del w:id="5234" w:author="Jillian Carson-Jackson" w:date="2020-12-27T15:06:00Z">
              <w:r w:rsidRPr="00CA6159" w:rsidDel="000313E3">
                <w:rPr>
                  <w:sz w:val="16"/>
                  <w:szCs w:val="16"/>
                </w:rPr>
                <w:delText>4 – Nautical Knowledge</w:delText>
              </w:r>
            </w:del>
          </w:p>
        </w:tc>
        <w:tc>
          <w:tcPr>
            <w:tcW w:w="1555" w:type="dxa"/>
          </w:tcPr>
          <w:p w14:paraId="342C4B9A" w14:textId="1104B8CB" w:rsidR="00D967BA" w:rsidRPr="00CA6159" w:rsidDel="000313E3" w:rsidRDefault="00D967BA" w:rsidP="00D967BA">
            <w:pPr>
              <w:pStyle w:val="Tabletext"/>
              <w:jc w:val="center"/>
              <w:rPr>
                <w:del w:id="5235" w:author="Jillian Carson-Jackson" w:date="2020-12-27T15:06:00Z"/>
                <w:sz w:val="16"/>
                <w:szCs w:val="16"/>
              </w:rPr>
            </w:pPr>
            <w:del w:id="5236" w:author="Jillian Carson-Jackson" w:date="2020-12-27T15:06:00Z">
              <w:r w:rsidRPr="00CA6159" w:rsidDel="000313E3">
                <w:rPr>
                  <w:sz w:val="16"/>
                  <w:szCs w:val="16"/>
                </w:rPr>
                <w:delText>85</w:delText>
              </w:r>
            </w:del>
          </w:p>
        </w:tc>
        <w:tc>
          <w:tcPr>
            <w:tcW w:w="1559" w:type="dxa"/>
          </w:tcPr>
          <w:p w14:paraId="225D1901" w14:textId="024A8759" w:rsidR="00D967BA" w:rsidRPr="00CA6159" w:rsidDel="000313E3" w:rsidRDefault="00D967BA" w:rsidP="00D967BA">
            <w:pPr>
              <w:pStyle w:val="Tabletext"/>
              <w:jc w:val="center"/>
              <w:rPr>
                <w:del w:id="5237" w:author="Jillian Carson-Jackson" w:date="2020-12-27T15:06:00Z"/>
                <w:sz w:val="16"/>
                <w:szCs w:val="16"/>
              </w:rPr>
            </w:pPr>
            <w:del w:id="5238" w:author="Jillian Carson-Jackson" w:date="2020-12-27T15:06:00Z">
              <w:r w:rsidRPr="00CA6159" w:rsidDel="000313E3">
                <w:rPr>
                  <w:sz w:val="16"/>
                  <w:szCs w:val="16"/>
                </w:rPr>
                <w:delText>38</w:delText>
              </w:r>
            </w:del>
          </w:p>
        </w:tc>
        <w:tc>
          <w:tcPr>
            <w:tcW w:w="4888" w:type="dxa"/>
          </w:tcPr>
          <w:p w14:paraId="68950ED5" w14:textId="137CFB41" w:rsidR="00D967BA" w:rsidRPr="00CA6159" w:rsidDel="000313E3" w:rsidRDefault="00D967BA" w:rsidP="00CA6159">
            <w:pPr>
              <w:pStyle w:val="Tabletext"/>
              <w:numPr>
                <w:ilvl w:val="0"/>
                <w:numId w:val="54"/>
              </w:numPr>
              <w:spacing w:after="0"/>
              <w:rPr>
                <w:del w:id="5239" w:author="Jillian Carson-Jackson" w:date="2020-12-27T15:06:00Z"/>
                <w:sz w:val="16"/>
                <w:szCs w:val="16"/>
              </w:rPr>
            </w:pPr>
            <w:del w:id="5240" w:author="Jillian Carson-Jackson" w:date="2020-12-27T15:06:00Z">
              <w:r w:rsidRPr="00CA6159" w:rsidDel="000313E3">
                <w:rPr>
                  <w:sz w:val="16"/>
                  <w:szCs w:val="16"/>
                </w:rPr>
                <w:delText>Chart</w:delText>
              </w:r>
              <w:r w:rsidR="00C214AE" w:rsidRPr="00CA6159" w:rsidDel="000313E3">
                <w:rPr>
                  <w:sz w:val="16"/>
                  <w:szCs w:val="16"/>
                </w:rPr>
                <w:delText xml:space="preserve"> </w:delText>
              </w:r>
              <w:r w:rsidRPr="00CA6159" w:rsidDel="000313E3">
                <w:rPr>
                  <w:sz w:val="16"/>
                  <w:szCs w:val="16"/>
                </w:rPr>
                <w:delText>work</w:delText>
              </w:r>
            </w:del>
          </w:p>
          <w:p w14:paraId="3966E88E" w14:textId="2238F851" w:rsidR="00D967BA" w:rsidRPr="00CA6159" w:rsidDel="000313E3" w:rsidRDefault="00D967BA" w:rsidP="00CA6159">
            <w:pPr>
              <w:pStyle w:val="Tabletext"/>
              <w:numPr>
                <w:ilvl w:val="0"/>
                <w:numId w:val="54"/>
              </w:numPr>
              <w:spacing w:after="0"/>
              <w:rPr>
                <w:del w:id="5241" w:author="Jillian Carson-Jackson" w:date="2020-12-27T15:06:00Z"/>
                <w:sz w:val="16"/>
                <w:szCs w:val="16"/>
              </w:rPr>
            </w:pPr>
            <w:del w:id="5242" w:author="Jillian Carson-Jackson" w:date="2020-12-27T15:06:00Z">
              <w:r w:rsidRPr="00CA6159" w:rsidDel="000313E3">
                <w:rPr>
                  <w:sz w:val="16"/>
                  <w:szCs w:val="16"/>
                </w:rPr>
                <w:delText>Collision regulations</w:delText>
              </w:r>
            </w:del>
          </w:p>
          <w:p w14:paraId="3BF46DFF" w14:textId="1CB43896" w:rsidR="00D967BA" w:rsidRPr="00CA6159" w:rsidDel="000313E3" w:rsidRDefault="00D967BA" w:rsidP="00CA6159">
            <w:pPr>
              <w:pStyle w:val="Tabletext"/>
              <w:numPr>
                <w:ilvl w:val="0"/>
                <w:numId w:val="54"/>
              </w:numPr>
              <w:spacing w:after="0"/>
              <w:rPr>
                <w:del w:id="5243" w:author="Jillian Carson-Jackson" w:date="2020-12-27T15:06:00Z"/>
                <w:sz w:val="16"/>
                <w:szCs w:val="16"/>
              </w:rPr>
            </w:pPr>
            <w:del w:id="5244" w:author="Jillian Carson-Jackson" w:date="2020-12-27T15:06:00Z">
              <w:r w:rsidRPr="00CA6159" w:rsidDel="000313E3">
                <w:rPr>
                  <w:sz w:val="16"/>
                  <w:szCs w:val="16"/>
                </w:rPr>
                <w:delText>Aids to navigation</w:delText>
              </w:r>
            </w:del>
          </w:p>
        </w:tc>
        <w:tc>
          <w:tcPr>
            <w:tcW w:w="4225" w:type="dxa"/>
          </w:tcPr>
          <w:p w14:paraId="2B2CA462" w14:textId="1200246B" w:rsidR="00D967BA" w:rsidRPr="00CA6159" w:rsidDel="000313E3" w:rsidRDefault="00D967BA" w:rsidP="00CA6159">
            <w:pPr>
              <w:pStyle w:val="Tabletext"/>
              <w:numPr>
                <w:ilvl w:val="0"/>
                <w:numId w:val="55"/>
              </w:numPr>
              <w:spacing w:after="0"/>
              <w:rPr>
                <w:del w:id="5245" w:author="Jillian Carson-Jackson" w:date="2020-12-27T15:06:00Z"/>
                <w:sz w:val="16"/>
                <w:szCs w:val="16"/>
              </w:rPr>
            </w:pPr>
            <w:del w:id="5246" w:author="Jillian Carson-Jackson" w:date="2020-12-27T15:06:00Z">
              <w:r w:rsidRPr="00CA6159" w:rsidDel="000313E3">
                <w:rPr>
                  <w:sz w:val="16"/>
                  <w:szCs w:val="16"/>
                </w:rPr>
                <w:delText>Navigational aids (ship borne)</w:delText>
              </w:r>
            </w:del>
          </w:p>
          <w:p w14:paraId="6AAB07C9" w14:textId="53DA58B5" w:rsidR="00D967BA" w:rsidRPr="00CA6159" w:rsidDel="000313E3" w:rsidRDefault="00AD146F" w:rsidP="00CA6159">
            <w:pPr>
              <w:pStyle w:val="Tabletext"/>
              <w:numPr>
                <w:ilvl w:val="0"/>
                <w:numId w:val="55"/>
              </w:numPr>
              <w:spacing w:after="0"/>
              <w:rPr>
                <w:del w:id="5247" w:author="Jillian Carson-Jackson" w:date="2020-12-27T15:06:00Z"/>
                <w:sz w:val="16"/>
                <w:szCs w:val="16"/>
              </w:rPr>
            </w:pPr>
            <w:del w:id="5248" w:author="Jillian Carson-Jackson" w:date="2020-12-27T15:06:00Z">
              <w:r w:rsidRPr="00CA6159" w:rsidDel="000313E3">
                <w:rPr>
                  <w:sz w:val="16"/>
                  <w:szCs w:val="16"/>
                </w:rPr>
                <w:delText>Shipboard knowledge</w:delText>
              </w:r>
            </w:del>
          </w:p>
          <w:p w14:paraId="3E568F19" w14:textId="62CECDCE" w:rsidR="00D967BA" w:rsidRPr="00CA6159" w:rsidDel="000313E3" w:rsidRDefault="00D967BA" w:rsidP="00CA6159">
            <w:pPr>
              <w:pStyle w:val="Tabletext"/>
              <w:numPr>
                <w:ilvl w:val="0"/>
                <w:numId w:val="55"/>
              </w:numPr>
              <w:spacing w:after="0"/>
              <w:rPr>
                <w:del w:id="5249" w:author="Jillian Carson-Jackson" w:date="2020-12-27T15:06:00Z"/>
                <w:sz w:val="16"/>
                <w:szCs w:val="16"/>
              </w:rPr>
            </w:pPr>
            <w:del w:id="5250" w:author="Jillian Carson-Jackson" w:date="2020-12-27T15:06:00Z">
              <w:r w:rsidRPr="00CA6159" w:rsidDel="000313E3">
                <w:rPr>
                  <w:sz w:val="16"/>
                  <w:szCs w:val="16"/>
                </w:rPr>
                <w:delText>Port operations and other allied services</w:delText>
              </w:r>
            </w:del>
          </w:p>
        </w:tc>
      </w:tr>
      <w:tr w:rsidR="00D967BA" w:rsidRPr="00AD146F" w:rsidDel="000313E3" w14:paraId="70E1A631" w14:textId="5D0BAC47" w:rsidTr="00CA6159">
        <w:trPr>
          <w:cantSplit/>
          <w:trHeight w:val="20"/>
          <w:tblHeader/>
          <w:del w:id="5251" w:author="Jillian Carson-Jackson" w:date="2020-12-27T15:06:00Z"/>
        </w:trPr>
        <w:tc>
          <w:tcPr>
            <w:tcW w:w="2693" w:type="dxa"/>
          </w:tcPr>
          <w:p w14:paraId="71818C34" w14:textId="4ECBD381" w:rsidR="00D967BA" w:rsidRPr="00CA6159" w:rsidDel="000313E3" w:rsidRDefault="00D967BA" w:rsidP="00AA1028">
            <w:pPr>
              <w:pStyle w:val="Tableheading"/>
              <w:ind w:left="397" w:hanging="284"/>
              <w:jc w:val="left"/>
              <w:rPr>
                <w:del w:id="5252" w:author="Jillian Carson-Jackson" w:date="2020-12-27T15:06:00Z"/>
                <w:sz w:val="16"/>
                <w:szCs w:val="16"/>
              </w:rPr>
            </w:pPr>
            <w:del w:id="5253" w:author="Jillian Carson-Jackson" w:date="2020-12-27T15:06:00Z">
              <w:r w:rsidRPr="00CA6159" w:rsidDel="000313E3">
                <w:rPr>
                  <w:sz w:val="16"/>
                  <w:szCs w:val="16"/>
                </w:rPr>
                <w:delText xml:space="preserve">5 – Communication </w:delText>
              </w:r>
              <w:r w:rsidRPr="00CA6159" w:rsidDel="000313E3">
                <w:rPr>
                  <w:sz w:val="16"/>
                  <w:szCs w:val="16"/>
                </w:rPr>
                <w:br/>
                <w:delText>Co-ordination</w:delText>
              </w:r>
            </w:del>
          </w:p>
        </w:tc>
        <w:tc>
          <w:tcPr>
            <w:tcW w:w="1555" w:type="dxa"/>
          </w:tcPr>
          <w:p w14:paraId="11ECAD51" w14:textId="015CB900" w:rsidR="00D967BA" w:rsidRPr="00CA6159" w:rsidDel="000313E3" w:rsidRDefault="00D967BA" w:rsidP="00D967BA">
            <w:pPr>
              <w:pStyle w:val="Tabletext"/>
              <w:jc w:val="center"/>
              <w:rPr>
                <w:del w:id="5254" w:author="Jillian Carson-Jackson" w:date="2020-12-27T15:06:00Z"/>
                <w:sz w:val="16"/>
                <w:szCs w:val="16"/>
              </w:rPr>
            </w:pPr>
            <w:del w:id="5255" w:author="Jillian Carson-Jackson" w:date="2020-12-27T15:06:00Z">
              <w:r w:rsidRPr="00CA6159" w:rsidDel="000313E3">
                <w:rPr>
                  <w:sz w:val="16"/>
                  <w:szCs w:val="16"/>
                </w:rPr>
                <w:delText>7</w:delText>
              </w:r>
            </w:del>
          </w:p>
        </w:tc>
        <w:tc>
          <w:tcPr>
            <w:tcW w:w="1559" w:type="dxa"/>
          </w:tcPr>
          <w:p w14:paraId="3FC1AACF" w14:textId="5D297395" w:rsidR="00D967BA" w:rsidRPr="00CA6159" w:rsidDel="000313E3" w:rsidRDefault="00D967BA" w:rsidP="00D967BA">
            <w:pPr>
              <w:pStyle w:val="Tabletext"/>
              <w:jc w:val="center"/>
              <w:rPr>
                <w:del w:id="5256" w:author="Jillian Carson-Jackson" w:date="2020-12-27T15:06:00Z"/>
                <w:sz w:val="16"/>
                <w:szCs w:val="16"/>
              </w:rPr>
            </w:pPr>
            <w:del w:id="5257" w:author="Jillian Carson-Jackson" w:date="2020-12-27T15:06:00Z">
              <w:r w:rsidRPr="00CA6159" w:rsidDel="000313E3">
                <w:rPr>
                  <w:sz w:val="16"/>
                  <w:szCs w:val="16"/>
                </w:rPr>
                <w:delText>11</w:delText>
              </w:r>
            </w:del>
          </w:p>
        </w:tc>
        <w:tc>
          <w:tcPr>
            <w:tcW w:w="4888" w:type="dxa"/>
          </w:tcPr>
          <w:p w14:paraId="03C28B63" w14:textId="3B81469F" w:rsidR="00D967BA" w:rsidRPr="00CA6159" w:rsidDel="000313E3" w:rsidRDefault="00D967BA" w:rsidP="00CA6159">
            <w:pPr>
              <w:pStyle w:val="Tabletext"/>
              <w:numPr>
                <w:ilvl w:val="0"/>
                <w:numId w:val="54"/>
              </w:numPr>
              <w:spacing w:after="0"/>
              <w:rPr>
                <w:del w:id="5258" w:author="Jillian Carson-Jackson" w:date="2020-12-27T15:06:00Z"/>
                <w:sz w:val="16"/>
                <w:szCs w:val="16"/>
              </w:rPr>
            </w:pPr>
            <w:del w:id="5259" w:author="Jillian Carson-Jackson" w:date="2020-12-27T15:06:00Z">
              <w:r w:rsidRPr="00CA6159" w:rsidDel="000313E3">
                <w:rPr>
                  <w:sz w:val="16"/>
                  <w:szCs w:val="16"/>
                </w:rPr>
                <w:delText>General communication skills</w:delText>
              </w:r>
            </w:del>
          </w:p>
          <w:p w14:paraId="596A13AE" w14:textId="4A7E29B2" w:rsidR="00D967BA" w:rsidRPr="00CA6159" w:rsidDel="000313E3" w:rsidRDefault="00D967BA" w:rsidP="00CA6159">
            <w:pPr>
              <w:pStyle w:val="Tabletext"/>
              <w:numPr>
                <w:ilvl w:val="0"/>
                <w:numId w:val="54"/>
              </w:numPr>
              <w:spacing w:after="0"/>
              <w:rPr>
                <w:del w:id="5260" w:author="Jillian Carson-Jackson" w:date="2020-12-27T15:06:00Z"/>
                <w:sz w:val="16"/>
                <w:szCs w:val="16"/>
              </w:rPr>
            </w:pPr>
            <w:del w:id="5261" w:author="Jillian Carson-Jackson" w:date="2020-12-27T15:06:00Z">
              <w:r w:rsidRPr="00CA6159" w:rsidDel="000313E3">
                <w:rPr>
                  <w:sz w:val="16"/>
                  <w:szCs w:val="16"/>
                </w:rPr>
                <w:delText>Communications</w:delText>
              </w:r>
            </w:del>
          </w:p>
        </w:tc>
        <w:tc>
          <w:tcPr>
            <w:tcW w:w="4225" w:type="dxa"/>
          </w:tcPr>
          <w:p w14:paraId="5581D553" w14:textId="1190048F" w:rsidR="00D967BA" w:rsidRPr="00CA6159" w:rsidDel="000313E3" w:rsidRDefault="00D967BA" w:rsidP="00CA6159">
            <w:pPr>
              <w:pStyle w:val="Tabletext"/>
              <w:numPr>
                <w:ilvl w:val="0"/>
                <w:numId w:val="55"/>
              </w:numPr>
              <w:spacing w:after="0"/>
              <w:rPr>
                <w:del w:id="5262" w:author="Jillian Carson-Jackson" w:date="2020-12-27T15:06:00Z"/>
                <w:sz w:val="16"/>
                <w:szCs w:val="16"/>
              </w:rPr>
            </w:pPr>
            <w:del w:id="5263" w:author="Jillian Carson-Jackson" w:date="2020-12-27T15:06:00Z">
              <w:r w:rsidRPr="00CA6159" w:rsidDel="000313E3">
                <w:rPr>
                  <w:sz w:val="16"/>
                  <w:szCs w:val="16"/>
                </w:rPr>
                <w:delText>Log and record keeping</w:delText>
              </w:r>
            </w:del>
          </w:p>
        </w:tc>
      </w:tr>
      <w:tr w:rsidR="00D967BA" w:rsidRPr="00AD146F" w:rsidDel="000313E3" w14:paraId="677BAB6A" w14:textId="66A38742" w:rsidTr="00CA6159">
        <w:trPr>
          <w:cantSplit/>
          <w:trHeight w:val="20"/>
          <w:tblHeader/>
          <w:del w:id="5264" w:author="Jillian Carson-Jackson" w:date="2020-12-27T15:06:00Z"/>
        </w:trPr>
        <w:tc>
          <w:tcPr>
            <w:tcW w:w="2693" w:type="dxa"/>
          </w:tcPr>
          <w:p w14:paraId="1BB1AC3A" w14:textId="7075811B" w:rsidR="00D967BA" w:rsidRPr="00CA6159" w:rsidDel="000313E3" w:rsidRDefault="00D967BA" w:rsidP="00AA1028">
            <w:pPr>
              <w:pStyle w:val="Tableheading"/>
              <w:jc w:val="left"/>
              <w:rPr>
                <w:del w:id="5265" w:author="Jillian Carson-Jackson" w:date="2020-12-27T15:06:00Z"/>
                <w:sz w:val="16"/>
                <w:szCs w:val="16"/>
              </w:rPr>
            </w:pPr>
            <w:del w:id="5266" w:author="Jillian Carson-Jackson" w:date="2020-12-27T15:06:00Z">
              <w:r w:rsidRPr="00CA6159" w:rsidDel="000313E3">
                <w:rPr>
                  <w:sz w:val="16"/>
                  <w:szCs w:val="16"/>
                </w:rPr>
                <w:delText>6 – VHF Radio</w:delText>
              </w:r>
            </w:del>
          </w:p>
        </w:tc>
        <w:tc>
          <w:tcPr>
            <w:tcW w:w="1555" w:type="dxa"/>
          </w:tcPr>
          <w:p w14:paraId="0A28DB74" w14:textId="41A8BF4E" w:rsidR="00D967BA" w:rsidRPr="00CA6159" w:rsidDel="000313E3" w:rsidRDefault="00D967BA" w:rsidP="00D967BA">
            <w:pPr>
              <w:pStyle w:val="Tabletext"/>
              <w:jc w:val="center"/>
              <w:rPr>
                <w:del w:id="5267" w:author="Jillian Carson-Jackson" w:date="2020-12-27T15:06:00Z"/>
                <w:sz w:val="16"/>
                <w:szCs w:val="16"/>
              </w:rPr>
            </w:pPr>
            <w:del w:id="5268" w:author="Jillian Carson-Jackson" w:date="2020-12-27T15:06:00Z">
              <w:r w:rsidRPr="00CA6159" w:rsidDel="000313E3">
                <w:rPr>
                  <w:sz w:val="16"/>
                  <w:szCs w:val="16"/>
                </w:rPr>
                <w:delText>15</w:delText>
              </w:r>
            </w:del>
          </w:p>
        </w:tc>
        <w:tc>
          <w:tcPr>
            <w:tcW w:w="1559" w:type="dxa"/>
          </w:tcPr>
          <w:p w14:paraId="5C77B553" w14:textId="3AFD88E4" w:rsidR="00D967BA" w:rsidRPr="00CA6159" w:rsidDel="000313E3" w:rsidRDefault="00D967BA" w:rsidP="00D967BA">
            <w:pPr>
              <w:pStyle w:val="Tabletext"/>
              <w:jc w:val="center"/>
              <w:rPr>
                <w:del w:id="5269" w:author="Jillian Carson-Jackson" w:date="2020-12-27T15:06:00Z"/>
                <w:sz w:val="16"/>
                <w:szCs w:val="16"/>
              </w:rPr>
            </w:pPr>
            <w:del w:id="5270" w:author="Jillian Carson-Jackson" w:date="2020-12-27T15:06:00Z">
              <w:r w:rsidRPr="00CA6159" w:rsidDel="000313E3">
                <w:rPr>
                  <w:sz w:val="16"/>
                  <w:szCs w:val="16"/>
                </w:rPr>
                <w:delText>42</w:delText>
              </w:r>
            </w:del>
          </w:p>
        </w:tc>
        <w:tc>
          <w:tcPr>
            <w:tcW w:w="4888" w:type="dxa"/>
          </w:tcPr>
          <w:p w14:paraId="7774163A" w14:textId="6B9B6CAF" w:rsidR="00D967BA" w:rsidRPr="00CA6159" w:rsidDel="000313E3" w:rsidRDefault="00D967BA" w:rsidP="00CA6159">
            <w:pPr>
              <w:pStyle w:val="Tabletext"/>
              <w:numPr>
                <w:ilvl w:val="0"/>
                <w:numId w:val="54"/>
              </w:numPr>
              <w:spacing w:after="0"/>
              <w:rPr>
                <w:del w:id="5271" w:author="Jillian Carson-Jackson" w:date="2020-12-27T15:06:00Z"/>
                <w:sz w:val="16"/>
                <w:szCs w:val="16"/>
              </w:rPr>
            </w:pPr>
            <w:del w:id="5272" w:author="Jillian Carson-Jackson" w:date="2020-12-27T15:06:00Z">
              <w:r w:rsidRPr="00CA6159" w:rsidDel="000313E3">
                <w:rPr>
                  <w:sz w:val="16"/>
                  <w:szCs w:val="16"/>
                </w:rPr>
                <w:delText>Radio operator practices and procedures</w:delText>
              </w:r>
            </w:del>
          </w:p>
          <w:p w14:paraId="3B85B08C" w14:textId="4C428FEA" w:rsidR="00D967BA" w:rsidRPr="00CA6159" w:rsidDel="000313E3" w:rsidRDefault="00D967BA" w:rsidP="00CA6159">
            <w:pPr>
              <w:pStyle w:val="Tabletext"/>
              <w:numPr>
                <w:ilvl w:val="0"/>
                <w:numId w:val="54"/>
              </w:numPr>
              <w:spacing w:after="0"/>
              <w:rPr>
                <w:del w:id="5273" w:author="Jillian Carson-Jackson" w:date="2020-12-27T15:06:00Z"/>
                <w:sz w:val="16"/>
                <w:szCs w:val="16"/>
              </w:rPr>
            </w:pPr>
            <w:del w:id="5274" w:author="Jillian Carson-Jackson" w:date="2020-12-27T15:06:00Z">
              <w:r w:rsidRPr="00CA6159" w:rsidDel="000313E3">
                <w:rPr>
                  <w:sz w:val="16"/>
                  <w:szCs w:val="16"/>
                </w:rPr>
                <w:delText>VHF radio systems and their use in VTS</w:delText>
              </w:r>
            </w:del>
          </w:p>
        </w:tc>
        <w:tc>
          <w:tcPr>
            <w:tcW w:w="4225" w:type="dxa"/>
          </w:tcPr>
          <w:p w14:paraId="12D2BFE8" w14:textId="4DCD5801" w:rsidR="00D967BA" w:rsidRPr="00CA6159" w:rsidDel="000313E3" w:rsidRDefault="00D967BA" w:rsidP="00CA6159">
            <w:pPr>
              <w:pStyle w:val="Tabletext"/>
              <w:numPr>
                <w:ilvl w:val="0"/>
                <w:numId w:val="55"/>
              </w:numPr>
              <w:spacing w:after="0"/>
              <w:rPr>
                <w:del w:id="5275" w:author="Jillian Carson-Jackson" w:date="2020-12-27T15:06:00Z"/>
                <w:sz w:val="16"/>
                <w:szCs w:val="16"/>
              </w:rPr>
            </w:pPr>
            <w:del w:id="5276" w:author="Jillian Carson-Jackson" w:date="2020-12-27T15:06:00Z">
              <w:r w:rsidRPr="00CA6159" w:rsidDel="000313E3">
                <w:rPr>
                  <w:sz w:val="16"/>
                  <w:szCs w:val="16"/>
                </w:rPr>
                <w:delText>Operation of radio equipment</w:delText>
              </w:r>
            </w:del>
          </w:p>
          <w:p w14:paraId="3A18E0FA" w14:textId="339B449A" w:rsidR="00D967BA" w:rsidRPr="00CA6159" w:rsidDel="000313E3" w:rsidRDefault="00D967BA" w:rsidP="00CA6159">
            <w:pPr>
              <w:pStyle w:val="Tabletext"/>
              <w:numPr>
                <w:ilvl w:val="0"/>
                <w:numId w:val="55"/>
              </w:numPr>
              <w:spacing w:after="0"/>
              <w:rPr>
                <w:del w:id="5277" w:author="Jillian Carson-Jackson" w:date="2020-12-27T15:06:00Z"/>
                <w:sz w:val="16"/>
                <w:szCs w:val="16"/>
              </w:rPr>
            </w:pPr>
            <w:del w:id="5278" w:author="Jillian Carson-Jackson" w:date="2020-12-27T15:06:00Z">
              <w:r w:rsidRPr="00CA6159" w:rsidDel="000313E3">
                <w:rPr>
                  <w:sz w:val="16"/>
                  <w:szCs w:val="16"/>
                </w:rPr>
                <w:delText>Communication procedures, including SAR</w:delText>
              </w:r>
            </w:del>
          </w:p>
        </w:tc>
      </w:tr>
      <w:tr w:rsidR="00D967BA" w:rsidRPr="00AD146F" w:rsidDel="000313E3" w14:paraId="61D089A6" w14:textId="000CE1CF" w:rsidTr="00CA6159">
        <w:trPr>
          <w:cantSplit/>
          <w:trHeight w:val="20"/>
          <w:tblHeader/>
          <w:del w:id="5279" w:author="Jillian Carson-Jackson" w:date="2020-12-27T15:06:00Z"/>
        </w:trPr>
        <w:tc>
          <w:tcPr>
            <w:tcW w:w="2693" w:type="dxa"/>
          </w:tcPr>
          <w:p w14:paraId="0E6BDE1F" w14:textId="5F588B65" w:rsidR="00D967BA" w:rsidRPr="00CA6159" w:rsidDel="000313E3" w:rsidRDefault="00D967BA" w:rsidP="00AA1028">
            <w:pPr>
              <w:pStyle w:val="Tableheading"/>
              <w:jc w:val="left"/>
              <w:rPr>
                <w:del w:id="5280" w:author="Jillian Carson-Jackson" w:date="2020-12-27T15:06:00Z"/>
                <w:sz w:val="16"/>
                <w:szCs w:val="16"/>
              </w:rPr>
            </w:pPr>
            <w:del w:id="5281" w:author="Jillian Carson-Jackson" w:date="2020-12-27T15:06:00Z">
              <w:r w:rsidRPr="00CA6159" w:rsidDel="000313E3">
                <w:rPr>
                  <w:sz w:val="16"/>
                  <w:szCs w:val="16"/>
                </w:rPr>
                <w:delText>7 – Personal Attributes</w:delText>
              </w:r>
            </w:del>
          </w:p>
        </w:tc>
        <w:tc>
          <w:tcPr>
            <w:tcW w:w="1555" w:type="dxa"/>
          </w:tcPr>
          <w:p w14:paraId="5B351238" w14:textId="0D39722D" w:rsidR="00D967BA" w:rsidRPr="00CA6159" w:rsidDel="000313E3" w:rsidRDefault="00D967BA" w:rsidP="00D967BA">
            <w:pPr>
              <w:pStyle w:val="Tabletext"/>
              <w:jc w:val="center"/>
              <w:rPr>
                <w:del w:id="5282" w:author="Jillian Carson-Jackson" w:date="2020-12-27T15:06:00Z"/>
                <w:sz w:val="16"/>
                <w:szCs w:val="16"/>
              </w:rPr>
            </w:pPr>
            <w:del w:id="5283" w:author="Jillian Carson-Jackson" w:date="2020-12-27T15:06:00Z">
              <w:r w:rsidRPr="00CA6159" w:rsidDel="000313E3">
                <w:rPr>
                  <w:sz w:val="16"/>
                  <w:szCs w:val="16"/>
                </w:rPr>
                <w:delText>6</w:delText>
              </w:r>
            </w:del>
          </w:p>
        </w:tc>
        <w:tc>
          <w:tcPr>
            <w:tcW w:w="1559" w:type="dxa"/>
          </w:tcPr>
          <w:p w14:paraId="1E08C8B6" w14:textId="2BFC6E33" w:rsidR="00D967BA" w:rsidRPr="00CA6159" w:rsidDel="000313E3" w:rsidRDefault="00D967BA" w:rsidP="00D967BA">
            <w:pPr>
              <w:pStyle w:val="Tabletext"/>
              <w:jc w:val="center"/>
              <w:rPr>
                <w:del w:id="5284" w:author="Jillian Carson-Jackson" w:date="2020-12-27T15:06:00Z"/>
                <w:sz w:val="16"/>
                <w:szCs w:val="16"/>
              </w:rPr>
            </w:pPr>
            <w:del w:id="5285" w:author="Jillian Carson-Jackson" w:date="2020-12-27T15:06:00Z">
              <w:r w:rsidRPr="00CA6159" w:rsidDel="000313E3">
                <w:rPr>
                  <w:sz w:val="16"/>
                  <w:szCs w:val="16"/>
                </w:rPr>
                <w:delText>4</w:delText>
              </w:r>
            </w:del>
          </w:p>
        </w:tc>
        <w:tc>
          <w:tcPr>
            <w:tcW w:w="4888" w:type="dxa"/>
          </w:tcPr>
          <w:p w14:paraId="5208A3D7" w14:textId="70E33745" w:rsidR="00D967BA" w:rsidRPr="00CA6159" w:rsidDel="000313E3" w:rsidRDefault="00D967BA" w:rsidP="00CA6159">
            <w:pPr>
              <w:pStyle w:val="Tabletext"/>
              <w:numPr>
                <w:ilvl w:val="0"/>
                <w:numId w:val="54"/>
              </w:numPr>
              <w:spacing w:after="0"/>
              <w:rPr>
                <w:del w:id="5286" w:author="Jillian Carson-Jackson" w:date="2020-12-27T15:06:00Z"/>
                <w:sz w:val="16"/>
                <w:szCs w:val="16"/>
              </w:rPr>
            </w:pPr>
            <w:del w:id="5287" w:author="Jillian Carson-Jackson" w:date="2020-12-27T15:06:00Z">
              <w:r w:rsidRPr="00CA6159" w:rsidDel="000313E3">
                <w:rPr>
                  <w:sz w:val="16"/>
                  <w:szCs w:val="16"/>
                </w:rPr>
                <w:delText>Interaction with others</w:delText>
              </w:r>
            </w:del>
          </w:p>
          <w:p w14:paraId="30825203" w14:textId="54F5AD61" w:rsidR="00D967BA" w:rsidRPr="00CA6159" w:rsidDel="000313E3" w:rsidRDefault="00D967BA" w:rsidP="00CA6159">
            <w:pPr>
              <w:pStyle w:val="Tabletext"/>
              <w:numPr>
                <w:ilvl w:val="0"/>
                <w:numId w:val="54"/>
              </w:numPr>
              <w:spacing w:after="0"/>
              <w:rPr>
                <w:del w:id="5288" w:author="Jillian Carson-Jackson" w:date="2020-12-27T15:06:00Z"/>
                <w:sz w:val="16"/>
                <w:szCs w:val="16"/>
              </w:rPr>
            </w:pPr>
            <w:del w:id="5289" w:author="Jillian Carson-Jackson" w:date="2020-12-27T15:06:00Z">
              <w:r w:rsidRPr="00CA6159" w:rsidDel="000313E3">
                <w:rPr>
                  <w:sz w:val="16"/>
                  <w:szCs w:val="16"/>
                </w:rPr>
                <w:delText>Human relation skills</w:delText>
              </w:r>
            </w:del>
          </w:p>
        </w:tc>
        <w:tc>
          <w:tcPr>
            <w:tcW w:w="4225" w:type="dxa"/>
          </w:tcPr>
          <w:p w14:paraId="12910DF1" w14:textId="311B515B" w:rsidR="00D967BA" w:rsidRPr="00CA6159" w:rsidDel="000313E3" w:rsidRDefault="00D967BA" w:rsidP="00CA6159">
            <w:pPr>
              <w:pStyle w:val="Tabletext"/>
              <w:numPr>
                <w:ilvl w:val="0"/>
                <w:numId w:val="55"/>
              </w:numPr>
              <w:spacing w:after="0"/>
              <w:rPr>
                <w:del w:id="5290" w:author="Jillian Carson-Jackson" w:date="2020-12-27T15:06:00Z"/>
                <w:sz w:val="16"/>
                <w:szCs w:val="16"/>
              </w:rPr>
            </w:pPr>
            <w:del w:id="5291" w:author="Jillian Carson-Jackson" w:date="2020-12-27T15:06:00Z">
              <w:r w:rsidRPr="00CA6159" w:rsidDel="000313E3">
                <w:rPr>
                  <w:sz w:val="16"/>
                  <w:szCs w:val="16"/>
                </w:rPr>
                <w:delText>Responsibility and reliability</w:delText>
              </w:r>
            </w:del>
          </w:p>
        </w:tc>
      </w:tr>
      <w:tr w:rsidR="00D967BA" w:rsidRPr="00AD146F" w:rsidDel="000313E3" w14:paraId="06C704C8" w14:textId="19DEEDCC" w:rsidTr="00CA6159">
        <w:trPr>
          <w:cantSplit/>
          <w:trHeight w:val="20"/>
          <w:tblHeader/>
          <w:del w:id="5292" w:author="Jillian Carson-Jackson" w:date="2020-12-27T15:06:00Z"/>
        </w:trPr>
        <w:tc>
          <w:tcPr>
            <w:tcW w:w="2693" w:type="dxa"/>
          </w:tcPr>
          <w:p w14:paraId="183DA0DD" w14:textId="638C5445" w:rsidR="00D967BA" w:rsidRPr="00CA6159" w:rsidDel="000313E3" w:rsidRDefault="00D967BA" w:rsidP="00AA1028">
            <w:pPr>
              <w:pStyle w:val="Tableheading"/>
              <w:jc w:val="left"/>
              <w:rPr>
                <w:del w:id="5293" w:author="Jillian Carson-Jackson" w:date="2020-12-27T15:06:00Z"/>
                <w:sz w:val="16"/>
                <w:szCs w:val="16"/>
              </w:rPr>
            </w:pPr>
            <w:del w:id="5294" w:author="Jillian Carson-Jackson" w:date="2020-12-27T15:06:00Z">
              <w:r w:rsidRPr="00CA6159" w:rsidDel="000313E3">
                <w:rPr>
                  <w:sz w:val="16"/>
                  <w:szCs w:val="16"/>
                </w:rPr>
                <w:delText>8 – Emergency Situations</w:delText>
              </w:r>
            </w:del>
          </w:p>
        </w:tc>
        <w:tc>
          <w:tcPr>
            <w:tcW w:w="1555" w:type="dxa"/>
          </w:tcPr>
          <w:p w14:paraId="0F5105EB" w14:textId="52EBD208" w:rsidR="00D967BA" w:rsidRPr="00CA6159" w:rsidDel="000313E3" w:rsidRDefault="00D967BA" w:rsidP="00D967BA">
            <w:pPr>
              <w:pStyle w:val="Tabletext"/>
              <w:jc w:val="center"/>
              <w:rPr>
                <w:del w:id="5295" w:author="Jillian Carson-Jackson" w:date="2020-12-27T15:06:00Z"/>
                <w:sz w:val="16"/>
                <w:szCs w:val="16"/>
              </w:rPr>
            </w:pPr>
            <w:del w:id="5296" w:author="Jillian Carson-Jackson" w:date="2020-12-27T15:06:00Z">
              <w:r w:rsidRPr="00CA6159" w:rsidDel="000313E3">
                <w:rPr>
                  <w:sz w:val="16"/>
                  <w:szCs w:val="16"/>
                </w:rPr>
                <w:delText>12</w:delText>
              </w:r>
            </w:del>
          </w:p>
        </w:tc>
        <w:tc>
          <w:tcPr>
            <w:tcW w:w="1559" w:type="dxa"/>
          </w:tcPr>
          <w:p w14:paraId="325CD4B9" w14:textId="68602D81" w:rsidR="00D967BA" w:rsidRPr="00CA6159" w:rsidDel="000313E3" w:rsidRDefault="00D967BA" w:rsidP="00D967BA">
            <w:pPr>
              <w:pStyle w:val="Tabletext"/>
              <w:jc w:val="center"/>
              <w:rPr>
                <w:del w:id="5297" w:author="Jillian Carson-Jackson" w:date="2020-12-27T15:06:00Z"/>
                <w:sz w:val="16"/>
                <w:szCs w:val="16"/>
              </w:rPr>
            </w:pPr>
            <w:del w:id="5298" w:author="Jillian Carson-Jackson" w:date="2020-12-27T15:06:00Z">
              <w:r w:rsidRPr="00CA6159" w:rsidDel="000313E3">
                <w:rPr>
                  <w:sz w:val="16"/>
                  <w:szCs w:val="16"/>
                </w:rPr>
                <w:delText>10</w:delText>
              </w:r>
            </w:del>
          </w:p>
        </w:tc>
        <w:tc>
          <w:tcPr>
            <w:tcW w:w="4888" w:type="dxa"/>
          </w:tcPr>
          <w:p w14:paraId="2E599A92" w14:textId="3B61120F" w:rsidR="00D967BA" w:rsidRPr="00CA6159" w:rsidDel="000313E3" w:rsidRDefault="00D967BA" w:rsidP="00CA6159">
            <w:pPr>
              <w:pStyle w:val="Tabletext"/>
              <w:numPr>
                <w:ilvl w:val="0"/>
                <w:numId w:val="54"/>
              </w:numPr>
              <w:spacing w:after="0"/>
              <w:rPr>
                <w:del w:id="5299" w:author="Jillian Carson-Jackson" w:date="2020-12-27T15:06:00Z"/>
                <w:sz w:val="16"/>
                <w:szCs w:val="16"/>
              </w:rPr>
            </w:pPr>
            <w:del w:id="5300" w:author="Jillian Carson-Jackson" w:date="2020-12-27T15:06:00Z">
              <w:r w:rsidRPr="00CA6159" w:rsidDel="000313E3">
                <w:rPr>
                  <w:sz w:val="16"/>
                  <w:szCs w:val="16"/>
                </w:rPr>
                <w:delText>International, national, regional, local regulations</w:delText>
              </w:r>
            </w:del>
          </w:p>
          <w:p w14:paraId="3E8B92F4" w14:textId="65E7B2C0" w:rsidR="00D967BA" w:rsidRPr="00CA6159" w:rsidDel="000313E3" w:rsidRDefault="00D967BA" w:rsidP="00CA6159">
            <w:pPr>
              <w:pStyle w:val="Tabletext"/>
              <w:numPr>
                <w:ilvl w:val="0"/>
                <w:numId w:val="54"/>
              </w:numPr>
              <w:spacing w:after="0"/>
              <w:rPr>
                <w:del w:id="5301" w:author="Jillian Carson-Jackson" w:date="2020-12-27T15:06:00Z"/>
                <w:sz w:val="16"/>
                <w:szCs w:val="16"/>
              </w:rPr>
            </w:pPr>
            <w:del w:id="5302" w:author="Jillian Carson-Jackson" w:date="2020-12-27T15:06:00Z">
              <w:r w:rsidRPr="00CA6159" w:rsidDel="000313E3">
                <w:rPr>
                  <w:sz w:val="16"/>
                  <w:szCs w:val="16"/>
                </w:rPr>
                <w:delText>Contingency plans</w:delText>
              </w:r>
            </w:del>
          </w:p>
          <w:p w14:paraId="65D5485D" w14:textId="08394020" w:rsidR="00D967BA" w:rsidRPr="00CA6159" w:rsidDel="000313E3" w:rsidRDefault="00D967BA" w:rsidP="00CA6159">
            <w:pPr>
              <w:pStyle w:val="Tabletext"/>
              <w:numPr>
                <w:ilvl w:val="0"/>
                <w:numId w:val="54"/>
              </w:numPr>
              <w:spacing w:after="0"/>
              <w:rPr>
                <w:del w:id="5303" w:author="Jillian Carson-Jackson" w:date="2020-12-27T15:06:00Z"/>
                <w:sz w:val="16"/>
                <w:szCs w:val="16"/>
              </w:rPr>
            </w:pPr>
            <w:del w:id="5304" w:author="Jillian Carson-Jackson" w:date="2020-12-27T15:06:00Z">
              <w:r w:rsidRPr="00CA6159" w:rsidDel="000313E3">
                <w:rPr>
                  <w:sz w:val="16"/>
                  <w:szCs w:val="16"/>
                </w:rPr>
                <w:delText>Prioritise and respond to situations</w:delText>
              </w:r>
            </w:del>
          </w:p>
        </w:tc>
        <w:tc>
          <w:tcPr>
            <w:tcW w:w="4225" w:type="dxa"/>
          </w:tcPr>
          <w:p w14:paraId="4245FDD6" w14:textId="7FDB583F" w:rsidR="00D967BA" w:rsidRPr="00CA6159" w:rsidDel="000313E3" w:rsidRDefault="00D967BA" w:rsidP="00CA6159">
            <w:pPr>
              <w:pStyle w:val="Tabletext"/>
              <w:numPr>
                <w:ilvl w:val="0"/>
                <w:numId w:val="55"/>
              </w:numPr>
              <w:spacing w:after="0"/>
              <w:rPr>
                <w:del w:id="5305" w:author="Jillian Carson-Jackson" w:date="2020-12-27T15:06:00Z"/>
                <w:sz w:val="16"/>
                <w:szCs w:val="16"/>
              </w:rPr>
            </w:pPr>
            <w:del w:id="5306" w:author="Jillian Carson-Jackson" w:date="2020-12-27T15:06:00Z">
              <w:r w:rsidRPr="00CA6159" w:rsidDel="000313E3">
                <w:rPr>
                  <w:sz w:val="16"/>
                  <w:szCs w:val="16"/>
                </w:rPr>
                <w:delText>Record activities concerning emergencies</w:delText>
              </w:r>
            </w:del>
          </w:p>
          <w:p w14:paraId="1227E3B8" w14:textId="424747DD" w:rsidR="00D967BA" w:rsidRPr="00CA6159" w:rsidDel="000313E3" w:rsidRDefault="00D967BA" w:rsidP="00CA6159">
            <w:pPr>
              <w:pStyle w:val="Tabletext"/>
              <w:numPr>
                <w:ilvl w:val="0"/>
                <w:numId w:val="55"/>
              </w:numPr>
              <w:spacing w:after="0"/>
              <w:rPr>
                <w:del w:id="5307" w:author="Jillian Carson-Jackson" w:date="2020-12-27T15:06:00Z"/>
                <w:sz w:val="16"/>
                <w:szCs w:val="16"/>
              </w:rPr>
            </w:pPr>
            <w:del w:id="5308" w:author="Jillian Carson-Jackson" w:date="2020-12-27T15:06:00Z">
              <w:r w:rsidRPr="00CA6159" w:rsidDel="000313E3">
                <w:rPr>
                  <w:sz w:val="16"/>
                  <w:szCs w:val="16"/>
                </w:rPr>
                <w:delText>Maintain a safe waterway throughout emergency situations</w:delText>
              </w:r>
            </w:del>
          </w:p>
          <w:p w14:paraId="1F57CFAE" w14:textId="701612DF" w:rsidR="00D967BA" w:rsidRPr="00CA6159" w:rsidDel="000313E3" w:rsidRDefault="00D967BA" w:rsidP="00CA6159">
            <w:pPr>
              <w:pStyle w:val="Tabletext"/>
              <w:numPr>
                <w:ilvl w:val="0"/>
                <w:numId w:val="55"/>
              </w:numPr>
              <w:spacing w:after="0"/>
              <w:rPr>
                <w:del w:id="5309" w:author="Jillian Carson-Jackson" w:date="2020-12-27T15:06:00Z"/>
                <w:sz w:val="16"/>
                <w:szCs w:val="16"/>
              </w:rPr>
            </w:pPr>
            <w:del w:id="5310" w:author="Jillian Carson-Jackson" w:date="2020-12-27T15:06:00Z">
              <w:r w:rsidRPr="00CA6159" w:rsidDel="000313E3">
                <w:rPr>
                  <w:sz w:val="16"/>
                  <w:szCs w:val="16"/>
                </w:rPr>
                <w:delText>Internal/external emergencies</w:delText>
              </w:r>
            </w:del>
          </w:p>
        </w:tc>
      </w:tr>
      <w:tr w:rsidR="00254321" w:rsidRPr="00AD146F" w:rsidDel="000313E3" w14:paraId="5728D250" w14:textId="05348557" w:rsidTr="00CA6159">
        <w:trPr>
          <w:cantSplit/>
          <w:trHeight w:val="20"/>
          <w:tblHeader/>
          <w:del w:id="5311" w:author="Jillian Carson-Jackson" w:date="2020-12-27T15:06:00Z"/>
        </w:trPr>
        <w:tc>
          <w:tcPr>
            <w:tcW w:w="2693" w:type="dxa"/>
          </w:tcPr>
          <w:p w14:paraId="785306BB" w14:textId="22BABCE2" w:rsidR="00254321" w:rsidRPr="00CA6159" w:rsidDel="000313E3" w:rsidRDefault="00254321" w:rsidP="00AA1028">
            <w:pPr>
              <w:pStyle w:val="Tableheading"/>
              <w:jc w:val="left"/>
              <w:rPr>
                <w:del w:id="5312" w:author="Jillian Carson-Jackson" w:date="2020-12-27T15:06:00Z"/>
                <w:sz w:val="16"/>
                <w:szCs w:val="16"/>
              </w:rPr>
            </w:pPr>
            <w:del w:id="5313" w:author="Jillian Carson-Jackson" w:date="2020-12-27T15:06:00Z">
              <w:r w:rsidRPr="00CA6159" w:rsidDel="000313E3">
                <w:rPr>
                  <w:sz w:val="16"/>
                  <w:szCs w:val="16"/>
                </w:rPr>
                <w:delText>Total</w:delText>
              </w:r>
            </w:del>
          </w:p>
        </w:tc>
        <w:tc>
          <w:tcPr>
            <w:tcW w:w="1555" w:type="dxa"/>
          </w:tcPr>
          <w:p w14:paraId="24362CCC" w14:textId="4E305812" w:rsidR="00254321" w:rsidRPr="00CA6159" w:rsidDel="000313E3" w:rsidRDefault="00254321" w:rsidP="00254321">
            <w:pPr>
              <w:pStyle w:val="Tabletext"/>
              <w:jc w:val="center"/>
              <w:rPr>
                <w:del w:id="5314" w:author="Jillian Carson-Jackson" w:date="2020-12-27T15:06:00Z"/>
                <w:sz w:val="16"/>
                <w:szCs w:val="16"/>
              </w:rPr>
            </w:pPr>
            <w:del w:id="5315" w:author="Jillian Carson-Jackson" w:date="2020-12-27T15:06:00Z">
              <w:r w:rsidRPr="00CA6159" w:rsidDel="000313E3">
                <w:rPr>
                  <w:b/>
                  <w:sz w:val="16"/>
                  <w:szCs w:val="16"/>
                </w:rPr>
                <w:delText>307</w:delText>
              </w:r>
            </w:del>
          </w:p>
        </w:tc>
        <w:tc>
          <w:tcPr>
            <w:tcW w:w="1559" w:type="dxa"/>
          </w:tcPr>
          <w:p w14:paraId="4D614123" w14:textId="7A625B52" w:rsidR="00254321" w:rsidRPr="00CA6159" w:rsidDel="000313E3" w:rsidRDefault="00254321" w:rsidP="00254321">
            <w:pPr>
              <w:pStyle w:val="Tabletext"/>
              <w:jc w:val="center"/>
              <w:rPr>
                <w:del w:id="5316" w:author="Jillian Carson-Jackson" w:date="2020-12-27T15:06:00Z"/>
                <w:sz w:val="16"/>
                <w:szCs w:val="16"/>
              </w:rPr>
            </w:pPr>
            <w:del w:id="5317" w:author="Jillian Carson-Jackson" w:date="2020-12-27T15:06:00Z">
              <w:r w:rsidRPr="00CA6159" w:rsidDel="000313E3">
                <w:rPr>
                  <w:b/>
                  <w:sz w:val="16"/>
                  <w:szCs w:val="16"/>
                </w:rPr>
                <w:delText>240</w:delText>
              </w:r>
            </w:del>
          </w:p>
        </w:tc>
        <w:tc>
          <w:tcPr>
            <w:tcW w:w="4888" w:type="dxa"/>
          </w:tcPr>
          <w:p w14:paraId="270CA9F1" w14:textId="2A566488" w:rsidR="00254321" w:rsidRPr="00CA6159" w:rsidDel="000313E3" w:rsidRDefault="00254321" w:rsidP="00254321">
            <w:pPr>
              <w:pStyle w:val="Tabletext"/>
              <w:spacing w:after="0"/>
              <w:rPr>
                <w:del w:id="5318" w:author="Jillian Carson-Jackson" w:date="2020-12-27T15:06:00Z"/>
                <w:sz w:val="16"/>
                <w:szCs w:val="16"/>
              </w:rPr>
            </w:pPr>
          </w:p>
        </w:tc>
        <w:tc>
          <w:tcPr>
            <w:tcW w:w="4225" w:type="dxa"/>
          </w:tcPr>
          <w:p w14:paraId="2BE04E4E" w14:textId="4F5B861A" w:rsidR="00254321" w:rsidRPr="00CA6159" w:rsidDel="000313E3" w:rsidRDefault="00254321" w:rsidP="00254321">
            <w:pPr>
              <w:pStyle w:val="Tabletext"/>
              <w:spacing w:after="0"/>
              <w:rPr>
                <w:del w:id="5319" w:author="Jillian Carson-Jackson" w:date="2020-12-27T15:06:00Z"/>
                <w:sz w:val="16"/>
                <w:szCs w:val="16"/>
              </w:rPr>
            </w:pPr>
          </w:p>
        </w:tc>
      </w:tr>
    </w:tbl>
    <w:p w14:paraId="3AFF8DF4" w14:textId="4AEC11AD" w:rsidR="0042518D" w:rsidDel="000313E3" w:rsidRDefault="0042518D" w:rsidP="0042518D">
      <w:pPr>
        <w:rPr>
          <w:del w:id="5320" w:author="Jillian Carson-Jackson" w:date="2020-12-27T15:06:00Z"/>
        </w:rPr>
      </w:pPr>
    </w:p>
    <w:p w14:paraId="642AC522" w14:textId="47FEA28E" w:rsidR="00D967BA" w:rsidRPr="000D7C1A" w:rsidDel="000313E3" w:rsidRDefault="00D967BA" w:rsidP="00AD146F">
      <w:pPr>
        <w:tabs>
          <w:tab w:val="left" w:pos="851"/>
          <w:tab w:val="left" w:pos="1134"/>
        </w:tabs>
        <w:spacing w:line="216" w:lineRule="atLeast"/>
        <w:rPr>
          <w:del w:id="5321" w:author="Jillian Carson-Jackson" w:date="2020-12-27T15:06:00Z"/>
          <w:i/>
          <w:szCs w:val="22"/>
        </w:rPr>
      </w:pPr>
      <w:del w:id="5322" w:author="Jillian Carson-Jackson" w:date="2020-12-27T15:06:00Z">
        <w:r w:rsidRPr="000D7C1A" w:rsidDel="000313E3">
          <w:rPr>
            <w:i/>
            <w:szCs w:val="22"/>
          </w:rPr>
          <w:delText>Notes:</w:delText>
        </w:r>
        <w:r w:rsidRPr="000D7C1A" w:rsidDel="000313E3">
          <w:rPr>
            <w:i/>
            <w:szCs w:val="22"/>
          </w:rPr>
          <w:tab/>
          <w:delText>1</w:delText>
        </w:r>
        <w:r w:rsidR="00AD146F" w:rsidRPr="000D7C1A" w:rsidDel="000313E3">
          <w:rPr>
            <w:i/>
            <w:szCs w:val="22"/>
          </w:rPr>
          <w:tab/>
        </w:r>
        <w:r w:rsidRPr="000D7C1A" w:rsidDel="000313E3">
          <w:rPr>
            <w:i/>
            <w:szCs w:val="22"/>
          </w:rPr>
          <w:delText>In addition to the above mentioned recommended duration in hours, see table 3 Simulation exercises in Part D, section 5 Practical training.</w:delText>
        </w:r>
      </w:del>
    </w:p>
    <w:p w14:paraId="57D98B48" w14:textId="033BDB1F" w:rsidR="00D967BA" w:rsidRPr="000D7C1A" w:rsidDel="000313E3" w:rsidRDefault="00D967BA" w:rsidP="00AD146F">
      <w:pPr>
        <w:tabs>
          <w:tab w:val="left" w:pos="1134"/>
        </w:tabs>
        <w:spacing w:line="216" w:lineRule="atLeast"/>
        <w:ind w:left="1134" w:hanging="283"/>
        <w:rPr>
          <w:del w:id="5323" w:author="Jillian Carson-Jackson" w:date="2020-12-27T15:06:00Z"/>
          <w:i/>
          <w:szCs w:val="22"/>
        </w:rPr>
      </w:pPr>
      <w:del w:id="5324" w:author="Jillian Carson-Jackson" w:date="2020-12-27T15:06:00Z">
        <w:r w:rsidRPr="000D7C1A" w:rsidDel="000313E3">
          <w:rPr>
            <w:i/>
            <w:szCs w:val="22"/>
          </w:rPr>
          <w:delText>2.</w:delText>
        </w:r>
        <w:r w:rsidR="00AD146F" w:rsidRPr="000D7C1A" w:rsidDel="000313E3">
          <w:rPr>
            <w:i/>
            <w:szCs w:val="22"/>
          </w:rPr>
          <w:tab/>
        </w:r>
        <w:r w:rsidRPr="000D7C1A" w:rsidDel="000313E3">
          <w:rPr>
            <w:i/>
            <w:szCs w:val="22"/>
          </w:rPr>
          <w:delText>The recommended times are, except for Module 1, based on the assumption that trainees have no or little previous knowledge of the subject.  The actual time required for each module will vary, depending on previous experience and the entrance level of the trainee.</w:delText>
        </w:r>
      </w:del>
    </w:p>
    <w:p w14:paraId="19C10F6B" w14:textId="1CDC075A" w:rsidR="00D967BA" w:rsidDel="000313E3" w:rsidRDefault="00AD146F" w:rsidP="00AD146F">
      <w:pPr>
        <w:tabs>
          <w:tab w:val="left" w:pos="1134"/>
        </w:tabs>
        <w:ind w:left="1134" w:hanging="283"/>
        <w:rPr>
          <w:del w:id="5325" w:author="Jillian Carson-Jackson" w:date="2020-12-27T15:06:00Z"/>
        </w:rPr>
      </w:pPr>
      <w:del w:id="5326" w:author="Jillian Carson-Jackson" w:date="2020-12-27T15:06:00Z">
        <w:r w:rsidRPr="000D7C1A" w:rsidDel="000313E3">
          <w:rPr>
            <w:i/>
            <w:szCs w:val="22"/>
          </w:rPr>
          <w:delText>3.</w:delText>
        </w:r>
        <w:r w:rsidRPr="000D7C1A" w:rsidDel="000313E3">
          <w:rPr>
            <w:i/>
            <w:szCs w:val="22"/>
          </w:rPr>
          <w:tab/>
        </w:r>
        <w:r w:rsidR="00D967BA" w:rsidRPr="000D7C1A" w:rsidDel="000313E3">
          <w:rPr>
            <w:i/>
            <w:szCs w:val="22"/>
          </w:rPr>
          <w:delText xml:space="preserve">The recommended hours for Module 1 </w:delText>
        </w:r>
        <w:r w:rsidRPr="000D7C1A" w:rsidDel="000313E3">
          <w:rPr>
            <w:i/>
            <w:szCs w:val="22"/>
          </w:rPr>
          <w:delText>assume</w:delText>
        </w:r>
        <w:r w:rsidR="00D967BA" w:rsidRPr="000D7C1A" w:rsidDel="000313E3">
          <w:rPr>
            <w:i/>
            <w:szCs w:val="22"/>
          </w:rPr>
          <w:delText xml:space="preserve"> that trainees have achieved, IELTS level 5, or the equivalent.</w:delText>
        </w:r>
      </w:del>
    </w:p>
    <w:p w14:paraId="571B3DFD" w14:textId="77777777" w:rsidR="00DB6C69" w:rsidRDefault="00DB6C69" w:rsidP="0042518D"/>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555"/>
        <w:gridCol w:w="1559"/>
        <w:gridCol w:w="4888"/>
        <w:gridCol w:w="4225"/>
      </w:tblGrid>
      <w:tr w:rsidR="00FB55B7" w:rsidRPr="00AD146F" w14:paraId="72D094A4" w14:textId="77777777" w:rsidTr="00DC77A1">
        <w:trPr>
          <w:trHeight w:val="286"/>
          <w:tblHeader/>
          <w:ins w:id="5327" w:author="Jillian Carson-Jackson" w:date="2020-12-17T20:20:00Z"/>
        </w:trPr>
        <w:tc>
          <w:tcPr>
            <w:tcW w:w="2693" w:type="dxa"/>
            <w:vMerge w:val="restart"/>
            <w:vAlign w:val="center"/>
          </w:tcPr>
          <w:p w14:paraId="32B74537" w14:textId="77777777" w:rsidR="00FB55B7" w:rsidRPr="00CA6159" w:rsidRDefault="00FB55B7" w:rsidP="00DC77A1">
            <w:pPr>
              <w:pStyle w:val="Tableheading"/>
              <w:rPr>
                <w:ins w:id="5328" w:author="Jillian Carson-Jackson" w:date="2020-12-17T20:20:00Z"/>
                <w:sz w:val="16"/>
                <w:szCs w:val="16"/>
              </w:rPr>
            </w:pPr>
            <w:ins w:id="5329" w:author="Jillian Carson-Jackson" w:date="2020-12-17T20:20:00Z">
              <w:r w:rsidRPr="00CA6159">
                <w:rPr>
                  <w:sz w:val="16"/>
                  <w:szCs w:val="16"/>
                </w:rPr>
                <w:t>Module / Subject</w:t>
              </w:r>
            </w:ins>
          </w:p>
        </w:tc>
        <w:tc>
          <w:tcPr>
            <w:tcW w:w="3114" w:type="dxa"/>
            <w:gridSpan w:val="2"/>
            <w:vAlign w:val="center"/>
          </w:tcPr>
          <w:p w14:paraId="3BE72419" w14:textId="3D58F811" w:rsidR="00FB55B7" w:rsidRPr="00CA6159" w:rsidRDefault="00FB55B7" w:rsidP="00DC77A1">
            <w:pPr>
              <w:pStyle w:val="Tableheading"/>
              <w:rPr>
                <w:ins w:id="5330" w:author="Jillian Carson-Jackson" w:date="2020-12-17T20:20:00Z"/>
                <w:sz w:val="16"/>
                <w:szCs w:val="16"/>
              </w:rPr>
            </w:pPr>
            <w:ins w:id="5331" w:author="Jillian Carson-Jackson" w:date="2020-12-17T20:20:00Z">
              <w:r w:rsidRPr="00CA6159">
                <w:rPr>
                  <w:sz w:val="16"/>
                  <w:szCs w:val="16"/>
                </w:rPr>
                <w:t>Recommended Duration in Hours</w:t>
              </w:r>
            </w:ins>
            <w:ins w:id="5332" w:author="Jillian Carson-Jackson" w:date="2020-12-27T14:54:00Z">
              <w:r w:rsidR="00196EEF" w:rsidRPr="00CA6159">
                <w:rPr>
                  <w:sz w:val="16"/>
                  <w:szCs w:val="16"/>
                  <w:vertAlign w:val="superscript"/>
                </w:rPr>
                <w:t>1</w:t>
              </w:r>
            </w:ins>
          </w:p>
        </w:tc>
        <w:tc>
          <w:tcPr>
            <w:tcW w:w="9113" w:type="dxa"/>
            <w:gridSpan w:val="2"/>
            <w:vMerge w:val="restart"/>
            <w:vAlign w:val="center"/>
          </w:tcPr>
          <w:p w14:paraId="2D60BA1C" w14:textId="77777777" w:rsidR="00FB55B7" w:rsidRPr="00CA6159" w:rsidRDefault="00FB55B7" w:rsidP="00DC77A1">
            <w:pPr>
              <w:pStyle w:val="Tableheading"/>
              <w:rPr>
                <w:ins w:id="5333" w:author="Jillian Carson-Jackson" w:date="2020-12-17T20:20:00Z"/>
                <w:sz w:val="16"/>
                <w:szCs w:val="16"/>
              </w:rPr>
            </w:pPr>
            <w:ins w:id="5334" w:author="Jillian Carson-Jackson" w:date="2020-12-17T20:20:00Z">
              <w:r w:rsidRPr="00CA6159">
                <w:rPr>
                  <w:sz w:val="16"/>
                  <w:szCs w:val="16"/>
                </w:rPr>
                <w:t>Remarks</w:t>
              </w:r>
              <w:r w:rsidRPr="00CA6159">
                <w:rPr>
                  <w:sz w:val="16"/>
                  <w:szCs w:val="16"/>
                  <w:vertAlign w:val="superscript"/>
                </w:rPr>
                <w:t>2</w:t>
              </w:r>
            </w:ins>
          </w:p>
        </w:tc>
      </w:tr>
      <w:tr w:rsidR="00FB55B7" w:rsidRPr="00AD146F" w14:paraId="2EF016AE" w14:textId="77777777" w:rsidTr="00DC77A1">
        <w:trPr>
          <w:trHeight w:val="219"/>
          <w:tblHeader/>
          <w:ins w:id="5335" w:author="Jillian Carson-Jackson" w:date="2020-12-17T20:20:00Z"/>
        </w:trPr>
        <w:tc>
          <w:tcPr>
            <w:tcW w:w="2693" w:type="dxa"/>
            <w:vMerge/>
            <w:tcBorders>
              <w:bottom w:val="single" w:sz="12" w:space="0" w:color="auto"/>
            </w:tcBorders>
          </w:tcPr>
          <w:p w14:paraId="46E35AED" w14:textId="77777777" w:rsidR="00FB55B7" w:rsidRPr="00CA6159" w:rsidRDefault="00FB55B7" w:rsidP="00DC77A1">
            <w:pPr>
              <w:pStyle w:val="Tableheading"/>
              <w:rPr>
                <w:ins w:id="5336" w:author="Jillian Carson-Jackson" w:date="2020-12-17T20:20:00Z"/>
                <w:sz w:val="16"/>
                <w:szCs w:val="16"/>
              </w:rPr>
            </w:pPr>
          </w:p>
        </w:tc>
        <w:tc>
          <w:tcPr>
            <w:tcW w:w="1555" w:type="dxa"/>
            <w:tcBorders>
              <w:bottom w:val="single" w:sz="12" w:space="0" w:color="auto"/>
            </w:tcBorders>
          </w:tcPr>
          <w:p w14:paraId="1B241FF9" w14:textId="77777777" w:rsidR="00FB55B7" w:rsidRPr="00CA6159" w:rsidRDefault="00FB55B7" w:rsidP="00DC77A1">
            <w:pPr>
              <w:pStyle w:val="Tableheading"/>
              <w:rPr>
                <w:ins w:id="5337" w:author="Jillian Carson-Jackson" w:date="2020-12-17T20:20:00Z"/>
                <w:sz w:val="16"/>
                <w:szCs w:val="16"/>
              </w:rPr>
            </w:pPr>
            <w:ins w:id="5338" w:author="Jillian Carson-Jackson" w:date="2020-12-17T20:20:00Z">
              <w:r w:rsidRPr="00CA6159">
                <w:rPr>
                  <w:sz w:val="16"/>
                  <w:szCs w:val="16"/>
                </w:rPr>
                <w:t>Presentations / Lectures</w:t>
              </w:r>
            </w:ins>
          </w:p>
        </w:tc>
        <w:tc>
          <w:tcPr>
            <w:tcW w:w="1559" w:type="dxa"/>
            <w:tcBorders>
              <w:bottom w:val="single" w:sz="12" w:space="0" w:color="auto"/>
            </w:tcBorders>
          </w:tcPr>
          <w:p w14:paraId="53EB602F" w14:textId="6C420F7C" w:rsidR="00FB55B7" w:rsidRPr="00CA6159" w:rsidRDefault="00FB55B7" w:rsidP="00DC77A1">
            <w:pPr>
              <w:pStyle w:val="Tableheading"/>
              <w:rPr>
                <w:ins w:id="5339" w:author="Jillian Carson-Jackson" w:date="2020-12-17T20:20:00Z"/>
                <w:sz w:val="16"/>
                <w:szCs w:val="16"/>
              </w:rPr>
            </w:pPr>
            <w:ins w:id="5340" w:author="Jillian Carson-Jackson" w:date="2020-12-17T20:20:00Z">
              <w:r w:rsidRPr="00CA6159">
                <w:rPr>
                  <w:sz w:val="16"/>
                  <w:szCs w:val="16"/>
                </w:rPr>
                <w:t>Exercises / Simulation</w:t>
              </w:r>
            </w:ins>
          </w:p>
        </w:tc>
        <w:tc>
          <w:tcPr>
            <w:tcW w:w="9113" w:type="dxa"/>
            <w:gridSpan w:val="2"/>
            <w:vMerge/>
            <w:tcBorders>
              <w:bottom w:val="single" w:sz="12" w:space="0" w:color="auto"/>
            </w:tcBorders>
          </w:tcPr>
          <w:p w14:paraId="07D5C4EB" w14:textId="77777777" w:rsidR="00FB55B7" w:rsidRPr="00CA6159" w:rsidRDefault="00FB55B7" w:rsidP="00DC77A1">
            <w:pPr>
              <w:pStyle w:val="Tableheading"/>
              <w:rPr>
                <w:ins w:id="5341" w:author="Jillian Carson-Jackson" w:date="2020-12-17T20:20:00Z"/>
                <w:sz w:val="16"/>
                <w:szCs w:val="16"/>
              </w:rPr>
            </w:pPr>
          </w:p>
        </w:tc>
      </w:tr>
      <w:tr w:rsidR="00FB55B7" w:rsidRPr="00AD146F" w14:paraId="2DF86AEF" w14:textId="77777777" w:rsidTr="00EC24B7">
        <w:trPr>
          <w:cantSplit/>
          <w:trHeight w:val="935"/>
          <w:tblHeader/>
          <w:ins w:id="5342" w:author="Jillian Carson-Jackson" w:date="2020-12-17T20:20:00Z"/>
        </w:trPr>
        <w:tc>
          <w:tcPr>
            <w:tcW w:w="2693" w:type="dxa"/>
            <w:tcBorders>
              <w:top w:val="single" w:sz="12" w:space="0" w:color="auto"/>
            </w:tcBorders>
          </w:tcPr>
          <w:p w14:paraId="4BA2EA9A" w14:textId="551B3A59" w:rsidR="00FB55B7" w:rsidRPr="00CA6159" w:rsidRDefault="00FB55B7" w:rsidP="00DC77A1">
            <w:pPr>
              <w:pStyle w:val="Tableheading"/>
              <w:jc w:val="left"/>
              <w:rPr>
                <w:ins w:id="5343" w:author="Jillian Carson-Jackson" w:date="2020-12-17T20:20:00Z"/>
                <w:sz w:val="16"/>
                <w:szCs w:val="16"/>
              </w:rPr>
            </w:pPr>
            <w:ins w:id="5344" w:author="Jillian Carson-Jackson" w:date="2020-12-17T20:20:00Z">
              <w:r w:rsidRPr="00CA6159">
                <w:rPr>
                  <w:sz w:val="16"/>
                  <w:szCs w:val="16"/>
                </w:rPr>
                <w:t xml:space="preserve">1 – </w:t>
              </w:r>
            </w:ins>
            <w:ins w:id="5345" w:author="Jillian Carson-Jackson" w:date="2020-12-17T20:21:00Z">
              <w:r w:rsidR="005C3CBC">
                <w:rPr>
                  <w:sz w:val="16"/>
                  <w:szCs w:val="16"/>
                </w:rPr>
                <w:t>Communication</w:t>
              </w:r>
            </w:ins>
            <w:ins w:id="5346" w:author="Jillian Carson-Jackson" w:date="2020-12-18T20:27:00Z">
              <w:r w:rsidR="003663C1">
                <w:rPr>
                  <w:sz w:val="16"/>
                  <w:szCs w:val="16"/>
                </w:rPr>
                <w:t xml:space="preserve"> [</w:t>
              </w:r>
              <w:r w:rsidR="00931B48">
                <w:rPr>
                  <w:sz w:val="16"/>
                  <w:szCs w:val="16"/>
                </w:rPr>
                <w:t xml:space="preserve">and </w:t>
              </w:r>
              <w:r w:rsidR="003663C1">
                <w:rPr>
                  <w:sz w:val="16"/>
                  <w:szCs w:val="16"/>
                </w:rPr>
                <w:t>Interaction</w:t>
              </w:r>
              <w:r w:rsidR="00931B48">
                <w:rPr>
                  <w:sz w:val="16"/>
                  <w:szCs w:val="16"/>
                </w:rPr>
                <w:t>]</w:t>
              </w:r>
            </w:ins>
            <w:ins w:id="5347" w:author="Jillian Carson-Jackson" w:date="2020-12-17T20:21:00Z">
              <w:r w:rsidR="000365C1">
                <w:rPr>
                  <w:sz w:val="16"/>
                  <w:szCs w:val="16"/>
                </w:rPr>
                <w:t xml:space="preserve"> </w:t>
              </w:r>
            </w:ins>
            <w:ins w:id="5348" w:author="Jillian Carson-Jackson" w:date="2020-12-18T20:27:00Z">
              <w:r w:rsidR="00931B48">
                <w:rPr>
                  <w:sz w:val="16"/>
                  <w:szCs w:val="16"/>
                </w:rPr>
                <w:t>[</w:t>
              </w:r>
            </w:ins>
            <w:ins w:id="5349" w:author="Jillian Carson-Jackson" w:date="2020-12-17T20:21:00Z">
              <w:r w:rsidR="000365C1">
                <w:rPr>
                  <w:sz w:val="16"/>
                  <w:szCs w:val="16"/>
                </w:rPr>
                <w:t>Co-ordination</w:t>
              </w:r>
            </w:ins>
            <w:ins w:id="5350" w:author="Jillian Carson-Jackson" w:date="2020-12-18T20:27:00Z">
              <w:r w:rsidR="00931B48">
                <w:rPr>
                  <w:sz w:val="16"/>
                  <w:szCs w:val="16"/>
                </w:rPr>
                <w:t>]</w:t>
              </w:r>
            </w:ins>
            <w:ins w:id="5351" w:author="Jillian Carson-Jackson" w:date="2020-12-17T20:20:00Z">
              <w:r w:rsidRPr="00CA6159">
                <w:rPr>
                  <w:sz w:val="16"/>
                  <w:szCs w:val="16"/>
                  <w:vertAlign w:val="superscript"/>
                </w:rPr>
                <w:t>3</w:t>
              </w:r>
              <w:r>
                <w:rPr>
                  <w:sz w:val="16"/>
                  <w:szCs w:val="16"/>
                  <w:vertAlign w:val="superscript"/>
                </w:rPr>
                <w:t xml:space="preserve">  </w:t>
              </w:r>
              <w:r>
                <w:rPr>
                  <w:sz w:val="16"/>
                  <w:szCs w:val="16"/>
                </w:rPr>
                <w:t xml:space="preserve"> </w:t>
              </w:r>
            </w:ins>
          </w:p>
        </w:tc>
        <w:tc>
          <w:tcPr>
            <w:tcW w:w="1555" w:type="dxa"/>
            <w:tcBorders>
              <w:top w:val="single" w:sz="12" w:space="0" w:color="auto"/>
            </w:tcBorders>
          </w:tcPr>
          <w:p w14:paraId="440EE42C" w14:textId="2FCD59A2" w:rsidR="00FB55B7" w:rsidRPr="00CA6159" w:rsidRDefault="00FB55B7" w:rsidP="00DC77A1">
            <w:pPr>
              <w:pStyle w:val="Tabletext"/>
              <w:jc w:val="center"/>
              <w:rPr>
                <w:ins w:id="5352" w:author="Jillian Carson-Jackson" w:date="2020-12-17T20:20:00Z"/>
                <w:sz w:val="16"/>
                <w:szCs w:val="16"/>
              </w:rPr>
            </w:pPr>
            <w:commentRangeStart w:id="5353"/>
            <w:ins w:id="5354" w:author="Jillian Carson-Jackson" w:date="2020-12-17T20:20:00Z">
              <w:r w:rsidRPr="00CA6159">
                <w:rPr>
                  <w:sz w:val="16"/>
                  <w:szCs w:val="16"/>
                </w:rPr>
                <w:t>91</w:t>
              </w:r>
            </w:ins>
            <w:ins w:id="5355" w:author="Jillian Carson-Jackson" w:date="2020-12-17T20:21:00Z">
              <w:r w:rsidR="000365C1">
                <w:rPr>
                  <w:sz w:val="16"/>
                  <w:szCs w:val="16"/>
                </w:rPr>
                <w:t xml:space="preserve"> + 7</w:t>
              </w:r>
            </w:ins>
            <w:ins w:id="5356" w:author="Jillian Carson-Jackson" w:date="2020-12-27T15:37:00Z">
              <w:r w:rsidR="00033E27">
                <w:rPr>
                  <w:sz w:val="16"/>
                  <w:szCs w:val="16"/>
                </w:rPr>
                <w:t xml:space="preserve"> +11</w:t>
              </w:r>
            </w:ins>
            <w:commentRangeEnd w:id="5353"/>
            <w:ins w:id="5357" w:author="Jillian Carson-Jackson" w:date="2020-12-27T16:20:00Z">
              <w:r w:rsidR="008F035C">
                <w:rPr>
                  <w:rStyle w:val="CommentReference"/>
                  <w:color w:val="auto"/>
                </w:rPr>
                <w:commentReference w:id="5353"/>
              </w:r>
            </w:ins>
          </w:p>
        </w:tc>
        <w:tc>
          <w:tcPr>
            <w:tcW w:w="1559" w:type="dxa"/>
            <w:tcBorders>
              <w:top w:val="single" w:sz="12" w:space="0" w:color="auto"/>
            </w:tcBorders>
          </w:tcPr>
          <w:p w14:paraId="0A5437BE" w14:textId="613FFED0" w:rsidR="00FB55B7" w:rsidRPr="00CA6159" w:rsidRDefault="00FB55B7" w:rsidP="00DC77A1">
            <w:pPr>
              <w:pStyle w:val="Tabletext"/>
              <w:jc w:val="center"/>
              <w:rPr>
                <w:ins w:id="5358" w:author="Jillian Carson-Jackson" w:date="2020-12-17T20:20:00Z"/>
                <w:sz w:val="16"/>
                <w:szCs w:val="16"/>
              </w:rPr>
            </w:pPr>
            <w:ins w:id="5359" w:author="Jillian Carson-Jackson" w:date="2020-12-17T20:20:00Z">
              <w:r w:rsidRPr="00CA6159">
                <w:rPr>
                  <w:sz w:val="16"/>
                  <w:szCs w:val="16"/>
                </w:rPr>
                <w:t>75</w:t>
              </w:r>
            </w:ins>
            <w:ins w:id="5360" w:author="Jillian Carson-Jackson" w:date="2020-12-17T20:21:00Z">
              <w:r w:rsidR="000365C1">
                <w:rPr>
                  <w:sz w:val="16"/>
                  <w:szCs w:val="16"/>
                </w:rPr>
                <w:t>+11</w:t>
              </w:r>
            </w:ins>
            <w:ins w:id="5361" w:author="Jillian Carson-Jackson" w:date="2020-12-27T15:37:00Z">
              <w:r w:rsidR="00033E27">
                <w:rPr>
                  <w:sz w:val="16"/>
                  <w:szCs w:val="16"/>
                </w:rPr>
                <w:t xml:space="preserve"> +31</w:t>
              </w:r>
            </w:ins>
          </w:p>
        </w:tc>
        <w:tc>
          <w:tcPr>
            <w:tcW w:w="4888" w:type="dxa"/>
            <w:tcBorders>
              <w:top w:val="single" w:sz="12" w:space="0" w:color="auto"/>
            </w:tcBorders>
          </w:tcPr>
          <w:p w14:paraId="4671ACBD" w14:textId="77777777" w:rsidR="000365C1" w:rsidRPr="00CA6159" w:rsidRDefault="000365C1" w:rsidP="00DC0578">
            <w:pPr>
              <w:pStyle w:val="Tabletext"/>
              <w:numPr>
                <w:ilvl w:val="0"/>
                <w:numId w:val="54"/>
              </w:numPr>
              <w:spacing w:after="0"/>
              <w:rPr>
                <w:ins w:id="5362" w:author="Jillian Carson-Jackson" w:date="2020-12-17T20:22:00Z"/>
                <w:sz w:val="16"/>
                <w:szCs w:val="16"/>
              </w:rPr>
            </w:pPr>
            <w:ins w:id="5363" w:author="Jillian Carson-Jackson" w:date="2020-12-17T20:22:00Z">
              <w:r w:rsidRPr="00CA6159">
                <w:rPr>
                  <w:sz w:val="16"/>
                  <w:szCs w:val="16"/>
                </w:rPr>
                <w:t>General communication skills</w:t>
              </w:r>
            </w:ins>
          </w:p>
          <w:p w14:paraId="5BEB19A3" w14:textId="34F21664" w:rsidR="00FB55B7" w:rsidRPr="00CA6159" w:rsidRDefault="00FB55B7" w:rsidP="00DC0578">
            <w:pPr>
              <w:pStyle w:val="Tabletext"/>
              <w:numPr>
                <w:ilvl w:val="0"/>
                <w:numId w:val="54"/>
              </w:numPr>
              <w:spacing w:after="0"/>
              <w:rPr>
                <w:ins w:id="5364" w:author="Jillian Carson-Jackson" w:date="2020-12-17T20:20:00Z"/>
                <w:sz w:val="16"/>
                <w:szCs w:val="16"/>
              </w:rPr>
            </w:pPr>
            <w:ins w:id="5365" w:author="Jillian Carson-Jackson" w:date="2020-12-17T20:20:00Z">
              <w:r w:rsidRPr="00CA6159">
                <w:rPr>
                  <w:sz w:val="16"/>
                  <w:szCs w:val="16"/>
                </w:rPr>
                <w:t>Language structure</w:t>
              </w:r>
            </w:ins>
            <w:ins w:id="5366" w:author="Jillian Carson-Jackson" w:date="2020-12-27T15:18:00Z">
              <w:r w:rsidR="008A6F5C">
                <w:rPr>
                  <w:sz w:val="16"/>
                  <w:szCs w:val="16"/>
                </w:rPr>
                <w:t xml:space="preserve"> and VTS Messages</w:t>
              </w:r>
              <w:r w:rsidR="00073FD6">
                <w:rPr>
                  <w:sz w:val="16"/>
                  <w:szCs w:val="16"/>
                </w:rPr>
                <w:t xml:space="preserve"> </w:t>
              </w:r>
            </w:ins>
          </w:p>
          <w:p w14:paraId="65436318" w14:textId="7F1E6B3A" w:rsidR="00FB55B7" w:rsidRPr="008F6D04" w:rsidRDefault="00A44B9C" w:rsidP="008F6D04">
            <w:pPr>
              <w:pStyle w:val="Tabletext"/>
              <w:numPr>
                <w:ilvl w:val="0"/>
                <w:numId w:val="54"/>
              </w:numPr>
              <w:spacing w:after="0"/>
              <w:rPr>
                <w:ins w:id="5367" w:author="Jillian Carson-Jackson" w:date="2020-12-17T20:20:00Z"/>
                <w:sz w:val="16"/>
                <w:szCs w:val="16"/>
              </w:rPr>
            </w:pPr>
            <w:ins w:id="5368" w:author="Jillian Carson-Jackson" w:date="2020-12-18T20:33:00Z">
              <w:r>
                <w:rPr>
                  <w:sz w:val="16"/>
                  <w:szCs w:val="16"/>
                </w:rPr>
                <w:t xml:space="preserve">Use of </w:t>
              </w:r>
            </w:ins>
            <w:ins w:id="5369" w:author="Jillian Carson-Jackson" w:date="2020-12-18T20:34:00Z">
              <w:r w:rsidR="008F6D04">
                <w:rPr>
                  <w:sz w:val="16"/>
                  <w:szCs w:val="16"/>
                </w:rPr>
                <w:t>radio communication in VTS</w:t>
              </w:r>
            </w:ins>
            <w:ins w:id="5370" w:author="Jillian Carson-Jackson" w:date="2020-12-27T14:57:00Z">
              <w:r w:rsidR="0099629B" w:rsidRPr="0099629B">
                <w:rPr>
                  <w:sz w:val="16"/>
                  <w:szCs w:val="16"/>
                  <w:vertAlign w:val="superscript"/>
                </w:rPr>
                <w:t>4</w:t>
              </w:r>
            </w:ins>
            <w:ins w:id="5371" w:author="Jillian Carson-Jackson" w:date="2020-12-18T20:33:00Z">
              <w:r w:rsidR="008D21C5" w:rsidRPr="0099629B">
                <w:rPr>
                  <w:sz w:val="16"/>
                  <w:szCs w:val="16"/>
                  <w:vertAlign w:val="superscript"/>
                </w:rPr>
                <w:t xml:space="preserve"> </w:t>
              </w:r>
            </w:ins>
          </w:p>
        </w:tc>
        <w:tc>
          <w:tcPr>
            <w:tcW w:w="4225" w:type="dxa"/>
            <w:tcBorders>
              <w:top w:val="single" w:sz="12" w:space="0" w:color="auto"/>
            </w:tcBorders>
          </w:tcPr>
          <w:p w14:paraId="2AA328E3" w14:textId="592C5E3D" w:rsidR="00DC0578" w:rsidRPr="00CA6159" w:rsidRDefault="00073FD6" w:rsidP="00DC0578">
            <w:pPr>
              <w:pStyle w:val="Tabletext"/>
              <w:numPr>
                <w:ilvl w:val="0"/>
                <w:numId w:val="54"/>
              </w:numPr>
              <w:spacing w:after="0"/>
              <w:rPr>
                <w:ins w:id="5372" w:author="Jillian Carson-Jackson" w:date="2020-12-17T20:22:00Z"/>
                <w:sz w:val="16"/>
                <w:szCs w:val="16"/>
              </w:rPr>
            </w:pPr>
            <w:ins w:id="5373" w:author="Jillian Carson-Jackson" w:date="2020-12-27T15:18:00Z">
              <w:r>
                <w:rPr>
                  <w:sz w:val="16"/>
                  <w:szCs w:val="16"/>
                </w:rPr>
                <w:t xml:space="preserve">SMCP and </w:t>
              </w:r>
            </w:ins>
            <w:ins w:id="5374" w:author="Jillian Carson-Jackson" w:date="2020-12-17T20:22:00Z">
              <w:r w:rsidR="00DC0578" w:rsidRPr="00CA6159">
                <w:rPr>
                  <w:sz w:val="16"/>
                  <w:szCs w:val="16"/>
                </w:rPr>
                <w:t>Standard phrases</w:t>
              </w:r>
            </w:ins>
          </w:p>
          <w:p w14:paraId="49D14CE6" w14:textId="77777777" w:rsidR="00FB55B7" w:rsidRDefault="00DC0578" w:rsidP="00DC0578">
            <w:pPr>
              <w:pStyle w:val="Tabletext"/>
              <w:numPr>
                <w:ilvl w:val="0"/>
                <w:numId w:val="55"/>
              </w:numPr>
              <w:spacing w:after="0"/>
              <w:rPr>
                <w:ins w:id="5375" w:author="Jillian Carson-Jackson" w:date="2020-12-17T20:27:00Z"/>
                <w:sz w:val="16"/>
                <w:szCs w:val="16"/>
              </w:rPr>
            </w:pPr>
            <w:ins w:id="5376" w:author="Jillian Carson-Jackson" w:date="2020-12-17T20:22:00Z">
              <w:r w:rsidRPr="00CA6159">
                <w:rPr>
                  <w:sz w:val="16"/>
                  <w:szCs w:val="16"/>
                </w:rPr>
                <w:t>Specific VTS messages construction</w:t>
              </w:r>
            </w:ins>
          </w:p>
          <w:p w14:paraId="04FB0B98" w14:textId="20A06F04" w:rsidR="0091160F" w:rsidRPr="0057577D" w:rsidRDefault="00C43FDB" w:rsidP="0057577D">
            <w:pPr>
              <w:pStyle w:val="Tabletext"/>
              <w:numPr>
                <w:ilvl w:val="0"/>
                <w:numId w:val="55"/>
              </w:numPr>
              <w:spacing w:after="0"/>
              <w:rPr>
                <w:ins w:id="5377" w:author="Jillian Carson-Jackson" w:date="2020-12-17T20:20:00Z"/>
                <w:sz w:val="16"/>
                <w:szCs w:val="16"/>
              </w:rPr>
            </w:pPr>
            <w:commentRangeStart w:id="5378"/>
            <w:ins w:id="5379" w:author="Jillian Carson-Jackson" w:date="2020-12-17T20:30:00Z">
              <w:r w:rsidRPr="00CA6159">
                <w:rPr>
                  <w:sz w:val="16"/>
                  <w:szCs w:val="16"/>
                </w:rPr>
                <w:t xml:space="preserve">Information management </w:t>
              </w:r>
            </w:ins>
            <w:commentRangeEnd w:id="5378"/>
            <w:ins w:id="5380" w:author="Jillian Carson-Jackson" w:date="2020-12-18T20:59:00Z">
              <w:r w:rsidR="009F2BEF">
                <w:rPr>
                  <w:rStyle w:val="CommentReference"/>
                  <w:color w:val="auto"/>
                </w:rPr>
                <w:commentReference w:id="5378"/>
              </w:r>
            </w:ins>
          </w:p>
        </w:tc>
      </w:tr>
      <w:tr w:rsidR="00DC0578" w:rsidRPr="00AD146F" w14:paraId="59FADC47" w14:textId="77777777" w:rsidTr="00EC24B7">
        <w:trPr>
          <w:cantSplit/>
          <w:trHeight w:val="683"/>
          <w:tblHeader/>
          <w:ins w:id="5381" w:author="Jillian Carson-Jackson" w:date="2020-12-17T20:23:00Z"/>
        </w:trPr>
        <w:tc>
          <w:tcPr>
            <w:tcW w:w="2693" w:type="dxa"/>
            <w:tcBorders>
              <w:top w:val="single" w:sz="12" w:space="0" w:color="auto"/>
            </w:tcBorders>
          </w:tcPr>
          <w:p w14:paraId="1A024C58" w14:textId="07331340" w:rsidR="00DC0578" w:rsidRPr="00CA6159" w:rsidRDefault="00DC0578" w:rsidP="00DC77A1">
            <w:pPr>
              <w:pStyle w:val="Tableheading"/>
              <w:jc w:val="left"/>
              <w:rPr>
                <w:ins w:id="5382" w:author="Jillian Carson-Jackson" w:date="2020-12-17T20:23:00Z"/>
                <w:sz w:val="16"/>
                <w:szCs w:val="16"/>
              </w:rPr>
            </w:pPr>
            <w:ins w:id="5383" w:author="Jillian Carson-Jackson" w:date="2020-12-17T20:23:00Z">
              <w:r>
                <w:rPr>
                  <w:sz w:val="16"/>
                  <w:szCs w:val="16"/>
                </w:rPr>
                <w:t>2 – Legal Framework</w:t>
              </w:r>
            </w:ins>
          </w:p>
        </w:tc>
        <w:tc>
          <w:tcPr>
            <w:tcW w:w="1555" w:type="dxa"/>
            <w:tcBorders>
              <w:top w:val="single" w:sz="12" w:space="0" w:color="auto"/>
            </w:tcBorders>
          </w:tcPr>
          <w:p w14:paraId="65379206" w14:textId="631777B5" w:rsidR="00DC0578" w:rsidRPr="00CA6159" w:rsidRDefault="000E6105" w:rsidP="00DC77A1">
            <w:pPr>
              <w:pStyle w:val="Tabletext"/>
              <w:jc w:val="center"/>
              <w:rPr>
                <w:ins w:id="5384" w:author="Jillian Carson-Jackson" w:date="2020-12-17T20:23:00Z"/>
                <w:sz w:val="16"/>
                <w:szCs w:val="16"/>
              </w:rPr>
            </w:pPr>
            <w:commentRangeStart w:id="5385"/>
            <w:ins w:id="5386" w:author="Jillian Carson-Jackson" w:date="2020-12-17T20:35:00Z">
              <w:r>
                <w:rPr>
                  <w:sz w:val="16"/>
                  <w:szCs w:val="16"/>
                </w:rPr>
                <w:t>10</w:t>
              </w:r>
            </w:ins>
            <w:commentRangeEnd w:id="5385"/>
            <w:ins w:id="5387" w:author="Jillian Carson-Jackson" w:date="2020-12-17T20:42:00Z">
              <w:r w:rsidR="00400D57">
                <w:rPr>
                  <w:rStyle w:val="CommentReference"/>
                  <w:color w:val="auto"/>
                </w:rPr>
                <w:commentReference w:id="5385"/>
              </w:r>
            </w:ins>
          </w:p>
        </w:tc>
        <w:tc>
          <w:tcPr>
            <w:tcW w:w="1559" w:type="dxa"/>
            <w:tcBorders>
              <w:top w:val="single" w:sz="12" w:space="0" w:color="auto"/>
            </w:tcBorders>
          </w:tcPr>
          <w:p w14:paraId="1FE9EA04" w14:textId="5CF48B4B" w:rsidR="00DC0578" w:rsidRPr="00CA6159" w:rsidRDefault="000E6105" w:rsidP="00DC77A1">
            <w:pPr>
              <w:pStyle w:val="Tabletext"/>
              <w:jc w:val="center"/>
              <w:rPr>
                <w:ins w:id="5388" w:author="Jillian Carson-Jackson" w:date="2020-12-17T20:23:00Z"/>
                <w:sz w:val="16"/>
                <w:szCs w:val="16"/>
              </w:rPr>
            </w:pPr>
            <w:ins w:id="5389" w:author="Jillian Carson-Jackson" w:date="2020-12-17T20:36:00Z">
              <w:r>
                <w:rPr>
                  <w:sz w:val="16"/>
                  <w:szCs w:val="16"/>
                </w:rPr>
                <w:t>8</w:t>
              </w:r>
            </w:ins>
          </w:p>
        </w:tc>
        <w:tc>
          <w:tcPr>
            <w:tcW w:w="4888" w:type="dxa"/>
            <w:tcBorders>
              <w:top w:val="single" w:sz="12" w:space="0" w:color="auto"/>
            </w:tcBorders>
          </w:tcPr>
          <w:p w14:paraId="4229E2FC" w14:textId="07887C25" w:rsidR="0091160F" w:rsidRPr="00420BE3" w:rsidRDefault="0091160F" w:rsidP="00DC0578">
            <w:pPr>
              <w:pStyle w:val="Tabletext"/>
              <w:numPr>
                <w:ilvl w:val="0"/>
                <w:numId w:val="54"/>
              </w:numPr>
              <w:spacing w:after="0"/>
              <w:rPr>
                <w:ins w:id="5390" w:author="Jillian Carson-Jackson" w:date="2020-12-17T20:26:00Z"/>
                <w:sz w:val="16"/>
                <w:szCs w:val="16"/>
              </w:rPr>
            </w:pPr>
            <w:ins w:id="5391" w:author="Jillian Carson-Jackson" w:date="2020-12-17T20:26:00Z">
              <w:r>
                <w:rPr>
                  <w:sz w:val="16"/>
                  <w:szCs w:val="16"/>
                </w:rPr>
                <w:t>International</w:t>
              </w:r>
            </w:ins>
            <w:ins w:id="5392" w:author="Jillian Carson-Jackson" w:date="2020-12-17T20:45:00Z">
              <w:r w:rsidR="00A37EE0">
                <w:rPr>
                  <w:sz w:val="16"/>
                  <w:szCs w:val="16"/>
                </w:rPr>
                <w:t>, nation</w:t>
              </w:r>
              <w:r w:rsidR="0057577D">
                <w:rPr>
                  <w:sz w:val="16"/>
                  <w:szCs w:val="16"/>
                </w:rPr>
                <w:t>al [local]</w:t>
              </w:r>
            </w:ins>
            <w:ins w:id="5393" w:author="Jillian Carson-Jackson" w:date="2020-12-17T20:26:00Z">
              <w:r>
                <w:rPr>
                  <w:sz w:val="16"/>
                  <w:szCs w:val="16"/>
                </w:rPr>
                <w:t xml:space="preserve"> framework for VTS</w:t>
              </w:r>
            </w:ins>
          </w:p>
          <w:p w14:paraId="6BC35C44" w14:textId="58160B47" w:rsidR="00DC0578" w:rsidRPr="0057577D" w:rsidRDefault="00DC0578" w:rsidP="0057577D">
            <w:pPr>
              <w:pStyle w:val="Tabletext"/>
              <w:numPr>
                <w:ilvl w:val="0"/>
                <w:numId w:val="54"/>
              </w:numPr>
              <w:spacing w:after="0"/>
              <w:rPr>
                <w:ins w:id="5394" w:author="Jillian Carson-Jackson" w:date="2020-12-17T20:23:00Z"/>
                <w:sz w:val="16"/>
                <w:szCs w:val="16"/>
              </w:rPr>
            </w:pPr>
            <w:ins w:id="5395" w:author="Jillian Carson-Jackson" w:date="2020-12-17T20:23:00Z">
              <w:r w:rsidRPr="00420BE3">
                <w:rPr>
                  <w:sz w:val="16"/>
                  <w:szCs w:val="16"/>
                </w:rPr>
                <w:t>Regulatory requirements</w:t>
              </w:r>
            </w:ins>
          </w:p>
        </w:tc>
        <w:tc>
          <w:tcPr>
            <w:tcW w:w="4225" w:type="dxa"/>
            <w:tcBorders>
              <w:top w:val="single" w:sz="12" w:space="0" w:color="auto"/>
            </w:tcBorders>
          </w:tcPr>
          <w:p w14:paraId="20C2565C" w14:textId="77777777" w:rsidR="0091160F" w:rsidRPr="00CA6159" w:rsidRDefault="0091160F" w:rsidP="0091160F">
            <w:pPr>
              <w:pStyle w:val="Tabletext"/>
              <w:numPr>
                <w:ilvl w:val="0"/>
                <w:numId w:val="54"/>
              </w:numPr>
              <w:spacing w:after="0"/>
              <w:rPr>
                <w:ins w:id="5396" w:author="Jillian Carson-Jackson" w:date="2020-12-17T20:26:00Z"/>
                <w:sz w:val="16"/>
                <w:szCs w:val="16"/>
              </w:rPr>
            </w:pPr>
            <w:ins w:id="5397" w:author="Jillian Carson-Jackson" w:date="2020-12-17T20:26:00Z">
              <w:r w:rsidRPr="00CA6159">
                <w:rPr>
                  <w:sz w:val="16"/>
                  <w:szCs w:val="16"/>
                </w:rPr>
                <w:t>Roles and responsibilities</w:t>
              </w:r>
            </w:ins>
          </w:p>
          <w:p w14:paraId="40B77B1D" w14:textId="61DB672E" w:rsidR="00DC0578" w:rsidRPr="00CA6159" w:rsidRDefault="0003173B" w:rsidP="00DC0578">
            <w:pPr>
              <w:pStyle w:val="Tabletext"/>
              <w:numPr>
                <w:ilvl w:val="0"/>
                <w:numId w:val="54"/>
              </w:numPr>
              <w:spacing w:after="0"/>
              <w:rPr>
                <w:ins w:id="5398" w:author="Jillian Carson-Jackson" w:date="2020-12-17T20:23:00Z"/>
                <w:sz w:val="16"/>
                <w:szCs w:val="16"/>
              </w:rPr>
            </w:pPr>
            <w:ins w:id="5399" w:author="Jillian Carson-Jackson" w:date="2020-12-17T20:28:00Z">
              <w:r>
                <w:rPr>
                  <w:sz w:val="16"/>
                  <w:szCs w:val="16"/>
                </w:rPr>
                <w:t>Record keeping</w:t>
              </w:r>
            </w:ins>
          </w:p>
        </w:tc>
      </w:tr>
      <w:tr w:rsidR="00FB55B7" w:rsidRPr="00AD146F" w14:paraId="3FF6C5AC" w14:textId="77777777" w:rsidTr="004B17F8">
        <w:trPr>
          <w:cantSplit/>
          <w:trHeight w:val="953"/>
          <w:tblHeader/>
          <w:ins w:id="5400" w:author="Jillian Carson-Jackson" w:date="2020-12-17T20:20:00Z"/>
        </w:trPr>
        <w:tc>
          <w:tcPr>
            <w:tcW w:w="2693" w:type="dxa"/>
          </w:tcPr>
          <w:p w14:paraId="2E2B2CD1" w14:textId="0E37A0A0" w:rsidR="00FB55B7" w:rsidRPr="00CA6159" w:rsidRDefault="00F472BC" w:rsidP="00DC77A1">
            <w:pPr>
              <w:pStyle w:val="Tableheading"/>
              <w:jc w:val="left"/>
              <w:rPr>
                <w:ins w:id="5401" w:author="Jillian Carson-Jackson" w:date="2020-12-17T20:20:00Z"/>
                <w:sz w:val="16"/>
                <w:szCs w:val="16"/>
              </w:rPr>
            </w:pPr>
            <w:ins w:id="5402" w:author="Jillian Carson-Jackson" w:date="2020-12-17T20:33:00Z">
              <w:r>
                <w:rPr>
                  <w:sz w:val="16"/>
                  <w:szCs w:val="16"/>
                </w:rPr>
                <w:t>3</w:t>
              </w:r>
            </w:ins>
            <w:ins w:id="5403" w:author="Jillian Carson-Jackson" w:date="2020-12-17T20:20:00Z">
              <w:r w:rsidR="00FB55B7" w:rsidRPr="00CA6159">
                <w:rPr>
                  <w:sz w:val="16"/>
                  <w:szCs w:val="16"/>
                </w:rPr>
                <w:t xml:space="preserve"> – Traffic Management</w:t>
              </w:r>
            </w:ins>
          </w:p>
        </w:tc>
        <w:tc>
          <w:tcPr>
            <w:tcW w:w="1555" w:type="dxa"/>
          </w:tcPr>
          <w:p w14:paraId="4963072C" w14:textId="782D680E" w:rsidR="00FB55B7" w:rsidRPr="00CA6159" w:rsidRDefault="00FB55B7" w:rsidP="00DC77A1">
            <w:pPr>
              <w:pStyle w:val="Tabletext"/>
              <w:jc w:val="center"/>
              <w:rPr>
                <w:ins w:id="5404" w:author="Jillian Carson-Jackson" w:date="2020-12-17T20:20:00Z"/>
                <w:sz w:val="16"/>
                <w:szCs w:val="16"/>
              </w:rPr>
            </w:pPr>
            <w:ins w:id="5405" w:author="Jillian Carson-Jackson" w:date="2020-12-17T20:20:00Z">
              <w:r w:rsidRPr="00CA6159">
                <w:rPr>
                  <w:sz w:val="16"/>
                  <w:szCs w:val="16"/>
                </w:rPr>
                <w:t>52</w:t>
              </w:r>
            </w:ins>
            <w:ins w:id="5406" w:author="Jillian Carson-Jackson" w:date="2020-12-17T20:24:00Z">
              <w:r w:rsidR="00DC0578">
                <w:rPr>
                  <w:sz w:val="16"/>
                  <w:szCs w:val="16"/>
                </w:rPr>
                <w:t xml:space="preserve"> </w:t>
              </w:r>
            </w:ins>
            <w:ins w:id="5407" w:author="Jillian Carson-Jackson" w:date="2020-12-17T20:35:00Z">
              <w:r w:rsidR="00F472BC">
                <w:rPr>
                  <w:sz w:val="16"/>
                  <w:szCs w:val="16"/>
                </w:rPr>
                <w:t xml:space="preserve">(- </w:t>
              </w:r>
              <w:r w:rsidR="000E6105">
                <w:rPr>
                  <w:sz w:val="16"/>
                  <w:szCs w:val="16"/>
                </w:rPr>
                <w:t>10)</w:t>
              </w:r>
            </w:ins>
          </w:p>
        </w:tc>
        <w:tc>
          <w:tcPr>
            <w:tcW w:w="1559" w:type="dxa"/>
          </w:tcPr>
          <w:p w14:paraId="7716F421" w14:textId="317BBE4D" w:rsidR="00FB55B7" w:rsidRPr="00CA6159" w:rsidRDefault="00FB55B7" w:rsidP="00DC77A1">
            <w:pPr>
              <w:pStyle w:val="Tabletext"/>
              <w:jc w:val="center"/>
              <w:rPr>
                <w:ins w:id="5408" w:author="Jillian Carson-Jackson" w:date="2020-12-17T20:20:00Z"/>
                <w:sz w:val="16"/>
                <w:szCs w:val="16"/>
              </w:rPr>
            </w:pPr>
            <w:ins w:id="5409" w:author="Jillian Carson-Jackson" w:date="2020-12-17T20:20:00Z">
              <w:r w:rsidRPr="00CA6159">
                <w:rPr>
                  <w:sz w:val="16"/>
                  <w:szCs w:val="16"/>
                </w:rPr>
                <w:t>54</w:t>
              </w:r>
            </w:ins>
            <w:ins w:id="5410" w:author="Jillian Carson-Jackson" w:date="2020-12-17T20:35:00Z">
              <w:r w:rsidR="000E6105">
                <w:rPr>
                  <w:sz w:val="16"/>
                  <w:szCs w:val="16"/>
                </w:rPr>
                <w:t xml:space="preserve"> (</w:t>
              </w:r>
            </w:ins>
            <w:ins w:id="5411" w:author="Jillian Carson-Jackson" w:date="2020-12-17T20:36:00Z">
              <w:r w:rsidR="000E6105">
                <w:rPr>
                  <w:sz w:val="16"/>
                  <w:szCs w:val="16"/>
                </w:rPr>
                <w:t>-8)</w:t>
              </w:r>
            </w:ins>
          </w:p>
        </w:tc>
        <w:tc>
          <w:tcPr>
            <w:tcW w:w="4888" w:type="dxa"/>
          </w:tcPr>
          <w:p w14:paraId="5D401653" w14:textId="77777777" w:rsidR="00C919B0" w:rsidRDefault="00C919B0" w:rsidP="00DC77A1">
            <w:pPr>
              <w:pStyle w:val="Tabletext"/>
              <w:numPr>
                <w:ilvl w:val="0"/>
                <w:numId w:val="54"/>
              </w:numPr>
              <w:spacing w:after="0"/>
              <w:rPr>
                <w:ins w:id="5412" w:author="Jillian Carson-Jackson" w:date="2020-12-17T20:25:00Z"/>
                <w:sz w:val="16"/>
                <w:szCs w:val="16"/>
              </w:rPr>
            </w:pPr>
            <w:ins w:id="5413" w:author="Jillian Carson-Jackson" w:date="2020-12-17T20:25:00Z">
              <w:r w:rsidRPr="00CA6159">
                <w:rPr>
                  <w:sz w:val="16"/>
                  <w:szCs w:val="16"/>
                </w:rPr>
                <w:t>VTS environment</w:t>
              </w:r>
              <w:r>
                <w:rPr>
                  <w:sz w:val="16"/>
                  <w:szCs w:val="16"/>
                </w:rPr>
                <w:t xml:space="preserve"> </w:t>
              </w:r>
            </w:ins>
          </w:p>
          <w:p w14:paraId="39866E89" w14:textId="054FB0D9" w:rsidR="00683453" w:rsidRDefault="00683453" w:rsidP="00DC77A1">
            <w:pPr>
              <w:pStyle w:val="Tabletext"/>
              <w:numPr>
                <w:ilvl w:val="0"/>
                <w:numId w:val="54"/>
              </w:numPr>
              <w:spacing w:after="0"/>
              <w:rPr>
                <w:ins w:id="5414" w:author="Jillian Carson-Jackson" w:date="2020-12-17T20:25:00Z"/>
                <w:sz w:val="16"/>
                <w:szCs w:val="16"/>
              </w:rPr>
            </w:pPr>
            <w:ins w:id="5415" w:author="Jillian Carson-Jackson" w:date="2020-12-17T20:25:00Z">
              <w:r>
                <w:rPr>
                  <w:sz w:val="16"/>
                  <w:szCs w:val="16"/>
                </w:rPr>
                <w:t>Provision of information</w:t>
              </w:r>
            </w:ins>
          </w:p>
          <w:p w14:paraId="667F6BF1" w14:textId="55D35D58" w:rsidR="00FB55B7" w:rsidRPr="0057577D" w:rsidRDefault="00C919B0" w:rsidP="0057577D">
            <w:pPr>
              <w:pStyle w:val="Tabletext"/>
              <w:numPr>
                <w:ilvl w:val="0"/>
                <w:numId w:val="54"/>
              </w:numPr>
              <w:spacing w:after="0"/>
              <w:rPr>
                <w:ins w:id="5416" w:author="Jillian Carson-Jackson" w:date="2020-12-17T20:20:00Z"/>
                <w:sz w:val="16"/>
                <w:szCs w:val="16"/>
              </w:rPr>
            </w:pPr>
            <w:ins w:id="5417" w:author="Jillian Carson-Jackson" w:date="2020-12-17T20:25:00Z">
              <w:r w:rsidRPr="00CA6159">
                <w:rPr>
                  <w:sz w:val="16"/>
                  <w:szCs w:val="16"/>
                </w:rPr>
                <w:t>Principles of water</w:t>
              </w:r>
              <w:r>
                <w:rPr>
                  <w:sz w:val="16"/>
                  <w:szCs w:val="16"/>
                </w:rPr>
                <w:t xml:space="preserve"> space mana</w:t>
              </w:r>
            </w:ins>
            <w:ins w:id="5418" w:author="Jillian Carson-Jackson" w:date="2020-12-17T20:26:00Z">
              <w:r w:rsidR="0091160F">
                <w:rPr>
                  <w:sz w:val="16"/>
                  <w:szCs w:val="16"/>
                </w:rPr>
                <w:t>gement</w:t>
              </w:r>
            </w:ins>
          </w:p>
        </w:tc>
        <w:tc>
          <w:tcPr>
            <w:tcW w:w="4225" w:type="dxa"/>
          </w:tcPr>
          <w:p w14:paraId="415CD8F0" w14:textId="77DE1CB4" w:rsidR="00FB55B7" w:rsidRPr="00CA6159" w:rsidRDefault="0091160F" w:rsidP="00DC77A1">
            <w:pPr>
              <w:pStyle w:val="Tabletext"/>
              <w:numPr>
                <w:ilvl w:val="0"/>
                <w:numId w:val="55"/>
              </w:numPr>
              <w:spacing w:after="0"/>
              <w:rPr>
                <w:ins w:id="5419" w:author="Jillian Carson-Jackson" w:date="2020-12-17T20:20:00Z"/>
                <w:sz w:val="16"/>
                <w:szCs w:val="16"/>
              </w:rPr>
            </w:pPr>
            <w:ins w:id="5420" w:author="Jillian Carson-Jackson" w:date="2020-12-17T20:26:00Z">
              <w:r>
                <w:rPr>
                  <w:sz w:val="16"/>
                  <w:szCs w:val="16"/>
                </w:rPr>
                <w:t xml:space="preserve">Monitoring </w:t>
              </w:r>
            </w:ins>
            <w:ins w:id="5421" w:author="Jillian Carson-Jackson" w:date="2020-12-17T20:20:00Z">
              <w:r w:rsidR="00FB55B7" w:rsidRPr="00CA6159">
                <w:rPr>
                  <w:sz w:val="16"/>
                  <w:szCs w:val="16"/>
                </w:rPr>
                <w:t>and management</w:t>
              </w:r>
            </w:ins>
          </w:p>
          <w:p w14:paraId="21FB479B" w14:textId="30174FA1" w:rsidR="00FB55B7" w:rsidRPr="00CA6159" w:rsidRDefault="0091160F" w:rsidP="00DC77A1">
            <w:pPr>
              <w:pStyle w:val="Tabletext"/>
              <w:numPr>
                <w:ilvl w:val="0"/>
                <w:numId w:val="55"/>
              </w:numPr>
              <w:spacing w:after="0"/>
              <w:rPr>
                <w:ins w:id="5422" w:author="Jillian Carson-Jackson" w:date="2020-12-17T20:20:00Z"/>
                <w:sz w:val="16"/>
                <w:szCs w:val="16"/>
              </w:rPr>
            </w:pPr>
            <w:ins w:id="5423" w:author="Jillian Carson-Jackson" w:date="2020-12-17T20:26:00Z">
              <w:r>
                <w:rPr>
                  <w:sz w:val="16"/>
                  <w:szCs w:val="16"/>
                </w:rPr>
                <w:t>Responding to unsafe situations</w:t>
              </w:r>
            </w:ins>
          </w:p>
        </w:tc>
      </w:tr>
      <w:tr w:rsidR="00F472BC" w:rsidRPr="00AD146F" w14:paraId="31323427" w14:textId="77777777" w:rsidTr="00EC24B7">
        <w:trPr>
          <w:cantSplit/>
          <w:trHeight w:val="883"/>
          <w:tblHeader/>
          <w:ins w:id="5424" w:author="Jillian Carson-Jackson" w:date="2020-12-17T20:33:00Z"/>
        </w:trPr>
        <w:tc>
          <w:tcPr>
            <w:tcW w:w="2693" w:type="dxa"/>
          </w:tcPr>
          <w:p w14:paraId="7840B226" w14:textId="77777777" w:rsidR="00F472BC" w:rsidRPr="00CA6159" w:rsidRDefault="00F472BC" w:rsidP="00DC77A1">
            <w:pPr>
              <w:pStyle w:val="Tableheading"/>
              <w:jc w:val="left"/>
              <w:rPr>
                <w:ins w:id="5425" w:author="Jillian Carson-Jackson" w:date="2020-12-17T20:33:00Z"/>
                <w:sz w:val="16"/>
                <w:szCs w:val="16"/>
              </w:rPr>
            </w:pPr>
            <w:ins w:id="5426" w:author="Jillian Carson-Jackson" w:date="2020-12-17T20:33:00Z">
              <w:r w:rsidRPr="00CA6159">
                <w:rPr>
                  <w:sz w:val="16"/>
                  <w:szCs w:val="16"/>
                </w:rPr>
                <w:t>4 – Nautical Knowledge</w:t>
              </w:r>
            </w:ins>
          </w:p>
        </w:tc>
        <w:tc>
          <w:tcPr>
            <w:tcW w:w="1555" w:type="dxa"/>
          </w:tcPr>
          <w:p w14:paraId="64FF423B" w14:textId="77777777" w:rsidR="00F472BC" w:rsidRPr="00CA6159" w:rsidRDefault="00F472BC" w:rsidP="00DC77A1">
            <w:pPr>
              <w:pStyle w:val="Tabletext"/>
              <w:jc w:val="center"/>
              <w:rPr>
                <w:ins w:id="5427" w:author="Jillian Carson-Jackson" w:date="2020-12-17T20:33:00Z"/>
                <w:sz w:val="16"/>
                <w:szCs w:val="16"/>
              </w:rPr>
            </w:pPr>
            <w:ins w:id="5428" w:author="Jillian Carson-Jackson" w:date="2020-12-17T20:33:00Z">
              <w:r w:rsidRPr="00CA6159">
                <w:rPr>
                  <w:sz w:val="16"/>
                  <w:szCs w:val="16"/>
                </w:rPr>
                <w:t>85</w:t>
              </w:r>
            </w:ins>
          </w:p>
        </w:tc>
        <w:tc>
          <w:tcPr>
            <w:tcW w:w="1559" w:type="dxa"/>
          </w:tcPr>
          <w:p w14:paraId="2F9CB6F6" w14:textId="77777777" w:rsidR="00F472BC" w:rsidRPr="00CA6159" w:rsidRDefault="00F472BC" w:rsidP="00DC77A1">
            <w:pPr>
              <w:pStyle w:val="Tabletext"/>
              <w:jc w:val="center"/>
              <w:rPr>
                <w:ins w:id="5429" w:author="Jillian Carson-Jackson" w:date="2020-12-17T20:33:00Z"/>
                <w:sz w:val="16"/>
                <w:szCs w:val="16"/>
              </w:rPr>
            </w:pPr>
            <w:ins w:id="5430" w:author="Jillian Carson-Jackson" w:date="2020-12-17T20:33:00Z">
              <w:r w:rsidRPr="00CA6159">
                <w:rPr>
                  <w:sz w:val="16"/>
                  <w:szCs w:val="16"/>
                </w:rPr>
                <w:t>38</w:t>
              </w:r>
            </w:ins>
          </w:p>
        </w:tc>
        <w:tc>
          <w:tcPr>
            <w:tcW w:w="4888" w:type="dxa"/>
          </w:tcPr>
          <w:p w14:paraId="2A23D9EE" w14:textId="77777777" w:rsidR="00F472BC" w:rsidRPr="00CA6159" w:rsidRDefault="00F472BC" w:rsidP="00DC77A1">
            <w:pPr>
              <w:pStyle w:val="Tabletext"/>
              <w:numPr>
                <w:ilvl w:val="0"/>
                <w:numId w:val="54"/>
              </w:numPr>
              <w:spacing w:after="0"/>
              <w:rPr>
                <w:ins w:id="5431" w:author="Jillian Carson-Jackson" w:date="2020-12-17T20:33:00Z"/>
                <w:sz w:val="16"/>
                <w:szCs w:val="16"/>
              </w:rPr>
            </w:pPr>
            <w:ins w:id="5432" w:author="Jillian Carson-Jackson" w:date="2020-12-17T20:33:00Z">
              <w:r w:rsidRPr="00CA6159">
                <w:rPr>
                  <w:sz w:val="16"/>
                  <w:szCs w:val="16"/>
                </w:rPr>
                <w:t>Chart work</w:t>
              </w:r>
            </w:ins>
          </w:p>
          <w:p w14:paraId="3C6C3BC7" w14:textId="77777777" w:rsidR="00F472BC" w:rsidRPr="00CA6159" w:rsidRDefault="00F472BC" w:rsidP="00DC77A1">
            <w:pPr>
              <w:pStyle w:val="Tabletext"/>
              <w:numPr>
                <w:ilvl w:val="0"/>
                <w:numId w:val="54"/>
              </w:numPr>
              <w:spacing w:after="0"/>
              <w:rPr>
                <w:ins w:id="5433" w:author="Jillian Carson-Jackson" w:date="2020-12-17T20:33:00Z"/>
                <w:sz w:val="16"/>
                <w:szCs w:val="16"/>
              </w:rPr>
            </w:pPr>
            <w:ins w:id="5434" w:author="Jillian Carson-Jackson" w:date="2020-12-17T20:33:00Z">
              <w:r w:rsidRPr="00CA6159">
                <w:rPr>
                  <w:sz w:val="16"/>
                  <w:szCs w:val="16"/>
                </w:rPr>
                <w:t>Collision regulations</w:t>
              </w:r>
            </w:ins>
          </w:p>
          <w:p w14:paraId="1F3E239A" w14:textId="77777777" w:rsidR="00F472BC" w:rsidRPr="00CA6159" w:rsidRDefault="00F472BC" w:rsidP="00DC77A1">
            <w:pPr>
              <w:pStyle w:val="Tabletext"/>
              <w:numPr>
                <w:ilvl w:val="0"/>
                <w:numId w:val="54"/>
              </w:numPr>
              <w:spacing w:after="0"/>
              <w:rPr>
                <w:ins w:id="5435" w:author="Jillian Carson-Jackson" w:date="2020-12-17T20:33:00Z"/>
                <w:sz w:val="16"/>
                <w:szCs w:val="16"/>
              </w:rPr>
            </w:pPr>
            <w:ins w:id="5436" w:author="Jillian Carson-Jackson" w:date="2020-12-17T20:33:00Z">
              <w:r w:rsidRPr="00CA6159">
                <w:rPr>
                  <w:sz w:val="16"/>
                  <w:szCs w:val="16"/>
                </w:rPr>
                <w:t>Aids to navigation</w:t>
              </w:r>
            </w:ins>
          </w:p>
        </w:tc>
        <w:tc>
          <w:tcPr>
            <w:tcW w:w="4225" w:type="dxa"/>
          </w:tcPr>
          <w:p w14:paraId="2DE88A69" w14:textId="77777777" w:rsidR="00F472BC" w:rsidRPr="00CA6159" w:rsidRDefault="00F472BC" w:rsidP="00DC77A1">
            <w:pPr>
              <w:pStyle w:val="Tabletext"/>
              <w:numPr>
                <w:ilvl w:val="0"/>
                <w:numId w:val="55"/>
              </w:numPr>
              <w:spacing w:after="0"/>
              <w:rPr>
                <w:ins w:id="5437" w:author="Jillian Carson-Jackson" w:date="2020-12-17T20:33:00Z"/>
                <w:sz w:val="16"/>
                <w:szCs w:val="16"/>
              </w:rPr>
            </w:pPr>
            <w:ins w:id="5438" w:author="Jillian Carson-Jackson" w:date="2020-12-17T20:33:00Z">
              <w:r w:rsidRPr="00CA6159">
                <w:rPr>
                  <w:sz w:val="16"/>
                  <w:szCs w:val="16"/>
                </w:rPr>
                <w:t>Navigational aids (ship borne)</w:t>
              </w:r>
            </w:ins>
          </w:p>
          <w:p w14:paraId="4D12B237" w14:textId="77777777" w:rsidR="00F472BC" w:rsidRPr="00CA6159" w:rsidRDefault="00F472BC" w:rsidP="00DC77A1">
            <w:pPr>
              <w:pStyle w:val="Tabletext"/>
              <w:numPr>
                <w:ilvl w:val="0"/>
                <w:numId w:val="55"/>
              </w:numPr>
              <w:spacing w:after="0"/>
              <w:rPr>
                <w:ins w:id="5439" w:author="Jillian Carson-Jackson" w:date="2020-12-17T20:33:00Z"/>
                <w:sz w:val="16"/>
                <w:szCs w:val="16"/>
              </w:rPr>
            </w:pPr>
            <w:ins w:id="5440" w:author="Jillian Carson-Jackson" w:date="2020-12-17T20:33:00Z">
              <w:r w:rsidRPr="00CA6159">
                <w:rPr>
                  <w:sz w:val="16"/>
                  <w:szCs w:val="16"/>
                </w:rPr>
                <w:t>Shipboard knowledge</w:t>
              </w:r>
            </w:ins>
          </w:p>
          <w:p w14:paraId="614BBA2D" w14:textId="77777777" w:rsidR="00F472BC" w:rsidRPr="00CA6159" w:rsidRDefault="00F472BC" w:rsidP="00DC77A1">
            <w:pPr>
              <w:pStyle w:val="Tabletext"/>
              <w:numPr>
                <w:ilvl w:val="0"/>
                <w:numId w:val="55"/>
              </w:numPr>
              <w:spacing w:after="0"/>
              <w:rPr>
                <w:ins w:id="5441" w:author="Jillian Carson-Jackson" w:date="2020-12-17T20:33:00Z"/>
                <w:sz w:val="16"/>
                <w:szCs w:val="16"/>
              </w:rPr>
            </w:pPr>
            <w:ins w:id="5442" w:author="Jillian Carson-Jackson" w:date="2020-12-17T20:33:00Z">
              <w:r w:rsidRPr="00CA6159">
                <w:rPr>
                  <w:sz w:val="16"/>
                  <w:szCs w:val="16"/>
                </w:rPr>
                <w:t>Port operations and other allied services</w:t>
              </w:r>
            </w:ins>
          </w:p>
        </w:tc>
      </w:tr>
      <w:tr w:rsidR="00FB55B7" w:rsidRPr="00AD146F" w14:paraId="3E8C1A82" w14:textId="77777777" w:rsidTr="004B17F8">
        <w:trPr>
          <w:cantSplit/>
          <w:trHeight w:val="683"/>
          <w:tblHeader/>
          <w:ins w:id="5443" w:author="Jillian Carson-Jackson" w:date="2020-12-17T20:20:00Z"/>
        </w:trPr>
        <w:tc>
          <w:tcPr>
            <w:tcW w:w="2693" w:type="dxa"/>
          </w:tcPr>
          <w:p w14:paraId="790A3272" w14:textId="0AE3E7C0" w:rsidR="00FB55B7" w:rsidRPr="00CA6159" w:rsidRDefault="00F472BC" w:rsidP="00DC77A1">
            <w:pPr>
              <w:pStyle w:val="Tableheading"/>
              <w:jc w:val="left"/>
              <w:rPr>
                <w:ins w:id="5444" w:author="Jillian Carson-Jackson" w:date="2020-12-17T20:20:00Z"/>
                <w:sz w:val="16"/>
                <w:szCs w:val="16"/>
              </w:rPr>
            </w:pPr>
            <w:ins w:id="5445" w:author="Jillian Carson-Jackson" w:date="2020-12-17T20:34:00Z">
              <w:r>
                <w:rPr>
                  <w:sz w:val="16"/>
                  <w:szCs w:val="16"/>
                </w:rPr>
                <w:t>5</w:t>
              </w:r>
            </w:ins>
            <w:ins w:id="5446" w:author="Jillian Carson-Jackson" w:date="2020-12-17T20:20:00Z">
              <w:r w:rsidR="00FB55B7" w:rsidRPr="00CA6159">
                <w:rPr>
                  <w:sz w:val="16"/>
                  <w:szCs w:val="16"/>
                </w:rPr>
                <w:t xml:space="preserve"> – Equipment</w:t>
              </w:r>
              <w:r w:rsidR="00FB55B7">
                <w:rPr>
                  <w:sz w:val="16"/>
                  <w:szCs w:val="16"/>
                </w:rPr>
                <w:t xml:space="preserve"> </w:t>
              </w:r>
            </w:ins>
          </w:p>
        </w:tc>
        <w:tc>
          <w:tcPr>
            <w:tcW w:w="1555" w:type="dxa"/>
          </w:tcPr>
          <w:p w14:paraId="173E2CE3" w14:textId="79A30043" w:rsidR="00FB55B7" w:rsidRPr="00CA6159" w:rsidRDefault="00FB55B7" w:rsidP="00DC77A1">
            <w:pPr>
              <w:pStyle w:val="Tabletext"/>
              <w:jc w:val="center"/>
              <w:rPr>
                <w:ins w:id="5447" w:author="Jillian Carson-Jackson" w:date="2020-12-17T20:20:00Z"/>
                <w:sz w:val="16"/>
                <w:szCs w:val="16"/>
              </w:rPr>
            </w:pPr>
            <w:commentRangeStart w:id="5448"/>
            <w:ins w:id="5449" w:author="Jillian Carson-Jackson" w:date="2020-12-17T20:20:00Z">
              <w:r w:rsidRPr="00CA6159">
                <w:rPr>
                  <w:sz w:val="16"/>
                  <w:szCs w:val="16"/>
                </w:rPr>
                <w:t>39</w:t>
              </w:r>
            </w:ins>
            <w:ins w:id="5450" w:author="Jillian Carson-Jackson" w:date="2020-12-17T20:27:00Z">
              <w:r w:rsidR="0091160F">
                <w:rPr>
                  <w:sz w:val="16"/>
                  <w:szCs w:val="16"/>
                </w:rPr>
                <w:t xml:space="preserve"> +</w:t>
              </w:r>
            </w:ins>
            <w:ins w:id="5451" w:author="Jillian Carson-Jackson" w:date="2020-12-27T16:21:00Z">
              <w:r w:rsidR="00FC08C2">
                <w:rPr>
                  <w:sz w:val="16"/>
                  <w:szCs w:val="16"/>
                </w:rPr>
                <w:t>4</w:t>
              </w:r>
            </w:ins>
            <w:commentRangeEnd w:id="5448"/>
            <w:ins w:id="5452" w:author="Jillian Carson-Jackson" w:date="2020-12-27T16:22:00Z">
              <w:r w:rsidR="00233D13">
                <w:rPr>
                  <w:rStyle w:val="CommentReference"/>
                  <w:color w:val="auto"/>
                </w:rPr>
                <w:commentReference w:id="5448"/>
              </w:r>
            </w:ins>
          </w:p>
        </w:tc>
        <w:tc>
          <w:tcPr>
            <w:tcW w:w="1559" w:type="dxa"/>
          </w:tcPr>
          <w:p w14:paraId="474CC27A" w14:textId="1E4F4CF9" w:rsidR="00FB55B7" w:rsidRPr="00CA6159" w:rsidRDefault="00FB55B7" w:rsidP="00DC77A1">
            <w:pPr>
              <w:pStyle w:val="Tabletext"/>
              <w:jc w:val="center"/>
              <w:rPr>
                <w:ins w:id="5453" w:author="Jillian Carson-Jackson" w:date="2020-12-17T20:20:00Z"/>
                <w:sz w:val="16"/>
                <w:szCs w:val="16"/>
              </w:rPr>
            </w:pPr>
            <w:ins w:id="5454" w:author="Jillian Carson-Jackson" w:date="2020-12-17T20:20:00Z">
              <w:r w:rsidRPr="00CA6159">
                <w:rPr>
                  <w:sz w:val="16"/>
                  <w:szCs w:val="16"/>
                </w:rPr>
                <w:t>6</w:t>
              </w:r>
            </w:ins>
            <w:ins w:id="5455" w:author="Jillian Carson-Jackson" w:date="2020-12-17T20:28:00Z">
              <w:r w:rsidR="0003173B">
                <w:rPr>
                  <w:sz w:val="16"/>
                  <w:szCs w:val="16"/>
                </w:rPr>
                <w:t xml:space="preserve"> +</w:t>
              </w:r>
            </w:ins>
            <w:ins w:id="5456" w:author="Jillian Carson-Jackson" w:date="2020-12-27T16:22:00Z">
              <w:r w:rsidR="00233D13">
                <w:rPr>
                  <w:sz w:val="16"/>
                  <w:szCs w:val="16"/>
                </w:rPr>
                <w:t>11</w:t>
              </w:r>
            </w:ins>
          </w:p>
        </w:tc>
        <w:tc>
          <w:tcPr>
            <w:tcW w:w="4888" w:type="dxa"/>
          </w:tcPr>
          <w:p w14:paraId="4EB83EB3" w14:textId="77777777" w:rsidR="00FB55B7" w:rsidRDefault="008449B8" w:rsidP="00822EEB">
            <w:pPr>
              <w:pStyle w:val="Tabletext"/>
              <w:numPr>
                <w:ilvl w:val="0"/>
                <w:numId w:val="54"/>
              </w:numPr>
              <w:spacing w:after="0"/>
              <w:rPr>
                <w:ins w:id="5457" w:author="Jillian Carson-Jackson" w:date="2020-12-18T20:45:00Z"/>
                <w:sz w:val="16"/>
                <w:szCs w:val="16"/>
              </w:rPr>
            </w:pPr>
            <w:ins w:id="5458" w:author="Jillian Carson-Jackson" w:date="2020-12-17T20:29:00Z">
              <w:r>
                <w:rPr>
                  <w:sz w:val="16"/>
                  <w:szCs w:val="16"/>
                </w:rPr>
                <w:t>Sensors in VTS</w:t>
              </w:r>
            </w:ins>
            <w:ins w:id="5459" w:author="Jillian Carson-Jackson" w:date="2020-12-17T20:30:00Z">
              <w:r w:rsidR="00C43FDB">
                <w:rPr>
                  <w:sz w:val="16"/>
                  <w:szCs w:val="16"/>
                </w:rPr>
                <w:t xml:space="preserve"> (radar, AIS, CCTV, etc)</w:t>
              </w:r>
            </w:ins>
          </w:p>
          <w:p w14:paraId="46DC6330" w14:textId="3A9021DF" w:rsidR="00822EEB" w:rsidRPr="004B17F8" w:rsidRDefault="00614D16" w:rsidP="004B17F8">
            <w:pPr>
              <w:pStyle w:val="Tabletext"/>
              <w:numPr>
                <w:ilvl w:val="0"/>
                <w:numId w:val="54"/>
              </w:numPr>
              <w:spacing w:after="0"/>
              <w:rPr>
                <w:ins w:id="5460" w:author="Jillian Carson-Jackson" w:date="2020-12-17T20:20:00Z"/>
                <w:sz w:val="16"/>
                <w:szCs w:val="16"/>
              </w:rPr>
            </w:pPr>
            <w:ins w:id="5461" w:author="Jillian Carson-Jackson" w:date="2020-12-27T14:52:00Z">
              <w:r>
                <w:rPr>
                  <w:sz w:val="16"/>
                  <w:szCs w:val="16"/>
                </w:rPr>
                <w:t>Benefits and limitations of VTS equipment</w:t>
              </w:r>
            </w:ins>
          </w:p>
        </w:tc>
        <w:tc>
          <w:tcPr>
            <w:tcW w:w="4225" w:type="dxa"/>
          </w:tcPr>
          <w:p w14:paraId="58A8625D" w14:textId="09F224A4" w:rsidR="00C43FDB" w:rsidRDefault="00C43FDB" w:rsidP="00DC77A1">
            <w:pPr>
              <w:pStyle w:val="Tabletext"/>
              <w:numPr>
                <w:ilvl w:val="0"/>
                <w:numId w:val="55"/>
              </w:numPr>
              <w:spacing w:after="0"/>
              <w:rPr>
                <w:ins w:id="5462" w:author="Jillian Carson-Jackson" w:date="2020-12-17T20:30:00Z"/>
                <w:sz w:val="16"/>
                <w:szCs w:val="16"/>
              </w:rPr>
            </w:pPr>
            <w:ins w:id="5463" w:author="Jillian Carson-Jackson" w:date="2020-12-17T20:30:00Z">
              <w:r w:rsidRPr="00CA6159">
                <w:rPr>
                  <w:sz w:val="16"/>
                  <w:szCs w:val="16"/>
                </w:rPr>
                <w:t>Tracking systems</w:t>
              </w:r>
            </w:ins>
            <w:ins w:id="5464" w:author="Jillian Carson-Jackson" w:date="2020-12-17T20:31:00Z">
              <w:r>
                <w:rPr>
                  <w:sz w:val="16"/>
                  <w:szCs w:val="16"/>
                </w:rPr>
                <w:t>, decision support tools</w:t>
              </w:r>
            </w:ins>
            <w:ins w:id="5465" w:author="Jillian Carson-Jackson" w:date="2020-12-17T20:30:00Z">
              <w:r w:rsidRPr="00CA6159">
                <w:rPr>
                  <w:sz w:val="16"/>
                  <w:szCs w:val="16"/>
                </w:rPr>
                <w:t xml:space="preserve"> </w:t>
              </w:r>
            </w:ins>
          </w:p>
          <w:p w14:paraId="58BBFAA9" w14:textId="77777777" w:rsidR="00FB55B7" w:rsidRPr="00CA6159" w:rsidRDefault="00FB55B7" w:rsidP="00DC77A1">
            <w:pPr>
              <w:pStyle w:val="Tabletext"/>
              <w:numPr>
                <w:ilvl w:val="0"/>
                <w:numId w:val="55"/>
              </w:numPr>
              <w:spacing w:after="0"/>
              <w:rPr>
                <w:ins w:id="5466" w:author="Jillian Carson-Jackson" w:date="2020-12-17T20:20:00Z"/>
                <w:sz w:val="16"/>
                <w:szCs w:val="16"/>
              </w:rPr>
            </w:pPr>
            <w:ins w:id="5467" w:author="Jillian Carson-Jackson" w:date="2020-12-17T20:20:00Z">
              <w:r w:rsidRPr="00CA6159">
                <w:rPr>
                  <w:sz w:val="16"/>
                  <w:szCs w:val="16"/>
                </w:rPr>
                <w:t>Evolving technologies</w:t>
              </w:r>
            </w:ins>
          </w:p>
        </w:tc>
      </w:tr>
      <w:tr w:rsidR="00FB55B7" w:rsidRPr="00AD146F" w14:paraId="3411478C" w14:textId="77777777" w:rsidTr="00EC24B7">
        <w:trPr>
          <w:cantSplit/>
          <w:trHeight w:val="631"/>
          <w:tblHeader/>
          <w:ins w:id="5468" w:author="Jillian Carson-Jackson" w:date="2020-12-17T20:20:00Z"/>
        </w:trPr>
        <w:tc>
          <w:tcPr>
            <w:tcW w:w="2693" w:type="dxa"/>
          </w:tcPr>
          <w:p w14:paraId="6A125332" w14:textId="55DDED5B" w:rsidR="00FB55B7" w:rsidRPr="00CA6159" w:rsidRDefault="00F472BC" w:rsidP="00DC77A1">
            <w:pPr>
              <w:pStyle w:val="Tableheading"/>
              <w:jc w:val="left"/>
              <w:rPr>
                <w:ins w:id="5469" w:author="Jillian Carson-Jackson" w:date="2020-12-17T20:20:00Z"/>
                <w:sz w:val="16"/>
                <w:szCs w:val="16"/>
              </w:rPr>
            </w:pPr>
            <w:ins w:id="5470" w:author="Jillian Carson-Jackson" w:date="2020-12-17T20:35:00Z">
              <w:r>
                <w:rPr>
                  <w:sz w:val="16"/>
                  <w:szCs w:val="16"/>
                </w:rPr>
                <w:t>6</w:t>
              </w:r>
            </w:ins>
            <w:ins w:id="5471" w:author="Jillian Carson-Jackson" w:date="2020-12-17T20:20:00Z">
              <w:r w:rsidR="00FB55B7" w:rsidRPr="00CA6159">
                <w:rPr>
                  <w:sz w:val="16"/>
                  <w:szCs w:val="16"/>
                </w:rPr>
                <w:t xml:space="preserve"> </w:t>
              </w:r>
              <w:commentRangeStart w:id="5472"/>
              <w:r w:rsidR="00FB55B7" w:rsidRPr="00CA6159">
                <w:rPr>
                  <w:sz w:val="16"/>
                  <w:szCs w:val="16"/>
                </w:rPr>
                <w:t>– Personal Attributes</w:t>
              </w:r>
            </w:ins>
            <w:commentRangeEnd w:id="5472"/>
            <w:ins w:id="5473" w:author="Jillian Carson-Jackson" w:date="2020-12-17T20:44:00Z">
              <w:r w:rsidR="007668E9">
                <w:rPr>
                  <w:rStyle w:val="CommentReference"/>
                  <w:b w:val="0"/>
                  <w:color w:val="auto"/>
                </w:rPr>
                <w:commentReference w:id="5472"/>
              </w:r>
            </w:ins>
          </w:p>
        </w:tc>
        <w:tc>
          <w:tcPr>
            <w:tcW w:w="1555" w:type="dxa"/>
          </w:tcPr>
          <w:p w14:paraId="5C0E8752" w14:textId="77777777" w:rsidR="00FB55B7" w:rsidRPr="00CA6159" w:rsidRDefault="00FB55B7" w:rsidP="00DC77A1">
            <w:pPr>
              <w:pStyle w:val="Tabletext"/>
              <w:jc w:val="center"/>
              <w:rPr>
                <w:ins w:id="5474" w:author="Jillian Carson-Jackson" w:date="2020-12-17T20:20:00Z"/>
                <w:sz w:val="16"/>
                <w:szCs w:val="16"/>
              </w:rPr>
            </w:pPr>
            <w:ins w:id="5475" w:author="Jillian Carson-Jackson" w:date="2020-12-17T20:20:00Z">
              <w:r w:rsidRPr="00CA6159">
                <w:rPr>
                  <w:sz w:val="16"/>
                  <w:szCs w:val="16"/>
                </w:rPr>
                <w:t>6</w:t>
              </w:r>
            </w:ins>
          </w:p>
        </w:tc>
        <w:tc>
          <w:tcPr>
            <w:tcW w:w="1559" w:type="dxa"/>
          </w:tcPr>
          <w:p w14:paraId="346A2CAE" w14:textId="77777777" w:rsidR="00FB55B7" w:rsidRPr="00CA6159" w:rsidRDefault="00FB55B7" w:rsidP="00DC77A1">
            <w:pPr>
              <w:pStyle w:val="Tabletext"/>
              <w:jc w:val="center"/>
              <w:rPr>
                <w:ins w:id="5476" w:author="Jillian Carson-Jackson" w:date="2020-12-17T20:20:00Z"/>
                <w:sz w:val="16"/>
                <w:szCs w:val="16"/>
              </w:rPr>
            </w:pPr>
            <w:ins w:id="5477" w:author="Jillian Carson-Jackson" w:date="2020-12-17T20:20:00Z">
              <w:r w:rsidRPr="00CA6159">
                <w:rPr>
                  <w:sz w:val="16"/>
                  <w:szCs w:val="16"/>
                </w:rPr>
                <w:t>4</w:t>
              </w:r>
            </w:ins>
          </w:p>
        </w:tc>
        <w:tc>
          <w:tcPr>
            <w:tcW w:w="4888" w:type="dxa"/>
          </w:tcPr>
          <w:p w14:paraId="0B143A65" w14:textId="77777777" w:rsidR="00C43FDB" w:rsidRDefault="00C43FDB" w:rsidP="00C43FDB">
            <w:pPr>
              <w:pStyle w:val="Tabletext"/>
              <w:numPr>
                <w:ilvl w:val="0"/>
                <w:numId w:val="54"/>
              </w:numPr>
              <w:spacing w:after="0"/>
              <w:rPr>
                <w:ins w:id="5478" w:author="Jillian Carson-Jackson" w:date="2020-12-17T20:31:00Z"/>
                <w:sz w:val="16"/>
                <w:szCs w:val="16"/>
              </w:rPr>
            </w:pPr>
            <w:ins w:id="5479" w:author="Jillian Carson-Jackson" w:date="2020-12-17T20:31:00Z">
              <w:r>
                <w:rPr>
                  <w:sz w:val="16"/>
                  <w:szCs w:val="16"/>
                </w:rPr>
                <w:t xml:space="preserve">Fatigue management and shiftwork </w:t>
              </w:r>
            </w:ins>
          </w:p>
          <w:p w14:paraId="1D984521" w14:textId="2E082F88" w:rsidR="00FB55B7" w:rsidRPr="00CA6159" w:rsidRDefault="00FB55B7" w:rsidP="00C43FDB">
            <w:pPr>
              <w:pStyle w:val="Tabletext"/>
              <w:numPr>
                <w:ilvl w:val="0"/>
                <w:numId w:val="54"/>
              </w:numPr>
              <w:spacing w:after="0"/>
              <w:rPr>
                <w:ins w:id="5480" w:author="Jillian Carson-Jackson" w:date="2020-12-17T20:20:00Z"/>
                <w:sz w:val="16"/>
                <w:szCs w:val="16"/>
              </w:rPr>
            </w:pPr>
            <w:ins w:id="5481" w:author="Jillian Carson-Jackson" w:date="2020-12-17T20:20:00Z">
              <w:r w:rsidRPr="00CA6159">
                <w:rPr>
                  <w:sz w:val="16"/>
                  <w:szCs w:val="16"/>
                </w:rPr>
                <w:t>Human relation skills</w:t>
              </w:r>
            </w:ins>
          </w:p>
        </w:tc>
        <w:tc>
          <w:tcPr>
            <w:tcW w:w="4225" w:type="dxa"/>
          </w:tcPr>
          <w:p w14:paraId="7983A143" w14:textId="77777777" w:rsidR="00FB55B7" w:rsidRDefault="00FB55B7" w:rsidP="00DC77A1">
            <w:pPr>
              <w:pStyle w:val="Tabletext"/>
              <w:numPr>
                <w:ilvl w:val="0"/>
                <w:numId w:val="55"/>
              </w:numPr>
              <w:spacing w:after="0"/>
              <w:rPr>
                <w:ins w:id="5482" w:author="Jillian Carson-Jackson" w:date="2020-12-17T20:32:00Z"/>
                <w:sz w:val="16"/>
                <w:szCs w:val="16"/>
              </w:rPr>
            </w:pPr>
            <w:ins w:id="5483" w:author="Jillian Carson-Jackson" w:date="2020-12-17T20:20:00Z">
              <w:r w:rsidRPr="00CA6159">
                <w:rPr>
                  <w:sz w:val="16"/>
                  <w:szCs w:val="16"/>
                </w:rPr>
                <w:t>Responsibility and reliability</w:t>
              </w:r>
            </w:ins>
          </w:p>
          <w:p w14:paraId="75A0C778" w14:textId="18054DFC" w:rsidR="0005307B" w:rsidRPr="00CA6159" w:rsidRDefault="0005307B" w:rsidP="00DC77A1">
            <w:pPr>
              <w:pStyle w:val="Tabletext"/>
              <w:numPr>
                <w:ilvl w:val="0"/>
                <w:numId w:val="55"/>
              </w:numPr>
              <w:spacing w:after="0"/>
              <w:rPr>
                <w:ins w:id="5484" w:author="Jillian Carson-Jackson" w:date="2020-12-17T20:20:00Z"/>
                <w:sz w:val="16"/>
                <w:szCs w:val="16"/>
              </w:rPr>
            </w:pPr>
            <w:ins w:id="5485" w:author="Jillian Carson-Jackson" w:date="2020-12-17T20:32:00Z">
              <w:r>
                <w:rPr>
                  <w:sz w:val="16"/>
                  <w:szCs w:val="16"/>
                </w:rPr>
                <w:t xml:space="preserve">Teamwork </w:t>
              </w:r>
            </w:ins>
          </w:p>
        </w:tc>
      </w:tr>
      <w:tr w:rsidR="00FB55B7" w:rsidRPr="00AD146F" w14:paraId="26EFFECA" w14:textId="77777777" w:rsidTr="00EC24B7">
        <w:trPr>
          <w:cantSplit/>
          <w:trHeight w:val="973"/>
          <w:tblHeader/>
          <w:ins w:id="5486" w:author="Jillian Carson-Jackson" w:date="2020-12-17T20:20:00Z"/>
        </w:trPr>
        <w:tc>
          <w:tcPr>
            <w:tcW w:w="2693" w:type="dxa"/>
          </w:tcPr>
          <w:p w14:paraId="15F29091" w14:textId="7DE9D9C2" w:rsidR="00FB55B7" w:rsidRPr="00CA6159" w:rsidRDefault="00F472BC" w:rsidP="00DC77A1">
            <w:pPr>
              <w:pStyle w:val="Tableheading"/>
              <w:jc w:val="left"/>
              <w:rPr>
                <w:ins w:id="5487" w:author="Jillian Carson-Jackson" w:date="2020-12-17T20:20:00Z"/>
                <w:sz w:val="16"/>
                <w:szCs w:val="16"/>
              </w:rPr>
            </w:pPr>
            <w:ins w:id="5488" w:author="Jillian Carson-Jackson" w:date="2020-12-17T20:35:00Z">
              <w:r>
                <w:rPr>
                  <w:sz w:val="16"/>
                  <w:szCs w:val="16"/>
                </w:rPr>
                <w:t>7</w:t>
              </w:r>
            </w:ins>
            <w:ins w:id="5489" w:author="Jillian Carson-Jackson" w:date="2020-12-17T20:20:00Z">
              <w:r w:rsidR="00FB55B7" w:rsidRPr="00CA6159">
                <w:rPr>
                  <w:sz w:val="16"/>
                  <w:szCs w:val="16"/>
                </w:rPr>
                <w:t xml:space="preserve"> – Emergency Situations</w:t>
              </w:r>
            </w:ins>
          </w:p>
        </w:tc>
        <w:tc>
          <w:tcPr>
            <w:tcW w:w="1555" w:type="dxa"/>
          </w:tcPr>
          <w:p w14:paraId="15A0C1D3" w14:textId="77777777" w:rsidR="00FB55B7" w:rsidRPr="00CA6159" w:rsidRDefault="00FB55B7" w:rsidP="00DC77A1">
            <w:pPr>
              <w:pStyle w:val="Tabletext"/>
              <w:jc w:val="center"/>
              <w:rPr>
                <w:ins w:id="5490" w:author="Jillian Carson-Jackson" w:date="2020-12-17T20:20:00Z"/>
                <w:sz w:val="16"/>
                <w:szCs w:val="16"/>
              </w:rPr>
            </w:pPr>
            <w:ins w:id="5491" w:author="Jillian Carson-Jackson" w:date="2020-12-17T20:20:00Z">
              <w:r w:rsidRPr="00CA6159">
                <w:rPr>
                  <w:sz w:val="16"/>
                  <w:szCs w:val="16"/>
                </w:rPr>
                <w:t>12</w:t>
              </w:r>
            </w:ins>
          </w:p>
        </w:tc>
        <w:tc>
          <w:tcPr>
            <w:tcW w:w="1559" w:type="dxa"/>
          </w:tcPr>
          <w:p w14:paraId="53388981" w14:textId="77777777" w:rsidR="00FB55B7" w:rsidRPr="00CA6159" w:rsidRDefault="00FB55B7" w:rsidP="00DC77A1">
            <w:pPr>
              <w:pStyle w:val="Tabletext"/>
              <w:jc w:val="center"/>
              <w:rPr>
                <w:ins w:id="5492" w:author="Jillian Carson-Jackson" w:date="2020-12-17T20:20:00Z"/>
                <w:sz w:val="16"/>
                <w:szCs w:val="16"/>
              </w:rPr>
            </w:pPr>
            <w:ins w:id="5493" w:author="Jillian Carson-Jackson" w:date="2020-12-17T20:20:00Z">
              <w:r w:rsidRPr="00CA6159">
                <w:rPr>
                  <w:sz w:val="16"/>
                  <w:szCs w:val="16"/>
                </w:rPr>
                <w:t>10</w:t>
              </w:r>
            </w:ins>
          </w:p>
        </w:tc>
        <w:tc>
          <w:tcPr>
            <w:tcW w:w="4888" w:type="dxa"/>
          </w:tcPr>
          <w:p w14:paraId="3ECD1E95" w14:textId="77777777" w:rsidR="0057577D" w:rsidRDefault="0057577D" w:rsidP="0057577D">
            <w:pPr>
              <w:pStyle w:val="Tabletext"/>
              <w:numPr>
                <w:ilvl w:val="0"/>
                <w:numId w:val="54"/>
              </w:numPr>
              <w:spacing w:after="0"/>
              <w:rPr>
                <w:ins w:id="5494" w:author="Jillian Carson-Jackson" w:date="2020-12-17T20:46:00Z"/>
                <w:sz w:val="16"/>
                <w:szCs w:val="16"/>
              </w:rPr>
            </w:pPr>
            <w:ins w:id="5495" w:author="Jillian Carson-Jackson" w:date="2020-12-17T20:46:00Z">
              <w:r w:rsidRPr="00CA6159">
                <w:rPr>
                  <w:sz w:val="16"/>
                  <w:szCs w:val="16"/>
                </w:rPr>
                <w:t>Internal/external emergencies</w:t>
              </w:r>
            </w:ins>
          </w:p>
          <w:p w14:paraId="069FC44D" w14:textId="77777777" w:rsidR="00FB55B7" w:rsidRPr="00CA6159" w:rsidRDefault="00FB55B7" w:rsidP="0057577D">
            <w:pPr>
              <w:pStyle w:val="Tabletext"/>
              <w:numPr>
                <w:ilvl w:val="0"/>
                <w:numId w:val="54"/>
              </w:numPr>
              <w:spacing w:after="0"/>
              <w:rPr>
                <w:ins w:id="5496" w:author="Jillian Carson-Jackson" w:date="2020-12-17T20:20:00Z"/>
                <w:sz w:val="16"/>
                <w:szCs w:val="16"/>
              </w:rPr>
            </w:pPr>
            <w:ins w:id="5497" w:author="Jillian Carson-Jackson" w:date="2020-12-17T20:20:00Z">
              <w:r w:rsidRPr="00CA6159">
                <w:rPr>
                  <w:sz w:val="16"/>
                  <w:szCs w:val="16"/>
                </w:rPr>
                <w:t>Contingency plans</w:t>
              </w:r>
            </w:ins>
          </w:p>
          <w:p w14:paraId="3A3A769E" w14:textId="77777777" w:rsidR="00FB55B7" w:rsidRPr="00CA6159" w:rsidRDefault="00FB55B7" w:rsidP="0057577D">
            <w:pPr>
              <w:pStyle w:val="Tabletext"/>
              <w:numPr>
                <w:ilvl w:val="0"/>
                <w:numId w:val="54"/>
              </w:numPr>
              <w:spacing w:after="0"/>
              <w:rPr>
                <w:ins w:id="5498" w:author="Jillian Carson-Jackson" w:date="2020-12-17T20:20:00Z"/>
                <w:sz w:val="16"/>
                <w:szCs w:val="16"/>
              </w:rPr>
            </w:pPr>
            <w:ins w:id="5499" w:author="Jillian Carson-Jackson" w:date="2020-12-17T20:20:00Z">
              <w:r w:rsidRPr="00CA6159">
                <w:rPr>
                  <w:sz w:val="16"/>
                  <w:szCs w:val="16"/>
                </w:rPr>
                <w:t>Prioritise and respond to situations</w:t>
              </w:r>
            </w:ins>
          </w:p>
        </w:tc>
        <w:tc>
          <w:tcPr>
            <w:tcW w:w="4225" w:type="dxa"/>
          </w:tcPr>
          <w:p w14:paraId="6FE57186" w14:textId="77777777" w:rsidR="00FB55B7" w:rsidRPr="00CA6159" w:rsidRDefault="00FB55B7" w:rsidP="00DC77A1">
            <w:pPr>
              <w:pStyle w:val="Tabletext"/>
              <w:numPr>
                <w:ilvl w:val="0"/>
                <w:numId w:val="55"/>
              </w:numPr>
              <w:spacing w:after="0"/>
              <w:rPr>
                <w:ins w:id="5500" w:author="Jillian Carson-Jackson" w:date="2020-12-17T20:20:00Z"/>
                <w:sz w:val="16"/>
                <w:szCs w:val="16"/>
              </w:rPr>
            </w:pPr>
            <w:ins w:id="5501" w:author="Jillian Carson-Jackson" w:date="2020-12-17T20:20:00Z">
              <w:r w:rsidRPr="00CA6159">
                <w:rPr>
                  <w:sz w:val="16"/>
                  <w:szCs w:val="16"/>
                </w:rPr>
                <w:t>Record activities concerning emergencies</w:t>
              </w:r>
            </w:ins>
          </w:p>
          <w:p w14:paraId="6B4DE8FC" w14:textId="081DFD9A" w:rsidR="0057577D" w:rsidRPr="0057577D" w:rsidRDefault="00FB55B7" w:rsidP="0057577D">
            <w:pPr>
              <w:pStyle w:val="Tabletext"/>
              <w:numPr>
                <w:ilvl w:val="0"/>
                <w:numId w:val="55"/>
              </w:numPr>
              <w:spacing w:after="0"/>
              <w:rPr>
                <w:ins w:id="5502" w:author="Jillian Carson-Jackson" w:date="2020-12-17T20:20:00Z"/>
                <w:sz w:val="16"/>
                <w:szCs w:val="16"/>
              </w:rPr>
            </w:pPr>
            <w:ins w:id="5503" w:author="Jillian Carson-Jackson" w:date="2020-12-17T20:20:00Z">
              <w:r w:rsidRPr="00CA6159">
                <w:rPr>
                  <w:sz w:val="16"/>
                  <w:szCs w:val="16"/>
                </w:rPr>
                <w:t>Maintain a safe waterway throughout emergency situations</w:t>
              </w:r>
            </w:ins>
          </w:p>
        </w:tc>
      </w:tr>
      <w:tr w:rsidR="00FB55B7" w:rsidRPr="00AD146F" w14:paraId="0156D917" w14:textId="77777777" w:rsidTr="00DC77A1">
        <w:trPr>
          <w:cantSplit/>
          <w:trHeight w:val="20"/>
          <w:tblHeader/>
          <w:ins w:id="5504" w:author="Jillian Carson-Jackson" w:date="2020-12-17T20:20:00Z"/>
        </w:trPr>
        <w:tc>
          <w:tcPr>
            <w:tcW w:w="2693" w:type="dxa"/>
          </w:tcPr>
          <w:p w14:paraId="600E4CF2" w14:textId="77777777" w:rsidR="00FB55B7" w:rsidRPr="00CA6159" w:rsidRDefault="00FB55B7" w:rsidP="00DC77A1">
            <w:pPr>
              <w:pStyle w:val="Tableheading"/>
              <w:jc w:val="left"/>
              <w:rPr>
                <w:ins w:id="5505" w:author="Jillian Carson-Jackson" w:date="2020-12-17T20:20:00Z"/>
                <w:sz w:val="16"/>
                <w:szCs w:val="16"/>
              </w:rPr>
            </w:pPr>
            <w:ins w:id="5506" w:author="Jillian Carson-Jackson" w:date="2020-12-17T20:20:00Z">
              <w:r w:rsidRPr="00CA6159">
                <w:rPr>
                  <w:sz w:val="16"/>
                  <w:szCs w:val="16"/>
                </w:rPr>
                <w:t>Total</w:t>
              </w:r>
            </w:ins>
          </w:p>
        </w:tc>
        <w:tc>
          <w:tcPr>
            <w:tcW w:w="1555" w:type="dxa"/>
          </w:tcPr>
          <w:p w14:paraId="1FAAB748" w14:textId="77777777" w:rsidR="00FB55B7" w:rsidRPr="00CA6159" w:rsidRDefault="00FB55B7" w:rsidP="00DC77A1">
            <w:pPr>
              <w:pStyle w:val="Tabletext"/>
              <w:jc w:val="center"/>
              <w:rPr>
                <w:ins w:id="5507" w:author="Jillian Carson-Jackson" w:date="2020-12-17T20:20:00Z"/>
                <w:sz w:val="16"/>
                <w:szCs w:val="16"/>
              </w:rPr>
            </w:pPr>
            <w:ins w:id="5508" w:author="Jillian Carson-Jackson" w:date="2020-12-17T20:20:00Z">
              <w:r w:rsidRPr="00CA6159">
                <w:rPr>
                  <w:b/>
                  <w:sz w:val="16"/>
                  <w:szCs w:val="16"/>
                </w:rPr>
                <w:t>307</w:t>
              </w:r>
            </w:ins>
          </w:p>
        </w:tc>
        <w:tc>
          <w:tcPr>
            <w:tcW w:w="1559" w:type="dxa"/>
          </w:tcPr>
          <w:p w14:paraId="7346170D" w14:textId="77777777" w:rsidR="00FB55B7" w:rsidRPr="00CA6159" w:rsidRDefault="00FB55B7" w:rsidP="00DC77A1">
            <w:pPr>
              <w:pStyle w:val="Tabletext"/>
              <w:jc w:val="center"/>
              <w:rPr>
                <w:ins w:id="5509" w:author="Jillian Carson-Jackson" w:date="2020-12-17T20:20:00Z"/>
                <w:sz w:val="16"/>
                <w:szCs w:val="16"/>
              </w:rPr>
            </w:pPr>
            <w:ins w:id="5510" w:author="Jillian Carson-Jackson" w:date="2020-12-17T20:20:00Z">
              <w:r w:rsidRPr="00CA6159">
                <w:rPr>
                  <w:b/>
                  <w:sz w:val="16"/>
                  <w:szCs w:val="16"/>
                </w:rPr>
                <w:t>240</w:t>
              </w:r>
            </w:ins>
          </w:p>
        </w:tc>
        <w:tc>
          <w:tcPr>
            <w:tcW w:w="4888" w:type="dxa"/>
          </w:tcPr>
          <w:p w14:paraId="62EF3C04" w14:textId="77777777" w:rsidR="00FB55B7" w:rsidRPr="00CA6159" w:rsidRDefault="00FB55B7" w:rsidP="00DC77A1">
            <w:pPr>
              <w:pStyle w:val="Tabletext"/>
              <w:spacing w:after="0"/>
              <w:rPr>
                <w:ins w:id="5511" w:author="Jillian Carson-Jackson" w:date="2020-12-17T20:20:00Z"/>
                <w:sz w:val="16"/>
                <w:szCs w:val="16"/>
              </w:rPr>
            </w:pPr>
          </w:p>
        </w:tc>
        <w:tc>
          <w:tcPr>
            <w:tcW w:w="4225" w:type="dxa"/>
          </w:tcPr>
          <w:p w14:paraId="0EDE4DAF" w14:textId="77777777" w:rsidR="00FB55B7" w:rsidRPr="00CA6159" w:rsidRDefault="00FB55B7" w:rsidP="00DC77A1">
            <w:pPr>
              <w:pStyle w:val="Tabletext"/>
              <w:spacing w:after="0"/>
              <w:rPr>
                <w:ins w:id="5512" w:author="Jillian Carson-Jackson" w:date="2020-12-17T20:20:00Z"/>
                <w:sz w:val="16"/>
                <w:szCs w:val="16"/>
              </w:rPr>
            </w:pPr>
          </w:p>
        </w:tc>
      </w:tr>
    </w:tbl>
    <w:p w14:paraId="7BD308C4" w14:textId="77777777" w:rsidR="00FB55B7" w:rsidRDefault="00FB55B7" w:rsidP="00FB55B7">
      <w:pPr>
        <w:rPr>
          <w:ins w:id="5513" w:author="Jillian Carson-Jackson" w:date="2020-12-17T20:20:00Z"/>
        </w:rPr>
      </w:pPr>
    </w:p>
    <w:p w14:paraId="7CA8A48D" w14:textId="595E864A" w:rsidR="00196EEF" w:rsidRDefault="00FB55B7" w:rsidP="00196EEF">
      <w:pPr>
        <w:tabs>
          <w:tab w:val="left" w:pos="851"/>
          <w:tab w:val="left" w:pos="1134"/>
        </w:tabs>
        <w:spacing w:line="216" w:lineRule="atLeast"/>
        <w:ind w:left="1170" w:hanging="1170"/>
        <w:rPr>
          <w:ins w:id="5514" w:author="Jillian Carson-Jackson" w:date="2020-12-27T14:54:00Z"/>
          <w:i/>
          <w:szCs w:val="22"/>
        </w:rPr>
      </w:pPr>
      <w:ins w:id="5515" w:author="Jillian Carson-Jackson" w:date="2020-12-17T20:20:00Z">
        <w:r w:rsidRPr="000D7C1A">
          <w:rPr>
            <w:i/>
            <w:szCs w:val="22"/>
          </w:rPr>
          <w:t>Notes:</w:t>
        </w:r>
        <w:r w:rsidRPr="000D7C1A">
          <w:rPr>
            <w:i/>
            <w:szCs w:val="22"/>
          </w:rPr>
          <w:tab/>
          <w:t>1</w:t>
        </w:r>
        <w:r w:rsidRPr="000D7C1A">
          <w:rPr>
            <w:i/>
            <w:szCs w:val="22"/>
          </w:rPr>
          <w:tab/>
        </w:r>
      </w:ins>
      <w:ins w:id="5516" w:author="Jillian Carson-Jackson" w:date="2020-12-27T14:54:00Z">
        <w:r w:rsidR="00196EEF" w:rsidRPr="000D7C1A">
          <w:rPr>
            <w:i/>
            <w:szCs w:val="22"/>
          </w:rPr>
          <w:t>The recommended times are, except for Module 1, based on the assumption that trainees have no or little previous knowledge of the subject.  The actual time required for each module will vary, depending on previous experience and the entrance level of the trainee.</w:t>
        </w:r>
      </w:ins>
    </w:p>
    <w:p w14:paraId="3EBEBA51" w14:textId="2E860022" w:rsidR="00FB55B7" w:rsidRPr="000D7C1A" w:rsidRDefault="00FB55B7" w:rsidP="0099629B">
      <w:pPr>
        <w:tabs>
          <w:tab w:val="left" w:pos="851"/>
          <w:tab w:val="left" w:pos="1134"/>
        </w:tabs>
        <w:spacing w:line="216" w:lineRule="atLeast"/>
        <w:ind w:left="810"/>
        <w:rPr>
          <w:ins w:id="5517" w:author="Jillian Carson-Jackson" w:date="2020-12-17T20:20:00Z"/>
          <w:i/>
          <w:szCs w:val="22"/>
        </w:rPr>
      </w:pPr>
      <w:ins w:id="5518" w:author="Jillian Carson-Jackson" w:date="2020-12-17T20:20:00Z">
        <w:r w:rsidRPr="000D7C1A">
          <w:rPr>
            <w:i/>
            <w:szCs w:val="22"/>
          </w:rPr>
          <w:t>2.</w:t>
        </w:r>
        <w:r w:rsidRPr="000D7C1A">
          <w:rPr>
            <w:i/>
            <w:szCs w:val="22"/>
          </w:rPr>
          <w:tab/>
        </w:r>
      </w:ins>
      <w:ins w:id="5519" w:author="Jillian Carson-Jackson" w:date="2020-12-27T14:55:00Z">
        <w:r w:rsidR="00C51FCD" w:rsidRPr="000D7C1A">
          <w:rPr>
            <w:i/>
            <w:szCs w:val="22"/>
          </w:rPr>
          <w:t xml:space="preserve">In addition to the </w:t>
        </w:r>
        <w:commentRangeStart w:id="5520"/>
        <w:r w:rsidR="00C51FCD" w:rsidRPr="000D7C1A">
          <w:rPr>
            <w:i/>
            <w:szCs w:val="22"/>
          </w:rPr>
          <w:t xml:space="preserve">recommended duration </w:t>
        </w:r>
      </w:ins>
      <w:commentRangeEnd w:id="5520"/>
      <w:ins w:id="5521" w:author="Jillian Carson-Jackson" w:date="2020-12-27T14:56:00Z">
        <w:r w:rsidR="00AA0857">
          <w:rPr>
            <w:rStyle w:val="CommentReference"/>
          </w:rPr>
          <w:commentReference w:id="5520"/>
        </w:r>
      </w:ins>
      <w:ins w:id="5522" w:author="Jillian Carson-Jackson" w:date="2020-12-27T14:55:00Z">
        <w:r w:rsidR="00C51FCD" w:rsidRPr="000D7C1A">
          <w:rPr>
            <w:i/>
            <w:szCs w:val="22"/>
          </w:rPr>
          <w:t xml:space="preserve">in </w:t>
        </w:r>
        <w:r w:rsidR="00C51FCD">
          <w:rPr>
            <w:i/>
            <w:szCs w:val="22"/>
          </w:rPr>
          <w:t>this table</w:t>
        </w:r>
        <w:r w:rsidR="00C51FCD" w:rsidRPr="000D7C1A">
          <w:rPr>
            <w:i/>
            <w:szCs w:val="22"/>
          </w:rPr>
          <w:t>, see table 3 Simulation exercises in Part D, section 5 Practical training.</w:t>
        </w:r>
      </w:ins>
    </w:p>
    <w:p w14:paraId="35FE7B8F" w14:textId="2A322C69" w:rsidR="00FB55B7" w:rsidRDefault="00FB55B7" w:rsidP="00AA0857">
      <w:pPr>
        <w:tabs>
          <w:tab w:val="left" w:pos="1134"/>
        </w:tabs>
        <w:ind w:left="810"/>
        <w:rPr>
          <w:ins w:id="5523" w:author="Jillian Carson-Jackson" w:date="2020-12-27T14:57:00Z"/>
          <w:i/>
          <w:szCs w:val="22"/>
        </w:rPr>
      </w:pPr>
      <w:ins w:id="5524" w:author="Jillian Carson-Jackson" w:date="2020-12-17T20:20:00Z">
        <w:r w:rsidRPr="000D7C1A">
          <w:rPr>
            <w:i/>
            <w:szCs w:val="22"/>
          </w:rPr>
          <w:t>3.</w:t>
        </w:r>
        <w:r w:rsidRPr="000D7C1A">
          <w:rPr>
            <w:i/>
            <w:szCs w:val="22"/>
          </w:rPr>
          <w:tab/>
          <w:t>The recommended hours for Module 1 assume that trainees have achieved, IELTS level 5, or the equivalent.</w:t>
        </w:r>
      </w:ins>
    </w:p>
    <w:p w14:paraId="2FFE1C06" w14:textId="22653010" w:rsidR="00A56C8C" w:rsidRPr="0099629B" w:rsidRDefault="00AA0857" w:rsidP="0099629B">
      <w:pPr>
        <w:tabs>
          <w:tab w:val="left" w:pos="1134"/>
        </w:tabs>
        <w:ind w:left="810"/>
        <w:rPr>
          <w:ins w:id="5525" w:author="Jillian Carson-Jackson" w:date="2020-12-17T20:20:00Z"/>
          <w:i/>
          <w:szCs w:val="22"/>
        </w:rPr>
      </w:pPr>
      <w:ins w:id="5526" w:author="Jillian Carson-Jackson" w:date="2020-12-27T14:57:00Z">
        <w:r>
          <w:rPr>
            <w:i/>
            <w:szCs w:val="22"/>
          </w:rPr>
          <w:t>4.</w:t>
        </w:r>
        <w:r w:rsidR="0099629B">
          <w:rPr>
            <w:i/>
            <w:szCs w:val="22"/>
          </w:rPr>
          <w:tab/>
          <w:t xml:space="preserve">VTS personnel will require a VHF radio operator certificate, timing is not included in this course.  </w:t>
        </w:r>
      </w:ins>
    </w:p>
    <w:p w14:paraId="7ED6F762" w14:textId="77777777" w:rsidR="00FB55B7" w:rsidRDefault="00FB55B7" w:rsidP="00FB55B7">
      <w:pPr>
        <w:rPr>
          <w:ins w:id="5527" w:author="Jillian Carson-Jackson" w:date="2020-12-17T20:20:00Z"/>
        </w:rPr>
      </w:pPr>
    </w:p>
    <w:p w14:paraId="6D3C7CA9" w14:textId="77777777" w:rsidR="00D967BA" w:rsidRDefault="00D967BA" w:rsidP="0042518D">
      <w:pPr>
        <w:sectPr w:rsidR="00D967BA" w:rsidSect="00D967BA">
          <w:headerReference w:type="default" r:id="rId28"/>
          <w:pgSz w:w="16838" w:h="11906" w:orient="landscape" w:code="9"/>
          <w:pgMar w:top="907" w:right="1134" w:bottom="794" w:left="1134" w:header="851" w:footer="851" w:gutter="0"/>
          <w:cols w:space="708"/>
          <w:docGrid w:linePitch="360"/>
        </w:sectPr>
      </w:pPr>
    </w:p>
    <w:p w14:paraId="717A6538" w14:textId="7064FCA0" w:rsidR="00D967BA" w:rsidRPr="00093294" w:rsidRDefault="00D967BA" w:rsidP="0042518D"/>
    <w:p w14:paraId="020C1D2E" w14:textId="3ACDBE37" w:rsidR="005B2163" w:rsidRPr="00093294" w:rsidRDefault="00C915F9" w:rsidP="005B2163">
      <w:pPr>
        <w:pStyle w:val="Module"/>
      </w:pPr>
      <w:bookmarkStart w:id="5528" w:name="_Toc62642339"/>
      <w:bookmarkStart w:id="5529" w:name="_Hlk59975979"/>
      <w:bookmarkStart w:id="5530" w:name="_Toc442348111"/>
      <w:del w:id="5531" w:author="Jillian Carson-Jackson" w:date="2020-12-27T14:59:00Z">
        <w:r w:rsidDel="00FC7368">
          <w:delText>LANGUAGE</w:delText>
        </w:r>
      </w:del>
      <w:ins w:id="5532" w:author="Jillian Carson-Jackson" w:date="2020-12-27T14:59:00Z">
        <w:r w:rsidR="00FC7368">
          <w:t xml:space="preserve">COMMUNICATION </w:t>
        </w:r>
        <w:r w:rsidR="004D57E6">
          <w:t>CO-ORDINATION</w:t>
        </w:r>
      </w:ins>
      <w:ins w:id="5533" w:author="Jillian Carson-Jackson" w:date="2020-12-27T15:00:00Z">
        <w:r w:rsidR="004D57E6">
          <w:t xml:space="preserve"> AND INTERACTION</w:t>
        </w:r>
      </w:ins>
      <w:bookmarkEnd w:id="5528"/>
    </w:p>
    <w:p w14:paraId="25C81A72" w14:textId="77777777" w:rsidR="0042518D" w:rsidRPr="00093294" w:rsidRDefault="0042518D" w:rsidP="00F64B31">
      <w:pPr>
        <w:pStyle w:val="ModuleHeading1"/>
      </w:pPr>
      <w:bookmarkStart w:id="5534" w:name="_Toc62642340"/>
      <w:bookmarkEnd w:id="5529"/>
      <w:r w:rsidRPr="00F64B31">
        <w:t>INTRODUCTION</w:t>
      </w:r>
      <w:bookmarkEnd w:id="5530"/>
      <w:bookmarkEnd w:id="5534"/>
    </w:p>
    <w:p w14:paraId="08AB4BC1" w14:textId="77777777" w:rsidR="0042518D" w:rsidRPr="00093294" w:rsidRDefault="0042518D" w:rsidP="0042518D">
      <w:pPr>
        <w:pStyle w:val="Heading1separatationline"/>
      </w:pPr>
    </w:p>
    <w:p w14:paraId="3E471633" w14:textId="77777777" w:rsidR="00C915F9" w:rsidRPr="00C915F9" w:rsidRDefault="00C915F9" w:rsidP="00C915F9">
      <w:pPr>
        <w:pStyle w:val="BodyText"/>
        <w:spacing w:line="216" w:lineRule="atLeast"/>
      </w:pPr>
      <w:r w:rsidRPr="00C915F9">
        <w:t>Instructors for this module should be skilled in the use of English and the IMO Standard Marine Communication Phrases (SMCP).</w:t>
      </w:r>
      <w:bookmarkStart w:id="5535" w:name="_Toc111617387"/>
    </w:p>
    <w:p w14:paraId="4125F4E3" w14:textId="57612213" w:rsidR="00C915F9" w:rsidRDefault="00C915F9" w:rsidP="00F64B31">
      <w:pPr>
        <w:pStyle w:val="ModuleHeading2"/>
      </w:pPr>
      <w:r w:rsidRPr="00F64B31">
        <w:t>Background</w:t>
      </w:r>
      <w:bookmarkEnd w:id="5535"/>
    </w:p>
    <w:p w14:paraId="2E85E868" w14:textId="301AD4E6" w:rsidR="0042518D" w:rsidRPr="00093294" w:rsidRDefault="00C915F9" w:rsidP="00C915F9">
      <w:pPr>
        <w:pStyle w:val="BodyText"/>
      </w:pPr>
      <w:r w:rsidRPr="00C915F9">
        <w:t xml:space="preserve">English is the accepted language of international business, trade and diplomacy.  Subsequently there is a very high demand for education in the language as well as a high demand for other academic qualifications taught in English.  This has led to the establishment of reliable tests to demonstrate that trainees have attained a sufficient level of the language to follow their chosen course or profession (see </w:t>
      </w:r>
      <w:r w:rsidR="000B4964">
        <w:fldChar w:fldCharType="begin"/>
      </w:r>
      <w:r w:rsidR="000B4964">
        <w:instrText xml:space="preserve"> REF _Ref531294189 \r \h </w:instrText>
      </w:r>
      <w:r w:rsidR="000B4964">
        <w:fldChar w:fldCharType="separate"/>
      </w:r>
      <w:ins w:id="5536" w:author="Abercrombie, Kerrie" w:date="2021-02-01T13:25:00Z">
        <w:r w:rsidR="005C52EA">
          <w:t>ANNEX 4</w:t>
        </w:r>
      </w:ins>
      <w:del w:id="5537" w:author="Abercrombie, Kerrie" w:date="2021-02-01T13:25:00Z">
        <w:r w:rsidR="00987EE8" w:rsidDel="005C52EA">
          <w:delText>ANNEX 3</w:delText>
        </w:r>
      </w:del>
      <w:r w:rsidR="000B4964">
        <w:fldChar w:fldCharType="end"/>
      </w:r>
      <w:r w:rsidRPr="00C915F9">
        <w:t>, Example of English language tests).</w:t>
      </w:r>
    </w:p>
    <w:p w14:paraId="6231A795" w14:textId="77777777" w:rsidR="0042518D" w:rsidRPr="00093294" w:rsidRDefault="0042518D" w:rsidP="00F64B31">
      <w:pPr>
        <w:pStyle w:val="ModuleHeading1"/>
      </w:pPr>
      <w:bookmarkStart w:id="5538" w:name="_Toc62642341"/>
      <w:r w:rsidRPr="00093294">
        <w:t>SUBJECT FRAMEWORK</w:t>
      </w:r>
      <w:bookmarkEnd w:id="5538"/>
    </w:p>
    <w:p w14:paraId="25F6FC1C" w14:textId="77777777" w:rsidR="0042518D" w:rsidRPr="00093294" w:rsidRDefault="0042518D" w:rsidP="0042518D">
      <w:pPr>
        <w:pStyle w:val="Heading1separatationline"/>
      </w:pPr>
    </w:p>
    <w:p w14:paraId="22DBFE51" w14:textId="18650CC2" w:rsidR="0042518D" w:rsidRPr="00093294" w:rsidRDefault="0042518D" w:rsidP="00F64B31">
      <w:pPr>
        <w:pStyle w:val="ModuleHeading2"/>
      </w:pPr>
      <w:bookmarkStart w:id="5539" w:name="_Toc442348113"/>
      <w:r w:rsidRPr="00093294">
        <w:t>Scope</w:t>
      </w:r>
      <w:bookmarkEnd w:id="5539"/>
    </w:p>
    <w:p w14:paraId="6CB8278A" w14:textId="20B6020D" w:rsidR="0042518D" w:rsidRPr="00093294" w:rsidRDefault="00C915F9" w:rsidP="0042518D">
      <w:pPr>
        <w:pStyle w:val="BodyText"/>
      </w:pPr>
      <w:r w:rsidRPr="00C915F9">
        <w:t>This syllabus covers the requirement for VTS Operators to have a sufficient knowledge of the English language to be able to</w:t>
      </w:r>
      <w:ins w:id="5540" w:author="Jillian Carson-Jackson" w:date="2020-12-27T15:01:00Z">
        <w:r w:rsidR="00BB3663">
          <w:t xml:space="preserve"> operate in the VTS environment,</w:t>
        </w:r>
      </w:ins>
      <w:r w:rsidRPr="00C915F9">
        <w:t xml:space="preserve"> use VTS equipment, </w:t>
      </w:r>
      <w:del w:id="5541" w:author="Jillian Carson-Jackson" w:date="2020-12-27T15:01:00Z">
        <w:r w:rsidRPr="00C915F9" w:rsidDel="00BB3663">
          <w:delText xml:space="preserve">charts </w:delText>
        </w:r>
      </w:del>
      <w:ins w:id="5542" w:author="Jillian Carson-Jackson" w:date="2020-12-27T15:01:00Z">
        <w:r w:rsidR="00BB3663">
          <w:t xml:space="preserve">decision support tools </w:t>
        </w:r>
      </w:ins>
      <w:r w:rsidRPr="00C915F9">
        <w:t xml:space="preserve">and </w:t>
      </w:r>
      <w:del w:id="5543" w:author="Jillian Carson-Jackson" w:date="2020-12-27T15:01:00Z">
        <w:r w:rsidRPr="00C915F9" w:rsidDel="0002723C">
          <w:delText xml:space="preserve">other </w:delText>
        </w:r>
      </w:del>
      <w:r w:rsidRPr="00C915F9">
        <w:t>nautical publications</w:t>
      </w:r>
      <w:ins w:id="5544" w:author="Jillian Carson-Jackson" w:date="2020-12-27T15:03:00Z">
        <w:r w:rsidR="002B36ED" w:rsidRPr="002B36ED">
          <w:t xml:space="preserve"> </w:t>
        </w:r>
        <w:r w:rsidR="002B36ED" w:rsidRPr="00C915F9">
          <w:t xml:space="preserve">communicate with ships and allied services for VTS purposes, </w:t>
        </w:r>
      </w:ins>
      <w:ins w:id="5545" w:author="Jillian Carson-Jackson" w:date="2020-12-27T15:04:00Z">
        <w:r w:rsidR="00DC734E">
          <w:t>and implement</w:t>
        </w:r>
      </w:ins>
      <w:ins w:id="5546" w:author="Jillian Carson-Jackson" w:date="2020-12-27T15:03:00Z">
        <w:r w:rsidR="002B36ED" w:rsidRPr="00C915F9">
          <w:t xml:space="preserve"> contingency plans</w:t>
        </w:r>
      </w:ins>
      <w:ins w:id="5547" w:author="Jillian Carson-Jackson" w:date="2020-12-27T15:01:00Z">
        <w:r w:rsidR="0002723C">
          <w:t xml:space="preserve">.  In addition, VTS Operators must </w:t>
        </w:r>
      </w:ins>
      <w:ins w:id="5548" w:author="Jillian Carson-Jackson" w:date="2020-12-27T15:02:00Z">
        <w:r w:rsidR="00587A38">
          <w:t>have sufficient communication skills to</w:t>
        </w:r>
      </w:ins>
      <w:del w:id="5549" w:author="Jillian Carson-Jackson" w:date="2020-12-27T15:03:00Z">
        <w:r w:rsidRPr="00C915F9" w:rsidDel="00C2069C">
          <w:delText>,</w:delText>
        </w:r>
      </w:del>
      <w:r w:rsidRPr="00C915F9">
        <w:t xml:space="preserve"> understand meteorological and oceanographic information</w:t>
      </w:r>
      <w:ins w:id="5550" w:author="Jillian Carson-Jackson" w:date="2020-12-27T15:04:00Z">
        <w:r w:rsidR="00E005D3">
          <w:t>.</w:t>
        </w:r>
      </w:ins>
      <w:r w:rsidRPr="00C915F9">
        <w:t xml:space="preserve"> </w:t>
      </w:r>
      <w:del w:id="5551" w:author="Jillian Carson-Jackson" w:date="2020-12-27T15:04:00Z">
        <w:r w:rsidRPr="00C915F9" w:rsidDel="00DC734E">
          <w:delText xml:space="preserve">and </w:delText>
        </w:r>
      </w:del>
      <w:del w:id="5552" w:author="Jillian Carson-Jackson" w:date="2020-12-27T15:03:00Z">
        <w:r w:rsidRPr="00C915F9" w:rsidDel="002B36ED">
          <w:delText>communicate with ships and allied services for VTS purposes, including the operation of contingency plans.</w:delText>
        </w:r>
      </w:del>
    </w:p>
    <w:p w14:paraId="5E2185B8" w14:textId="54E89299" w:rsidR="0042518D" w:rsidRPr="00093294" w:rsidRDefault="0042518D" w:rsidP="00F64B31">
      <w:pPr>
        <w:pStyle w:val="ModuleHeading2"/>
      </w:pPr>
      <w:bookmarkStart w:id="5553" w:name="_Toc442348114"/>
      <w:r w:rsidRPr="00093294">
        <w:t>Aims of Module 1</w:t>
      </w:r>
      <w:bookmarkEnd w:id="5553"/>
    </w:p>
    <w:p w14:paraId="20765110" w14:textId="6805818F" w:rsidR="00C915F9" w:rsidRPr="00C915F9" w:rsidRDefault="00C915F9" w:rsidP="00C915F9">
      <w:pPr>
        <w:pStyle w:val="BodyText"/>
        <w:spacing w:line="216" w:lineRule="atLeast"/>
      </w:pPr>
      <w:r w:rsidRPr="00C915F9">
        <w:t>On completion of the course trainees will have knowledge of the English language and its composition and structure in respect of maritime terminology and the IMO Standard Marine Communication Phrases to enable them to carry out the duties of a VTS Operator using the English language.</w:t>
      </w:r>
    </w:p>
    <w:p w14:paraId="4713C0FB" w14:textId="76109DF6" w:rsidR="0042518D" w:rsidRDefault="00C915F9" w:rsidP="00C915F9">
      <w:pPr>
        <w:pStyle w:val="BodyText"/>
      </w:pPr>
      <w:r w:rsidRPr="00C915F9">
        <w:t>It is emphasized that, by the regular employment of standardized marine vocabulary, VTS Operators will clearly communicate in routine and emergency situations at their VTS centre.</w:t>
      </w:r>
    </w:p>
    <w:p w14:paraId="7732DF7D" w14:textId="77777777" w:rsidR="008C4757" w:rsidRDefault="008C4757">
      <w:pPr>
        <w:spacing w:after="200" w:line="276" w:lineRule="auto"/>
        <w:rPr>
          <w:rFonts w:asciiTheme="majorHAnsi" w:eastAsiaTheme="majorEastAsia" w:hAnsiTheme="majorHAnsi" w:cstheme="majorBidi"/>
          <w:b/>
          <w:bCs/>
          <w:caps/>
          <w:color w:val="00AFAA"/>
          <w:sz w:val="24"/>
        </w:rPr>
      </w:pPr>
      <w:r>
        <w:br w:type="page"/>
      </w:r>
    </w:p>
    <w:p w14:paraId="5B6394DC" w14:textId="07E538AD" w:rsidR="008C4757" w:rsidRDefault="00635089" w:rsidP="00F64B31">
      <w:pPr>
        <w:pStyle w:val="ModuleHeading1"/>
      </w:pPr>
      <w:bookmarkStart w:id="5554" w:name="_Toc62642342"/>
      <w:r w:rsidRPr="008C4757">
        <w:t xml:space="preserve">SUBJECT OUTLINE </w:t>
      </w:r>
      <w:r w:rsidRPr="00635089">
        <w:t>OF</w:t>
      </w:r>
      <w:r w:rsidRPr="008C4757">
        <w:t xml:space="preserve"> MODULE 1</w:t>
      </w:r>
      <w:bookmarkEnd w:id="5554"/>
    </w:p>
    <w:p w14:paraId="75B4BFBC" w14:textId="77777777" w:rsidR="008C4757" w:rsidRDefault="008C4757" w:rsidP="008C4757">
      <w:pPr>
        <w:pStyle w:val="Heading2separationline"/>
      </w:pPr>
    </w:p>
    <w:p w14:paraId="322C7CEB" w14:textId="77777777" w:rsidR="008C4757" w:rsidRPr="008C4757" w:rsidRDefault="008C4757" w:rsidP="008C4757">
      <w:pPr>
        <w:pStyle w:val="BodyText"/>
      </w:pPr>
    </w:p>
    <w:p w14:paraId="230F59A3" w14:textId="14E20CE1" w:rsidR="008C4757" w:rsidRDefault="008C4757" w:rsidP="008C4757">
      <w:pPr>
        <w:pStyle w:val="Tablecaption"/>
      </w:pPr>
      <w:bookmarkStart w:id="5555" w:name="_Toc531423229"/>
      <w:r w:rsidRPr="008C4757">
        <w:t xml:space="preserve">Subject outline </w:t>
      </w:r>
      <w:r>
        <w:t>–</w:t>
      </w:r>
      <w:r w:rsidRPr="008C4757">
        <w:t xml:space="preserve"> </w:t>
      </w:r>
      <w:ins w:id="5556" w:author="Jillian Carson-Jackson" w:date="2020-12-27T15:39:00Z">
        <w:r w:rsidR="001F7BEB">
          <w:t>Communication Coordination and Interaction</w:t>
        </w:r>
      </w:ins>
      <w:del w:id="5557" w:author="Jillian Carson-Jackson" w:date="2020-12-27T15:39:00Z">
        <w:r w:rsidRPr="008C4757" w:rsidDel="001F7BEB">
          <w:delText>Language</w:delText>
        </w:r>
      </w:del>
      <w:bookmarkEnd w:id="5555"/>
    </w:p>
    <w:tbl>
      <w:tblPr>
        <w:tblW w:w="9788" w:type="dxa"/>
        <w:jc w:val="center"/>
        <w:tblLayout w:type="fixed"/>
        <w:tblLook w:val="0000" w:firstRow="0" w:lastRow="0" w:firstColumn="0" w:lastColumn="0" w:noHBand="0" w:noVBand="0"/>
      </w:tblPr>
      <w:tblGrid>
        <w:gridCol w:w="4728"/>
        <w:gridCol w:w="1870"/>
        <w:gridCol w:w="1650"/>
        <w:gridCol w:w="1540"/>
      </w:tblGrid>
      <w:tr w:rsidR="008C4757" w:rsidRPr="00C50983" w14:paraId="6A3D5D59" w14:textId="77777777" w:rsidTr="00880457">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14619749" w14:textId="77777777" w:rsidR="008C4757" w:rsidRPr="008C4757" w:rsidRDefault="008C4757" w:rsidP="008C4757">
            <w:pPr>
              <w:pStyle w:val="Tabletext"/>
              <w:jc w:val="center"/>
              <w:rPr>
                <w:b/>
                <w:color w:val="00AFAA"/>
              </w:rPr>
            </w:pPr>
            <w:r w:rsidRPr="008C4757">
              <w:rPr>
                <w:b/>
                <w:color w:val="00AFAA"/>
              </w:rPr>
              <w:t>Subject Area</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7EF59997" w14:textId="77777777" w:rsidR="008C4757" w:rsidRPr="008C4757" w:rsidRDefault="008C4757" w:rsidP="008C4757">
            <w:pPr>
              <w:pStyle w:val="Tabletext"/>
              <w:jc w:val="center"/>
              <w:rPr>
                <w:b/>
                <w:color w:val="00AFAA"/>
              </w:rPr>
            </w:pPr>
            <w:r w:rsidRPr="008C4757">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2F124066" w14:textId="77777777" w:rsidR="008C4757" w:rsidRPr="008C4757" w:rsidRDefault="008C4757" w:rsidP="008C4757">
            <w:pPr>
              <w:pStyle w:val="Tabletext"/>
              <w:jc w:val="center"/>
              <w:rPr>
                <w:b/>
                <w:color w:val="00AFAA"/>
              </w:rPr>
            </w:pPr>
            <w:r w:rsidRPr="008C4757">
              <w:rPr>
                <w:b/>
                <w:color w:val="00AFAA"/>
                <w:szCs w:val="22"/>
              </w:rPr>
              <w:t>Recommended Hours</w:t>
            </w:r>
            <w:r w:rsidRPr="008C4757">
              <w:rPr>
                <w:b/>
                <w:color w:val="00AFAA"/>
                <w:szCs w:val="22"/>
                <w:vertAlign w:val="superscript"/>
              </w:rPr>
              <w:t>1</w:t>
            </w:r>
          </w:p>
        </w:tc>
      </w:tr>
      <w:tr w:rsidR="008C4757" w:rsidRPr="00C50983" w14:paraId="3BED17AD" w14:textId="77777777" w:rsidTr="00880457">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4F33066F" w14:textId="77777777" w:rsidR="008C4757" w:rsidRPr="008C4757" w:rsidRDefault="008C4757" w:rsidP="008C4757">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738AA7C3" w14:textId="77777777" w:rsidR="008C4757" w:rsidRPr="008C4757" w:rsidRDefault="008C4757" w:rsidP="008C4757">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2952E312" w14:textId="77777777" w:rsidR="008C4757" w:rsidRPr="008C4757" w:rsidRDefault="008C4757" w:rsidP="008C4757">
            <w:pPr>
              <w:pStyle w:val="Tabletext"/>
              <w:jc w:val="center"/>
              <w:rPr>
                <w:b/>
                <w:color w:val="00AFAA"/>
                <w:szCs w:val="20"/>
              </w:rPr>
            </w:pPr>
            <w:r w:rsidRPr="008C4757">
              <w:rPr>
                <w:b/>
                <w:color w:val="00AFAA"/>
                <w:szCs w:val="20"/>
              </w:rPr>
              <w:t>Presentations/ Lectures</w:t>
            </w:r>
          </w:p>
        </w:tc>
        <w:tc>
          <w:tcPr>
            <w:tcW w:w="1540" w:type="dxa"/>
            <w:tcBorders>
              <w:top w:val="single" w:sz="4" w:space="0" w:color="auto"/>
              <w:left w:val="single" w:sz="4" w:space="0" w:color="auto"/>
              <w:bottom w:val="single" w:sz="12" w:space="0" w:color="auto"/>
              <w:right w:val="single" w:sz="4" w:space="0" w:color="auto"/>
            </w:tcBorders>
            <w:vAlign w:val="center"/>
          </w:tcPr>
          <w:p w14:paraId="6BDDED7F" w14:textId="77777777" w:rsidR="008C4757" w:rsidRPr="008C4757" w:rsidRDefault="008C4757" w:rsidP="008C4757">
            <w:pPr>
              <w:pStyle w:val="Tabletext"/>
              <w:jc w:val="center"/>
              <w:rPr>
                <w:b/>
                <w:color w:val="00AFAA"/>
                <w:szCs w:val="20"/>
              </w:rPr>
            </w:pPr>
            <w:r w:rsidRPr="008C4757">
              <w:rPr>
                <w:b/>
                <w:color w:val="00AFAA"/>
                <w:szCs w:val="20"/>
              </w:rPr>
              <w:t>Exercises/ Simulation</w:t>
            </w:r>
          </w:p>
        </w:tc>
      </w:tr>
      <w:tr w:rsidR="000A6C8C" w:rsidRPr="0076035F" w14:paraId="61F38665" w14:textId="77777777" w:rsidTr="00DC77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5558" w:author="Jillian Carson-Jackson" w:date="2020-12-27T15:14:00Z"/>
        </w:trPr>
        <w:tc>
          <w:tcPr>
            <w:tcW w:w="4728" w:type="dxa"/>
            <w:tcBorders>
              <w:top w:val="single" w:sz="4" w:space="0" w:color="auto"/>
              <w:left w:val="single" w:sz="4" w:space="0" w:color="auto"/>
              <w:bottom w:val="single" w:sz="4" w:space="0" w:color="auto"/>
              <w:right w:val="single" w:sz="4" w:space="0" w:color="auto"/>
            </w:tcBorders>
          </w:tcPr>
          <w:p w14:paraId="33CDE6EF" w14:textId="77777777" w:rsidR="000A6C8C" w:rsidRPr="00C34CC8" w:rsidRDefault="000A6C8C" w:rsidP="00DC77A1">
            <w:pPr>
              <w:pStyle w:val="Tabletext"/>
              <w:rPr>
                <w:ins w:id="5559" w:author="Jillian Carson-Jackson" w:date="2020-12-27T15:14:00Z"/>
                <w:b/>
              </w:rPr>
            </w:pPr>
            <w:commentRangeStart w:id="5560"/>
            <w:ins w:id="5561" w:author="Jillian Carson-Jackson" w:date="2020-12-27T15:14:00Z">
              <w:r w:rsidRPr="00C34CC8">
                <w:rPr>
                  <w:b/>
                </w:rPr>
                <w:t>General communication skills</w:t>
              </w:r>
              <w:commentRangeEnd w:id="5560"/>
              <w:r>
                <w:rPr>
                  <w:rStyle w:val="CommentReference"/>
                  <w:color w:val="auto"/>
                </w:rPr>
                <w:commentReference w:id="5560"/>
              </w:r>
            </w:ins>
          </w:p>
          <w:p w14:paraId="7D211F09" w14:textId="77777777" w:rsidR="000A6C8C" w:rsidRPr="00C34CC8" w:rsidRDefault="000A6C8C" w:rsidP="00DC77A1">
            <w:pPr>
              <w:pStyle w:val="Tabletext"/>
              <w:rPr>
                <w:ins w:id="5562" w:author="Jillian Carson-Jackson" w:date="2020-12-27T15:14:00Z"/>
                <w:bCs/>
              </w:rPr>
            </w:pPr>
            <w:ins w:id="5563" w:author="Jillian Carson-Jackson" w:date="2020-12-27T15:14:00Z">
              <w:r w:rsidRPr="00C34CC8">
                <w:rPr>
                  <w:bCs/>
                </w:rPr>
                <w:t>Interpersonal communication</w:t>
              </w:r>
            </w:ins>
          </w:p>
          <w:p w14:paraId="7AB08FA8" w14:textId="77777777" w:rsidR="000A6C8C" w:rsidRPr="00C34CC8" w:rsidRDefault="000A6C8C" w:rsidP="00DC77A1">
            <w:pPr>
              <w:pStyle w:val="Tabletext"/>
              <w:rPr>
                <w:ins w:id="5564" w:author="Jillian Carson-Jackson" w:date="2020-12-27T15:14:00Z"/>
                <w:bCs/>
              </w:rPr>
            </w:pPr>
            <w:ins w:id="5565" w:author="Jillian Carson-Jackson" w:date="2020-12-27T15:14:00Z">
              <w:r w:rsidRPr="00C34CC8">
                <w:rPr>
                  <w:bCs/>
                </w:rPr>
                <w:t>Procedures to enhance effective communication</w:t>
              </w:r>
            </w:ins>
          </w:p>
          <w:p w14:paraId="628415BE" w14:textId="77777777" w:rsidR="000A6C8C" w:rsidRPr="00C34CC8" w:rsidRDefault="000A6C8C" w:rsidP="00DC77A1">
            <w:pPr>
              <w:pStyle w:val="Tabletext"/>
              <w:rPr>
                <w:ins w:id="5566" w:author="Jillian Carson-Jackson" w:date="2020-12-27T15:14:00Z"/>
                <w:bCs/>
              </w:rPr>
            </w:pPr>
            <w:ins w:id="5567" w:author="Jillian Carson-Jackson" w:date="2020-12-27T15:14:00Z">
              <w:r w:rsidRPr="00C34CC8">
                <w:rPr>
                  <w:bCs/>
                </w:rPr>
                <w:t>Verbal and non-verbal communications</w:t>
              </w:r>
            </w:ins>
          </w:p>
          <w:p w14:paraId="004301A7" w14:textId="77777777" w:rsidR="000A6C8C" w:rsidRDefault="000A6C8C" w:rsidP="00DC77A1">
            <w:pPr>
              <w:pStyle w:val="Tabletext"/>
              <w:rPr>
                <w:ins w:id="5568" w:author="Jillian Carson-Jackson" w:date="2020-12-27T15:14:00Z"/>
                <w:bCs/>
              </w:rPr>
            </w:pPr>
            <w:ins w:id="5569" w:author="Jillian Carson-Jackson" w:date="2020-12-27T15:14:00Z">
              <w:r w:rsidRPr="00C34CC8">
                <w:rPr>
                  <w:bCs/>
                </w:rPr>
                <w:t>Cultural aspects and common understanding of messages communicated</w:t>
              </w:r>
            </w:ins>
          </w:p>
          <w:p w14:paraId="25A31F2A" w14:textId="77777777" w:rsidR="000A6C8C" w:rsidRPr="00C34CC8" w:rsidRDefault="000A6C8C" w:rsidP="00DC77A1">
            <w:pPr>
              <w:pStyle w:val="Tabletext"/>
              <w:rPr>
                <w:ins w:id="5570" w:author="Jillian Carson-Jackson" w:date="2020-12-27T15:14:00Z"/>
                <w:b/>
              </w:rPr>
            </w:pPr>
            <w:commentRangeStart w:id="5571"/>
            <w:ins w:id="5572" w:author="Jillian Carson-Jackson" w:date="2020-12-27T15:14:00Z">
              <w:r>
                <w:rPr>
                  <w:bCs/>
                </w:rPr>
                <w:t>Questioning techniques</w:t>
              </w:r>
              <w:commentRangeEnd w:id="5571"/>
              <w:r>
                <w:rPr>
                  <w:rStyle w:val="CommentReference"/>
                  <w:color w:val="auto"/>
                </w:rPr>
                <w:commentReference w:id="5571"/>
              </w:r>
            </w:ins>
          </w:p>
        </w:tc>
        <w:tc>
          <w:tcPr>
            <w:tcW w:w="1870" w:type="dxa"/>
            <w:tcBorders>
              <w:top w:val="single" w:sz="4" w:space="0" w:color="auto"/>
              <w:left w:val="single" w:sz="4" w:space="0" w:color="auto"/>
              <w:bottom w:val="single" w:sz="4" w:space="0" w:color="auto"/>
              <w:right w:val="single" w:sz="4" w:space="0" w:color="auto"/>
            </w:tcBorders>
          </w:tcPr>
          <w:p w14:paraId="7DEF4A46" w14:textId="77777777" w:rsidR="000A6C8C" w:rsidRPr="00C34CC8" w:rsidRDefault="000A6C8C" w:rsidP="00DC77A1">
            <w:pPr>
              <w:pStyle w:val="Tabletext"/>
              <w:rPr>
                <w:ins w:id="5573" w:author="Jillian Carson-Jackson" w:date="2020-12-27T15:14:00Z"/>
              </w:rPr>
            </w:pPr>
            <w:ins w:id="5574" w:author="Jillian Carson-Jackson" w:date="2020-12-27T15:14:00Z">
              <w:r w:rsidRPr="00C34CC8">
                <w:t>Level 3</w:t>
              </w:r>
            </w:ins>
          </w:p>
        </w:tc>
        <w:tc>
          <w:tcPr>
            <w:tcW w:w="1650" w:type="dxa"/>
            <w:tcBorders>
              <w:top w:val="single" w:sz="4" w:space="0" w:color="auto"/>
              <w:left w:val="single" w:sz="4" w:space="0" w:color="auto"/>
              <w:bottom w:val="single" w:sz="4" w:space="0" w:color="auto"/>
              <w:right w:val="single" w:sz="4" w:space="0" w:color="auto"/>
            </w:tcBorders>
          </w:tcPr>
          <w:p w14:paraId="60015A9C" w14:textId="77777777" w:rsidR="000A6C8C" w:rsidRPr="00C34CC8" w:rsidRDefault="000A6C8C" w:rsidP="00DC77A1">
            <w:pPr>
              <w:pStyle w:val="Tabletext"/>
              <w:rPr>
                <w:ins w:id="5575" w:author="Jillian Carson-Jackson" w:date="2020-12-27T15:14:00Z"/>
                <w:szCs w:val="20"/>
              </w:rPr>
            </w:pPr>
          </w:p>
        </w:tc>
        <w:tc>
          <w:tcPr>
            <w:tcW w:w="1540" w:type="dxa"/>
            <w:tcBorders>
              <w:top w:val="single" w:sz="4" w:space="0" w:color="auto"/>
              <w:left w:val="single" w:sz="4" w:space="0" w:color="auto"/>
              <w:bottom w:val="single" w:sz="4" w:space="0" w:color="auto"/>
              <w:right w:val="single" w:sz="4" w:space="0" w:color="auto"/>
            </w:tcBorders>
          </w:tcPr>
          <w:p w14:paraId="2EFE0431" w14:textId="77777777" w:rsidR="000A6C8C" w:rsidRPr="00C34CC8" w:rsidRDefault="000A6C8C" w:rsidP="00DC77A1">
            <w:pPr>
              <w:pStyle w:val="Tabletext"/>
              <w:rPr>
                <w:ins w:id="5576" w:author="Jillian Carson-Jackson" w:date="2020-12-27T15:14:00Z"/>
                <w:szCs w:val="20"/>
              </w:rPr>
            </w:pPr>
          </w:p>
        </w:tc>
      </w:tr>
      <w:tr w:rsidR="008C4757" w:rsidRPr="00C50983" w14:paraId="06200BD6" w14:textId="77777777" w:rsidTr="00880457">
        <w:tblPrEx>
          <w:tblLook w:val="01E0" w:firstRow="1" w:lastRow="1" w:firstColumn="1" w:lastColumn="1" w:noHBand="0" w:noVBand="0"/>
        </w:tblPrEx>
        <w:trPr>
          <w:jc w:val="center"/>
        </w:trPr>
        <w:tc>
          <w:tcPr>
            <w:tcW w:w="4728" w:type="dxa"/>
            <w:tcBorders>
              <w:top w:val="single" w:sz="12" w:space="0" w:color="auto"/>
              <w:left w:val="single" w:sz="4" w:space="0" w:color="auto"/>
              <w:bottom w:val="single" w:sz="4" w:space="0" w:color="auto"/>
              <w:right w:val="single" w:sz="4" w:space="0" w:color="auto"/>
            </w:tcBorders>
          </w:tcPr>
          <w:p w14:paraId="11B2091D" w14:textId="66FF1B13" w:rsidR="008C4757" w:rsidRPr="008C4757" w:rsidRDefault="008C4757" w:rsidP="008C4757">
            <w:pPr>
              <w:pStyle w:val="Tabletext"/>
              <w:rPr>
                <w:b/>
              </w:rPr>
            </w:pPr>
            <w:r w:rsidRPr="008C4757">
              <w:rPr>
                <w:b/>
              </w:rPr>
              <w:t xml:space="preserve">Language structure </w:t>
            </w:r>
          </w:p>
          <w:p w14:paraId="76145906" w14:textId="2FAB3099" w:rsidR="008C4757" w:rsidRPr="00C50983" w:rsidRDefault="008C4757" w:rsidP="008C4757">
            <w:pPr>
              <w:pStyle w:val="Tabletext"/>
            </w:pPr>
            <w:r w:rsidRPr="00C50983">
              <w:t>Message construction in English</w:t>
            </w:r>
          </w:p>
          <w:p w14:paraId="05A843ED" w14:textId="77777777" w:rsidR="008C4757" w:rsidRPr="00C50983" w:rsidRDefault="008C4757" w:rsidP="008C4757">
            <w:pPr>
              <w:pStyle w:val="Tabletext"/>
            </w:pPr>
            <w:r w:rsidRPr="00C50983">
              <w:t>English for special purposes, redundancy and precision</w:t>
            </w:r>
          </w:p>
          <w:p w14:paraId="2342A19B" w14:textId="77777777" w:rsidR="008C4757" w:rsidRPr="00C50983" w:rsidRDefault="008C4757" w:rsidP="008C4757">
            <w:pPr>
              <w:pStyle w:val="Tabletext"/>
            </w:pPr>
            <w:r w:rsidRPr="00C50983">
              <w:t>Elimination of ambiguity by choice of words</w:t>
            </w:r>
          </w:p>
          <w:p w14:paraId="4E3E8E3A" w14:textId="77777777" w:rsidR="008C4757" w:rsidRPr="00C50983" w:rsidRDefault="008C4757" w:rsidP="008C4757">
            <w:pPr>
              <w:pStyle w:val="Tabletext"/>
            </w:pPr>
            <w:r w:rsidRPr="00C50983">
              <w:t>Elimination of ambiguity by special techniques</w:t>
            </w:r>
          </w:p>
          <w:p w14:paraId="50E31585" w14:textId="598946C9" w:rsidR="007009CD" w:rsidRPr="00C50983" w:rsidRDefault="008C4757" w:rsidP="00905D6C">
            <w:pPr>
              <w:pStyle w:val="Tabletext"/>
            </w:pPr>
            <w:r w:rsidRPr="00C50983">
              <w:t>Status of a message</w:t>
            </w:r>
          </w:p>
        </w:tc>
        <w:tc>
          <w:tcPr>
            <w:tcW w:w="1870" w:type="dxa"/>
            <w:tcBorders>
              <w:top w:val="single" w:sz="12" w:space="0" w:color="auto"/>
              <w:left w:val="single" w:sz="4" w:space="0" w:color="auto"/>
              <w:bottom w:val="single" w:sz="4" w:space="0" w:color="auto"/>
              <w:right w:val="single" w:sz="4" w:space="0" w:color="auto"/>
            </w:tcBorders>
          </w:tcPr>
          <w:p w14:paraId="32BD6FFA" w14:textId="6ECC03F2" w:rsidR="008C4757" w:rsidRPr="00C50983" w:rsidRDefault="008C4757" w:rsidP="008C4757">
            <w:pPr>
              <w:pStyle w:val="Tabletext"/>
            </w:pPr>
            <w:r w:rsidRPr="00C50983">
              <w:t>Level 3</w:t>
            </w:r>
          </w:p>
        </w:tc>
        <w:tc>
          <w:tcPr>
            <w:tcW w:w="1650" w:type="dxa"/>
            <w:tcBorders>
              <w:top w:val="single" w:sz="12" w:space="0" w:color="auto"/>
              <w:left w:val="single" w:sz="4" w:space="0" w:color="auto"/>
              <w:bottom w:val="single" w:sz="4" w:space="0" w:color="auto"/>
              <w:right w:val="single" w:sz="4" w:space="0" w:color="auto"/>
            </w:tcBorders>
          </w:tcPr>
          <w:p w14:paraId="287D8970" w14:textId="77777777" w:rsidR="008C4757" w:rsidRPr="00C50983" w:rsidRDefault="008C4757" w:rsidP="008C4757">
            <w:pPr>
              <w:pStyle w:val="Tabletext"/>
            </w:pPr>
          </w:p>
        </w:tc>
        <w:tc>
          <w:tcPr>
            <w:tcW w:w="1540" w:type="dxa"/>
            <w:tcBorders>
              <w:top w:val="single" w:sz="12" w:space="0" w:color="auto"/>
              <w:left w:val="single" w:sz="4" w:space="0" w:color="auto"/>
              <w:bottom w:val="single" w:sz="4" w:space="0" w:color="auto"/>
              <w:right w:val="single" w:sz="4" w:space="0" w:color="auto"/>
            </w:tcBorders>
          </w:tcPr>
          <w:p w14:paraId="730E4954" w14:textId="77777777" w:rsidR="008C4757" w:rsidRPr="00C50983" w:rsidRDefault="008C4757" w:rsidP="008C4757">
            <w:pPr>
              <w:pStyle w:val="Tabletext"/>
            </w:pPr>
          </w:p>
        </w:tc>
      </w:tr>
      <w:tr w:rsidR="008C4757" w:rsidRPr="00C50983" w14:paraId="6939C7F4" w14:textId="7F8699A0"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672CF03" w14:textId="15E3A6D6" w:rsidR="008C4757" w:rsidRPr="008C4757" w:rsidRDefault="008C4757" w:rsidP="008C4757">
            <w:pPr>
              <w:pStyle w:val="Tabletext"/>
              <w:rPr>
                <w:b/>
              </w:rPr>
            </w:pPr>
            <w:r w:rsidRPr="008C4757">
              <w:rPr>
                <w:b/>
              </w:rPr>
              <w:t>Specific VTS message construction</w:t>
            </w:r>
          </w:p>
          <w:p w14:paraId="4D7C5764" w14:textId="2511EBF0" w:rsidR="008C4757" w:rsidRPr="00C50983" w:rsidRDefault="008C4757" w:rsidP="008C4757">
            <w:pPr>
              <w:pStyle w:val="Tabletext"/>
            </w:pPr>
            <w:r w:rsidRPr="00C50983">
              <w:t>Construction of messages</w:t>
            </w:r>
          </w:p>
          <w:p w14:paraId="001D7CDE" w14:textId="77777777" w:rsidR="008C4757" w:rsidRDefault="008C4757" w:rsidP="008C4757">
            <w:pPr>
              <w:pStyle w:val="Tabletext"/>
              <w:rPr>
                <w:ins w:id="5577" w:author="Jillian Carson-Jackson" w:date="2020-12-27T15:21:00Z"/>
              </w:rPr>
            </w:pPr>
            <w:r w:rsidRPr="00C50983">
              <w:t>Speech devices to imply higher message status</w:t>
            </w:r>
          </w:p>
          <w:p w14:paraId="36318519" w14:textId="45AFD5B8" w:rsidR="004255C1" w:rsidRPr="00C50983" w:rsidRDefault="004255C1" w:rsidP="008C4757">
            <w:pPr>
              <w:pStyle w:val="Tabletext"/>
            </w:pPr>
            <w:ins w:id="5578" w:author="Jillian Carson-Jackson" w:date="2020-12-27T15:21:00Z">
              <w:r>
                <w:t xml:space="preserve">IALA Guideline </w:t>
              </w:r>
            </w:ins>
          </w:p>
        </w:tc>
        <w:tc>
          <w:tcPr>
            <w:tcW w:w="1870" w:type="dxa"/>
          </w:tcPr>
          <w:p w14:paraId="24CBEDE5" w14:textId="094EDB3A" w:rsidR="008C4757" w:rsidRPr="00C50983" w:rsidRDefault="008C4757" w:rsidP="008C4757">
            <w:pPr>
              <w:pStyle w:val="Tabletext"/>
            </w:pPr>
            <w:r w:rsidRPr="00C50983">
              <w:t>Level 4</w:t>
            </w:r>
          </w:p>
        </w:tc>
        <w:tc>
          <w:tcPr>
            <w:tcW w:w="1650" w:type="dxa"/>
          </w:tcPr>
          <w:p w14:paraId="3E722D8D" w14:textId="313CFA84" w:rsidR="008C4757" w:rsidRPr="002E71B6" w:rsidRDefault="008C4757" w:rsidP="008C4757">
            <w:pPr>
              <w:pStyle w:val="Tabletext"/>
              <w:rPr>
                <w:szCs w:val="20"/>
              </w:rPr>
            </w:pPr>
          </w:p>
        </w:tc>
        <w:tc>
          <w:tcPr>
            <w:tcW w:w="1540" w:type="dxa"/>
          </w:tcPr>
          <w:p w14:paraId="3D4A5F60" w14:textId="0B636782" w:rsidR="008C4757" w:rsidRPr="002E71B6" w:rsidRDefault="008C4757" w:rsidP="008C4757">
            <w:pPr>
              <w:pStyle w:val="Tabletext"/>
              <w:rPr>
                <w:szCs w:val="20"/>
              </w:rPr>
            </w:pPr>
          </w:p>
        </w:tc>
      </w:tr>
      <w:tr w:rsidR="008C4757" w:rsidRPr="00C50983" w14:paraId="00851EB4" w14:textId="77777777"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8B8D2ED" w14:textId="287B3004" w:rsidR="008C4757" w:rsidRPr="008C4757" w:rsidRDefault="0086075F" w:rsidP="008C4757">
            <w:pPr>
              <w:pStyle w:val="Tabletext"/>
              <w:rPr>
                <w:b/>
              </w:rPr>
            </w:pPr>
            <w:ins w:id="5579" w:author="Jillian Carson-Jackson" w:date="2020-12-27T15:20:00Z">
              <w:r>
                <w:rPr>
                  <w:b/>
                </w:rPr>
                <w:t xml:space="preserve">SMCP / </w:t>
              </w:r>
            </w:ins>
            <w:r w:rsidR="008C4757" w:rsidRPr="008C4757">
              <w:rPr>
                <w:b/>
              </w:rPr>
              <w:t>Standard phrases</w:t>
            </w:r>
          </w:p>
          <w:p w14:paraId="19972BA9" w14:textId="2E7B8EAD" w:rsidR="00D8171E" w:rsidRPr="00C50983" w:rsidRDefault="008C4757" w:rsidP="00D8171E">
            <w:pPr>
              <w:pStyle w:val="Tabletext"/>
            </w:pPr>
            <w:r w:rsidRPr="00C50983">
              <w:t xml:space="preserve">The </w:t>
            </w:r>
            <w:del w:id="5580" w:author="Jillian Carson-Jackson" w:date="2020-12-27T15:21:00Z">
              <w:r w:rsidRPr="00C50983" w:rsidDel="00D8171E">
                <w:delText xml:space="preserve">advantages, disadvantages and </w:delText>
              </w:r>
            </w:del>
            <w:r w:rsidRPr="00C50983">
              <w:t>application of standard phrases</w:t>
            </w:r>
          </w:p>
          <w:p w14:paraId="04B4687C" w14:textId="77777777" w:rsidR="008C4757" w:rsidRPr="00C50983" w:rsidRDefault="008C4757" w:rsidP="008C4757">
            <w:pPr>
              <w:pStyle w:val="Tabletext"/>
            </w:pPr>
            <w:r w:rsidRPr="00C50983">
              <w:t>The IMO SMCP in general</w:t>
            </w:r>
          </w:p>
          <w:p w14:paraId="08251044" w14:textId="77777777" w:rsidR="008C4757" w:rsidRDefault="008C4757" w:rsidP="008C4757">
            <w:pPr>
              <w:pStyle w:val="Tabletext"/>
              <w:rPr>
                <w:ins w:id="5581" w:author="Jillian Carson-Jackson" w:date="2020-12-27T15:20:00Z"/>
              </w:rPr>
            </w:pPr>
            <w:r w:rsidRPr="00C50983">
              <w:t>The IMO SMCP, part 3, section 6, VTS</w:t>
            </w:r>
          </w:p>
          <w:p w14:paraId="5BA79317" w14:textId="77777777" w:rsidR="00D8171E" w:rsidRDefault="00D8171E" w:rsidP="008C4757">
            <w:pPr>
              <w:pStyle w:val="Tabletext"/>
              <w:rPr>
                <w:ins w:id="5582" w:author="Jillian Carson-Jackson" w:date="2020-12-27T15:20:00Z"/>
              </w:rPr>
            </w:pPr>
            <w:ins w:id="5583" w:author="Jillian Carson-Jackson" w:date="2020-12-27T15:20:00Z">
              <w:r>
                <w:t>Use of Message Markers</w:t>
              </w:r>
            </w:ins>
          </w:p>
          <w:p w14:paraId="1818FEB1" w14:textId="3F5C6367" w:rsidR="00D8171E" w:rsidRPr="00C50983" w:rsidRDefault="00D8171E" w:rsidP="008C4757">
            <w:pPr>
              <w:pStyle w:val="Tabletext"/>
            </w:pPr>
          </w:p>
        </w:tc>
        <w:tc>
          <w:tcPr>
            <w:tcW w:w="1870" w:type="dxa"/>
          </w:tcPr>
          <w:p w14:paraId="11EF9522" w14:textId="6D020A55" w:rsidR="008C4757" w:rsidRPr="00C50983" w:rsidDel="00D8171E" w:rsidRDefault="008C4757" w:rsidP="008C4757">
            <w:pPr>
              <w:pStyle w:val="Tabletext"/>
              <w:rPr>
                <w:del w:id="5584" w:author="Jillian Carson-Jackson" w:date="2020-12-27T15:21:00Z"/>
              </w:rPr>
            </w:pPr>
            <w:del w:id="5585" w:author="Jillian Carson-Jackson" w:date="2020-12-27T15:21:00Z">
              <w:r w:rsidRPr="00C50983" w:rsidDel="00D8171E">
                <w:delText>Level 2</w:delText>
              </w:r>
            </w:del>
          </w:p>
          <w:p w14:paraId="2F39021C" w14:textId="77777777" w:rsidR="008C4757" w:rsidRPr="00C50983" w:rsidRDefault="008C4757" w:rsidP="008C4757">
            <w:pPr>
              <w:pStyle w:val="Tabletext"/>
            </w:pPr>
          </w:p>
          <w:p w14:paraId="3912ADF6" w14:textId="77777777" w:rsidR="008C4757" w:rsidRDefault="008C4757" w:rsidP="008C4757">
            <w:pPr>
              <w:pStyle w:val="Tabletext"/>
            </w:pPr>
          </w:p>
          <w:p w14:paraId="1CA87C47" w14:textId="77777777" w:rsidR="008C4757" w:rsidRPr="00C50983" w:rsidRDefault="008C4757" w:rsidP="008C4757">
            <w:pPr>
              <w:pStyle w:val="Tabletext"/>
            </w:pPr>
            <w:commentRangeStart w:id="5586"/>
            <w:r w:rsidRPr="00C50983">
              <w:t>Level 3</w:t>
            </w:r>
            <w:commentRangeEnd w:id="5586"/>
            <w:r w:rsidR="00D8171E">
              <w:rPr>
                <w:rStyle w:val="CommentReference"/>
                <w:color w:val="auto"/>
              </w:rPr>
              <w:commentReference w:id="5586"/>
            </w:r>
          </w:p>
        </w:tc>
        <w:tc>
          <w:tcPr>
            <w:tcW w:w="1650" w:type="dxa"/>
          </w:tcPr>
          <w:p w14:paraId="06B47555" w14:textId="77777777" w:rsidR="008C4757" w:rsidRPr="002E71B6" w:rsidRDefault="008C4757" w:rsidP="008C4757">
            <w:pPr>
              <w:pStyle w:val="Tabletext"/>
              <w:rPr>
                <w:szCs w:val="20"/>
              </w:rPr>
            </w:pPr>
          </w:p>
        </w:tc>
        <w:tc>
          <w:tcPr>
            <w:tcW w:w="1540" w:type="dxa"/>
          </w:tcPr>
          <w:p w14:paraId="5405E092" w14:textId="77777777" w:rsidR="008C4757" w:rsidRPr="002E71B6" w:rsidRDefault="008C4757" w:rsidP="008C4757">
            <w:pPr>
              <w:pStyle w:val="Tabletext"/>
              <w:rPr>
                <w:szCs w:val="20"/>
              </w:rPr>
            </w:pPr>
          </w:p>
        </w:tc>
      </w:tr>
      <w:tr w:rsidR="0005531C" w:rsidRPr="0076035F" w14:paraId="43B0BDFB" w14:textId="77777777" w:rsidTr="000553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5587" w:author="Jillian Carson-Jackson" w:date="2020-12-27T15:12:00Z"/>
        </w:trPr>
        <w:tc>
          <w:tcPr>
            <w:tcW w:w="4728" w:type="dxa"/>
            <w:tcBorders>
              <w:top w:val="single" w:sz="4" w:space="0" w:color="auto"/>
              <w:left w:val="single" w:sz="4" w:space="0" w:color="auto"/>
              <w:bottom w:val="single" w:sz="4" w:space="0" w:color="auto"/>
              <w:right w:val="single" w:sz="4" w:space="0" w:color="auto"/>
            </w:tcBorders>
          </w:tcPr>
          <w:p w14:paraId="28A532B6" w14:textId="18ACF8E3" w:rsidR="001F4379" w:rsidRDefault="001F4379" w:rsidP="0005531C">
            <w:pPr>
              <w:pStyle w:val="Tabletext"/>
              <w:rPr>
                <w:ins w:id="5588" w:author="Jillian Carson-Jackson" w:date="2020-12-27T15:26:00Z"/>
                <w:b/>
              </w:rPr>
            </w:pPr>
            <w:ins w:id="5589" w:author="Jillian Carson-Jackson" w:date="2020-12-27T15:26:00Z">
              <w:r>
                <w:rPr>
                  <w:b/>
                </w:rPr>
                <w:t>Information Management</w:t>
              </w:r>
            </w:ins>
          </w:p>
          <w:p w14:paraId="4CB2352D" w14:textId="7E9EAECF" w:rsidR="0005531C" w:rsidRPr="0005531C" w:rsidRDefault="0005531C" w:rsidP="001F4379">
            <w:pPr>
              <w:pStyle w:val="Tabletext"/>
              <w:ind w:left="695" w:hanging="270"/>
              <w:rPr>
                <w:ins w:id="5590" w:author="Jillian Carson-Jackson" w:date="2020-12-27T15:12:00Z"/>
                <w:b/>
              </w:rPr>
            </w:pPr>
            <w:commentRangeStart w:id="5591"/>
            <w:ins w:id="5592" w:author="Jillian Carson-Jackson" w:date="2020-12-27T15:12:00Z">
              <w:r w:rsidRPr="0005531C">
                <w:rPr>
                  <w:b/>
                </w:rPr>
                <w:t>Communications</w:t>
              </w:r>
            </w:ins>
            <w:commentRangeEnd w:id="5591"/>
            <w:ins w:id="5593" w:author="Jillian Carson-Jackson" w:date="2020-12-27T15:25:00Z">
              <w:r w:rsidR="00CE7A38">
                <w:rPr>
                  <w:rStyle w:val="CommentReference"/>
                  <w:color w:val="auto"/>
                </w:rPr>
                <w:commentReference w:id="5591"/>
              </w:r>
            </w:ins>
            <w:ins w:id="5594" w:author="Jillian Carson-Jackson" w:date="2020-12-27T15:13:00Z">
              <w:r w:rsidR="00707716">
                <w:rPr>
                  <w:b/>
                </w:rPr>
                <w:t xml:space="preserve"> [and data]</w:t>
              </w:r>
            </w:ins>
          </w:p>
          <w:p w14:paraId="6BAECDDF" w14:textId="77777777" w:rsidR="0005531C" w:rsidRPr="0005531C" w:rsidRDefault="0005531C" w:rsidP="001F4379">
            <w:pPr>
              <w:pStyle w:val="Tabletext"/>
              <w:ind w:left="695"/>
              <w:rPr>
                <w:ins w:id="5595" w:author="Jillian Carson-Jackson" w:date="2020-12-27T15:12:00Z"/>
                <w:bCs/>
              </w:rPr>
            </w:pPr>
            <w:ins w:id="5596" w:author="Jillian Carson-Jackson" w:date="2020-12-27T15:12:00Z">
              <w:r w:rsidRPr="0005531C">
                <w:rPr>
                  <w:bCs/>
                </w:rPr>
                <w:t>Collection</w:t>
              </w:r>
            </w:ins>
          </w:p>
          <w:p w14:paraId="2C1CCBA4" w14:textId="77777777" w:rsidR="0005531C" w:rsidRPr="0005531C" w:rsidRDefault="0005531C" w:rsidP="001F4379">
            <w:pPr>
              <w:pStyle w:val="Tabletext"/>
              <w:ind w:left="695"/>
              <w:rPr>
                <w:ins w:id="5597" w:author="Jillian Carson-Jackson" w:date="2020-12-27T15:12:00Z"/>
                <w:bCs/>
              </w:rPr>
            </w:pPr>
            <w:ins w:id="5598" w:author="Jillian Carson-Jackson" w:date="2020-12-27T15:12:00Z">
              <w:r w:rsidRPr="0005531C">
                <w:rPr>
                  <w:bCs/>
                </w:rPr>
                <w:t>Evaluation</w:t>
              </w:r>
            </w:ins>
          </w:p>
          <w:p w14:paraId="7C804930" w14:textId="77777777" w:rsidR="0005531C" w:rsidRDefault="0005531C" w:rsidP="001F4379">
            <w:pPr>
              <w:pStyle w:val="Tabletext"/>
              <w:ind w:left="695"/>
              <w:rPr>
                <w:ins w:id="5599" w:author="Jillian Carson-Jackson" w:date="2020-12-27T15:26:00Z"/>
                <w:bCs/>
              </w:rPr>
            </w:pPr>
            <w:ins w:id="5600" w:author="Jillian Carson-Jackson" w:date="2020-12-27T15:12:00Z">
              <w:r w:rsidRPr="0005531C">
                <w:rPr>
                  <w:bCs/>
                </w:rPr>
                <w:t>Dissemination</w:t>
              </w:r>
            </w:ins>
          </w:p>
          <w:p w14:paraId="64FBEB68" w14:textId="77777777" w:rsidR="001F4379" w:rsidRPr="0005531C" w:rsidRDefault="001F4379" w:rsidP="001F4379">
            <w:pPr>
              <w:pStyle w:val="Tabletext"/>
              <w:ind w:left="425"/>
              <w:rPr>
                <w:ins w:id="5601" w:author="Jillian Carson-Jackson" w:date="2020-12-27T15:26:00Z"/>
                <w:b/>
              </w:rPr>
            </w:pPr>
            <w:commentRangeStart w:id="5602"/>
            <w:ins w:id="5603" w:author="Jillian Carson-Jackson" w:date="2020-12-27T15:26:00Z">
              <w:r w:rsidRPr="0005531C">
                <w:rPr>
                  <w:b/>
                </w:rPr>
                <w:t>Log and record keeping</w:t>
              </w:r>
              <w:commentRangeEnd w:id="5602"/>
              <w:r>
                <w:rPr>
                  <w:rStyle w:val="CommentReference"/>
                  <w:color w:val="auto"/>
                </w:rPr>
                <w:commentReference w:id="5602"/>
              </w:r>
            </w:ins>
          </w:p>
          <w:p w14:paraId="2F82DB6F" w14:textId="77777777" w:rsidR="001F4379" w:rsidRPr="0005531C" w:rsidRDefault="001F4379" w:rsidP="001F4379">
            <w:pPr>
              <w:pStyle w:val="Tabletext"/>
              <w:ind w:left="695"/>
              <w:rPr>
                <w:ins w:id="5604" w:author="Jillian Carson-Jackson" w:date="2020-12-27T15:26:00Z"/>
                <w:bCs/>
              </w:rPr>
            </w:pPr>
            <w:ins w:id="5605" w:author="Jillian Carson-Jackson" w:date="2020-12-27T15:26:00Z">
              <w:r w:rsidRPr="0005531C">
                <w:rPr>
                  <w:bCs/>
                </w:rPr>
                <w:t>Objective</w:t>
              </w:r>
            </w:ins>
          </w:p>
          <w:p w14:paraId="4A290552" w14:textId="77777777" w:rsidR="001F4379" w:rsidRPr="0005531C" w:rsidRDefault="001F4379" w:rsidP="001F4379">
            <w:pPr>
              <w:pStyle w:val="Tabletext"/>
              <w:ind w:left="695"/>
              <w:rPr>
                <w:ins w:id="5606" w:author="Jillian Carson-Jackson" w:date="2020-12-27T15:26:00Z"/>
                <w:bCs/>
              </w:rPr>
            </w:pPr>
            <w:ins w:id="5607" w:author="Jillian Carson-Jackson" w:date="2020-12-27T15:26:00Z">
              <w:r w:rsidRPr="0005531C">
                <w:rPr>
                  <w:bCs/>
                </w:rPr>
                <w:t>Manual log keeping</w:t>
              </w:r>
            </w:ins>
          </w:p>
          <w:p w14:paraId="22BDE605" w14:textId="77777777" w:rsidR="001F4379" w:rsidRPr="0005531C" w:rsidRDefault="001F4379" w:rsidP="001F4379">
            <w:pPr>
              <w:pStyle w:val="Tabletext"/>
              <w:ind w:left="695"/>
              <w:rPr>
                <w:ins w:id="5608" w:author="Jillian Carson-Jackson" w:date="2020-12-27T15:26:00Z"/>
                <w:bCs/>
              </w:rPr>
            </w:pPr>
            <w:ins w:id="5609" w:author="Jillian Carson-Jackson" w:date="2020-12-27T15:26:00Z">
              <w:r w:rsidRPr="0005531C">
                <w:rPr>
                  <w:bCs/>
                </w:rPr>
                <w:t>Electronic log keeping</w:t>
              </w:r>
            </w:ins>
          </w:p>
          <w:p w14:paraId="67BD0E25" w14:textId="6A2E0F60" w:rsidR="001F4379" w:rsidRPr="0005531C" w:rsidRDefault="001F4379" w:rsidP="001F4379">
            <w:pPr>
              <w:pStyle w:val="Tabletext"/>
              <w:ind w:left="695"/>
              <w:rPr>
                <w:ins w:id="5610" w:author="Jillian Carson-Jackson" w:date="2020-12-27T15:12:00Z"/>
                <w:b/>
              </w:rPr>
            </w:pPr>
            <w:ins w:id="5611" w:author="Jillian Carson-Jackson" w:date="2020-12-27T15:26:00Z">
              <w:r w:rsidRPr="0005531C">
                <w:rPr>
                  <w:bCs/>
                </w:rPr>
                <w:t>Statement and report writing</w:t>
              </w:r>
            </w:ins>
          </w:p>
        </w:tc>
        <w:tc>
          <w:tcPr>
            <w:tcW w:w="1870" w:type="dxa"/>
            <w:tcBorders>
              <w:top w:val="single" w:sz="4" w:space="0" w:color="auto"/>
              <w:left w:val="single" w:sz="4" w:space="0" w:color="auto"/>
              <w:bottom w:val="single" w:sz="4" w:space="0" w:color="auto"/>
              <w:right w:val="single" w:sz="4" w:space="0" w:color="auto"/>
            </w:tcBorders>
          </w:tcPr>
          <w:p w14:paraId="5AD48ACA" w14:textId="77777777" w:rsidR="0005531C" w:rsidRPr="0005531C" w:rsidRDefault="0005531C" w:rsidP="0005531C">
            <w:pPr>
              <w:pStyle w:val="Tabletext"/>
              <w:rPr>
                <w:ins w:id="5612" w:author="Jillian Carson-Jackson" w:date="2020-12-27T15:12:00Z"/>
              </w:rPr>
            </w:pPr>
            <w:ins w:id="5613" w:author="Jillian Carson-Jackson" w:date="2020-12-27T15:12:00Z">
              <w:r w:rsidRPr="0005531C">
                <w:t>Level 3</w:t>
              </w:r>
            </w:ins>
          </w:p>
        </w:tc>
        <w:tc>
          <w:tcPr>
            <w:tcW w:w="1650" w:type="dxa"/>
            <w:tcBorders>
              <w:top w:val="single" w:sz="4" w:space="0" w:color="auto"/>
              <w:left w:val="single" w:sz="4" w:space="0" w:color="auto"/>
              <w:bottom w:val="single" w:sz="4" w:space="0" w:color="auto"/>
              <w:right w:val="single" w:sz="4" w:space="0" w:color="auto"/>
            </w:tcBorders>
          </w:tcPr>
          <w:p w14:paraId="26DD500F" w14:textId="77777777" w:rsidR="0005531C" w:rsidRPr="0005531C" w:rsidRDefault="0005531C" w:rsidP="0005531C">
            <w:pPr>
              <w:pStyle w:val="Tabletext"/>
              <w:rPr>
                <w:ins w:id="5614" w:author="Jillian Carson-Jackson" w:date="2020-12-27T15:12:00Z"/>
                <w:szCs w:val="20"/>
              </w:rPr>
            </w:pPr>
          </w:p>
        </w:tc>
        <w:tc>
          <w:tcPr>
            <w:tcW w:w="1540" w:type="dxa"/>
            <w:tcBorders>
              <w:top w:val="single" w:sz="4" w:space="0" w:color="auto"/>
              <w:left w:val="single" w:sz="4" w:space="0" w:color="auto"/>
              <w:bottom w:val="single" w:sz="4" w:space="0" w:color="auto"/>
              <w:right w:val="single" w:sz="4" w:space="0" w:color="auto"/>
            </w:tcBorders>
          </w:tcPr>
          <w:p w14:paraId="13551FC7" w14:textId="77777777" w:rsidR="0005531C" w:rsidRPr="0005531C" w:rsidRDefault="0005531C" w:rsidP="0005531C">
            <w:pPr>
              <w:pStyle w:val="Tabletext"/>
              <w:rPr>
                <w:ins w:id="5615" w:author="Jillian Carson-Jackson" w:date="2020-12-27T15:12:00Z"/>
                <w:szCs w:val="20"/>
              </w:rPr>
            </w:pPr>
          </w:p>
        </w:tc>
      </w:tr>
      <w:tr w:rsidR="00D1754F" w:rsidRPr="00203FE9" w14:paraId="44A966B3" w14:textId="77777777" w:rsidTr="00D175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5616" w:author="Jillian Carson-Jackson" w:date="2020-12-27T15:31:00Z"/>
        </w:trPr>
        <w:tc>
          <w:tcPr>
            <w:tcW w:w="4728" w:type="dxa"/>
            <w:tcBorders>
              <w:top w:val="single" w:sz="4" w:space="0" w:color="auto"/>
              <w:left w:val="single" w:sz="4" w:space="0" w:color="auto"/>
              <w:bottom w:val="single" w:sz="4" w:space="0" w:color="auto"/>
              <w:right w:val="single" w:sz="4" w:space="0" w:color="auto"/>
            </w:tcBorders>
          </w:tcPr>
          <w:p w14:paraId="540235F1" w14:textId="77777777" w:rsidR="00D1754F" w:rsidRDefault="00D1754F" w:rsidP="00D1754F">
            <w:pPr>
              <w:pStyle w:val="Tabletext"/>
              <w:rPr>
                <w:ins w:id="5617" w:author="Jillian Carson-Jackson" w:date="2020-12-27T15:32:00Z"/>
                <w:b/>
              </w:rPr>
            </w:pPr>
            <w:ins w:id="5618" w:author="Jillian Carson-Jackson" w:date="2020-12-27T15:32:00Z">
              <w:r>
                <w:rPr>
                  <w:b/>
                </w:rPr>
                <w:t xml:space="preserve">Use of VHF radio </w:t>
              </w:r>
              <w:commentRangeStart w:id="5619"/>
              <w:r>
                <w:rPr>
                  <w:b/>
                </w:rPr>
                <w:t>communication in VTS</w:t>
              </w:r>
            </w:ins>
            <w:commentRangeEnd w:id="5619"/>
            <w:ins w:id="5620" w:author="Jillian Carson-Jackson" w:date="2020-12-27T15:33:00Z">
              <w:r>
                <w:rPr>
                  <w:rStyle w:val="CommentReference"/>
                  <w:color w:val="auto"/>
                </w:rPr>
                <w:commentReference w:id="5619"/>
              </w:r>
            </w:ins>
          </w:p>
          <w:p w14:paraId="650A1034" w14:textId="77777777" w:rsidR="00D1754F" w:rsidRDefault="00D1754F" w:rsidP="00D1754F">
            <w:pPr>
              <w:pStyle w:val="Tabletext"/>
              <w:rPr>
                <w:ins w:id="5621" w:author="Jillian Carson-Jackson" w:date="2020-12-27T15:32:00Z"/>
                <w:bCs/>
              </w:rPr>
            </w:pPr>
          </w:p>
          <w:p w14:paraId="71C4AF4B" w14:textId="77777777" w:rsidR="00D1754F" w:rsidRPr="00D1754F" w:rsidRDefault="00D1754F" w:rsidP="00D1754F">
            <w:pPr>
              <w:pStyle w:val="Tabletext"/>
              <w:rPr>
                <w:ins w:id="5622" w:author="Jillian Carson-Jackson" w:date="2020-12-27T15:32:00Z"/>
                <w:bCs/>
              </w:rPr>
            </w:pPr>
            <w:ins w:id="5623" w:author="Jillian Carson-Jackson" w:date="2020-12-27T15:32:00Z">
              <w:r w:rsidRPr="00D1754F">
                <w:rPr>
                  <w:bCs/>
                </w:rPr>
                <w:t>Communication procedures, including SAR</w:t>
              </w:r>
            </w:ins>
          </w:p>
          <w:p w14:paraId="4BFC94F8" w14:textId="65E67E48" w:rsidR="00D1754F" w:rsidRPr="00D1754F" w:rsidRDefault="00D1754F" w:rsidP="00D1754F">
            <w:pPr>
              <w:pStyle w:val="Tabletext"/>
              <w:rPr>
                <w:ins w:id="5624" w:author="Jillian Carson-Jackson" w:date="2020-12-27T15:31:00Z"/>
                <w:bCs/>
              </w:rPr>
            </w:pPr>
            <w:ins w:id="5625" w:author="Jillian Carson-Jackson" w:date="2020-12-27T15:32:00Z">
              <w:r w:rsidRPr="00D1754F">
                <w:rPr>
                  <w:bCs/>
                </w:rPr>
                <w:t>Equipment failure and channel saturation</w:t>
              </w:r>
            </w:ins>
          </w:p>
        </w:tc>
        <w:tc>
          <w:tcPr>
            <w:tcW w:w="1870" w:type="dxa"/>
            <w:tcBorders>
              <w:top w:val="single" w:sz="4" w:space="0" w:color="auto"/>
              <w:left w:val="single" w:sz="4" w:space="0" w:color="auto"/>
              <w:bottom w:val="single" w:sz="4" w:space="0" w:color="auto"/>
              <w:right w:val="single" w:sz="4" w:space="0" w:color="auto"/>
            </w:tcBorders>
          </w:tcPr>
          <w:p w14:paraId="33EBCC21" w14:textId="38F39D2E" w:rsidR="00D1754F" w:rsidRPr="00D1754F" w:rsidRDefault="00D1754F" w:rsidP="00D1754F">
            <w:pPr>
              <w:pStyle w:val="Tabletext"/>
              <w:rPr>
                <w:ins w:id="5626" w:author="Jillian Carson-Jackson" w:date="2020-12-27T15:31:00Z"/>
              </w:rPr>
            </w:pPr>
            <w:ins w:id="5627" w:author="Jillian Carson-Jackson" w:date="2020-12-27T15:31:00Z">
              <w:r w:rsidRPr="00D1754F">
                <w:t xml:space="preserve">Level </w:t>
              </w:r>
            </w:ins>
            <w:ins w:id="5628" w:author="Jillian Carson-Jackson" w:date="2020-12-27T15:33:00Z">
              <w:r>
                <w:t>4</w:t>
              </w:r>
            </w:ins>
          </w:p>
        </w:tc>
        <w:tc>
          <w:tcPr>
            <w:tcW w:w="1650" w:type="dxa"/>
            <w:tcBorders>
              <w:top w:val="single" w:sz="4" w:space="0" w:color="auto"/>
              <w:left w:val="single" w:sz="4" w:space="0" w:color="auto"/>
              <w:bottom w:val="single" w:sz="4" w:space="0" w:color="auto"/>
              <w:right w:val="single" w:sz="4" w:space="0" w:color="auto"/>
            </w:tcBorders>
          </w:tcPr>
          <w:p w14:paraId="7802E640" w14:textId="77777777" w:rsidR="00D1754F" w:rsidRPr="00D1754F" w:rsidRDefault="00D1754F" w:rsidP="00D1754F">
            <w:pPr>
              <w:pStyle w:val="Tabletext"/>
              <w:rPr>
                <w:ins w:id="5629" w:author="Jillian Carson-Jackson" w:date="2020-12-27T15:31:00Z"/>
              </w:rPr>
            </w:pPr>
          </w:p>
        </w:tc>
        <w:tc>
          <w:tcPr>
            <w:tcW w:w="1540" w:type="dxa"/>
            <w:tcBorders>
              <w:top w:val="single" w:sz="4" w:space="0" w:color="auto"/>
              <w:left w:val="single" w:sz="4" w:space="0" w:color="auto"/>
              <w:bottom w:val="single" w:sz="4" w:space="0" w:color="auto"/>
              <w:right w:val="single" w:sz="4" w:space="0" w:color="auto"/>
            </w:tcBorders>
          </w:tcPr>
          <w:p w14:paraId="22482468" w14:textId="77777777" w:rsidR="00D1754F" w:rsidRPr="00D1754F" w:rsidRDefault="00D1754F" w:rsidP="00D1754F">
            <w:pPr>
              <w:pStyle w:val="Tabletext"/>
              <w:rPr>
                <w:ins w:id="5630" w:author="Jillian Carson-Jackson" w:date="2020-12-27T15:31:00Z"/>
              </w:rPr>
            </w:pPr>
          </w:p>
        </w:tc>
      </w:tr>
      <w:tr w:rsidR="008C4757" w:rsidRPr="00C50983" w:rsidDel="00707716" w14:paraId="065C760F" w14:textId="62DD2CEC"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5631" w:author="Jillian Carson-Jackson" w:date="2020-12-27T15:13:00Z"/>
        </w:trPr>
        <w:tc>
          <w:tcPr>
            <w:tcW w:w="4728" w:type="dxa"/>
          </w:tcPr>
          <w:p w14:paraId="0DF794D1" w14:textId="29CB745A" w:rsidR="008C4757" w:rsidRPr="008C4757" w:rsidDel="00707716" w:rsidRDefault="008C4757" w:rsidP="008C4757">
            <w:pPr>
              <w:pStyle w:val="Tabletext"/>
              <w:rPr>
                <w:del w:id="5632" w:author="Jillian Carson-Jackson" w:date="2020-12-27T15:13:00Z"/>
                <w:b/>
              </w:rPr>
            </w:pPr>
            <w:del w:id="5633" w:author="Jillian Carson-Jackson" w:date="2020-12-27T15:07:00Z">
              <w:r w:rsidRPr="008C4757" w:rsidDel="00C04338">
                <w:rPr>
                  <w:b/>
                </w:rPr>
                <w:delText>Collecting information</w:delText>
              </w:r>
            </w:del>
          </w:p>
          <w:p w14:paraId="6E14DCF5" w14:textId="6D18141B" w:rsidR="008C4757" w:rsidRPr="00C50983" w:rsidDel="00707716" w:rsidRDefault="008C4757" w:rsidP="008C4757">
            <w:pPr>
              <w:pStyle w:val="Tabletext"/>
              <w:rPr>
                <w:del w:id="5634" w:author="Jillian Carson-Jackson" w:date="2020-12-27T15:13:00Z"/>
              </w:rPr>
            </w:pPr>
            <w:del w:id="5635" w:author="Jillian Carson-Jackson" w:date="2020-12-27T15:13:00Z">
              <w:r w:rsidRPr="00C50983" w:rsidDel="00707716">
                <w:delText>Questioning techniques</w:delText>
              </w:r>
            </w:del>
          </w:p>
        </w:tc>
        <w:tc>
          <w:tcPr>
            <w:tcW w:w="1870" w:type="dxa"/>
          </w:tcPr>
          <w:p w14:paraId="316D8FD7" w14:textId="4E068AA3" w:rsidR="008C4757" w:rsidRPr="00C50983" w:rsidDel="00707716" w:rsidRDefault="008C4757" w:rsidP="008C4757">
            <w:pPr>
              <w:pStyle w:val="Tabletext"/>
              <w:rPr>
                <w:del w:id="5636" w:author="Jillian Carson-Jackson" w:date="2020-12-27T15:13:00Z"/>
              </w:rPr>
            </w:pPr>
            <w:del w:id="5637" w:author="Jillian Carson-Jackson" w:date="2020-12-27T15:13:00Z">
              <w:r w:rsidRPr="00C50983" w:rsidDel="00707716">
                <w:delText>Level 2</w:delText>
              </w:r>
            </w:del>
          </w:p>
        </w:tc>
        <w:tc>
          <w:tcPr>
            <w:tcW w:w="1650" w:type="dxa"/>
          </w:tcPr>
          <w:p w14:paraId="5333EB78" w14:textId="6C016395" w:rsidR="008C4757" w:rsidRPr="00C50983" w:rsidDel="00707716" w:rsidRDefault="008C4757" w:rsidP="008C4757">
            <w:pPr>
              <w:pStyle w:val="Tabletext"/>
              <w:rPr>
                <w:del w:id="5638" w:author="Jillian Carson-Jackson" w:date="2020-12-27T15:13:00Z"/>
              </w:rPr>
            </w:pPr>
          </w:p>
        </w:tc>
        <w:tc>
          <w:tcPr>
            <w:tcW w:w="1540" w:type="dxa"/>
          </w:tcPr>
          <w:p w14:paraId="09DD358F" w14:textId="0C563934" w:rsidR="008C4757" w:rsidRPr="00C50983" w:rsidDel="00707716" w:rsidRDefault="008C4757" w:rsidP="008C4757">
            <w:pPr>
              <w:pStyle w:val="Tabletext"/>
              <w:rPr>
                <w:del w:id="5639" w:author="Jillian Carson-Jackson" w:date="2020-12-27T15:13:00Z"/>
              </w:rPr>
            </w:pPr>
          </w:p>
        </w:tc>
      </w:tr>
      <w:tr w:rsidR="008C4757" w:rsidRPr="00C50983" w14:paraId="44EF5925" w14:textId="77777777"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429DF63" w14:textId="77777777" w:rsidR="008C4757" w:rsidRPr="00C50983" w:rsidRDefault="008C4757" w:rsidP="008C4757">
            <w:pPr>
              <w:pStyle w:val="Tabletext"/>
            </w:pPr>
          </w:p>
        </w:tc>
        <w:tc>
          <w:tcPr>
            <w:tcW w:w="1870" w:type="dxa"/>
          </w:tcPr>
          <w:p w14:paraId="756BACCF" w14:textId="77777777" w:rsidR="008C4757" w:rsidRPr="00C50983" w:rsidRDefault="008C4757" w:rsidP="008C4757">
            <w:pPr>
              <w:pStyle w:val="Tabletext"/>
            </w:pPr>
          </w:p>
        </w:tc>
        <w:tc>
          <w:tcPr>
            <w:tcW w:w="1650" w:type="dxa"/>
          </w:tcPr>
          <w:p w14:paraId="3ED164DB" w14:textId="492E86BB" w:rsidR="008C4757" w:rsidRPr="00C50983" w:rsidRDefault="008C4757" w:rsidP="008C4757">
            <w:pPr>
              <w:pStyle w:val="Tabletext"/>
            </w:pPr>
            <w:commentRangeStart w:id="5640"/>
            <w:r w:rsidRPr="00C50983">
              <w:t>Total 91</w:t>
            </w:r>
            <w:ins w:id="5641" w:author="Jillian Carson-Jackson" w:date="2020-12-27T15:13:00Z">
              <w:r w:rsidR="00707716">
                <w:t xml:space="preserve"> +7</w:t>
              </w:r>
            </w:ins>
            <w:r w:rsidRPr="00C50983">
              <w:t xml:space="preserve"> </w:t>
            </w:r>
            <w:ins w:id="5642" w:author="Jillian Carson-Jackson" w:date="2020-12-27T15:33:00Z">
              <w:r w:rsidR="00B27AAA">
                <w:t>+ 1</w:t>
              </w:r>
            </w:ins>
            <w:ins w:id="5643" w:author="Jillian Carson-Jackson" w:date="2020-12-27T15:36:00Z">
              <w:r w:rsidR="00175790">
                <w:t>1</w:t>
              </w:r>
            </w:ins>
            <w:ins w:id="5644" w:author="Jillian Carson-Jackson" w:date="2020-12-27T15:33:00Z">
              <w:r w:rsidR="00B27AAA">
                <w:t xml:space="preserve"> </w:t>
              </w:r>
            </w:ins>
            <w:r w:rsidRPr="00C50983">
              <w:t>hours</w:t>
            </w:r>
            <w:commentRangeEnd w:id="5640"/>
            <w:r w:rsidR="00C77FA0">
              <w:rPr>
                <w:rStyle w:val="CommentReference"/>
                <w:color w:val="auto"/>
              </w:rPr>
              <w:commentReference w:id="5640"/>
            </w:r>
          </w:p>
        </w:tc>
        <w:tc>
          <w:tcPr>
            <w:tcW w:w="1540" w:type="dxa"/>
          </w:tcPr>
          <w:p w14:paraId="0216EF84" w14:textId="180399D7" w:rsidR="008C4757" w:rsidRPr="00C50983" w:rsidRDefault="008C4757" w:rsidP="008C4757">
            <w:pPr>
              <w:pStyle w:val="Tabletext"/>
            </w:pPr>
            <w:r w:rsidRPr="00C50983">
              <w:t xml:space="preserve">Total 75 </w:t>
            </w:r>
            <w:ins w:id="5645" w:author="Jillian Carson-Jackson" w:date="2020-12-27T15:13:00Z">
              <w:r w:rsidR="00707716">
                <w:t>+11</w:t>
              </w:r>
            </w:ins>
            <w:ins w:id="5646" w:author="Jillian Carson-Jackson" w:date="2020-12-27T15:14:00Z">
              <w:r w:rsidR="00707716">
                <w:t xml:space="preserve"> </w:t>
              </w:r>
            </w:ins>
            <w:ins w:id="5647" w:author="Jillian Carson-Jackson" w:date="2020-12-27T15:33:00Z">
              <w:r w:rsidR="00B27AAA">
                <w:t>+ 3</w:t>
              </w:r>
            </w:ins>
            <w:ins w:id="5648" w:author="Jillian Carson-Jackson" w:date="2020-12-27T15:36:00Z">
              <w:r w:rsidR="00033E27">
                <w:t>1</w:t>
              </w:r>
            </w:ins>
            <w:ins w:id="5649" w:author="Jillian Carson-Jackson" w:date="2020-12-27T15:33:00Z">
              <w:r w:rsidR="00B27AAA">
                <w:t xml:space="preserve"> </w:t>
              </w:r>
            </w:ins>
            <w:r w:rsidRPr="00C50983">
              <w:t>hours</w:t>
            </w:r>
          </w:p>
        </w:tc>
      </w:tr>
    </w:tbl>
    <w:p w14:paraId="49B9D616" w14:textId="77777777" w:rsidR="008C4757" w:rsidRPr="00093294" w:rsidRDefault="008C4757" w:rsidP="00C915F9">
      <w:pPr>
        <w:pStyle w:val="BodyText"/>
      </w:pPr>
    </w:p>
    <w:p w14:paraId="5BDF2E8E" w14:textId="77777777" w:rsidR="0042518D" w:rsidRPr="00093294" w:rsidRDefault="0042518D" w:rsidP="0042518D">
      <w:pPr>
        <w:pStyle w:val="BodyText"/>
      </w:pPr>
    </w:p>
    <w:p w14:paraId="5888D85F" w14:textId="2B446E33" w:rsidR="00880457" w:rsidRPr="00880457" w:rsidRDefault="008C4757" w:rsidP="008C4757">
      <w:pPr>
        <w:pStyle w:val="BodyText"/>
        <w:rPr>
          <w:i/>
        </w:rPr>
      </w:pPr>
      <w:r w:rsidRPr="00880457">
        <w:rPr>
          <w:i/>
        </w:rPr>
        <w:t>Notes:</w:t>
      </w:r>
      <w:r w:rsidRPr="00880457">
        <w:rPr>
          <w:i/>
        </w:rPr>
        <w:tab/>
        <w:t xml:space="preserve">1.  </w:t>
      </w:r>
      <w:r w:rsidR="00880457" w:rsidRPr="00880457">
        <w:rPr>
          <w:i/>
        </w:rPr>
        <w:tab/>
      </w:r>
      <w:r w:rsidRPr="00880457">
        <w:rPr>
          <w:i/>
        </w:rPr>
        <w:t>The time required for module 1 above will vary with the entrance level of the trainee.</w:t>
      </w:r>
      <w:r w:rsidR="00880457" w:rsidRPr="00880457">
        <w:rPr>
          <w:i/>
        </w:rPr>
        <w:t xml:space="preserve"> </w:t>
      </w:r>
    </w:p>
    <w:p w14:paraId="1C09E178" w14:textId="59C630B6" w:rsidR="0042518D" w:rsidRPr="00880457" w:rsidRDefault="008C4757" w:rsidP="00880457">
      <w:pPr>
        <w:pStyle w:val="BodyText"/>
        <w:ind w:left="1418"/>
        <w:rPr>
          <w:i/>
        </w:rPr>
        <w:sectPr w:rsidR="0042518D" w:rsidRPr="00880457" w:rsidSect="00292085">
          <w:headerReference w:type="default" r:id="rId29"/>
          <w:pgSz w:w="11906" w:h="16838" w:code="9"/>
          <w:pgMar w:top="1134" w:right="794" w:bottom="1134" w:left="907" w:header="851" w:footer="851" w:gutter="0"/>
          <w:cols w:space="708"/>
          <w:docGrid w:linePitch="360"/>
        </w:sectPr>
      </w:pPr>
      <w:r w:rsidRPr="00880457">
        <w:rPr>
          <w:i/>
        </w:rPr>
        <w:t>The recommended hours are set on the assumption that the trainee has achieved IELTS level 5 or the equivalent</w:t>
      </w:r>
      <w:ins w:id="5650" w:author="Jillian Carson-Jackson" w:date="2020-12-27T15:38:00Z">
        <w:r w:rsidR="00FF7105">
          <w:rPr>
            <w:i/>
          </w:rPr>
          <w:t xml:space="preserve"> and possesses a valid VHF radio operator certificate</w:t>
        </w:r>
      </w:ins>
      <w:r w:rsidRPr="00880457">
        <w:rPr>
          <w:i/>
        </w:rPr>
        <w:t>.</w:t>
      </w:r>
    </w:p>
    <w:p w14:paraId="7289D00D" w14:textId="35E3F10D" w:rsidR="005D16C2" w:rsidRPr="005D16C2" w:rsidRDefault="0042518D" w:rsidP="00F64B31">
      <w:pPr>
        <w:pStyle w:val="ModuleHeading1"/>
      </w:pPr>
      <w:bookmarkStart w:id="5651" w:name="_Toc442348115"/>
      <w:bookmarkStart w:id="5652" w:name="_Toc62642343"/>
      <w:r w:rsidRPr="00093294">
        <w:t xml:space="preserve">DETAILED </w:t>
      </w:r>
      <w:r w:rsidRPr="00B94E6E">
        <w:t>TEACHING</w:t>
      </w:r>
      <w:r w:rsidRPr="00093294">
        <w:t xml:space="preserve"> SYLLABUS FOR MODULE 1 – </w:t>
      </w:r>
      <w:bookmarkEnd w:id="5651"/>
      <w:del w:id="5653" w:author="Jillian Carson-Jackson" w:date="2020-12-27T15:39:00Z">
        <w:r w:rsidR="007605DF" w:rsidDel="001F7BEB">
          <w:delText>LANGUAGE</w:delText>
        </w:r>
      </w:del>
      <w:ins w:id="5654" w:author="Jillian Carson-Jackson" w:date="2020-12-27T15:39:00Z">
        <w:r w:rsidR="001F7BEB">
          <w:t>Communication Coordination and interaction</w:t>
        </w:r>
      </w:ins>
      <w:bookmarkEnd w:id="5652"/>
    </w:p>
    <w:p w14:paraId="31C897CE" w14:textId="77777777" w:rsidR="0042518D" w:rsidRDefault="0042518D" w:rsidP="0042518D">
      <w:pPr>
        <w:pStyle w:val="Heading1separatationline"/>
      </w:pPr>
    </w:p>
    <w:p w14:paraId="07B9E244" w14:textId="3A62D903" w:rsidR="00880457" w:rsidRPr="00880457" w:rsidRDefault="0042518D" w:rsidP="00880457">
      <w:pPr>
        <w:pStyle w:val="Tablecaption"/>
      </w:pPr>
      <w:bookmarkStart w:id="5655" w:name="_Toc434431727"/>
      <w:bookmarkStart w:id="5656" w:name="_Toc442347374"/>
      <w:bookmarkStart w:id="5657" w:name="_Toc443313837"/>
      <w:bookmarkStart w:id="5658" w:name="_Toc531423230"/>
      <w:r w:rsidRPr="00093294">
        <w:t xml:space="preserve">Detailed Teaching Syllabus </w:t>
      </w:r>
      <w:r w:rsidR="00880457">
        <w:t>–</w:t>
      </w:r>
      <w:r w:rsidR="002A29D4" w:rsidRPr="00093294">
        <w:t xml:space="preserve"> </w:t>
      </w:r>
      <w:bookmarkEnd w:id="5655"/>
      <w:bookmarkEnd w:id="5656"/>
      <w:bookmarkEnd w:id="5657"/>
      <w:del w:id="5659" w:author="Jillian Carson-Jackson" w:date="2020-12-27T15:39:00Z">
        <w:r w:rsidR="00880457" w:rsidDel="001F7BEB">
          <w:delText>Language</w:delText>
        </w:r>
      </w:del>
      <w:bookmarkEnd w:id="5658"/>
      <w:ins w:id="5660" w:author="Jillian Carson-Jackson" w:date="2020-12-27T15:39:00Z">
        <w:r w:rsidR="001F7BEB">
          <w:t>Communication Coor</w:t>
        </w:r>
      </w:ins>
      <w:ins w:id="5661" w:author="Jillian Carson-Jackson" w:date="2020-12-27T15:40:00Z">
        <w:r w:rsidR="001F7BEB">
          <w:t>dination and Interaction</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880457" w:rsidRPr="00C50983" w14:paraId="6341AC37" w14:textId="77777777" w:rsidTr="00AC0A93">
        <w:trPr>
          <w:cantSplit/>
          <w:tblHeader/>
          <w:jc w:val="center"/>
        </w:trPr>
        <w:tc>
          <w:tcPr>
            <w:tcW w:w="8330" w:type="dxa"/>
            <w:tcBorders>
              <w:bottom w:val="single" w:sz="12" w:space="0" w:color="auto"/>
            </w:tcBorders>
            <w:shd w:val="clear" w:color="auto" w:fill="D9D9D9" w:themeFill="background1" w:themeFillShade="D9"/>
            <w:vAlign w:val="center"/>
          </w:tcPr>
          <w:p w14:paraId="4826A792" w14:textId="77777777" w:rsidR="00880457" w:rsidRPr="00880457" w:rsidRDefault="00880457" w:rsidP="00880457">
            <w:pPr>
              <w:pStyle w:val="Tabletext"/>
              <w:jc w:val="center"/>
              <w:rPr>
                <w:b/>
                <w:color w:val="00AFAA"/>
                <w:sz w:val="22"/>
                <w:szCs w:val="22"/>
              </w:rPr>
            </w:pPr>
            <w:r w:rsidRPr="00880457">
              <w:rPr>
                <w:b/>
                <w:color w:val="00AFAA"/>
                <w:sz w:val="22"/>
                <w:szCs w:val="22"/>
              </w:rPr>
              <w:t xml:space="preserve">Subjects / Learning </w:t>
            </w:r>
            <w:commentRangeStart w:id="5662"/>
            <w:r w:rsidRPr="00880457">
              <w:rPr>
                <w:b/>
                <w:color w:val="00AFAA"/>
                <w:sz w:val="22"/>
                <w:szCs w:val="22"/>
              </w:rPr>
              <w:t>Objectives</w:t>
            </w:r>
            <w:commentRangeEnd w:id="5662"/>
            <w:r w:rsidR="001F7BEB">
              <w:rPr>
                <w:rStyle w:val="CommentReference"/>
                <w:color w:val="auto"/>
              </w:rPr>
              <w:commentReference w:id="5662"/>
            </w:r>
          </w:p>
        </w:tc>
        <w:tc>
          <w:tcPr>
            <w:tcW w:w="3118" w:type="dxa"/>
            <w:tcBorders>
              <w:bottom w:val="single" w:sz="12" w:space="0" w:color="auto"/>
            </w:tcBorders>
            <w:shd w:val="clear" w:color="auto" w:fill="D9D9D9" w:themeFill="background1" w:themeFillShade="D9"/>
            <w:vAlign w:val="center"/>
          </w:tcPr>
          <w:p w14:paraId="0DF75D31" w14:textId="77777777" w:rsidR="00880457" w:rsidRPr="00880457" w:rsidRDefault="00880457" w:rsidP="00880457">
            <w:pPr>
              <w:pStyle w:val="Tabletext"/>
              <w:jc w:val="center"/>
              <w:rPr>
                <w:b/>
                <w:color w:val="00AFAA"/>
                <w:sz w:val="22"/>
                <w:szCs w:val="22"/>
              </w:rPr>
            </w:pPr>
            <w:r w:rsidRPr="00880457">
              <w:rPr>
                <w:b/>
                <w:color w:val="00AFAA"/>
                <w:sz w:val="22"/>
                <w:szCs w:val="22"/>
              </w:rPr>
              <w:t>Reference</w:t>
            </w:r>
          </w:p>
        </w:tc>
        <w:tc>
          <w:tcPr>
            <w:tcW w:w="2835" w:type="dxa"/>
            <w:tcBorders>
              <w:bottom w:val="single" w:sz="12" w:space="0" w:color="auto"/>
            </w:tcBorders>
            <w:shd w:val="clear" w:color="auto" w:fill="D9D9D9" w:themeFill="background1" w:themeFillShade="D9"/>
            <w:vAlign w:val="center"/>
          </w:tcPr>
          <w:p w14:paraId="65BEC969" w14:textId="77777777" w:rsidR="00880457" w:rsidRPr="00880457" w:rsidRDefault="00880457" w:rsidP="00880457">
            <w:pPr>
              <w:pStyle w:val="Tabletext"/>
              <w:jc w:val="center"/>
              <w:rPr>
                <w:b/>
                <w:color w:val="00AFAA"/>
                <w:sz w:val="22"/>
                <w:szCs w:val="22"/>
              </w:rPr>
            </w:pPr>
            <w:r w:rsidRPr="00880457">
              <w:rPr>
                <w:b/>
                <w:color w:val="00AFAA"/>
                <w:sz w:val="22"/>
                <w:szCs w:val="22"/>
              </w:rPr>
              <w:t>Teaching Aid</w:t>
            </w:r>
          </w:p>
        </w:tc>
      </w:tr>
      <w:tr w:rsidR="00880457" w:rsidRPr="00C50983" w14:paraId="0040B94E" w14:textId="77777777" w:rsidTr="00AC0A93">
        <w:trPr>
          <w:cantSplit/>
          <w:jc w:val="center"/>
        </w:trPr>
        <w:tc>
          <w:tcPr>
            <w:tcW w:w="8330" w:type="dxa"/>
            <w:tcBorders>
              <w:top w:val="single" w:sz="12" w:space="0" w:color="auto"/>
            </w:tcBorders>
            <w:shd w:val="clear" w:color="auto" w:fill="D9D9D9" w:themeFill="background1" w:themeFillShade="D9"/>
          </w:tcPr>
          <w:p w14:paraId="6978A979" w14:textId="77777777" w:rsidR="00880457" w:rsidRPr="00C50983" w:rsidRDefault="00880457" w:rsidP="00880457">
            <w:pPr>
              <w:pStyle w:val="Tabletext"/>
            </w:pPr>
            <w:r w:rsidRPr="00C50983">
              <w:rPr>
                <w:i/>
              </w:rPr>
              <w:t>Have a sufficient knowledge of the English language to be able to use charts and other nautical publications, understand meteorological and oceanographic information and communicate with vessels and allied services for VTS mission purposes.</w:t>
            </w:r>
          </w:p>
        </w:tc>
        <w:tc>
          <w:tcPr>
            <w:tcW w:w="3118" w:type="dxa"/>
            <w:tcBorders>
              <w:top w:val="single" w:sz="12" w:space="0" w:color="auto"/>
            </w:tcBorders>
            <w:shd w:val="clear" w:color="auto" w:fill="D9D9D9" w:themeFill="background1" w:themeFillShade="D9"/>
          </w:tcPr>
          <w:p w14:paraId="550A6B96" w14:textId="77777777" w:rsidR="00880457" w:rsidRPr="00C50983" w:rsidRDefault="00880457" w:rsidP="00880457">
            <w:pPr>
              <w:pStyle w:val="Tabletext"/>
            </w:pPr>
          </w:p>
        </w:tc>
        <w:tc>
          <w:tcPr>
            <w:tcW w:w="2835" w:type="dxa"/>
            <w:tcBorders>
              <w:top w:val="single" w:sz="12" w:space="0" w:color="auto"/>
            </w:tcBorders>
            <w:shd w:val="clear" w:color="auto" w:fill="D9D9D9" w:themeFill="background1" w:themeFillShade="D9"/>
          </w:tcPr>
          <w:p w14:paraId="0BCE3129" w14:textId="77777777" w:rsidR="00880457" w:rsidRPr="00C50983" w:rsidRDefault="00880457" w:rsidP="00880457">
            <w:pPr>
              <w:pStyle w:val="Tabletext"/>
            </w:pPr>
          </w:p>
        </w:tc>
      </w:tr>
      <w:tr w:rsidR="00880457" w:rsidRPr="00C50983" w14:paraId="004C3995" w14:textId="77777777" w:rsidTr="00AC0A93">
        <w:trPr>
          <w:cantSplit/>
          <w:jc w:val="center"/>
        </w:trPr>
        <w:tc>
          <w:tcPr>
            <w:tcW w:w="8330" w:type="dxa"/>
            <w:shd w:val="clear" w:color="auto" w:fill="D9D9D9" w:themeFill="background1" w:themeFillShade="D9"/>
          </w:tcPr>
          <w:p w14:paraId="4E119CC8" w14:textId="77777777" w:rsidR="00880457" w:rsidRPr="00880457" w:rsidRDefault="00880457" w:rsidP="00880457">
            <w:pPr>
              <w:pStyle w:val="Tabletext"/>
              <w:rPr>
                <w:b/>
                <w:sz w:val="22"/>
                <w:szCs w:val="22"/>
              </w:rPr>
            </w:pPr>
            <w:r w:rsidRPr="00880457">
              <w:rPr>
                <w:b/>
                <w:sz w:val="22"/>
                <w:szCs w:val="22"/>
              </w:rPr>
              <w:t>Language structure</w:t>
            </w:r>
          </w:p>
        </w:tc>
        <w:tc>
          <w:tcPr>
            <w:tcW w:w="3118" w:type="dxa"/>
            <w:shd w:val="clear" w:color="auto" w:fill="D9D9D9" w:themeFill="background1" w:themeFillShade="D9"/>
          </w:tcPr>
          <w:p w14:paraId="14B88E62" w14:textId="77777777" w:rsidR="00880457" w:rsidRPr="00C50983" w:rsidRDefault="00880457" w:rsidP="00880457">
            <w:pPr>
              <w:pStyle w:val="Tabletext"/>
            </w:pPr>
          </w:p>
        </w:tc>
        <w:tc>
          <w:tcPr>
            <w:tcW w:w="2835" w:type="dxa"/>
            <w:shd w:val="clear" w:color="auto" w:fill="D9D9D9" w:themeFill="background1" w:themeFillShade="D9"/>
          </w:tcPr>
          <w:p w14:paraId="073B12C8" w14:textId="77777777" w:rsidR="00880457" w:rsidRPr="00C50983" w:rsidRDefault="00880457" w:rsidP="00880457">
            <w:pPr>
              <w:pStyle w:val="Tabletext"/>
            </w:pPr>
          </w:p>
        </w:tc>
      </w:tr>
      <w:tr w:rsidR="00880457" w:rsidRPr="00C50983" w14:paraId="75C48276" w14:textId="77777777" w:rsidTr="00AC0A93">
        <w:trPr>
          <w:cantSplit/>
          <w:jc w:val="center"/>
        </w:trPr>
        <w:tc>
          <w:tcPr>
            <w:tcW w:w="8330" w:type="dxa"/>
            <w:shd w:val="clear" w:color="auto" w:fill="D9D9D9" w:themeFill="background1" w:themeFillShade="D9"/>
          </w:tcPr>
          <w:p w14:paraId="0749C214" w14:textId="77777777" w:rsidR="00880457" w:rsidRPr="00C50983" w:rsidRDefault="00880457" w:rsidP="00880457">
            <w:pPr>
              <w:pStyle w:val="Tabletext"/>
            </w:pPr>
            <w:r w:rsidRPr="00C50983">
              <w:t>Explain the use of English for special purposes, redundancy and precision</w:t>
            </w:r>
          </w:p>
          <w:p w14:paraId="33A72E8B" w14:textId="77777777" w:rsidR="00880457" w:rsidRPr="00C50983" w:rsidRDefault="00880457" w:rsidP="00880457">
            <w:pPr>
              <w:pStyle w:val="Tabletext"/>
              <w:ind w:left="709"/>
            </w:pPr>
            <w:r w:rsidRPr="00C50983">
              <w:t>The exclusion of all items, except those directly applicable to the subject</w:t>
            </w:r>
          </w:p>
          <w:p w14:paraId="2FB151F8" w14:textId="77777777" w:rsidR="00880457" w:rsidRPr="00C50983" w:rsidRDefault="00880457" w:rsidP="00880457">
            <w:pPr>
              <w:pStyle w:val="Tabletext"/>
              <w:ind w:left="709"/>
            </w:pPr>
            <w:r w:rsidRPr="00C50983">
              <w:t>Legal and engineering terminology and their different structures</w:t>
            </w:r>
          </w:p>
          <w:p w14:paraId="40A26CA0" w14:textId="77777777" w:rsidR="00880457" w:rsidRPr="00C50983" w:rsidRDefault="00880457" w:rsidP="00880457">
            <w:pPr>
              <w:pStyle w:val="Tabletext"/>
              <w:ind w:left="709"/>
            </w:pPr>
            <w:r w:rsidRPr="00C50983">
              <w:t>Advantages and disadvantages of redundancy</w:t>
            </w:r>
          </w:p>
          <w:p w14:paraId="322E09EF" w14:textId="77777777" w:rsidR="00880457" w:rsidRPr="00C50983" w:rsidRDefault="00880457" w:rsidP="00880457">
            <w:pPr>
              <w:pStyle w:val="Tabletext"/>
              <w:ind w:left="709"/>
            </w:pPr>
            <w:r w:rsidRPr="00C50983">
              <w:t>The choice of precise words to express meaning</w:t>
            </w:r>
          </w:p>
        </w:tc>
        <w:tc>
          <w:tcPr>
            <w:tcW w:w="3118" w:type="dxa"/>
            <w:shd w:val="clear" w:color="auto" w:fill="D9D9D9" w:themeFill="background1" w:themeFillShade="D9"/>
          </w:tcPr>
          <w:p w14:paraId="2B3FE2DA" w14:textId="77777777" w:rsidR="00880457" w:rsidRPr="00C50983" w:rsidRDefault="00880457" w:rsidP="00880457">
            <w:pPr>
              <w:pStyle w:val="Tabletext"/>
            </w:pPr>
            <w:r w:rsidRPr="00C50983">
              <w:t>R</w:t>
            </w:r>
            <w:r>
              <w:t>6</w:t>
            </w:r>
            <w:r w:rsidRPr="00C50983">
              <w:t>, R</w:t>
            </w:r>
            <w:r>
              <w:t>19</w:t>
            </w:r>
            <w:r w:rsidRPr="00C50983">
              <w:t>, R</w:t>
            </w:r>
            <w:r>
              <w:t>32</w:t>
            </w:r>
          </w:p>
        </w:tc>
        <w:tc>
          <w:tcPr>
            <w:tcW w:w="2835" w:type="dxa"/>
            <w:shd w:val="clear" w:color="auto" w:fill="D9D9D9" w:themeFill="background1" w:themeFillShade="D9"/>
          </w:tcPr>
          <w:p w14:paraId="4CEE948B" w14:textId="77777777" w:rsidR="00880457" w:rsidRPr="00C50983" w:rsidRDefault="00880457" w:rsidP="00880457">
            <w:pPr>
              <w:pStyle w:val="Tabletext"/>
            </w:pPr>
            <w:r w:rsidRPr="00C50983">
              <w:t>A1 or A8</w:t>
            </w:r>
          </w:p>
          <w:p w14:paraId="77C5800B" w14:textId="77777777" w:rsidR="00880457" w:rsidRPr="00C50983" w:rsidRDefault="00880457" w:rsidP="00880457">
            <w:pPr>
              <w:pStyle w:val="Tabletext"/>
            </w:pPr>
          </w:p>
          <w:p w14:paraId="6ECE273F" w14:textId="77777777" w:rsidR="00880457" w:rsidRPr="00C50983" w:rsidRDefault="00880457" w:rsidP="00880457">
            <w:pPr>
              <w:pStyle w:val="Tabletext"/>
            </w:pPr>
            <w:r w:rsidRPr="00C50983">
              <w:t>A1</w:t>
            </w:r>
          </w:p>
        </w:tc>
      </w:tr>
      <w:tr w:rsidR="00880457" w:rsidRPr="00C50983" w14:paraId="381D3BD0" w14:textId="77777777" w:rsidTr="00AC0A93">
        <w:trPr>
          <w:cantSplit/>
          <w:jc w:val="center"/>
        </w:trPr>
        <w:tc>
          <w:tcPr>
            <w:tcW w:w="8330" w:type="dxa"/>
            <w:shd w:val="clear" w:color="auto" w:fill="D9D9D9" w:themeFill="background1" w:themeFillShade="D9"/>
          </w:tcPr>
          <w:p w14:paraId="0ECDDC56" w14:textId="733D1F7A" w:rsidR="00880457" w:rsidRPr="00C50983" w:rsidDel="00063AF5" w:rsidRDefault="00880457" w:rsidP="00880457">
            <w:pPr>
              <w:pStyle w:val="Tabletext"/>
              <w:rPr>
                <w:del w:id="5663" w:author="Abercrombie, Kerrie" w:date="2021-01-22T10:44:00Z"/>
              </w:rPr>
            </w:pPr>
            <w:commentRangeStart w:id="5664"/>
            <w:del w:id="5665" w:author="Abercrombie, Kerrie" w:date="2021-01-22T10:44:00Z">
              <w:r w:rsidRPr="00C50983" w:rsidDel="00063AF5">
                <w:delText xml:space="preserve">Describe the techniques to eliminate ambiguity </w:delText>
              </w:r>
            </w:del>
          </w:p>
          <w:p w14:paraId="0A8A7F46" w14:textId="0AED8F0C" w:rsidR="00880457" w:rsidRPr="00C50983" w:rsidDel="00063AF5" w:rsidRDefault="00880457" w:rsidP="00880457">
            <w:pPr>
              <w:pStyle w:val="Tabletext"/>
              <w:ind w:left="709"/>
              <w:rPr>
                <w:del w:id="5666" w:author="Abercrombie, Kerrie" w:date="2021-01-22T10:44:00Z"/>
              </w:rPr>
            </w:pPr>
            <w:del w:id="5667" w:author="Abercrombie, Kerrie" w:date="2021-01-22T10:44:00Z">
              <w:r w:rsidRPr="00C50983" w:rsidDel="00063AF5">
                <w:delText>‘Conditional’  words and their elimination in VTS messages</w:delText>
              </w:r>
            </w:del>
          </w:p>
          <w:p w14:paraId="7E416476" w14:textId="404637B0" w:rsidR="00880457" w:rsidRPr="00C50983" w:rsidRDefault="00880457" w:rsidP="00880457">
            <w:pPr>
              <w:pStyle w:val="Tabletext"/>
              <w:ind w:left="709"/>
            </w:pPr>
            <w:del w:id="5668" w:author="Abercrombie, Kerrie" w:date="2021-01-22T10:44:00Z">
              <w:r w:rsidRPr="00C50983" w:rsidDel="00063AF5">
                <w:delText>Consequences of misuse of ‘conditional’ words</w:delText>
              </w:r>
              <w:commentRangeEnd w:id="5664"/>
              <w:r w:rsidR="00063AF5" w:rsidDel="00063AF5">
                <w:rPr>
                  <w:rStyle w:val="CommentReference"/>
                  <w:color w:val="auto"/>
                </w:rPr>
                <w:commentReference w:id="5664"/>
              </w:r>
            </w:del>
          </w:p>
        </w:tc>
        <w:tc>
          <w:tcPr>
            <w:tcW w:w="3118" w:type="dxa"/>
            <w:shd w:val="clear" w:color="auto" w:fill="D9D9D9" w:themeFill="background1" w:themeFillShade="D9"/>
          </w:tcPr>
          <w:p w14:paraId="2DB80060" w14:textId="77777777" w:rsidR="00880457" w:rsidRPr="00C50983" w:rsidRDefault="00880457" w:rsidP="00880457">
            <w:pPr>
              <w:pStyle w:val="Tabletext"/>
            </w:pPr>
            <w:r w:rsidRPr="00C50983">
              <w:t>R</w:t>
            </w:r>
            <w:r>
              <w:t>19</w:t>
            </w:r>
            <w:r w:rsidRPr="00C50983">
              <w:t xml:space="preserve"> (VTS section)</w:t>
            </w:r>
          </w:p>
        </w:tc>
        <w:tc>
          <w:tcPr>
            <w:tcW w:w="2835" w:type="dxa"/>
            <w:shd w:val="clear" w:color="auto" w:fill="D9D9D9" w:themeFill="background1" w:themeFillShade="D9"/>
          </w:tcPr>
          <w:p w14:paraId="06F31FF2" w14:textId="77777777" w:rsidR="00880457" w:rsidRPr="00C50983" w:rsidRDefault="00880457" w:rsidP="00880457">
            <w:pPr>
              <w:pStyle w:val="Tabletext"/>
            </w:pPr>
            <w:r w:rsidRPr="00C50983">
              <w:t>A1 or A8</w:t>
            </w:r>
          </w:p>
        </w:tc>
      </w:tr>
      <w:tr w:rsidR="00880457" w:rsidRPr="00C50983" w14:paraId="3ADB6ACE" w14:textId="77777777" w:rsidTr="00AC0A93">
        <w:trPr>
          <w:cantSplit/>
          <w:jc w:val="center"/>
        </w:trPr>
        <w:tc>
          <w:tcPr>
            <w:tcW w:w="8330" w:type="dxa"/>
            <w:shd w:val="clear" w:color="auto" w:fill="D9D9D9" w:themeFill="background1" w:themeFillShade="D9"/>
          </w:tcPr>
          <w:p w14:paraId="548C7D8B" w14:textId="49F8C617" w:rsidR="00880457" w:rsidRPr="00C50983" w:rsidRDefault="00880457" w:rsidP="00880457">
            <w:pPr>
              <w:pStyle w:val="Tabletext"/>
            </w:pPr>
            <w:commentRangeStart w:id="5669"/>
            <w:del w:id="5670" w:author="Abercrombie, Kerrie" w:date="2021-01-22T10:38:00Z">
              <w:r w:rsidRPr="00C50983" w:rsidDel="00063AF5">
                <w:delText>Describe the use of message markers and the meaning they imply</w:delText>
              </w:r>
              <w:commentRangeEnd w:id="5669"/>
              <w:r w:rsidR="00063AF5" w:rsidDel="00063AF5">
                <w:rPr>
                  <w:rStyle w:val="CommentReference"/>
                  <w:color w:val="auto"/>
                </w:rPr>
                <w:commentReference w:id="5669"/>
              </w:r>
            </w:del>
          </w:p>
          <w:p w14:paraId="2CB91550" w14:textId="59B3DE9E" w:rsidR="00880457" w:rsidRPr="00C50983" w:rsidRDefault="00880457" w:rsidP="00063AF5">
            <w:pPr>
              <w:pStyle w:val="Tabletext"/>
              <w:ind w:left="709"/>
            </w:pPr>
            <w:commentRangeStart w:id="5671"/>
            <w:r w:rsidRPr="00C50983">
              <w:t xml:space="preserve">Legal implications </w:t>
            </w:r>
            <w:commentRangeEnd w:id="5671"/>
            <w:r w:rsidR="00063AF5">
              <w:rPr>
                <w:rStyle w:val="CommentReference"/>
                <w:color w:val="auto"/>
              </w:rPr>
              <w:commentReference w:id="5671"/>
            </w:r>
            <w:r w:rsidRPr="00C50983">
              <w:t>of using message markers, particularly “Warning”, “Information”, “Advice” and “Instruction”</w:t>
            </w:r>
            <w:r w:rsidRPr="00C50983">
              <w:br/>
            </w:r>
            <w:commentRangeStart w:id="5672"/>
            <w:r w:rsidRPr="00C50983">
              <w:t>Legal and psychological relationship between master, pilot and VTS, and the use of message markers</w:t>
            </w:r>
            <w:commentRangeEnd w:id="5672"/>
            <w:r w:rsidR="00063AF5">
              <w:rPr>
                <w:rStyle w:val="CommentReference"/>
                <w:color w:val="auto"/>
              </w:rPr>
              <w:commentReference w:id="5672"/>
            </w:r>
            <w:r w:rsidRPr="00C50983">
              <w:br/>
            </w:r>
            <w:del w:id="5673" w:author="Abercrombie, Kerrie" w:date="2021-01-22T10:38:00Z">
              <w:r w:rsidRPr="00C50983" w:rsidDel="00063AF5">
                <w:delText xml:space="preserve">Examples </w:delText>
              </w:r>
              <w:commentRangeStart w:id="5674"/>
              <w:r w:rsidRPr="00C50983" w:rsidDel="00063AF5">
                <w:delText>from</w:delText>
              </w:r>
            </w:del>
            <w:commentRangeEnd w:id="5674"/>
            <w:r w:rsidR="00063AF5">
              <w:rPr>
                <w:rStyle w:val="CommentReference"/>
                <w:color w:val="auto"/>
              </w:rPr>
              <w:commentReference w:id="5674"/>
            </w:r>
            <w:del w:id="5675" w:author="Abercrombie, Kerrie" w:date="2021-01-22T10:38:00Z">
              <w:r w:rsidRPr="00C50983" w:rsidDel="00063AF5">
                <w:delText xml:space="preserve"> operational VTS</w:delText>
              </w:r>
            </w:del>
          </w:p>
        </w:tc>
        <w:tc>
          <w:tcPr>
            <w:tcW w:w="3118" w:type="dxa"/>
            <w:shd w:val="clear" w:color="auto" w:fill="D9D9D9" w:themeFill="background1" w:themeFillShade="D9"/>
          </w:tcPr>
          <w:p w14:paraId="53737368" w14:textId="77777777" w:rsidR="00880457" w:rsidRPr="00C50983" w:rsidRDefault="00880457" w:rsidP="00880457">
            <w:pPr>
              <w:pStyle w:val="Tabletext"/>
              <w:rPr>
                <w:lang w:val="fr-FR"/>
              </w:rPr>
            </w:pPr>
            <w:r w:rsidRPr="00C50983">
              <w:rPr>
                <w:lang w:val="fr-FR"/>
              </w:rPr>
              <w:t>R</w:t>
            </w:r>
            <w:r>
              <w:rPr>
                <w:lang w:val="fr-FR"/>
              </w:rPr>
              <w:t>19</w:t>
            </w:r>
            <w:r w:rsidRPr="00C50983">
              <w:rPr>
                <w:lang w:val="fr-FR"/>
              </w:rPr>
              <w:t xml:space="preserve"> (VTS section), R1</w:t>
            </w:r>
            <w:r>
              <w:rPr>
                <w:lang w:val="fr-FR"/>
              </w:rPr>
              <w:t>3</w:t>
            </w:r>
          </w:p>
        </w:tc>
        <w:tc>
          <w:tcPr>
            <w:tcW w:w="2835" w:type="dxa"/>
            <w:shd w:val="clear" w:color="auto" w:fill="D9D9D9" w:themeFill="background1" w:themeFillShade="D9"/>
          </w:tcPr>
          <w:p w14:paraId="0F1F325A" w14:textId="77777777" w:rsidR="00880457" w:rsidRPr="00C50983" w:rsidRDefault="00880457" w:rsidP="00880457">
            <w:pPr>
              <w:pStyle w:val="Tabletext"/>
            </w:pPr>
            <w:r w:rsidRPr="00C50983">
              <w:t>A1</w:t>
            </w:r>
          </w:p>
        </w:tc>
      </w:tr>
      <w:tr w:rsidR="00880457" w:rsidRPr="00C50983" w14:paraId="29AB648A" w14:textId="77777777" w:rsidTr="00AC0A93">
        <w:trPr>
          <w:cantSplit/>
          <w:jc w:val="center"/>
        </w:trPr>
        <w:tc>
          <w:tcPr>
            <w:tcW w:w="8330" w:type="dxa"/>
            <w:shd w:val="clear" w:color="auto" w:fill="D9D9D9" w:themeFill="background1" w:themeFillShade="D9"/>
          </w:tcPr>
          <w:p w14:paraId="0E9D3EF3" w14:textId="77777777" w:rsidR="00880457" w:rsidRPr="00880457" w:rsidRDefault="00880457" w:rsidP="00880457">
            <w:pPr>
              <w:pStyle w:val="Tabletext"/>
              <w:rPr>
                <w:b/>
                <w:sz w:val="22"/>
                <w:szCs w:val="22"/>
              </w:rPr>
            </w:pPr>
            <w:r w:rsidRPr="00880457">
              <w:rPr>
                <w:b/>
                <w:sz w:val="22"/>
                <w:szCs w:val="22"/>
              </w:rPr>
              <w:t>Specific VTS message construction</w:t>
            </w:r>
          </w:p>
        </w:tc>
        <w:tc>
          <w:tcPr>
            <w:tcW w:w="3118" w:type="dxa"/>
            <w:shd w:val="clear" w:color="auto" w:fill="D9D9D9" w:themeFill="background1" w:themeFillShade="D9"/>
          </w:tcPr>
          <w:p w14:paraId="4184A926" w14:textId="77777777" w:rsidR="00880457" w:rsidRPr="00C50983" w:rsidRDefault="00880457" w:rsidP="00880457">
            <w:pPr>
              <w:pStyle w:val="Tabletext"/>
            </w:pPr>
          </w:p>
        </w:tc>
        <w:tc>
          <w:tcPr>
            <w:tcW w:w="2835" w:type="dxa"/>
            <w:shd w:val="clear" w:color="auto" w:fill="D9D9D9" w:themeFill="background1" w:themeFillShade="D9"/>
          </w:tcPr>
          <w:p w14:paraId="1959EB7A" w14:textId="77777777" w:rsidR="00880457" w:rsidRPr="00C50983" w:rsidRDefault="00880457" w:rsidP="00880457">
            <w:pPr>
              <w:pStyle w:val="Tabletext"/>
            </w:pPr>
          </w:p>
        </w:tc>
      </w:tr>
      <w:tr w:rsidR="00880457" w:rsidRPr="00C50983" w14:paraId="33DA3A3F" w14:textId="77777777" w:rsidTr="00AC0A93">
        <w:trPr>
          <w:cantSplit/>
          <w:jc w:val="center"/>
        </w:trPr>
        <w:tc>
          <w:tcPr>
            <w:tcW w:w="8330" w:type="dxa"/>
            <w:shd w:val="clear" w:color="auto" w:fill="D9D9D9" w:themeFill="background1" w:themeFillShade="D9"/>
          </w:tcPr>
          <w:p w14:paraId="2F3CC4F8" w14:textId="6206B407" w:rsidR="00880457" w:rsidRPr="00C50983" w:rsidDel="00365323" w:rsidRDefault="00880457" w:rsidP="00880457">
            <w:pPr>
              <w:pStyle w:val="Tabletext"/>
              <w:rPr>
                <w:del w:id="5676" w:author="Abercrombie, Kerrie" w:date="2021-01-22T10:45:00Z"/>
              </w:rPr>
            </w:pPr>
            <w:commentRangeStart w:id="5677"/>
            <w:del w:id="5678" w:author="Abercrombie, Kerrie" w:date="2021-01-22T10:45:00Z">
              <w:r w:rsidRPr="00C50983" w:rsidDel="00365323">
                <w:delText>Construct VTS messages</w:delText>
              </w:r>
              <w:commentRangeEnd w:id="5677"/>
              <w:r w:rsidR="00063AF5" w:rsidDel="00365323">
                <w:rPr>
                  <w:rStyle w:val="CommentReference"/>
                  <w:color w:val="auto"/>
                </w:rPr>
                <w:commentReference w:id="5677"/>
              </w:r>
            </w:del>
          </w:p>
          <w:p w14:paraId="495D38D5" w14:textId="36356DAD" w:rsidR="00880457" w:rsidRPr="00C50983" w:rsidDel="00365323" w:rsidRDefault="00880457" w:rsidP="00880457">
            <w:pPr>
              <w:pStyle w:val="Tabletext"/>
              <w:ind w:left="709"/>
              <w:rPr>
                <w:del w:id="5679" w:author="Abercrombie, Kerrie" w:date="2021-01-22T10:45:00Z"/>
              </w:rPr>
            </w:pPr>
            <w:del w:id="5680" w:author="Abercrombie, Kerrie" w:date="2021-01-22T10:45:00Z">
              <w:r w:rsidRPr="00C50983" w:rsidDel="00365323">
                <w:delText>Practical communications</w:delText>
              </w:r>
            </w:del>
          </w:p>
          <w:p w14:paraId="185A1BF2" w14:textId="3ABD465D" w:rsidR="00880457" w:rsidRPr="00C50983" w:rsidRDefault="00880457" w:rsidP="00880457">
            <w:pPr>
              <w:pStyle w:val="Tabletext"/>
              <w:ind w:left="709"/>
            </w:pPr>
            <w:del w:id="5681" w:author="Abercrombie, Kerrie" w:date="2021-01-22T10:45:00Z">
              <w:r w:rsidRPr="00C50983" w:rsidDel="00365323">
                <w:delText>Examples from ‘Basic English’ and ‘ICAO English’</w:delText>
              </w:r>
            </w:del>
          </w:p>
        </w:tc>
        <w:tc>
          <w:tcPr>
            <w:tcW w:w="3118" w:type="dxa"/>
            <w:shd w:val="clear" w:color="auto" w:fill="D9D9D9" w:themeFill="background1" w:themeFillShade="D9"/>
          </w:tcPr>
          <w:p w14:paraId="53EEE137" w14:textId="77777777" w:rsidR="00880457" w:rsidRPr="00C50983" w:rsidRDefault="00880457" w:rsidP="00880457">
            <w:pPr>
              <w:pStyle w:val="Tabletext"/>
            </w:pPr>
            <w:r w:rsidRPr="00C50983">
              <w:t>R</w:t>
            </w:r>
            <w:r>
              <w:t>19</w:t>
            </w:r>
          </w:p>
        </w:tc>
        <w:tc>
          <w:tcPr>
            <w:tcW w:w="2835" w:type="dxa"/>
            <w:shd w:val="clear" w:color="auto" w:fill="D9D9D9" w:themeFill="background1" w:themeFillShade="D9"/>
          </w:tcPr>
          <w:p w14:paraId="0E42CDB4" w14:textId="77777777" w:rsidR="00880457" w:rsidRPr="00C50983" w:rsidRDefault="00880457" w:rsidP="00880457">
            <w:pPr>
              <w:pStyle w:val="Tabletext"/>
            </w:pPr>
            <w:r w:rsidRPr="00C50983">
              <w:t>A1</w:t>
            </w:r>
          </w:p>
        </w:tc>
      </w:tr>
      <w:tr w:rsidR="00880457" w:rsidRPr="00C50983" w14:paraId="404E5F4F" w14:textId="77777777" w:rsidTr="00AC0A93">
        <w:trPr>
          <w:cantSplit/>
          <w:jc w:val="center"/>
        </w:trPr>
        <w:tc>
          <w:tcPr>
            <w:tcW w:w="8330" w:type="dxa"/>
            <w:shd w:val="clear" w:color="auto" w:fill="D9D9D9" w:themeFill="background1" w:themeFillShade="D9"/>
          </w:tcPr>
          <w:p w14:paraId="55F96425" w14:textId="77777777" w:rsidR="00880457" w:rsidRPr="00C50983" w:rsidRDefault="00880457" w:rsidP="00880457">
            <w:pPr>
              <w:pStyle w:val="Tabletext"/>
            </w:pPr>
            <w:r w:rsidRPr="00C50983">
              <w:rPr>
                <w:i/>
              </w:rPr>
              <w:t>Explain speech techniques to imply higher message status</w:t>
            </w:r>
          </w:p>
        </w:tc>
        <w:tc>
          <w:tcPr>
            <w:tcW w:w="3118" w:type="dxa"/>
            <w:shd w:val="clear" w:color="auto" w:fill="D9D9D9" w:themeFill="background1" w:themeFillShade="D9"/>
          </w:tcPr>
          <w:p w14:paraId="5B83B070" w14:textId="77777777" w:rsidR="00880457" w:rsidRPr="00C50983" w:rsidRDefault="00880457" w:rsidP="00880457">
            <w:pPr>
              <w:pStyle w:val="Tabletext"/>
            </w:pPr>
          </w:p>
        </w:tc>
        <w:tc>
          <w:tcPr>
            <w:tcW w:w="2835" w:type="dxa"/>
            <w:shd w:val="clear" w:color="auto" w:fill="D9D9D9" w:themeFill="background1" w:themeFillShade="D9"/>
          </w:tcPr>
          <w:p w14:paraId="6614A016" w14:textId="77777777" w:rsidR="00880457" w:rsidRPr="00C50983" w:rsidRDefault="00880457" w:rsidP="00880457">
            <w:pPr>
              <w:pStyle w:val="Tabletext"/>
            </w:pPr>
          </w:p>
        </w:tc>
      </w:tr>
      <w:tr w:rsidR="00880457" w:rsidRPr="00C50983" w14:paraId="08D1DAAA" w14:textId="77777777" w:rsidTr="00AC0A93">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FF1A4A" w14:textId="77777777" w:rsidR="00880457" w:rsidRPr="00880457" w:rsidRDefault="00880457" w:rsidP="00880457">
            <w:pPr>
              <w:pStyle w:val="Tabletext"/>
              <w:rPr>
                <w:b/>
                <w:sz w:val="22"/>
                <w:szCs w:val="22"/>
              </w:rPr>
            </w:pPr>
            <w:r w:rsidRPr="00880457">
              <w:rPr>
                <w:b/>
                <w:sz w:val="22"/>
                <w:szCs w:val="22"/>
              </w:rPr>
              <w:t>Standard phrases</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061AD" w14:textId="77777777" w:rsidR="00880457" w:rsidRPr="00C50983" w:rsidRDefault="00880457" w:rsidP="00880457">
            <w:pPr>
              <w:pStyle w:val="Tabletext"/>
            </w:pPr>
            <w:r>
              <w:t>R19</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CFE6B0" w14:textId="77777777" w:rsidR="00880457" w:rsidRPr="00C50983" w:rsidRDefault="00880457" w:rsidP="00880457">
            <w:pPr>
              <w:pStyle w:val="Tabletext"/>
            </w:pPr>
            <w:r>
              <w:t>A1</w:t>
            </w:r>
          </w:p>
        </w:tc>
      </w:tr>
      <w:tr w:rsidR="00880457" w:rsidRPr="00C50983" w14:paraId="7E10A13E" w14:textId="77777777" w:rsidTr="00AC0A93">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BE4E72" w14:textId="2007A117" w:rsidR="00880457" w:rsidRPr="00880457" w:rsidDel="00365323" w:rsidRDefault="00880457" w:rsidP="00880457">
            <w:pPr>
              <w:pStyle w:val="Tabletext"/>
              <w:rPr>
                <w:del w:id="5682" w:author="Abercrombie, Kerrie" w:date="2021-01-22T10:48:00Z"/>
              </w:rPr>
            </w:pPr>
            <w:commentRangeStart w:id="5683"/>
            <w:del w:id="5684" w:author="Abercrombie, Kerrie" w:date="2021-01-22T10:48:00Z">
              <w:r w:rsidRPr="00880457" w:rsidDel="00365323">
                <w:delText>State the advantages, disadvantages and application of SMCP</w:delText>
              </w:r>
            </w:del>
          </w:p>
          <w:p w14:paraId="20D46F71" w14:textId="5FBBBC15" w:rsidR="00880457" w:rsidRPr="00880457" w:rsidDel="00365323" w:rsidRDefault="00880457" w:rsidP="00880457">
            <w:pPr>
              <w:pStyle w:val="Tabletext"/>
              <w:ind w:left="709"/>
              <w:rPr>
                <w:del w:id="5685" w:author="Abercrombie, Kerrie" w:date="2021-01-22T10:48:00Z"/>
              </w:rPr>
            </w:pPr>
            <w:del w:id="5686" w:author="Abercrombie, Kerrie" w:date="2021-01-22T10:48:00Z">
              <w:r w:rsidRPr="00880457" w:rsidDel="00365323">
                <w:delText>Use of standard phrases to trigger predictable actions</w:delText>
              </w:r>
            </w:del>
          </w:p>
          <w:p w14:paraId="10C3F7A1" w14:textId="402B4B78" w:rsidR="00880457" w:rsidRPr="00880457" w:rsidDel="00365323" w:rsidRDefault="00880457" w:rsidP="00880457">
            <w:pPr>
              <w:pStyle w:val="Tabletext"/>
              <w:ind w:left="709"/>
              <w:rPr>
                <w:del w:id="5687" w:author="Abercrombie, Kerrie" w:date="2021-01-22T10:48:00Z"/>
              </w:rPr>
            </w:pPr>
            <w:del w:id="5688" w:author="Abercrombie, Kerrie" w:date="2021-01-22T10:48:00Z">
              <w:r w:rsidRPr="00880457" w:rsidDel="00365323">
                <w:delText>Limiting the number of standard phrases to ensure recognition and memory retention</w:delText>
              </w:r>
            </w:del>
          </w:p>
          <w:p w14:paraId="48FF8A18" w14:textId="3DE374F2" w:rsidR="00880457" w:rsidRPr="00880457" w:rsidRDefault="00880457" w:rsidP="00880457">
            <w:pPr>
              <w:pStyle w:val="Tabletext"/>
              <w:ind w:left="709"/>
            </w:pPr>
            <w:del w:id="5689" w:author="Abercrombie, Kerrie" w:date="2021-01-22T10:48:00Z">
              <w:r w:rsidRPr="00880457" w:rsidDel="00365323">
                <w:delText>When standard phrases are not the best method available</w:delText>
              </w:r>
              <w:commentRangeEnd w:id="5683"/>
              <w:r w:rsidR="00365323" w:rsidDel="00365323">
                <w:rPr>
                  <w:rStyle w:val="CommentReference"/>
                  <w:color w:val="auto"/>
                </w:rPr>
                <w:commentReference w:id="5683"/>
              </w:r>
            </w:del>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193D0" w14:textId="77777777" w:rsidR="00880457" w:rsidRPr="00C50983" w:rsidRDefault="00880457" w:rsidP="00880457">
            <w:pPr>
              <w:pStyle w:val="Tabletext"/>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7044EA" w14:textId="77777777" w:rsidR="00880457" w:rsidRPr="00C50983" w:rsidRDefault="00880457" w:rsidP="00880457">
            <w:pPr>
              <w:pStyle w:val="Tabletext"/>
            </w:pPr>
          </w:p>
        </w:tc>
      </w:tr>
      <w:tr w:rsidR="00880457" w:rsidRPr="00C50983" w14:paraId="72944FA2" w14:textId="77777777" w:rsidTr="00AC0A93">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06B85D" w14:textId="1F0568A4" w:rsidR="00880457" w:rsidRPr="00880457" w:rsidDel="00365323" w:rsidRDefault="00880457" w:rsidP="00880457">
            <w:pPr>
              <w:pStyle w:val="Tabletext"/>
              <w:rPr>
                <w:del w:id="5690" w:author="Abercrombie, Kerrie" w:date="2021-01-22T10:52:00Z"/>
              </w:rPr>
            </w:pPr>
            <w:commentRangeStart w:id="5691"/>
            <w:del w:id="5692" w:author="Abercrombie, Kerrie" w:date="2021-01-22T10:52:00Z">
              <w:r w:rsidRPr="00880457" w:rsidDel="00365323">
                <w:delText>Demonstrate the use of IMO Standard Marine Communication Phrases (SMCP).</w:delText>
              </w:r>
            </w:del>
          </w:p>
          <w:p w14:paraId="1FDBB6E8" w14:textId="2D8C0FCE" w:rsidR="00880457" w:rsidRPr="00880457" w:rsidDel="00365323" w:rsidRDefault="00880457" w:rsidP="00880457">
            <w:pPr>
              <w:pStyle w:val="Tabletext"/>
              <w:ind w:left="709"/>
              <w:rPr>
                <w:del w:id="5693" w:author="Abercrombie, Kerrie" w:date="2021-01-22T10:52:00Z"/>
              </w:rPr>
            </w:pPr>
            <w:del w:id="5694" w:author="Abercrombie, Kerrie" w:date="2021-01-22T10:52:00Z">
              <w:r w:rsidRPr="00880457" w:rsidDel="00365323">
                <w:delText>Introduction to the SMCP - Its overall construction and origins</w:delText>
              </w:r>
              <w:r w:rsidRPr="00880457" w:rsidDel="00365323">
                <w:br/>
                <w:delText>The use of the SMCP on ships, particularly during emergency situations and distress</w:delText>
              </w:r>
            </w:del>
          </w:p>
          <w:p w14:paraId="4B04A411" w14:textId="24C684B1" w:rsidR="00880457" w:rsidRPr="00880457" w:rsidDel="00365323" w:rsidRDefault="00880457" w:rsidP="00880457">
            <w:pPr>
              <w:pStyle w:val="Tabletext"/>
              <w:ind w:left="709"/>
              <w:rPr>
                <w:del w:id="5695" w:author="Abercrombie, Kerrie" w:date="2021-01-22T10:52:00Z"/>
              </w:rPr>
            </w:pPr>
            <w:del w:id="5696" w:author="Abercrombie, Kerrie" w:date="2021-01-22T10:52:00Z">
              <w:r w:rsidRPr="00880457" w:rsidDel="00365323">
                <w:delText>When and how to use the SMCP in response to ships using the system</w:delText>
              </w:r>
              <w:commentRangeEnd w:id="5691"/>
              <w:r w:rsidR="00365323" w:rsidDel="00365323">
                <w:rPr>
                  <w:rStyle w:val="CommentReference"/>
                  <w:color w:val="auto"/>
                </w:rPr>
                <w:commentReference w:id="5691"/>
              </w:r>
            </w:del>
          </w:p>
          <w:p w14:paraId="0C170C73" w14:textId="09505428" w:rsidR="00880457" w:rsidRPr="00880457" w:rsidRDefault="00880457" w:rsidP="00880457">
            <w:pPr>
              <w:pStyle w:val="Tabletext"/>
              <w:ind w:left="709"/>
            </w:pPr>
            <w:commentRangeStart w:id="5697"/>
            <w:del w:id="5698" w:author="Abercrombie, Kerrie" w:date="2021-01-22T10:52:00Z">
              <w:r w:rsidRPr="00880457" w:rsidDel="00365323">
                <w:delText>Exercise</w:delText>
              </w:r>
              <w:commentRangeEnd w:id="5697"/>
              <w:r w:rsidR="00365323" w:rsidDel="00365323">
                <w:rPr>
                  <w:rStyle w:val="CommentReference"/>
                  <w:color w:val="auto"/>
                </w:rPr>
                <w:commentReference w:id="5697"/>
              </w:r>
              <w:r w:rsidRPr="00880457" w:rsidDel="00365323">
                <w:delText>: Use of SMCP in simulation and in actual recorded events</w:delText>
              </w:r>
            </w:del>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455D4F" w14:textId="77777777" w:rsidR="00880457" w:rsidRPr="00C50983" w:rsidRDefault="00880457" w:rsidP="00880457">
            <w:pPr>
              <w:pStyle w:val="Tabletext"/>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198F1E" w14:textId="77777777" w:rsidR="00880457" w:rsidRPr="00C50983" w:rsidRDefault="00880457" w:rsidP="00880457">
            <w:pPr>
              <w:pStyle w:val="Tabletext"/>
            </w:pPr>
          </w:p>
        </w:tc>
      </w:tr>
      <w:tr w:rsidR="00880457" w:rsidRPr="00C50983" w14:paraId="5C81B479" w14:textId="77777777" w:rsidTr="00AC0A93">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BFDC9C" w14:textId="0454FA9F" w:rsidR="00880457" w:rsidRPr="00880457" w:rsidDel="001C3D69" w:rsidRDefault="00880457" w:rsidP="00880457">
            <w:pPr>
              <w:pStyle w:val="Tabletext"/>
              <w:rPr>
                <w:del w:id="5699" w:author="Abercrombie, Kerrie" w:date="2021-01-22T10:58:00Z"/>
              </w:rPr>
            </w:pPr>
            <w:del w:id="5700" w:author="Abercrombie, Kerrie" w:date="2021-01-22T10:58:00Z">
              <w:r w:rsidRPr="00880457" w:rsidDel="001C3D69">
                <w:delText>Explain when and how to use the SMCP within a VTS (Part 3, section 6 of the SMCP).</w:delText>
              </w:r>
            </w:del>
          </w:p>
          <w:p w14:paraId="617F0FBB" w14:textId="6742BA90" w:rsidR="00880457" w:rsidRPr="00880457" w:rsidDel="001C3D69" w:rsidRDefault="00880457" w:rsidP="00011E6F">
            <w:pPr>
              <w:pStyle w:val="Tabletext"/>
              <w:ind w:left="709"/>
              <w:rPr>
                <w:del w:id="5701" w:author="Abercrombie, Kerrie" w:date="2021-01-22T10:58:00Z"/>
              </w:rPr>
            </w:pPr>
            <w:commentRangeStart w:id="5702"/>
            <w:del w:id="5703" w:author="Abercrombie, Kerrie" w:date="2021-01-22T10:58:00Z">
              <w:r w:rsidRPr="00880457" w:rsidDel="001C3D69">
                <w:delText>General layout</w:delText>
              </w:r>
              <w:commentRangeEnd w:id="5702"/>
              <w:r w:rsidR="001C3D69" w:rsidDel="001C3D69">
                <w:rPr>
                  <w:rStyle w:val="CommentReference"/>
                  <w:color w:val="auto"/>
                </w:rPr>
                <w:commentReference w:id="5702"/>
              </w:r>
            </w:del>
          </w:p>
          <w:p w14:paraId="628B6893" w14:textId="30A71DF1" w:rsidR="00880457" w:rsidRPr="00880457" w:rsidRDefault="00880457" w:rsidP="00011E6F">
            <w:pPr>
              <w:pStyle w:val="Tabletext"/>
              <w:ind w:left="709"/>
            </w:pPr>
            <w:del w:id="5704" w:author="Abercrombie, Kerrie" w:date="2021-01-22T10:58:00Z">
              <w:r w:rsidRPr="00880457" w:rsidDel="001C3D69">
                <w:delText>Exercise:  Use of SMCP by a VTS in simulation and recorded VTS events</w:delText>
              </w:r>
            </w:del>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37C1F8" w14:textId="77777777" w:rsidR="00880457" w:rsidRPr="00C50983" w:rsidRDefault="00880457" w:rsidP="00880457">
            <w:pPr>
              <w:pStyle w:val="Tabletext"/>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191685" w14:textId="77777777" w:rsidR="00880457" w:rsidRPr="00C50983" w:rsidRDefault="00880457" w:rsidP="00880457">
            <w:pPr>
              <w:pStyle w:val="Tabletext"/>
            </w:pPr>
          </w:p>
        </w:tc>
      </w:tr>
      <w:tr w:rsidR="00880457" w:rsidRPr="00C50983" w14:paraId="59BD8224" w14:textId="77777777" w:rsidTr="00AC0A93">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F55CB9" w14:textId="77777777" w:rsidR="00880457" w:rsidRPr="00011E6F" w:rsidRDefault="00880457" w:rsidP="00880457">
            <w:pPr>
              <w:pStyle w:val="Tabletext"/>
              <w:rPr>
                <w:b/>
                <w:sz w:val="22"/>
                <w:szCs w:val="22"/>
              </w:rPr>
            </w:pPr>
            <w:r w:rsidRPr="00011E6F">
              <w:rPr>
                <w:b/>
                <w:sz w:val="22"/>
                <w:szCs w:val="22"/>
              </w:rPr>
              <w:t>Collecting information</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F30C16" w14:textId="77777777" w:rsidR="00880457" w:rsidRPr="00880457" w:rsidRDefault="00880457" w:rsidP="00880457">
            <w:pPr>
              <w:pStyle w:val="Tabletext"/>
              <w:rPr>
                <w:szCs w:val="20"/>
              </w:rPr>
            </w:pPr>
            <w:r w:rsidRPr="00880457">
              <w:rPr>
                <w:szCs w:val="20"/>
              </w:rPr>
              <w:t>R19</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36A9B" w14:textId="77777777" w:rsidR="00880457" w:rsidRPr="00880457" w:rsidRDefault="00880457" w:rsidP="00880457">
            <w:pPr>
              <w:pStyle w:val="Tabletext"/>
            </w:pPr>
            <w:r w:rsidRPr="00880457">
              <w:t>A1</w:t>
            </w:r>
          </w:p>
        </w:tc>
      </w:tr>
      <w:tr w:rsidR="00880457" w:rsidRPr="00C50983" w14:paraId="3948964E" w14:textId="77777777" w:rsidTr="00AC0A93">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368401" w14:textId="1BEBC685" w:rsidR="00880457" w:rsidRPr="00880457" w:rsidDel="001C3D69" w:rsidRDefault="00880457" w:rsidP="00880457">
            <w:pPr>
              <w:pStyle w:val="Tabletext"/>
              <w:rPr>
                <w:del w:id="5705" w:author="Abercrombie, Kerrie" w:date="2021-01-22T11:00:00Z"/>
              </w:rPr>
            </w:pPr>
            <w:commentRangeStart w:id="5706"/>
            <w:del w:id="5707" w:author="Abercrombie, Kerrie" w:date="2021-01-22T11:00:00Z">
              <w:r w:rsidRPr="00880457" w:rsidDel="001C3D69">
                <w:delText>Describe</w:delText>
              </w:r>
            </w:del>
            <w:commentRangeEnd w:id="5706"/>
            <w:r w:rsidR="001C3D69">
              <w:rPr>
                <w:rStyle w:val="CommentReference"/>
                <w:color w:val="auto"/>
              </w:rPr>
              <w:commentReference w:id="5706"/>
            </w:r>
            <w:del w:id="5708" w:author="Abercrombie, Kerrie" w:date="2021-01-22T11:00:00Z">
              <w:r w:rsidRPr="00880457" w:rsidDel="001C3D69">
                <w:delText xml:space="preserve"> information collection and questioning techniques.</w:delText>
              </w:r>
            </w:del>
          </w:p>
          <w:p w14:paraId="04730DE8" w14:textId="3F2BA838" w:rsidR="00880457" w:rsidRPr="00880457" w:rsidDel="001C3D69" w:rsidRDefault="00880457" w:rsidP="00011E6F">
            <w:pPr>
              <w:pStyle w:val="Tabletext"/>
              <w:ind w:left="709"/>
              <w:rPr>
                <w:del w:id="5709" w:author="Abercrombie, Kerrie" w:date="2021-01-22T11:00:00Z"/>
              </w:rPr>
            </w:pPr>
            <w:del w:id="5710" w:author="Abercrombie, Kerrie" w:date="2021-01-22T11:00:00Z">
              <w:r w:rsidRPr="00880457" w:rsidDel="001C3D69">
                <w:delText>Direct questioning using message markers</w:delText>
              </w:r>
            </w:del>
          </w:p>
          <w:p w14:paraId="4CE93434" w14:textId="08E14643" w:rsidR="00880457" w:rsidRPr="00880457" w:rsidDel="001C3D69" w:rsidRDefault="00880457" w:rsidP="00011E6F">
            <w:pPr>
              <w:pStyle w:val="Tabletext"/>
              <w:ind w:left="709"/>
              <w:rPr>
                <w:del w:id="5711" w:author="Abercrombie, Kerrie" w:date="2021-01-22T11:00:00Z"/>
              </w:rPr>
            </w:pPr>
            <w:del w:id="5712" w:author="Abercrombie, Kerrie" w:date="2021-01-22T11:00:00Z">
              <w:r w:rsidRPr="00880457" w:rsidDel="001C3D69">
                <w:delText>Linguistic problems in using voice tone to pose a question</w:delText>
              </w:r>
            </w:del>
          </w:p>
          <w:p w14:paraId="29848E33" w14:textId="55DCC4AA" w:rsidR="00880457" w:rsidRPr="00880457" w:rsidDel="001C3D69" w:rsidRDefault="00880457" w:rsidP="00011E6F">
            <w:pPr>
              <w:pStyle w:val="Tabletext"/>
              <w:ind w:left="709"/>
              <w:rPr>
                <w:del w:id="5713" w:author="Abercrombie, Kerrie" w:date="2021-01-22T11:00:00Z"/>
              </w:rPr>
            </w:pPr>
            <w:del w:id="5714" w:author="Abercrombie, Kerrie" w:date="2021-01-22T11:00:00Z">
              <w:r w:rsidRPr="00880457" w:rsidDel="001C3D69">
                <w:delText>Rejection of abstract questions and double questions</w:delText>
              </w:r>
            </w:del>
          </w:p>
          <w:p w14:paraId="5D50162A" w14:textId="1171A2B9" w:rsidR="00880457" w:rsidRPr="00880457" w:rsidRDefault="00880457" w:rsidP="00011E6F">
            <w:pPr>
              <w:pStyle w:val="Tabletext"/>
              <w:ind w:left="709"/>
            </w:pPr>
            <w:del w:id="5715" w:author="Abercrombie, Kerrie" w:date="2021-01-22T11:00:00Z">
              <w:r w:rsidRPr="00880457" w:rsidDel="001C3D69">
                <w:delText>Sarcasm in questioning.</w:delText>
              </w:r>
            </w:del>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6F28B7" w14:textId="77777777" w:rsidR="00880457" w:rsidRPr="00880457" w:rsidRDefault="00880457" w:rsidP="00880457">
            <w:pPr>
              <w:pStyle w:val="Tabletext"/>
              <w:rPr>
                <w:sz w:val="18"/>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79DE0F" w14:textId="77777777" w:rsidR="00880457" w:rsidRPr="00C50983" w:rsidRDefault="00880457" w:rsidP="00880457">
            <w:pPr>
              <w:pStyle w:val="Tabletext"/>
            </w:pPr>
          </w:p>
        </w:tc>
      </w:tr>
    </w:tbl>
    <w:p w14:paraId="1C5C198C" w14:textId="4C4AA46F" w:rsidR="0042518D" w:rsidRDefault="00323764" w:rsidP="0042518D">
      <w:pPr>
        <w:pStyle w:val="BodyText"/>
        <w:rPr>
          <w:ins w:id="5716" w:author="Jillian Carson-Jackson" w:date="2020-12-27T16:40:00Z"/>
        </w:rPr>
      </w:pPr>
      <w:ins w:id="5717" w:author="Jillian Carson-Jackson" w:date="2020-12-27T16:40:00Z">
        <w:r>
          <w:t xml:space="preserve">From original Module </w:t>
        </w:r>
        <w:r w:rsidR="00055E48">
          <w:t xml:space="preserve">5 – Communication Coordination: </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gridCol w:w="2552"/>
        <w:gridCol w:w="3260"/>
      </w:tblGrid>
      <w:tr w:rsidR="00055E48" w:rsidRPr="00CD1A5B" w14:paraId="67F1CDD3" w14:textId="77777777" w:rsidTr="00DC77A1">
        <w:trPr>
          <w:cantSplit/>
          <w:tblHeader/>
          <w:jc w:val="center"/>
          <w:ins w:id="5718" w:author="Jillian Carson-Jackson" w:date="2020-12-27T16:41:00Z"/>
        </w:trPr>
        <w:tc>
          <w:tcPr>
            <w:tcW w:w="8755" w:type="dxa"/>
            <w:tcBorders>
              <w:bottom w:val="single" w:sz="12" w:space="0" w:color="auto"/>
            </w:tcBorders>
            <w:vAlign w:val="center"/>
          </w:tcPr>
          <w:p w14:paraId="1FCE9612" w14:textId="77777777" w:rsidR="00055E48" w:rsidRPr="00CD1A5B" w:rsidRDefault="00055E48" w:rsidP="00DC77A1">
            <w:pPr>
              <w:pStyle w:val="Tableheading"/>
              <w:rPr>
                <w:ins w:id="5719" w:author="Jillian Carson-Jackson" w:date="2020-12-27T16:41:00Z"/>
              </w:rPr>
            </w:pPr>
            <w:ins w:id="5720" w:author="Jillian Carson-Jackson" w:date="2020-12-27T16:41:00Z">
              <w:r w:rsidRPr="00CD1A5B">
                <w:t>Subjects / Learning Objectives</w:t>
              </w:r>
            </w:ins>
          </w:p>
        </w:tc>
        <w:tc>
          <w:tcPr>
            <w:tcW w:w="2552" w:type="dxa"/>
            <w:tcBorders>
              <w:bottom w:val="single" w:sz="12" w:space="0" w:color="auto"/>
            </w:tcBorders>
            <w:vAlign w:val="center"/>
          </w:tcPr>
          <w:p w14:paraId="535FE583" w14:textId="77777777" w:rsidR="00055E48" w:rsidRPr="00CD1A5B" w:rsidRDefault="00055E48" w:rsidP="00DC77A1">
            <w:pPr>
              <w:pStyle w:val="Tableheading"/>
              <w:rPr>
                <w:ins w:id="5721" w:author="Jillian Carson-Jackson" w:date="2020-12-27T16:41:00Z"/>
              </w:rPr>
            </w:pPr>
            <w:ins w:id="5722" w:author="Jillian Carson-Jackson" w:date="2020-12-27T16:41:00Z">
              <w:r w:rsidRPr="00CD1A5B">
                <w:t>Reference</w:t>
              </w:r>
            </w:ins>
          </w:p>
        </w:tc>
        <w:tc>
          <w:tcPr>
            <w:tcW w:w="3260" w:type="dxa"/>
            <w:tcBorders>
              <w:bottom w:val="single" w:sz="12" w:space="0" w:color="auto"/>
            </w:tcBorders>
            <w:vAlign w:val="center"/>
          </w:tcPr>
          <w:p w14:paraId="20F4BC8A" w14:textId="77777777" w:rsidR="00055E48" w:rsidRPr="00CD1A5B" w:rsidRDefault="00055E48" w:rsidP="00DC77A1">
            <w:pPr>
              <w:pStyle w:val="Tableheading"/>
              <w:rPr>
                <w:ins w:id="5723" w:author="Jillian Carson-Jackson" w:date="2020-12-27T16:41:00Z"/>
              </w:rPr>
            </w:pPr>
            <w:ins w:id="5724" w:author="Jillian Carson-Jackson" w:date="2020-12-27T16:41:00Z">
              <w:r w:rsidRPr="00CD1A5B">
                <w:t>Teaching Aid</w:t>
              </w:r>
            </w:ins>
          </w:p>
        </w:tc>
      </w:tr>
      <w:tr w:rsidR="00055E48" w:rsidRPr="00CD1A5B" w14:paraId="7D268FB9" w14:textId="77777777" w:rsidTr="00DC77A1">
        <w:trPr>
          <w:cantSplit/>
          <w:trHeight w:hRule="exact" w:val="521"/>
          <w:jc w:val="center"/>
          <w:ins w:id="5725" w:author="Jillian Carson-Jackson" w:date="2020-12-27T16:41:00Z"/>
        </w:trPr>
        <w:tc>
          <w:tcPr>
            <w:tcW w:w="8755" w:type="dxa"/>
            <w:tcBorders>
              <w:top w:val="single" w:sz="12" w:space="0" w:color="auto"/>
              <w:bottom w:val="single" w:sz="4" w:space="0" w:color="auto"/>
            </w:tcBorders>
            <w:vAlign w:val="center"/>
          </w:tcPr>
          <w:p w14:paraId="427213BC" w14:textId="77777777" w:rsidR="00055E48" w:rsidRPr="00CD1A5B" w:rsidRDefault="00055E48" w:rsidP="00DC77A1">
            <w:pPr>
              <w:pStyle w:val="Tablelevel1bold"/>
              <w:rPr>
                <w:ins w:id="5726" w:author="Jillian Carson-Jackson" w:date="2020-12-27T16:41:00Z"/>
                <w:rFonts w:ascii="Calibri" w:hAnsi="Calibri"/>
                <w:sz w:val="22"/>
                <w:szCs w:val="22"/>
              </w:rPr>
            </w:pPr>
            <w:ins w:id="5727" w:author="Jillian Carson-Jackson" w:date="2020-12-27T16:41:00Z">
              <w:r w:rsidRPr="00CD1A5B">
                <w:rPr>
                  <w:rFonts w:ascii="Calibri" w:hAnsi="Calibri"/>
                  <w:sz w:val="22"/>
                  <w:szCs w:val="22"/>
                </w:rPr>
                <w:t>General communication skills</w:t>
              </w:r>
            </w:ins>
          </w:p>
        </w:tc>
        <w:tc>
          <w:tcPr>
            <w:tcW w:w="2552" w:type="dxa"/>
            <w:tcBorders>
              <w:top w:val="single" w:sz="12" w:space="0" w:color="auto"/>
              <w:bottom w:val="single" w:sz="4" w:space="0" w:color="auto"/>
            </w:tcBorders>
          </w:tcPr>
          <w:p w14:paraId="2D6BE558" w14:textId="77777777" w:rsidR="00055E48" w:rsidRPr="00CD1A5B" w:rsidRDefault="00055E48" w:rsidP="00DC77A1">
            <w:pPr>
              <w:pStyle w:val="Tablelevel2"/>
              <w:ind w:left="0"/>
              <w:jc w:val="center"/>
              <w:rPr>
                <w:ins w:id="5728" w:author="Jillian Carson-Jackson" w:date="2020-12-27T16:41:00Z"/>
                <w:rFonts w:ascii="Calibri" w:hAnsi="Calibri"/>
                <w:sz w:val="22"/>
                <w:szCs w:val="22"/>
              </w:rPr>
            </w:pPr>
          </w:p>
        </w:tc>
        <w:tc>
          <w:tcPr>
            <w:tcW w:w="3260" w:type="dxa"/>
            <w:tcBorders>
              <w:top w:val="single" w:sz="12" w:space="0" w:color="auto"/>
              <w:bottom w:val="single" w:sz="4" w:space="0" w:color="auto"/>
            </w:tcBorders>
          </w:tcPr>
          <w:p w14:paraId="1F4A36D7" w14:textId="77777777" w:rsidR="00055E48" w:rsidRPr="00CD1A5B" w:rsidRDefault="00055E48" w:rsidP="00DC77A1">
            <w:pPr>
              <w:rPr>
                <w:ins w:id="5729" w:author="Jillian Carson-Jackson" w:date="2020-12-27T16:41:00Z"/>
                <w:rFonts w:ascii="Calibri" w:hAnsi="Calibri"/>
                <w:sz w:val="22"/>
                <w:szCs w:val="22"/>
              </w:rPr>
            </w:pPr>
          </w:p>
        </w:tc>
      </w:tr>
      <w:tr w:rsidR="00055E48" w:rsidRPr="00CD1A5B" w14:paraId="62CA90C0" w14:textId="77777777" w:rsidTr="00DC77A1">
        <w:trPr>
          <w:cantSplit/>
          <w:trHeight w:hRule="exact" w:val="425"/>
          <w:jc w:val="center"/>
          <w:ins w:id="5730" w:author="Jillian Carson-Jackson" w:date="2020-12-27T16:41:00Z"/>
        </w:trPr>
        <w:tc>
          <w:tcPr>
            <w:tcW w:w="8755" w:type="dxa"/>
            <w:tcBorders>
              <w:top w:val="single" w:sz="4" w:space="0" w:color="auto"/>
              <w:bottom w:val="single" w:sz="4" w:space="0" w:color="auto"/>
            </w:tcBorders>
          </w:tcPr>
          <w:p w14:paraId="4B64A032" w14:textId="77777777" w:rsidR="00055E48" w:rsidRPr="00CD1A5B" w:rsidRDefault="00055E48" w:rsidP="00DC77A1">
            <w:pPr>
              <w:pStyle w:val="Tablelevel1bold"/>
              <w:rPr>
                <w:ins w:id="5731" w:author="Jillian Carson-Jackson" w:date="2020-12-27T16:41:00Z"/>
                <w:rFonts w:ascii="Calibri" w:hAnsi="Calibri"/>
                <w:b w:val="0"/>
                <w:i/>
                <w:sz w:val="22"/>
                <w:szCs w:val="22"/>
              </w:rPr>
            </w:pPr>
            <w:ins w:id="5732" w:author="Jillian Carson-Jackson" w:date="2020-12-27T16:41:00Z">
              <w:r w:rsidRPr="00CD1A5B">
                <w:rPr>
                  <w:rFonts w:ascii="Calibri" w:hAnsi="Calibri"/>
                  <w:b w:val="0"/>
                  <w:i/>
                  <w:sz w:val="22"/>
                  <w:szCs w:val="22"/>
                </w:rPr>
                <w:t>Possess the knowledge of the basic principles of communication and coordination.</w:t>
              </w:r>
            </w:ins>
          </w:p>
        </w:tc>
        <w:tc>
          <w:tcPr>
            <w:tcW w:w="2552" w:type="dxa"/>
            <w:tcBorders>
              <w:top w:val="single" w:sz="4" w:space="0" w:color="auto"/>
              <w:bottom w:val="single" w:sz="4" w:space="0" w:color="auto"/>
            </w:tcBorders>
          </w:tcPr>
          <w:p w14:paraId="6E627EE5" w14:textId="77777777" w:rsidR="00055E48" w:rsidRPr="00CD1A5B" w:rsidRDefault="00055E48" w:rsidP="00DC77A1">
            <w:pPr>
              <w:pStyle w:val="Tablelevel2"/>
              <w:ind w:left="0"/>
              <w:jc w:val="center"/>
              <w:rPr>
                <w:ins w:id="5733" w:author="Jillian Carson-Jackson" w:date="2020-12-27T16:41:00Z"/>
                <w:rFonts w:ascii="Calibri" w:hAnsi="Calibri"/>
                <w:i/>
                <w:sz w:val="22"/>
                <w:szCs w:val="22"/>
              </w:rPr>
            </w:pPr>
          </w:p>
        </w:tc>
        <w:tc>
          <w:tcPr>
            <w:tcW w:w="3260" w:type="dxa"/>
            <w:tcBorders>
              <w:top w:val="single" w:sz="4" w:space="0" w:color="auto"/>
              <w:bottom w:val="single" w:sz="4" w:space="0" w:color="auto"/>
            </w:tcBorders>
          </w:tcPr>
          <w:p w14:paraId="53AB0423" w14:textId="77777777" w:rsidR="00055E48" w:rsidRPr="00CD1A5B" w:rsidRDefault="00055E48" w:rsidP="00DC77A1">
            <w:pPr>
              <w:rPr>
                <w:ins w:id="5734" w:author="Jillian Carson-Jackson" w:date="2020-12-27T16:41:00Z"/>
                <w:rFonts w:ascii="Calibri" w:hAnsi="Calibri"/>
                <w:i/>
                <w:sz w:val="22"/>
                <w:szCs w:val="22"/>
              </w:rPr>
            </w:pPr>
          </w:p>
        </w:tc>
      </w:tr>
      <w:tr w:rsidR="00055E48" w:rsidRPr="00CD1A5B" w14:paraId="665B5AD2" w14:textId="77777777" w:rsidTr="00DC77A1">
        <w:trPr>
          <w:cantSplit/>
          <w:trHeight w:hRule="exact" w:val="1250"/>
          <w:jc w:val="center"/>
          <w:ins w:id="5735" w:author="Jillian Carson-Jackson" w:date="2020-12-27T16:41:00Z"/>
        </w:trPr>
        <w:tc>
          <w:tcPr>
            <w:tcW w:w="8755" w:type="dxa"/>
            <w:tcBorders>
              <w:top w:val="single" w:sz="4" w:space="0" w:color="auto"/>
            </w:tcBorders>
          </w:tcPr>
          <w:p w14:paraId="101FEE05" w14:textId="244F7A46" w:rsidR="00055E48" w:rsidRPr="00C37011" w:rsidDel="00882CDD" w:rsidRDefault="00055E48" w:rsidP="00DC77A1">
            <w:pPr>
              <w:pStyle w:val="Tablelevel1bold"/>
              <w:rPr>
                <w:ins w:id="5736" w:author="Jillian Carson-Jackson" w:date="2020-12-27T16:41:00Z"/>
                <w:del w:id="5737" w:author="Abercrombie, Kerrie" w:date="2021-01-22T11:53:00Z"/>
                <w:rFonts w:ascii="Calibri" w:hAnsi="Calibri"/>
                <w:b w:val="0"/>
                <w:sz w:val="22"/>
                <w:szCs w:val="22"/>
              </w:rPr>
            </w:pPr>
            <w:ins w:id="5738" w:author="Jillian Carson-Jackson" w:date="2020-12-27T16:41:00Z">
              <w:del w:id="5739" w:author="Abercrombie, Kerrie" w:date="2021-01-22T11:53:00Z">
                <w:r w:rsidRPr="00C37011" w:rsidDel="00882CDD">
                  <w:rPr>
                    <w:rFonts w:ascii="Calibri" w:hAnsi="Calibri"/>
                    <w:b w:val="0"/>
                    <w:sz w:val="22"/>
                    <w:szCs w:val="22"/>
                  </w:rPr>
                  <w:delText xml:space="preserve">Describe </w:delText>
                </w:r>
                <w:commentRangeStart w:id="5740"/>
                <w:r w:rsidRPr="00C37011" w:rsidDel="00882CDD">
                  <w:rPr>
                    <w:rFonts w:ascii="Calibri" w:hAnsi="Calibri"/>
                    <w:b w:val="0"/>
                    <w:sz w:val="22"/>
                    <w:szCs w:val="22"/>
                  </w:rPr>
                  <w:delText>active listening skills</w:delText>
                </w:r>
              </w:del>
            </w:ins>
            <w:commentRangeEnd w:id="5740"/>
            <w:del w:id="5741" w:author="Abercrombie, Kerrie" w:date="2021-01-22T11:53:00Z">
              <w:r w:rsidR="000669F9" w:rsidRPr="00C37011" w:rsidDel="00882CDD">
                <w:rPr>
                  <w:rStyle w:val="CommentReference"/>
                  <w:rFonts w:asciiTheme="minorHAnsi" w:eastAsiaTheme="minorHAnsi" w:hAnsiTheme="minorHAnsi"/>
                  <w:b w:val="0"/>
                </w:rPr>
                <w:commentReference w:id="5740"/>
              </w:r>
            </w:del>
          </w:p>
          <w:p w14:paraId="33FAE83F" w14:textId="0841E9D1" w:rsidR="00055E48" w:rsidRPr="00C37011" w:rsidDel="00882CDD" w:rsidRDefault="00055E48" w:rsidP="00DC77A1">
            <w:pPr>
              <w:pStyle w:val="Tablelevel2"/>
              <w:rPr>
                <w:ins w:id="5742" w:author="Jillian Carson-Jackson" w:date="2020-12-27T16:41:00Z"/>
                <w:del w:id="5743" w:author="Abercrombie, Kerrie" w:date="2021-01-22T11:53:00Z"/>
                <w:rFonts w:ascii="Calibri" w:hAnsi="Calibri"/>
                <w:sz w:val="22"/>
                <w:szCs w:val="22"/>
              </w:rPr>
            </w:pPr>
            <w:ins w:id="5744" w:author="Jillian Carson-Jackson" w:date="2020-12-27T16:41:00Z">
              <w:del w:id="5745" w:author="Abercrombie, Kerrie" w:date="2021-01-22T11:53:00Z">
                <w:r w:rsidRPr="00C37011" w:rsidDel="00882CDD">
                  <w:rPr>
                    <w:rFonts w:ascii="Calibri" w:hAnsi="Calibri"/>
                    <w:sz w:val="22"/>
                    <w:szCs w:val="22"/>
                  </w:rPr>
                  <w:delText xml:space="preserve">The process of </w:delText>
                </w:r>
                <w:commentRangeStart w:id="5746"/>
                <w:r w:rsidRPr="00C37011" w:rsidDel="00882CDD">
                  <w:rPr>
                    <w:rFonts w:ascii="Calibri" w:hAnsi="Calibri"/>
                    <w:sz w:val="22"/>
                    <w:szCs w:val="22"/>
                  </w:rPr>
                  <w:delText xml:space="preserve">interpersonal communication </w:delText>
                </w:r>
              </w:del>
            </w:ins>
            <w:commentRangeEnd w:id="5746"/>
            <w:del w:id="5747" w:author="Abercrombie, Kerrie" w:date="2021-01-22T11:53:00Z">
              <w:r w:rsidR="000669F9" w:rsidRPr="00C37011" w:rsidDel="00882CDD">
                <w:rPr>
                  <w:rStyle w:val="CommentReference"/>
                  <w:rFonts w:asciiTheme="minorHAnsi" w:eastAsiaTheme="minorHAnsi" w:hAnsiTheme="minorHAnsi"/>
                </w:rPr>
                <w:commentReference w:id="5746"/>
              </w:r>
            </w:del>
          </w:p>
          <w:p w14:paraId="3BAC75BB" w14:textId="4AAEC59C" w:rsidR="00055E48" w:rsidRPr="00C37011" w:rsidRDefault="00055E48" w:rsidP="00DC77A1">
            <w:pPr>
              <w:pStyle w:val="Tablelevel2"/>
              <w:rPr>
                <w:ins w:id="5748" w:author="Jillian Carson-Jackson" w:date="2020-12-27T16:41:00Z"/>
                <w:rFonts w:ascii="Calibri" w:hAnsi="Calibri"/>
                <w:sz w:val="22"/>
                <w:szCs w:val="22"/>
              </w:rPr>
            </w:pPr>
            <w:ins w:id="5749" w:author="Jillian Carson-Jackson" w:date="2020-12-27T16:41:00Z">
              <w:r w:rsidRPr="00C37011">
                <w:rPr>
                  <w:rFonts w:ascii="Calibri" w:hAnsi="Calibri"/>
                  <w:sz w:val="22"/>
                  <w:szCs w:val="22"/>
                </w:rPr>
                <w:t xml:space="preserve">Effective </w:t>
              </w:r>
              <w:commentRangeStart w:id="5750"/>
              <w:r w:rsidRPr="00C37011">
                <w:rPr>
                  <w:rFonts w:ascii="Calibri" w:hAnsi="Calibri"/>
                  <w:sz w:val="22"/>
                  <w:szCs w:val="22"/>
                </w:rPr>
                <w:t>team communications</w:t>
              </w:r>
            </w:ins>
            <w:commentRangeEnd w:id="5750"/>
            <w:r w:rsidR="000669F9" w:rsidRPr="00C37011">
              <w:rPr>
                <w:rStyle w:val="CommentReference"/>
                <w:rFonts w:asciiTheme="minorHAnsi" w:eastAsiaTheme="minorHAnsi" w:hAnsiTheme="minorHAnsi"/>
              </w:rPr>
              <w:commentReference w:id="5750"/>
            </w:r>
          </w:p>
          <w:p w14:paraId="622D4D4A" w14:textId="7FE522D3" w:rsidR="00055E48" w:rsidRPr="00C37011" w:rsidRDefault="00055E48" w:rsidP="00DC77A1">
            <w:pPr>
              <w:pStyle w:val="Tablelevel2"/>
              <w:rPr>
                <w:ins w:id="5751" w:author="Jillian Carson-Jackson" w:date="2020-12-27T16:41:00Z"/>
                <w:rFonts w:ascii="Calibri" w:hAnsi="Calibri"/>
                <w:sz w:val="22"/>
                <w:szCs w:val="22"/>
              </w:rPr>
            </w:pPr>
            <w:commentRangeStart w:id="5752"/>
            <w:ins w:id="5753" w:author="Jillian Carson-Jackson" w:date="2020-12-27T16:41:00Z">
              <w:del w:id="5754" w:author="Abercrombie, Kerrie" w:date="2021-01-22T11:53:00Z">
                <w:r w:rsidRPr="00C37011" w:rsidDel="00882CDD">
                  <w:rPr>
                    <w:rFonts w:ascii="Calibri" w:hAnsi="Calibri"/>
                    <w:sz w:val="22"/>
                    <w:szCs w:val="22"/>
                  </w:rPr>
                  <w:delText>Empathy</w:delText>
                </w:r>
              </w:del>
            </w:ins>
            <w:commentRangeEnd w:id="5752"/>
            <w:del w:id="5755" w:author="Abercrombie, Kerrie" w:date="2021-01-22T11:53:00Z">
              <w:r w:rsidR="000669F9" w:rsidRPr="00C37011" w:rsidDel="00882CDD">
                <w:rPr>
                  <w:rStyle w:val="CommentReference"/>
                  <w:rFonts w:asciiTheme="minorHAnsi" w:eastAsiaTheme="minorHAnsi" w:hAnsiTheme="minorHAnsi"/>
                </w:rPr>
                <w:commentReference w:id="5752"/>
              </w:r>
            </w:del>
          </w:p>
        </w:tc>
        <w:tc>
          <w:tcPr>
            <w:tcW w:w="2552" w:type="dxa"/>
            <w:tcBorders>
              <w:top w:val="single" w:sz="4" w:space="0" w:color="auto"/>
            </w:tcBorders>
          </w:tcPr>
          <w:p w14:paraId="7EFAFF39" w14:textId="77777777" w:rsidR="00055E48" w:rsidRPr="00CD1A5B" w:rsidRDefault="00055E48" w:rsidP="00DC77A1">
            <w:pPr>
              <w:pStyle w:val="Tablelevel1bold"/>
              <w:jc w:val="center"/>
              <w:rPr>
                <w:ins w:id="5756" w:author="Jillian Carson-Jackson" w:date="2020-12-27T16:41:00Z"/>
                <w:rFonts w:ascii="Calibri" w:hAnsi="Calibri"/>
                <w:b w:val="0"/>
                <w:sz w:val="22"/>
                <w:szCs w:val="22"/>
              </w:rPr>
            </w:pPr>
          </w:p>
        </w:tc>
        <w:tc>
          <w:tcPr>
            <w:tcW w:w="3260" w:type="dxa"/>
            <w:tcBorders>
              <w:top w:val="single" w:sz="4" w:space="0" w:color="auto"/>
            </w:tcBorders>
          </w:tcPr>
          <w:p w14:paraId="7E1E2AC2" w14:textId="77777777" w:rsidR="00055E48" w:rsidRPr="00CD1A5B" w:rsidRDefault="00055E48" w:rsidP="00DC77A1">
            <w:pPr>
              <w:rPr>
                <w:ins w:id="5757" w:author="Jillian Carson-Jackson" w:date="2020-12-27T16:41:00Z"/>
                <w:rFonts w:ascii="Calibri" w:hAnsi="Calibri"/>
                <w:sz w:val="22"/>
                <w:szCs w:val="22"/>
              </w:rPr>
            </w:pPr>
            <w:ins w:id="5758" w:author="Jillian Carson-Jackson" w:date="2020-12-27T16:41:00Z">
              <w:r w:rsidRPr="00CD1A5B">
                <w:rPr>
                  <w:rFonts w:ascii="Calibri" w:hAnsi="Calibri"/>
                  <w:sz w:val="22"/>
                  <w:szCs w:val="22"/>
                </w:rPr>
                <w:t>A6 and A7 for documented case studies</w:t>
              </w:r>
            </w:ins>
          </w:p>
        </w:tc>
      </w:tr>
      <w:tr w:rsidR="00055E48" w:rsidRPr="00CD1A5B" w14:paraId="783D1E32" w14:textId="77777777" w:rsidTr="00DC77A1">
        <w:trPr>
          <w:cantSplit/>
          <w:trHeight w:hRule="exact" w:val="1451"/>
          <w:jc w:val="center"/>
          <w:ins w:id="5759" w:author="Jillian Carson-Jackson" w:date="2020-12-27T16:41:00Z"/>
        </w:trPr>
        <w:tc>
          <w:tcPr>
            <w:tcW w:w="8755" w:type="dxa"/>
          </w:tcPr>
          <w:p w14:paraId="59B81E5A" w14:textId="2EC09346" w:rsidR="00055E48" w:rsidRPr="00C37011" w:rsidDel="000669F9" w:rsidRDefault="00055E48" w:rsidP="00DC77A1">
            <w:pPr>
              <w:pStyle w:val="Tablelevel1bold"/>
              <w:rPr>
                <w:ins w:id="5760" w:author="Jillian Carson-Jackson" w:date="2020-12-27T16:41:00Z"/>
                <w:del w:id="5761" w:author="Abercrombie, Kerrie" w:date="2021-01-22T11:44:00Z"/>
                <w:rFonts w:ascii="Calibri" w:hAnsi="Calibri"/>
                <w:b w:val="0"/>
                <w:sz w:val="22"/>
                <w:szCs w:val="22"/>
              </w:rPr>
            </w:pPr>
            <w:commentRangeStart w:id="5762"/>
            <w:ins w:id="5763" w:author="Jillian Carson-Jackson" w:date="2020-12-27T16:41:00Z">
              <w:del w:id="5764" w:author="Abercrombie, Kerrie" w:date="2021-01-22T11:44:00Z">
                <w:r w:rsidRPr="00C37011" w:rsidDel="000669F9">
                  <w:rPr>
                    <w:rFonts w:ascii="Calibri" w:hAnsi="Calibri"/>
                    <w:b w:val="0"/>
                    <w:sz w:val="22"/>
                    <w:szCs w:val="22"/>
                  </w:rPr>
                  <w:delText>State the importance of clear, concise, accurate, timely and meaningful communications</w:delText>
                </w:r>
              </w:del>
            </w:ins>
          </w:p>
          <w:p w14:paraId="07714A66" w14:textId="2CDEA88A" w:rsidR="00055E48" w:rsidRPr="00C37011" w:rsidDel="000669F9" w:rsidRDefault="00055E48" w:rsidP="00DC77A1">
            <w:pPr>
              <w:pStyle w:val="Tablelevel2"/>
              <w:rPr>
                <w:ins w:id="5765" w:author="Jillian Carson-Jackson" w:date="2020-12-27T16:41:00Z"/>
                <w:del w:id="5766" w:author="Abercrombie, Kerrie" w:date="2021-01-22T11:44:00Z"/>
                <w:rFonts w:ascii="Calibri" w:hAnsi="Calibri"/>
                <w:sz w:val="22"/>
                <w:szCs w:val="22"/>
              </w:rPr>
            </w:pPr>
            <w:ins w:id="5767" w:author="Jillian Carson-Jackson" w:date="2020-12-27T16:41:00Z">
              <w:del w:id="5768" w:author="Abercrombie, Kerrie" w:date="2021-01-22T11:44:00Z">
                <w:r w:rsidRPr="00C37011" w:rsidDel="000669F9">
                  <w:rPr>
                    <w:rFonts w:ascii="Calibri" w:hAnsi="Calibri"/>
                    <w:sz w:val="22"/>
                    <w:szCs w:val="22"/>
                  </w:rPr>
                  <w:delText>Reading-back received message</w:delText>
                </w:r>
              </w:del>
            </w:ins>
          </w:p>
          <w:p w14:paraId="203FED85" w14:textId="74F4943D" w:rsidR="00055E48" w:rsidRPr="00C37011" w:rsidDel="000669F9" w:rsidRDefault="00055E48" w:rsidP="00DC77A1">
            <w:pPr>
              <w:pStyle w:val="Tablelevel2"/>
              <w:rPr>
                <w:ins w:id="5769" w:author="Jillian Carson-Jackson" w:date="2020-12-27T16:41:00Z"/>
                <w:del w:id="5770" w:author="Abercrombie, Kerrie" w:date="2021-01-22T11:44:00Z"/>
                <w:rFonts w:ascii="Calibri" w:hAnsi="Calibri"/>
                <w:sz w:val="22"/>
                <w:szCs w:val="22"/>
              </w:rPr>
            </w:pPr>
            <w:ins w:id="5771" w:author="Jillian Carson-Jackson" w:date="2020-12-27T16:41:00Z">
              <w:del w:id="5772" w:author="Abercrombie, Kerrie" w:date="2021-01-22T11:44:00Z">
                <w:r w:rsidRPr="00C37011" w:rsidDel="000669F9">
                  <w:rPr>
                    <w:rFonts w:ascii="Calibri" w:hAnsi="Calibri"/>
                    <w:sz w:val="22"/>
                    <w:szCs w:val="22"/>
                  </w:rPr>
                  <w:delText>Breaking message into smaller components</w:delText>
                </w:r>
              </w:del>
            </w:ins>
          </w:p>
          <w:p w14:paraId="4F87BF36" w14:textId="0D990039" w:rsidR="00055E48" w:rsidRPr="00C37011" w:rsidRDefault="00055E48" w:rsidP="00DC77A1">
            <w:pPr>
              <w:pStyle w:val="Tablelevel2"/>
              <w:rPr>
                <w:ins w:id="5773" w:author="Jillian Carson-Jackson" w:date="2020-12-27T16:41:00Z"/>
                <w:rFonts w:ascii="Calibri" w:hAnsi="Calibri"/>
                <w:sz w:val="22"/>
                <w:szCs w:val="22"/>
              </w:rPr>
            </w:pPr>
            <w:ins w:id="5774" w:author="Jillian Carson-Jackson" w:date="2020-12-27T16:41:00Z">
              <w:del w:id="5775" w:author="Abercrombie, Kerrie" w:date="2021-01-22T11:44:00Z">
                <w:r w:rsidRPr="00C37011" w:rsidDel="000669F9">
                  <w:rPr>
                    <w:rFonts w:ascii="Calibri" w:hAnsi="Calibri"/>
                    <w:sz w:val="22"/>
                    <w:szCs w:val="22"/>
                  </w:rPr>
                  <w:delText>Rephrasing message</w:delText>
                </w:r>
              </w:del>
            </w:ins>
            <w:commentRangeEnd w:id="5762"/>
            <w:del w:id="5776" w:author="Abercrombie, Kerrie" w:date="2021-01-22T11:44:00Z">
              <w:r w:rsidR="000669F9" w:rsidRPr="00C37011" w:rsidDel="000669F9">
                <w:rPr>
                  <w:rStyle w:val="CommentReference"/>
                  <w:rFonts w:asciiTheme="minorHAnsi" w:eastAsiaTheme="minorHAnsi" w:hAnsiTheme="minorHAnsi"/>
                </w:rPr>
                <w:commentReference w:id="5762"/>
              </w:r>
            </w:del>
          </w:p>
        </w:tc>
        <w:tc>
          <w:tcPr>
            <w:tcW w:w="2552" w:type="dxa"/>
          </w:tcPr>
          <w:p w14:paraId="25BF67CA" w14:textId="77777777" w:rsidR="00055E48" w:rsidRPr="00CD1A5B" w:rsidRDefault="00055E48" w:rsidP="00DC77A1">
            <w:pPr>
              <w:pStyle w:val="Tablelevel1bold"/>
              <w:jc w:val="center"/>
              <w:rPr>
                <w:ins w:id="5777" w:author="Jillian Carson-Jackson" w:date="2020-12-27T16:41:00Z"/>
                <w:rFonts w:ascii="Calibri" w:hAnsi="Calibri"/>
                <w:b w:val="0"/>
                <w:sz w:val="22"/>
                <w:szCs w:val="22"/>
              </w:rPr>
            </w:pPr>
          </w:p>
          <w:p w14:paraId="3AFD7CCF" w14:textId="77777777" w:rsidR="00055E48" w:rsidRPr="00CD1A5B" w:rsidRDefault="00055E48" w:rsidP="00DC77A1">
            <w:pPr>
              <w:pStyle w:val="Tablelevel1bold"/>
              <w:jc w:val="center"/>
              <w:rPr>
                <w:ins w:id="5778" w:author="Jillian Carson-Jackson" w:date="2020-12-27T16:41:00Z"/>
                <w:rFonts w:ascii="Calibri" w:hAnsi="Calibri"/>
                <w:b w:val="0"/>
                <w:sz w:val="22"/>
                <w:szCs w:val="22"/>
              </w:rPr>
            </w:pPr>
          </w:p>
        </w:tc>
        <w:tc>
          <w:tcPr>
            <w:tcW w:w="3260" w:type="dxa"/>
          </w:tcPr>
          <w:p w14:paraId="29A9F588" w14:textId="77777777" w:rsidR="00055E48" w:rsidRPr="00CD1A5B" w:rsidRDefault="00055E48" w:rsidP="00DC77A1">
            <w:pPr>
              <w:pStyle w:val="BodyText"/>
              <w:rPr>
                <w:ins w:id="5779" w:author="Jillian Carson-Jackson" w:date="2020-12-27T16:41:00Z"/>
                <w:rFonts w:ascii="Calibri" w:hAnsi="Calibri"/>
                <w:szCs w:val="22"/>
              </w:rPr>
            </w:pPr>
          </w:p>
        </w:tc>
      </w:tr>
      <w:tr w:rsidR="00055E48" w:rsidRPr="00CD1A5B" w14:paraId="762C5E34" w14:textId="77777777" w:rsidTr="00DC77A1">
        <w:trPr>
          <w:cantSplit/>
          <w:trHeight w:val="1240"/>
          <w:jc w:val="center"/>
          <w:ins w:id="5780" w:author="Jillian Carson-Jackson" w:date="2020-12-27T16:41:00Z"/>
        </w:trPr>
        <w:tc>
          <w:tcPr>
            <w:tcW w:w="8755" w:type="dxa"/>
          </w:tcPr>
          <w:p w14:paraId="5BBC626B" w14:textId="77777777" w:rsidR="00055E48" w:rsidRPr="00C37011" w:rsidRDefault="00055E48" w:rsidP="00DC77A1">
            <w:pPr>
              <w:pStyle w:val="Tablelevel1bold"/>
              <w:rPr>
                <w:ins w:id="5781" w:author="Jillian Carson-Jackson" w:date="2020-12-27T16:41:00Z"/>
                <w:rFonts w:ascii="Calibri" w:hAnsi="Calibri"/>
                <w:b w:val="0"/>
                <w:sz w:val="22"/>
                <w:szCs w:val="22"/>
              </w:rPr>
            </w:pPr>
            <w:ins w:id="5782" w:author="Jillian Carson-Jackson" w:date="2020-12-27T16:41:00Z">
              <w:r w:rsidRPr="00C37011">
                <w:rPr>
                  <w:rFonts w:ascii="Calibri" w:hAnsi="Calibri"/>
                  <w:b w:val="0"/>
                  <w:sz w:val="22"/>
                  <w:szCs w:val="22"/>
                </w:rPr>
                <w:t xml:space="preserve">Demonstrate </w:t>
              </w:r>
              <w:commentRangeStart w:id="5783"/>
              <w:r w:rsidRPr="00C37011">
                <w:rPr>
                  <w:rFonts w:ascii="Calibri" w:hAnsi="Calibri"/>
                  <w:b w:val="0"/>
                  <w:sz w:val="22"/>
                  <w:szCs w:val="22"/>
                </w:rPr>
                <w:t xml:space="preserve">verbal and non-verbal </w:t>
              </w:r>
            </w:ins>
            <w:commentRangeEnd w:id="5783"/>
            <w:r w:rsidR="00A70B6F" w:rsidRPr="00C37011">
              <w:rPr>
                <w:rStyle w:val="CommentReference"/>
                <w:rFonts w:asciiTheme="minorHAnsi" w:eastAsiaTheme="minorHAnsi" w:hAnsiTheme="minorHAnsi"/>
                <w:b w:val="0"/>
              </w:rPr>
              <w:commentReference w:id="5783"/>
            </w:r>
            <w:ins w:id="5784" w:author="Jillian Carson-Jackson" w:date="2020-12-27T16:41:00Z">
              <w:r w:rsidRPr="00C37011">
                <w:rPr>
                  <w:rFonts w:ascii="Calibri" w:hAnsi="Calibri"/>
                  <w:b w:val="0"/>
                  <w:sz w:val="22"/>
                  <w:szCs w:val="22"/>
                </w:rPr>
                <w:t>communications</w:t>
              </w:r>
            </w:ins>
          </w:p>
          <w:p w14:paraId="65187F41" w14:textId="77777777" w:rsidR="00055E48" w:rsidRPr="00C37011" w:rsidRDefault="00055E48" w:rsidP="00DC77A1">
            <w:pPr>
              <w:pStyle w:val="Tablelevel2"/>
              <w:rPr>
                <w:ins w:id="5785" w:author="Jillian Carson-Jackson" w:date="2020-12-27T16:41:00Z"/>
                <w:rFonts w:ascii="Calibri" w:hAnsi="Calibri"/>
                <w:sz w:val="22"/>
                <w:szCs w:val="22"/>
              </w:rPr>
            </w:pPr>
            <w:ins w:id="5786" w:author="Jillian Carson-Jackson" w:date="2020-12-27T16:41:00Z">
              <w:r w:rsidRPr="00C37011">
                <w:rPr>
                  <w:rFonts w:ascii="Calibri" w:hAnsi="Calibri"/>
                  <w:sz w:val="22"/>
                  <w:szCs w:val="22"/>
                </w:rPr>
                <w:t>Voice inflection</w:t>
              </w:r>
            </w:ins>
          </w:p>
          <w:p w14:paraId="77D6DF64" w14:textId="77777777" w:rsidR="00055E48" w:rsidRPr="00C37011" w:rsidRDefault="00055E48" w:rsidP="00DC77A1">
            <w:pPr>
              <w:pStyle w:val="Tablelevel2"/>
              <w:rPr>
                <w:ins w:id="5787" w:author="Jillian Carson-Jackson" w:date="2020-12-27T16:41:00Z"/>
                <w:rFonts w:ascii="Calibri" w:hAnsi="Calibri"/>
                <w:sz w:val="22"/>
                <w:szCs w:val="22"/>
              </w:rPr>
            </w:pPr>
            <w:ins w:id="5788" w:author="Jillian Carson-Jackson" w:date="2020-12-27T16:41:00Z">
              <w:r w:rsidRPr="00C37011">
                <w:rPr>
                  <w:rFonts w:ascii="Calibri" w:hAnsi="Calibri"/>
                  <w:sz w:val="22"/>
                  <w:szCs w:val="22"/>
                </w:rPr>
                <w:t>Non-verbal signals or symbols – internal</w:t>
              </w:r>
            </w:ins>
          </w:p>
          <w:p w14:paraId="0944E60F" w14:textId="77777777" w:rsidR="00055E48" w:rsidRPr="00C37011" w:rsidRDefault="00055E48" w:rsidP="00DC77A1">
            <w:pPr>
              <w:pStyle w:val="Tablelevel2"/>
              <w:rPr>
                <w:ins w:id="5789" w:author="Jillian Carson-Jackson" w:date="2020-12-27T16:41:00Z"/>
                <w:rFonts w:ascii="Calibri" w:hAnsi="Calibri"/>
                <w:sz w:val="22"/>
                <w:szCs w:val="22"/>
              </w:rPr>
            </w:pPr>
            <w:ins w:id="5790" w:author="Jillian Carson-Jackson" w:date="2020-12-27T16:41:00Z">
              <w:r w:rsidRPr="00C37011">
                <w:rPr>
                  <w:rFonts w:ascii="Calibri" w:hAnsi="Calibri"/>
                  <w:sz w:val="22"/>
                  <w:szCs w:val="22"/>
                </w:rPr>
                <w:t>Non-verbal signals or symbols – external</w:t>
              </w:r>
            </w:ins>
          </w:p>
        </w:tc>
        <w:tc>
          <w:tcPr>
            <w:tcW w:w="2552" w:type="dxa"/>
          </w:tcPr>
          <w:p w14:paraId="333A8220" w14:textId="77777777" w:rsidR="00055E48" w:rsidRPr="00CD1A5B" w:rsidRDefault="00055E48" w:rsidP="00DC77A1">
            <w:pPr>
              <w:pStyle w:val="Tablelevel1bold"/>
              <w:jc w:val="center"/>
              <w:rPr>
                <w:ins w:id="5791" w:author="Jillian Carson-Jackson" w:date="2020-12-27T16:41:00Z"/>
                <w:rFonts w:ascii="Calibri" w:hAnsi="Calibri"/>
                <w:b w:val="0"/>
                <w:sz w:val="22"/>
                <w:szCs w:val="22"/>
              </w:rPr>
            </w:pPr>
          </w:p>
        </w:tc>
        <w:tc>
          <w:tcPr>
            <w:tcW w:w="3260" w:type="dxa"/>
          </w:tcPr>
          <w:p w14:paraId="669ED3B3" w14:textId="77777777" w:rsidR="00055E48" w:rsidRPr="00CD1A5B" w:rsidRDefault="00055E48" w:rsidP="00DC77A1">
            <w:pPr>
              <w:pStyle w:val="BodyText"/>
              <w:rPr>
                <w:ins w:id="5792" w:author="Jillian Carson-Jackson" w:date="2020-12-27T16:41:00Z"/>
                <w:rFonts w:ascii="Calibri" w:hAnsi="Calibri"/>
                <w:szCs w:val="22"/>
              </w:rPr>
            </w:pPr>
          </w:p>
        </w:tc>
      </w:tr>
      <w:tr w:rsidR="00055E48" w:rsidRPr="00CD1A5B" w14:paraId="52F0B324" w14:textId="77777777" w:rsidTr="00DC77A1">
        <w:trPr>
          <w:cantSplit/>
          <w:trHeight w:hRule="exact" w:val="1859"/>
          <w:jc w:val="center"/>
          <w:ins w:id="5793" w:author="Jillian Carson-Jackson" w:date="2020-12-27T16:41:00Z"/>
        </w:trPr>
        <w:tc>
          <w:tcPr>
            <w:tcW w:w="8755" w:type="dxa"/>
          </w:tcPr>
          <w:p w14:paraId="1F26EB7A" w14:textId="3113A0E7" w:rsidR="00055E48" w:rsidRPr="00C37011" w:rsidDel="009C0CD9" w:rsidRDefault="00055E48" w:rsidP="00DC77A1">
            <w:pPr>
              <w:pStyle w:val="Tablelevel1bold"/>
              <w:rPr>
                <w:ins w:id="5794" w:author="Jillian Carson-Jackson" w:date="2020-12-27T16:41:00Z"/>
                <w:del w:id="5795" w:author="Abercrombie, Kerrie" w:date="2021-01-22T12:19:00Z"/>
                <w:rFonts w:ascii="Calibri" w:hAnsi="Calibri"/>
                <w:b w:val="0"/>
                <w:sz w:val="22"/>
                <w:szCs w:val="22"/>
              </w:rPr>
            </w:pPr>
            <w:ins w:id="5796" w:author="Jillian Carson-Jackson" w:date="2020-12-27T16:41:00Z">
              <w:del w:id="5797" w:author="Abercrombie, Kerrie" w:date="2021-01-22T12:19:00Z">
                <w:r w:rsidRPr="00C37011" w:rsidDel="009C0CD9">
                  <w:rPr>
                    <w:rFonts w:ascii="Calibri" w:hAnsi="Calibri"/>
                    <w:b w:val="0"/>
                    <w:sz w:val="22"/>
                    <w:szCs w:val="22"/>
                  </w:rPr>
                  <w:delText>Identify words that have multiple interpretations and could negatively impact communications</w:delText>
                </w:r>
              </w:del>
            </w:ins>
          </w:p>
          <w:p w14:paraId="33246117" w14:textId="59108C24" w:rsidR="00055E48" w:rsidRPr="00C37011" w:rsidDel="009C0CD9" w:rsidRDefault="00055E48" w:rsidP="00DC77A1">
            <w:pPr>
              <w:pStyle w:val="Tablelevel2"/>
              <w:rPr>
                <w:ins w:id="5798" w:author="Jillian Carson-Jackson" w:date="2020-12-27T16:41:00Z"/>
                <w:del w:id="5799" w:author="Abercrombie, Kerrie" w:date="2021-01-22T12:19:00Z"/>
                <w:rFonts w:ascii="Calibri" w:hAnsi="Calibri"/>
                <w:sz w:val="22"/>
                <w:szCs w:val="22"/>
              </w:rPr>
            </w:pPr>
            <w:ins w:id="5800" w:author="Jillian Carson-Jackson" w:date="2020-12-27T16:41:00Z">
              <w:del w:id="5801" w:author="Abercrombie, Kerrie" w:date="2021-01-22T12:19:00Z">
                <w:r w:rsidRPr="00C37011" w:rsidDel="009C0CD9">
                  <w:rPr>
                    <w:rFonts w:ascii="Calibri" w:hAnsi="Calibri"/>
                    <w:sz w:val="22"/>
                    <w:szCs w:val="22"/>
                  </w:rPr>
                  <w:delText>Language differences, both cultural and regionally</w:delText>
                </w:r>
              </w:del>
            </w:ins>
          </w:p>
          <w:p w14:paraId="15AD8AEC" w14:textId="6ADD3331" w:rsidR="00055E48" w:rsidRPr="00C37011" w:rsidDel="009C0CD9" w:rsidRDefault="00055E48" w:rsidP="00DC77A1">
            <w:pPr>
              <w:pStyle w:val="Tablelevel2"/>
              <w:rPr>
                <w:ins w:id="5802" w:author="Jillian Carson-Jackson" w:date="2020-12-27T16:41:00Z"/>
                <w:del w:id="5803" w:author="Abercrombie, Kerrie" w:date="2021-01-22T12:19:00Z"/>
                <w:rFonts w:ascii="Calibri" w:hAnsi="Calibri"/>
                <w:sz w:val="22"/>
                <w:szCs w:val="22"/>
              </w:rPr>
            </w:pPr>
            <w:ins w:id="5804" w:author="Jillian Carson-Jackson" w:date="2020-12-27T16:41:00Z">
              <w:del w:id="5805" w:author="Abercrombie, Kerrie" w:date="2021-01-22T12:19:00Z">
                <w:r w:rsidRPr="00C37011" w:rsidDel="009C0CD9">
                  <w:rPr>
                    <w:rFonts w:ascii="Calibri" w:hAnsi="Calibri"/>
                    <w:sz w:val="22"/>
                    <w:szCs w:val="22"/>
                  </w:rPr>
                  <w:delText>Alternative meanings of words</w:delText>
                </w:r>
              </w:del>
            </w:ins>
          </w:p>
          <w:p w14:paraId="3DB731DD" w14:textId="4301D124" w:rsidR="00055E48" w:rsidRPr="00C37011" w:rsidDel="009C0CD9" w:rsidRDefault="00055E48" w:rsidP="00DC77A1">
            <w:pPr>
              <w:pStyle w:val="Tablelevel2"/>
              <w:rPr>
                <w:ins w:id="5806" w:author="Jillian Carson-Jackson" w:date="2020-12-27T16:41:00Z"/>
                <w:del w:id="5807" w:author="Abercrombie, Kerrie" w:date="2021-01-22T12:19:00Z"/>
                <w:rFonts w:ascii="Calibri" w:hAnsi="Calibri"/>
                <w:sz w:val="22"/>
                <w:szCs w:val="22"/>
              </w:rPr>
            </w:pPr>
            <w:commentRangeStart w:id="5808"/>
            <w:ins w:id="5809" w:author="Jillian Carson-Jackson" w:date="2020-12-27T16:41:00Z">
              <w:del w:id="5810" w:author="Abercrombie, Kerrie" w:date="2021-01-22T12:19:00Z">
                <w:r w:rsidRPr="00C37011" w:rsidDel="009C0CD9">
                  <w:rPr>
                    <w:rFonts w:ascii="Calibri" w:hAnsi="Calibri"/>
                    <w:sz w:val="22"/>
                    <w:szCs w:val="22"/>
                  </w:rPr>
                  <w:delText>Cultural aspects in decision making processes – potential impacts</w:delText>
                </w:r>
              </w:del>
            </w:ins>
          </w:p>
          <w:p w14:paraId="3800B29E" w14:textId="6FA93CE3" w:rsidR="00055E48" w:rsidRPr="00C37011" w:rsidRDefault="00055E48" w:rsidP="00DC77A1">
            <w:pPr>
              <w:pStyle w:val="Tablelevel2"/>
              <w:rPr>
                <w:ins w:id="5811" w:author="Jillian Carson-Jackson" w:date="2020-12-27T16:41:00Z"/>
                <w:rFonts w:ascii="Calibri" w:hAnsi="Calibri"/>
                <w:sz w:val="22"/>
                <w:szCs w:val="22"/>
              </w:rPr>
            </w:pPr>
            <w:ins w:id="5812" w:author="Jillian Carson-Jackson" w:date="2020-12-27T16:41:00Z">
              <w:del w:id="5813" w:author="Abercrombie, Kerrie" w:date="2021-01-22T12:19:00Z">
                <w:r w:rsidRPr="00C37011" w:rsidDel="009C0CD9">
                  <w:rPr>
                    <w:rFonts w:ascii="Calibri" w:hAnsi="Calibri"/>
                    <w:sz w:val="22"/>
                    <w:szCs w:val="22"/>
                  </w:rPr>
                  <w:delText>Cultural aspects in understanding of messages – potential impacts</w:delText>
                </w:r>
              </w:del>
            </w:ins>
            <w:commentRangeEnd w:id="5808"/>
            <w:del w:id="5814" w:author="Abercrombie, Kerrie" w:date="2021-01-22T12:19:00Z">
              <w:r w:rsidR="00882CDD" w:rsidRPr="00C37011" w:rsidDel="009C0CD9">
                <w:rPr>
                  <w:rStyle w:val="CommentReference"/>
                  <w:rFonts w:asciiTheme="minorHAnsi" w:eastAsiaTheme="minorHAnsi" w:hAnsiTheme="minorHAnsi"/>
                </w:rPr>
                <w:commentReference w:id="5808"/>
              </w:r>
            </w:del>
          </w:p>
        </w:tc>
        <w:tc>
          <w:tcPr>
            <w:tcW w:w="2552" w:type="dxa"/>
          </w:tcPr>
          <w:p w14:paraId="0DD12E3E" w14:textId="77777777" w:rsidR="00055E48" w:rsidRPr="00CD1A5B" w:rsidRDefault="00055E48" w:rsidP="00DC77A1">
            <w:pPr>
              <w:pStyle w:val="Tablelevel1bold"/>
              <w:jc w:val="center"/>
              <w:rPr>
                <w:ins w:id="5815" w:author="Jillian Carson-Jackson" w:date="2020-12-27T16:41:00Z"/>
                <w:rFonts w:ascii="Calibri" w:hAnsi="Calibri"/>
                <w:b w:val="0"/>
                <w:sz w:val="22"/>
                <w:szCs w:val="22"/>
              </w:rPr>
            </w:pPr>
          </w:p>
        </w:tc>
        <w:tc>
          <w:tcPr>
            <w:tcW w:w="3260" w:type="dxa"/>
          </w:tcPr>
          <w:p w14:paraId="2CE7C802" w14:textId="77777777" w:rsidR="00055E48" w:rsidRPr="00CD1A5B" w:rsidRDefault="00055E48" w:rsidP="00DC77A1">
            <w:pPr>
              <w:pStyle w:val="BodyText"/>
              <w:rPr>
                <w:ins w:id="5816" w:author="Jillian Carson-Jackson" w:date="2020-12-27T16:41:00Z"/>
                <w:rFonts w:ascii="Calibri" w:hAnsi="Calibri"/>
                <w:szCs w:val="22"/>
              </w:rPr>
            </w:pPr>
          </w:p>
        </w:tc>
      </w:tr>
    </w:tbl>
    <w:p w14:paraId="771551AE" w14:textId="77777777" w:rsidR="00055E48" w:rsidRDefault="00055E48" w:rsidP="00055E48">
      <w:pPr>
        <w:rPr>
          <w:ins w:id="5817" w:author="Jillian Carson-Jackson" w:date="2020-12-27T16:41:00Z"/>
        </w:rPr>
      </w:pPr>
      <w:ins w:id="5818" w:author="Jillian Carson-Jackson" w:date="2020-12-27T16:41:00Z">
        <w:r>
          <w:rPr>
            <w:b/>
          </w:rPr>
          <w:br w:type="page"/>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gridCol w:w="2552"/>
        <w:gridCol w:w="3260"/>
      </w:tblGrid>
      <w:tr w:rsidR="00055E48" w:rsidRPr="00CD1A5B" w14:paraId="219E6F87" w14:textId="77777777" w:rsidTr="00DC77A1">
        <w:trPr>
          <w:cantSplit/>
          <w:tblHeader/>
          <w:jc w:val="center"/>
          <w:ins w:id="5819" w:author="Jillian Carson-Jackson" w:date="2020-12-27T16:41:00Z"/>
        </w:trPr>
        <w:tc>
          <w:tcPr>
            <w:tcW w:w="8755" w:type="dxa"/>
            <w:tcBorders>
              <w:bottom w:val="single" w:sz="12" w:space="0" w:color="auto"/>
            </w:tcBorders>
            <w:vAlign w:val="center"/>
          </w:tcPr>
          <w:p w14:paraId="07EB65BE" w14:textId="77777777" w:rsidR="00055E48" w:rsidRPr="00CD1A5B" w:rsidRDefault="00055E48" w:rsidP="00DC77A1">
            <w:pPr>
              <w:pStyle w:val="Tableheading"/>
              <w:rPr>
                <w:ins w:id="5820" w:author="Jillian Carson-Jackson" w:date="2020-12-27T16:41:00Z"/>
              </w:rPr>
            </w:pPr>
            <w:ins w:id="5821" w:author="Jillian Carson-Jackson" w:date="2020-12-27T16:41:00Z">
              <w:r w:rsidRPr="00CD1A5B">
                <w:t>Subjects / Learning Objectives</w:t>
              </w:r>
            </w:ins>
          </w:p>
        </w:tc>
        <w:tc>
          <w:tcPr>
            <w:tcW w:w="2552" w:type="dxa"/>
            <w:tcBorders>
              <w:bottom w:val="single" w:sz="12" w:space="0" w:color="auto"/>
            </w:tcBorders>
            <w:vAlign w:val="center"/>
          </w:tcPr>
          <w:p w14:paraId="6CAAE24B" w14:textId="77777777" w:rsidR="00055E48" w:rsidRPr="00CD1A5B" w:rsidRDefault="00055E48" w:rsidP="00DC77A1">
            <w:pPr>
              <w:pStyle w:val="Tableheading"/>
              <w:rPr>
                <w:ins w:id="5822" w:author="Jillian Carson-Jackson" w:date="2020-12-27T16:41:00Z"/>
              </w:rPr>
            </w:pPr>
            <w:ins w:id="5823" w:author="Jillian Carson-Jackson" w:date="2020-12-27T16:41:00Z">
              <w:r w:rsidRPr="00CD1A5B">
                <w:t>Reference</w:t>
              </w:r>
            </w:ins>
          </w:p>
        </w:tc>
        <w:tc>
          <w:tcPr>
            <w:tcW w:w="3260" w:type="dxa"/>
            <w:tcBorders>
              <w:bottom w:val="single" w:sz="12" w:space="0" w:color="auto"/>
            </w:tcBorders>
            <w:vAlign w:val="center"/>
          </w:tcPr>
          <w:p w14:paraId="72B840E4" w14:textId="77777777" w:rsidR="00055E48" w:rsidRPr="00CD1A5B" w:rsidRDefault="00055E48" w:rsidP="00DC77A1">
            <w:pPr>
              <w:pStyle w:val="Tableheading"/>
              <w:rPr>
                <w:ins w:id="5824" w:author="Jillian Carson-Jackson" w:date="2020-12-27T16:41:00Z"/>
              </w:rPr>
            </w:pPr>
            <w:ins w:id="5825" w:author="Jillian Carson-Jackson" w:date="2020-12-27T16:41:00Z">
              <w:r w:rsidRPr="00CD1A5B">
                <w:t>Teaching Aid</w:t>
              </w:r>
            </w:ins>
          </w:p>
        </w:tc>
      </w:tr>
      <w:tr w:rsidR="00055E48" w:rsidRPr="00CD1A5B" w14:paraId="05B8B293" w14:textId="77777777" w:rsidTr="00DC77A1">
        <w:trPr>
          <w:cantSplit/>
          <w:trHeight w:hRule="exact" w:val="527"/>
          <w:jc w:val="center"/>
          <w:ins w:id="5826" w:author="Jillian Carson-Jackson" w:date="2020-12-27T16:41:00Z"/>
        </w:trPr>
        <w:tc>
          <w:tcPr>
            <w:tcW w:w="8755" w:type="dxa"/>
            <w:vAlign w:val="center"/>
          </w:tcPr>
          <w:p w14:paraId="56295BE4" w14:textId="77777777" w:rsidR="00055E48" w:rsidRPr="00C37011" w:rsidRDefault="00055E48" w:rsidP="00DC77A1">
            <w:pPr>
              <w:pStyle w:val="Tablelevel1bold"/>
              <w:rPr>
                <w:ins w:id="5827" w:author="Jillian Carson-Jackson" w:date="2020-12-27T16:41:00Z"/>
                <w:rFonts w:ascii="Calibri" w:hAnsi="Calibri"/>
                <w:sz w:val="22"/>
                <w:szCs w:val="22"/>
              </w:rPr>
            </w:pPr>
            <w:ins w:id="5828" w:author="Jillian Carson-Jackson" w:date="2020-12-27T16:41:00Z">
              <w:r w:rsidRPr="00C37011">
                <w:rPr>
                  <w:rFonts w:ascii="Calibri" w:hAnsi="Calibri"/>
                  <w:sz w:val="22"/>
                  <w:szCs w:val="22"/>
                </w:rPr>
                <w:t>Communications</w:t>
              </w:r>
            </w:ins>
          </w:p>
        </w:tc>
        <w:tc>
          <w:tcPr>
            <w:tcW w:w="2552" w:type="dxa"/>
            <w:vAlign w:val="center"/>
          </w:tcPr>
          <w:p w14:paraId="0BB72F78" w14:textId="77777777" w:rsidR="00055E48" w:rsidRPr="00CD1A5B" w:rsidRDefault="00055E48" w:rsidP="00DC77A1">
            <w:pPr>
              <w:pStyle w:val="Tablelevel1bold"/>
              <w:rPr>
                <w:ins w:id="5829" w:author="Jillian Carson-Jackson" w:date="2020-12-27T16:41:00Z"/>
                <w:rFonts w:ascii="Calibri" w:hAnsi="Calibri"/>
                <w:sz w:val="22"/>
                <w:szCs w:val="22"/>
              </w:rPr>
            </w:pPr>
          </w:p>
        </w:tc>
        <w:tc>
          <w:tcPr>
            <w:tcW w:w="3260" w:type="dxa"/>
            <w:vAlign w:val="center"/>
          </w:tcPr>
          <w:p w14:paraId="0DA4C8D1" w14:textId="77777777" w:rsidR="00055E48" w:rsidRPr="00CD1A5B" w:rsidRDefault="00055E48" w:rsidP="00DC77A1">
            <w:pPr>
              <w:pStyle w:val="BodyText"/>
              <w:rPr>
                <w:ins w:id="5830" w:author="Jillian Carson-Jackson" w:date="2020-12-27T16:41:00Z"/>
                <w:rFonts w:ascii="Calibri" w:hAnsi="Calibri"/>
                <w:b/>
                <w:szCs w:val="22"/>
              </w:rPr>
            </w:pPr>
          </w:p>
        </w:tc>
      </w:tr>
      <w:tr w:rsidR="00055E48" w:rsidRPr="00CD1A5B" w14:paraId="5823B904" w14:textId="77777777" w:rsidTr="00DC77A1">
        <w:trPr>
          <w:cantSplit/>
          <w:jc w:val="center"/>
          <w:ins w:id="5831" w:author="Jillian Carson-Jackson" w:date="2020-12-27T16:41:00Z"/>
        </w:trPr>
        <w:tc>
          <w:tcPr>
            <w:tcW w:w="8755" w:type="dxa"/>
          </w:tcPr>
          <w:p w14:paraId="19A7712B" w14:textId="77777777" w:rsidR="00055E48" w:rsidRPr="00C37011" w:rsidRDefault="00055E48" w:rsidP="00DC77A1">
            <w:pPr>
              <w:pStyle w:val="Tablelevel1bold"/>
              <w:rPr>
                <w:ins w:id="5832" w:author="Jillian Carson-Jackson" w:date="2020-12-27T16:41:00Z"/>
                <w:rFonts w:ascii="Calibri" w:hAnsi="Calibri"/>
                <w:b w:val="0"/>
                <w:sz w:val="22"/>
                <w:szCs w:val="22"/>
              </w:rPr>
            </w:pPr>
            <w:ins w:id="5833" w:author="Jillian Carson-Jackson" w:date="2020-12-27T16:41:00Z">
              <w:r w:rsidRPr="00C37011">
                <w:rPr>
                  <w:rFonts w:ascii="Calibri" w:hAnsi="Calibri"/>
                  <w:b w:val="0"/>
                  <w:sz w:val="22"/>
                  <w:szCs w:val="22"/>
                </w:rPr>
                <w:t xml:space="preserve">Demonstrate and </w:t>
              </w:r>
              <w:commentRangeStart w:id="5834"/>
              <w:r w:rsidRPr="00C37011">
                <w:rPr>
                  <w:rFonts w:ascii="Calibri" w:hAnsi="Calibri"/>
                  <w:b w:val="0"/>
                  <w:sz w:val="22"/>
                  <w:szCs w:val="22"/>
                </w:rPr>
                <w:t>explain</w:t>
              </w:r>
            </w:ins>
            <w:commentRangeEnd w:id="5834"/>
            <w:r w:rsidR="009C0CD9" w:rsidRPr="00C37011">
              <w:rPr>
                <w:rStyle w:val="CommentReference"/>
                <w:rFonts w:asciiTheme="minorHAnsi" w:eastAsiaTheme="minorHAnsi" w:hAnsiTheme="minorHAnsi"/>
                <w:b w:val="0"/>
              </w:rPr>
              <w:commentReference w:id="5834"/>
            </w:r>
            <w:ins w:id="5835" w:author="Jillian Carson-Jackson" w:date="2020-12-27T16:41:00Z">
              <w:r w:rsidRPr="00C37011">
                <w:rPr>
                  <w:rFonts w:ascii="Calibri" w:hAnsi="Calibri"/>
                  <w:b w:val="0"/>
                  <w:sz w:val="22"/>
                  <w:szCs w:val="22"/>
                </w:rPr>
                <w:t xml:space="preserve"> data collection</w:t>
              </w:r>
            </w:ins>
          </w:p>
          <w:p w14:paraId="47AD4833" w14:textId="77777777" w:rsidR="00055E48" w:rsidRPr="00C37011" w:rsidRDefault="00055E48" w:rsidP="00DC77A1">
            <w:pPr>
              <w:pStyle w:val="Tablelevel2"/>
              <w:rPr>
                <w:ins w:id="5836" w:author="Jillian Carson-Jackson" w:date="2020-12-27T16:41:00Z"/>
                <w:rFonts w:ascii="Calibri" w:hAnsi="Calibri"/>
                <w:sz w:val="22"/>
                <w:szCs w:val="22"/>
              </w:rPr>
            </w:pPr>
            <w:ins w:id="5837" w:author="Jillian Carson-Jackson" w:date="2020-12-27T16:41:00Z">
              <w:r w:rsidRPr="00C37011">
                <w:rPr>
                  <w:rFonts w:ascii="Calibri" w:hAnsi="Calibri"/>
                  <w:sz w:val="22"/>
                  <w:szCs w:val="22"/>
                </w:rPr>
                <w:t>Formal messages - ship reporting</w:t>
              </w:r>
            </w:ins>
          </w:p>
          <w:p w14:paraId="5DB7B49A" w14:textId="77777777" w:rsidR="00055E48" w:rsidRPr="00C37011" w:rsidRDefault="00055E48" w:rsidP="00DC77A1">
            <w:pPr>
              <w:pStyle w:val="Tablelevel3"/>
              <w:rPr>
                <w:ins w:id="5838" w:author="Jillian Carson-Jackson" w:date="2020-12-27T16:41:00Z"/>
                <w:rFonts w:ascii="Calibri" w:hAnsi="Calibri"/>
                <w:sz w:val="22"/>
                <w:szCs w:val="22"/>
              </w:rPr>
            </w:pPr>
            <w:ins w:id="5839" w:author="Jillian Carson-Jackson" w:date="2020-12-27T16:41:00Z">
              <w:r w:rsidRPr="00C37011">
                <w:rPr>
                  <w:rFonts w:ascii="Calibri" w:hAnsi="Calibri"/>
                  <w:sz w:val="22"/>
                  <w:szCs w:val="22"/>
                </w:rPr>
                <w:t>Ship-ship</w:t>
              </w:r>
            </w:ins>
          </w:p>
          <w:p w14:paraId="6B985D3F" w14:textId="77777777" w:rsidR="00055E48" w:rsidRPr="00C37011" w:rsidRDefault="00055E48" w:rsidP="00DC77A1">
            <w:pPr>
              <w:pStyle w:val="Tablelevel3"/>
              <w:rPr>
                <w:ins w:id="5840" w:author="Jillian Carson-Jackson" w:date="2020-12-27T16:41:00Z"/>
                <w:rFonts w:ascii="Calibri" w:hAnsi="Calibri"/>
                <w:sz w:val="22"/>
                <w:szCs w:val="22"/>
              </w:rPr>
            </w:pPr>
            <w:ins w:id="5841" w:author="Jillian Carson-Jackson" w:date="2020-12-27T16:41:00Z">
              <w:r w:rsidRPr="00C37011">
                <w:rPr>
                  <w:rFonts w:ascii="Calibri" w:hAnsi="Calibri"/>
                  <w:sz w:val="22"/>
                  <w:szCs w:val="22"/>
                </w:rPr>
                <w:t>Ship-shore</w:t>
              </w:r>
            </w:ins>
          </w:p>
          <w:p w14:paraId="4F3E29E7" w14:textId="77777777" w:rsidR="00055E48" w:rsidRPr="00C37011" w:rsidRDefault="00055E48" w:rsidP="00DC77A1">
            <w:pPr>
              <w:pStyle w:val="Tablelevel3"/>
              <w:tabs>
                <w:tab w:val="left" w:pos="6863"/>
              </w:tabs>
              <w:rPr>
                <w:ins w:id="5842" w:author="Jillian Carson-Jackson" w:date="2020-12-27T16:41:00Z"/>
                <w:rFonts w:ascii="Calibri" w:hAnsi="Calibri"/>
                <w:sz w:val="22"/>
                <w:szCs w:val="22"/>
              </w:rPr>
            </w:pPr>
            <w:ins w:id="5843" w:author="Jillian Carson-Jackson" w:date="2020-12-27T16:41:00Z">
              <w:r w:rsidRPr="00C37011">
                <w:rPr>
                  <w:rFonts w:ascii="Calibri" w:hAnsi="Calibri"/>
                  <w:sz w:val="22"/>
                  <w:szCs w:val="22"/>
                </w:rPr>
                <w:t>Shore-ship</w:t>
              </w:r>
            </w:ins>
          </w:p>
          <w:p w14:paraId="1EDA720A" w14:textId="77777777" w:rsidR="00055E48" w:rsidRPr="00C37011" w:rsidRDefault="00055E48" w:rsidP="00DC77A1">
            <w:pPr>
              <w:pStyle w:val="Tablelevel3"/>
              <w:rPr>
                <w:ins w:id="5844" w:author="Jillian Carson-Jackson" w:date="2020-12-27T16:41:00Z"/>
                <w:rFonts w:ascii="Calibri" w:hAnsi="Calibri"/>
                <w:sz w:val="22"/>
                <w:szCs w:val="22"/>
              </w:rPr>
            </w:pPr>
            <w:ins w:id="5845" w:author="Jillian Carson-Jackson" w:date="2020-12-27T16:41:00Z">
              <w:r w:rsidRPr="00C37011">
                <w:rPr>
                  <w:rFonts w:ascii="Calibri" w:hAnsi="Calibri"/>
                  <w:sz w:val="22"/>
                  <w:szCs w:val="22"/>
                </w:rPr>
                <w:t>Shore-shore</w:t>
              </w:r>
            </w:ins>
          </w:p>
          <w:p w14:paraId="3D55AB6C" w14:textId="77777777" w:rsidR="00055E48" w:rsidRPr="00C37011" w:rsidRDefault="00055E48" w:rsidP="00DC77A1">
            <w:pPr>
              <w:pStyle w:val="Tablelevel2"/>
              <w:rPr>
                <w:ins w:id="5846" w:author="Jillian Carson-Jackson" w:date="2020-12-27T16:41:00Z"/>
                <w:rFonts w:ascii="Calibri" w:hAnsi="Calibri"/>
                <w:sz w:val="22"/>
                <w:szCs w:val="22"/>
              </w:rPr>
            </w:pPr>
            <w:ins w:id="5847" w:author="Jillian Carson-Jackson" w:date="2020-12-27T16:41:00Z">
              <w:r w:rsidRPr="00C37011">
                <w:rPr>
                  <w:rFonts w:ascii="Calibri" w:hAnsi="Calibri"/>
                  <w:sz w:val="22"/>
                  <w:szCs w:val="22"/>
                </w:rPr>
                <w:t>Electronic data exchange</w:t>
              </w:r>
            </w:ins>
          </w:p>
          <w:p w14:paraId="1A9E1425" w14:textId="77777777" w:rsidR="00055E48" w:rsidRPr="00C37011" w:rsidRDefault="00055E48" w:rsidP="00DC77A1">
            <w:pPr>
              <w:pStyle w:val="Tablelevel3"/>
              <w:rPr>
                <w:ins w:id="5848" w:author="Jillian Carson-Jackson" w:date="2020-12-27T16:41:00Z"/>
                <w:rFonts w:ascii="Calibri" w:hAnsi="Calibri"/>
                <w:sz w:val="22"/>
                <w:szCs w:val="22"/>
              </w:rPr>
            </w:pPr>
            <w:ins w:id="5849" w:author="Jillian Carson-Jackson" w:date="2020-12-27T16:41:00Z">
              <w:r w:rsidRPr="00C37011">
                <w:rPr>
                  <w:rFonts w:ascii="Calibri" w:hAnsi="Calibri"/>
                  <w:sz w:val="22"/>
                  <w:szCs w:val="22"/>
                </w:rPr>
                <w:t>Ship-ship</w:t>
              </w:r>
            </w:ins>
          </w:p>
          <w:p w14:paraId="3D7794FA" w14:textId="77777777" w:rsidR="00055E48" w:rsidRPr="00C37011" w:rsidRDefault="00055E48" w:rsidP="00DC77A1">
            <w:pPr>
              <w:pStyle w:val="Tablelevel3"/>
              <w:rPr>
                <w:ins w:id="5850" w:author="Jillian Carson-Jackson" w:date="2020-12-27T16:41:00Z"/>
                <w:rFonts w:ascii="Calibri" w:hAnsi="Calibri"/>
                <w:sz w:val="22"/>
                <w:szCs w:val="22"/>
              </w:rPr>
            </w:pPr>
            <w:ins w:id="5851" w:author="Jillian Carson-Jackson" w:date="2020-12-27T16:41:00Z">
              <w:r w:rsidRPr="00C37011">
                <w:rPr>
                  <w:rFonts w:ascii="Calibri" w:hAnsi="Calibri"/>
                  <w:sz w:val="22"/>
                  <w:szCs w:val="22"/>
                </w:rPr>
                <w:t>Ship-shore</w:t>
              </w:r>
            </w:ins>
          </w:p>
          <w:p w14:paraId="2F9B03E0" w14:textId="77777777" w:rsidR="00055E48" w:rsidRPr="00C37011" w:rsidRDefault="00055E48" w:rsidP="00DC77A1">
            <w:pPr>
              <w:pStyle w:val="Tablelevel3"/>
              <w:rPr>
                <w:ins w:id="5852" w:author="Jillian Carson-Jackson" w:date="2020-12-27T16:41:00Z"/>
                <w:rFonts w:ascii="Calibri" w:hAnsi="Calibri"/>
                <w:sz w:val="22"/>
                <w:szCs w:val="22"/>
              </w:rPr>
            </w:pPr>
            <w:ins w:id="5853" w:author="Jillian Carson-Jackson" w:date="2020-12-27T16:41:00Z">
              <w:r w:rsidRPr="00C37011">
                <w:rPr>
                  <w:rFonts w:ascii="Calibri" w:hAnsi="Calibri"/>
                  <w:sz w:val="22"/>
                  <w:szCs w:val="22"/>
                </w:rPr>
                <w:t>Shore-ship</w:t>
              </w:r>
            </w:ins>
          </w:p>
          <w:p w14:paraId="68F08608" w14:textId="77777777" w:rsidR="00055E48" w:rsidRPr="00C37011" w:rsidRDefault="00055E48" w:rsidP="00DC77A1">
            <w:pPr>
              <w:pStyle w:val="Tablelevel3"/>
              <w:rPr>
                <w:ins w:id="5854" w:author="Jillian Carson-Jackson" w:date="2020-12-27T16:41:00Z"/>
                <w:rFonts w:ascii="Calibri" w:hAnsi="Calibri"/>
                <w:sz w:val="22"/>
                <w:szCs w:val="22"/>
              </w:rPr>
            </w:pPr>
            <w:ins w:id="5855" w:author="Jillian Carson-Jackson" w:date="2020-12-27T16:41:00Z">
              <w:r w:rsidRPr="00C37011">
                <w:rPr>
                  <w:rFonts w:ascii="Calibri" w:hAnsi="Calibri"/>
                  <w:sz w:val="22"/>
                  <w:szCs w:val="22"/>
                </w:rPr>
                <w:t>Shore-shore</w:t>
              </w:r>
            </w:ins>
          </w:p>
        </w:tc>
        <w:tc>
          <w:tcPr>
            <w:tcW w:w="2552" w:type="dxa"/>
          </w:tcPr>
          <w:p w14:paraId="6E52E30E" w14:textId="77777777" w:rsidR="00055E48" w:rsidRPr="00CD1A5B" w:rsidRDefault="00055E48" w:rsidP="00DC77A1">
            <w:pPr>
              <w:pStyle w:val="Tablelevel1bold"/>
              <w:jc w:val="center"/>
              <w:rPr>
                <w:ins w:id="5856" w:author="Jillian Carson-Jackson" w:date="2020-12-27T16:41:00Z"/>
                <w:rFonts w:ascii="Calibri" w:hAnsi="Calibri"/>
                <w:sz w:val="22"/>
                <w:szCs w:val="22"/>
              </w:rPr>
            </w:pPr>
            <w:ins w:id="5857" w:author="Jillian Carson-Jackson" w:date="2020-12-27T16:41:00Z">
              <w:r w:rsidRPr="00CD1A5B">
                <w:rPr>
                  <w:rFonts w:ascii="Calibri" w:hAnsi="Calibri"/>
                  <w:b w:val="0"/>
                  <w:sz w:val="22"/>
                  <w:szCs w:val="22"/>
                </w:rPr>
                <w:t>R2, R3, R16, R28, R35, R37, R41</w:t>
              </w:r>
            </w:ins>
          </w:p>
        </w:tc>
        <w:tc>
          <w:tcPr>
            <w:tcW w:w="3260" w:type="dxa"/>
          </w:tcPr>
          <w:p w14:paraId="7CDD7D7A" w14:textId="77777777" w:rsidR="00055E48" w:rsidRPr="00CD1A5B" w:rsidRDefault="00055E48" w:rsidP="00DC77A1">
            <w:pPr>
              <w:pStyle w:val="BodyText"/>
              <w:rPr>
                <w:ins w:id="5858" w:author="Jillian Carson-Jackson" w:date="2020-12-27T16:41:00Z"/>
                <w:rFonts w:ascii="Calibri" w:hAnsi="Calibri"/>
                <w:szCs w:val="22"/>
              </w:rPr>
            </w:pPr>
            <w:ins w:id="5859" w:author="Jillian Carson-Jackson" w:date="2020-12-27T16:41:00Z">
              <w:r w:rsidRPr="00CD1A5B">
                <w:rPr>
                  <w:rFonts w:ascii="Calibri" w:hAnsi="Calibri"/>
                  <w:szCs w:val="22"/>
                </w:rPr>
                <w:t>A6 and A7 for documented case studies.</w:t>
              </w:r>
            </w:ins>
          </w:p>
        </w:tc>
      </w:tr>
      <w:tr w:rsidR="00055E48" w:rsidRPr="00CD1A5B" w14:paraId="6EE21089" w14:textId="77777777" w:rsidTr="00DC77A1">
        <w:trPr>
          <w:cantSplit/>
          <w:trHeight w:val="1880"/>
          <w:jc w:val="center"/>
          <w:ins w:id="5860" w:author="Jillian Carson-Jackson" w:date="2020-12-27T16:41:00Z"/>
        </w:trPr>
        <w:tc>
          <w:tcPr>
            <w:tcW w:w="8755" w:type="dxa"/>
          </w:tcPr>
          <w:p w14:paraId="6D7DA67E" w14:textId="77777777" w:rsidR="00055E48" w:rsidRPr="00C37011" w:rsidRDefault="00055E48" w:rsidP="00DC77A1">
            <w:pPr>
              <w:pStyle w:val="Tablelevel1bold"/>
              <w:rPr>
                <w:ins w:id="5861" w:author="Jillian Carson-Jackson" w:date="2020-12-27T16:41:00Z"/>
                <w:rFonts w:ascii="Calibri" w:hAnsi="Calibri"/>
                <w:b w:val="0"/>
                <w:sz w:val="22"/>
                <w:szCs w:val="22"/>
              </w:rPr>
            </w:pPr>
            <w:ins w:id="5862" w:author="Jillian Carson-Jackson" w:date="2020-12-27T16:41:00Z">
              <w:r w:rsidRPr="00C37011">
                <w:rPr>
                  <w:rFonts w:ascii="Calibri" w:hAnsi="Calibri"/>
                  <w:b w:val="0"/>
                  <w:sz w:val="22"/>
                  <w:szCs w:val="22"/>
                </w:rPr>
                <w:t xml:space="preserve">Explain the use of a communications </w:t>
              </w:r>
              <w:commentRangeStart w:id="5863"/>
              <w:r w:rsidRPr="00C37011">
                <w:rPr>
                  <w:rFonts w:ascii="Calibri" w:hAnsi="Calibri"/>
                  <w:b w:val="0"/>
                  <w:sz w:val="22"/>
                  <w:szCs w:val="22"/>
                </w:rPr>
                <w:t>plan of action</w:t>
              </w:r>
            </w:ins>
            <w:commentRangeEnd w:id="5863"/>
            <w:r w:rsidR="009C0CD9" w:rsidRPr="00C37011">
              <w:rPr>
                <w:rStyle w:val="CommentReference"/>
                <w:rFonts w:asciiTheme="minorHAnsi" w:eastAsiaTheme="minorHAnsi" w:hAnsiTheme="minorHAnsi"/>
                <w:b w:val="0"/>
              </w:rPr>
              <w:commentReference w:id="5863"/>
            </w:r>
          </w:p>
          <w:p w14:paraId="08691A07" w14:textId="77777777" w:rsidR="00055E48" w:rsidRPr="00C37011" w:rsidRDefault="00055E48" w:rsidP="00DC77A1">
            <w:pPr>
              <w:pStyle w:val="Tablelevel2"/>
              <w:rPr>
                <w:ins w:id="5864" w:author="Jillian Carson-Jackson" w:date="2020-12-27T16:41:00Z"/>
                <w:rFonts w:ascii="Calibri" w:hAnsi="Calibri"/>
                <w:sz w:val="22"/>
                <w:szCs w:val="22"/>
              </w:rPr>
            </w:pPr>
            <w:ins w:id="5865" w:author="Jillian Carson-Jackson" w:date="2020-12-27T16:41:00Z">
              <w:r w:rsidRPr="00C37011">
                <w:rPr>
                  <w:rFonts w:ascii="Calibri" w:hAnsi="Calibri"/>
                  <w:sz w:val="22"/>
                  <w:szCs w:val="22"/>
                </w:rPr>
                <w:t>Define as routine / non-routine</w:t>
              </w:r>
            </w:ins>
          </w:p>
          <w:p w14:paraId="43182189" w14:textId="77777777" w:rsidR="00055E48" w:rsidRPr="00C37011" w:rsidRDefault="00055E48" w:rsidP="00DC77A1">
            <w:pPr>
              <w:pStyle w:val="Tablelevel2"/>
              <w:rPr>
                <w:ins w:id="5866" w:author="Jillian Carson-Jackson" w:date="2020-12-27T16:41:00Z"/>
                <w:rFonts w:ascii="Calibri" w:hAnsi="Calibri"/>
                <w:sz w:val="22"/>
                <w:szCs w:val="22"/>
              </w:rPr>
            </w:pPr>
            <w:ins w:id="5867" w:author="Jillian Carson-Jackson" w:date="2020-12-27T16:41:00Z">
              <w:r w:rsidRPr="00C37011">
                <w:rPr>
                  <w:rFonts w:ascii="Calibri" w:hAnsi="Calibri"/>
                  <w:sz w:val="22"/>
                  <w:szCs w:val="22"/>
                </w:rPr>
                <w:t>Define emergencies – incidents / accidents</w:t>
              </w:r>
            </w:ins>
          </w:p>
          <w:p w14:paraId="0FCB57F1" w14:textId="77777777" w:rsidR="00055E48" w:rsidRPr="00C37011" w:rsidRDefault="00055E48" w:rsidP="00DC77A1">
            <w:pPr>
              <w:pStyle w:val="Tablelevel2"/>
              <w:rPr>
                <w:ins w:id="5868" w:author="Jillian Carson-Jackson" w:date="2020-12-27T16:41:00Z"/>
                <w:rFonts w:ascii="Calibri" w:hAnsi="Calibri"/>
                <w:sz w:val="22"/>
                <w:szCs w:val="22"/>
              </w:rPr>
            </w:pPr>
            <w:ins w:id="5869" w:author="Jillian Carson-Jackson" w:date="2020-12-27T16:41:00Z">
              <w:r w:rsidRPr="00C37011">
                <w:rPr>
                  <w:rFonts w:ascii="Calibri" w:hAnsi="Calibri"/>
                  <w:sz w:val="22"/>
                  <w:szCs w:val="22"/>
                </w:rPr>
                <w:t>Identify objectives</w:t>
              </w:r>
            </w:ins>
          </w:p>
          <w:p w14:paraId="06F983DC" w14:textId="77777777" w:rsidR="00055E48" w:rsidRPr="00C37011" w:rsidRDefault="00055E48" w:rsidP="00DC77A1">
            <w:pPr>
              <w:pStyle w:val="Tablelevel2"/>
              <w:rPr>
                <w:ins w:id="5870" w:author="Jillian Carson-Jackson" w:date="2020-12-27T16:41:00Z"/>
                <w:rFonts w:ascii="Calibri" w:hAnsi="Calibri"/>
                <w:sz w:val="22"/>
                <w:szCs w:val="22"/>
              </w:rPr>
            </w:pPr>
            <w:ins w:id="5871" w:author="Jillian Carson-Jackson" w:date="2020-12-27T16:41:00Z">
              <w:r w:rsidRPr="00C37011">
                <w:rPr>
                  <w:rFonts w:ascii="Calibri" w:hAnsi="Calibri"/>
                  <w:sz w:val="22"/>
                  <w:szCs w:val="22"/>
                </w:rPr>
                <w:t>Define resources</w:t>
              </w:r>
            </w:ins>
          </w:p>
          <w:p w14:paraId="2D443117" w14:textId="77777777" w:rsidR="00055E48" w:rsidRPr="00C37011" w:rsidRDefault="00055E48" w:rsidP="00DC77A1">
            <w:pPr>
              <w:pStyle w:val="Tablelevel2"/>
              <w:rPr>
                <w:ins w:id="5872" w:author="Jillian Carson-Jackson" w:date="2020-12-27T16:41:00Z"/>
                <w:rFonts w:ascii="Calibri" w:hAnsi="Calibri"/>
                <w:sz w:val="22"/>
                <w:szCs w:val="22"/>
              </w:rPr>
            </w:pPr>
            <w:ins w:id="5873" w:author="Jillian Carson-Jackson" w:date="2020-12-27T16:41:00Z">
              <w:r w:rsidRPr="00C37011">
                <w:rPr>
                  <w:rFonts w:ascii="Calibri" w:hAnsi="Calibri"/>
                  <w:sz w:val="22"/>
                  <w:szCs w:val="22"/>
                </w:rPr>
                <w:t>Formulate plan in accordance with contingency plan</w:t>
              </w:r>
            </w:ins>
          </w:p>
          <w:p w14:paraId="2C1C129A" w14:textId="77777777" w:rsidR="00055E48" w:rsidRPr="00C37011" w:rsidRDefault="00055E48" w:rsidP="00DC77A1">
            <w:pPr>
              <w:pStyle w:val="Tablelevel2"/>
              <w:rPr>
                <w:ins w:id="5874" w:author="Jillian Carson-Jackson" w:date="2020-12-27T16:41:00Z"/>
                <w:rFonts w:ascii="Calibri" w:hAnsi="Calibri"/>
                <w:sz w:val="22"/>
                <w:szCs w:val="22"/>
              </w:rPr>
            </w:pPr>
            <w:ins w:id="5875" w:author="Jillian Carson-Jackson" w:date="2020-12-27T16:41:00Z">
              <w:r w:rsidRPr="00C37011">
                <w:rPr>
                  <w:rFonts w:ascii="Calibri" w:hAnsi="Calibri"/>
                  <w:sz w:val="22"/>
                  <w:szCs w:val="22"/>
                </w:rPr>
                <w:t>Consider “worst case” / “what if” scenario</w:t>
              </w:r>
            </w:ins>
          </w:p>
          <w:p w14:paraId="4C027037" w14:textId="77777777" w:rsidR="00055E48" w:rsidRPr="00C37011" w:rsidRDefault="00055E48" w:rsidP="00DC77A1">
            <w:pPr>
              <w:pStyle w:val="Tablelevel2"/>
              <w:rPr>
                <w:ins w:id="5876" w:author="Jillian Carson-Jackson" w:date="2020-12-27T16:41:00Z"/>
                <w:rFonts w:ascii="Calibri" w:hAnsi="Calibri"/>
                <w:sz w:val="22"/>
                <w:szCs w:val="22"/>
              </w:rPr>
            </w:pPr>
            <w:ins w:id="5877" w:author="Jillian Carson-Jackson" w:date="2020-12-27T16:41:00Z">
              <w:r w:rsidRPr="00C37011">
                <w:rPr>
                  <w:rFonts w:ascii="Calibri" w:hAnsi="Calibri"/>
                  <w:sz w:val="22"/>
                  <w:szCs w:val="22"/>
                </w:rPr>
                <w:t>Modify plan or objectives as necessary</w:t>
              </w:r>
            </w:ins>
          </w:p>
        </w:tc>
        <w:tc>
          <w:tcPr>
            <w:tcW w:w="2552" w:type="dxa"/>
          </w:tcPr>
          <w:p w14:paraId="1497D8C2" w14:textId="77777777" w:rsidR="00055E48" w:rsidRPr="00CD1A5B" w:rsidRDefault="00055E48" w:rsidP="00DC77A1">
            <w:pPr>
              <w:pStyle w:val="Tablelevel1bold"/>
              <w:jc w:val="center"/>
              <w:rPr>
                <w:ins w:id="5878" w:author="Jillian Carson-Jackson" w:date="2020-12-27T16:41:00Z"/>
                <w:rFonts w:ascii="Calibri" w:hAnsi="Calibri"/>
                <w:b w:val="0"/>
                <w:sz w:val="22"/>
                <w:szCs w:val="22"/>
              </w:rPr>
            </w:pPr>
            <w:ins w:id="5879" w:author="Jillian Carson-Jackson" w:date="2020-12-27T16:41:00Z">
              <w:r w:rsidRPr="00CD1A5B">
                <w:rPr>
                  <w:rFonts w:ascii="Calibri" w:hAnsi="Calibri"/>
                  <w:b w:val="0"/>
                  <w:sz w:val="22"/>
                  <w:szCs w:val="22"/>
                </w:rPr>
                <w:t>R19, R28, R37, R41</w:t>
              </w:r>
            </w:ins>
          </w:p>
        </w:tc>
        <w:tc>
          <w:tcPr>
            <w:tcW w:w="3260" w:type="dxa"/>
          </w:tcPr>
          <w:p w14:paraId="206337BC" w14:textId="77777777" w:rsidR="00055E48" w:rsidRPr="00CD1A5B" w:rsidRDefault="00055E48" w:rsidP="00DC77A1">
            <w:pPr>
              <w:rPr>
                <w:ins w:id="5880" w:author="Jillian Carson-Jackson" w:date="2020-12-27T16:41:00Z"/>
                <w:rFonts w:ascii="Calibri" w:hAnsi="Calibri"/>
                <w:sz w:val="22"/>
                <w:szCs w:val="22"/>
              </w:rPr>
            </w:pPr>
            <w:ins w:id="5881" w:author="Jillian Carson-Jackson" w:date="2020-12-27T16:41:00Z">
              <w:r w:rsidRPr="00CD1A5B">
                <w:rPr>
                  <w:rFonts w:ascii="Calibri" w:hAnsi="Calibri"/>
                  <w:sz w:val="22"/>
                  <w:szCs w:val="22"/>
                </w:rPr>
                <w:t>A6 and A7 for documented case studies and scenarios of maritime disasters</w:t>
              </w:r>
            </w:ins>
          </w:p>
          <w:p w14:paraId="195DF60D" w14:textId="77777777" w:rsidR="00055E48" w:rsidRPr="00CD1A5B" w:rsidRDefault="00055E48" w:rsidP="00DC77A1">
            <w:pPr>
              <w:pStyle w:val="BodyText"/>
              <w:rPr>
                <w:ins w:id="5882" w:author="Jillian Carson-Jackson" w:date="2020-12-27T16:41:00Z"/>
                <w:rFonts w:ascii="Calibri" w:hAnsi="Calibri"/>
                <w:szCs w:val="22"/>
              </w:rPr>
            </w:pPr>
          </w:p>
          <w:p w14:paraId="44B50087" w14:textId="77777777" w:rsidR="00055E48" w:rsidRPr="00CD1A5B" w:rsidRDefault="00055E48" w:rsidP="00DC77A1">
            <w:pPr>
              <w:pStyle w:val="BodyText"/>
              <w:rPr>
                <w:ins w:id="5883" w:author="Jillian Carson-Jackson" w:date="2020-12-27T16:41:00Z"/>
                <w:rFonts w:ascii="Calibri" w:hAnsi="Calibri"/>
                <w:szCs w:val="22"/>
              </w:rPr>
            </w:pPr>
            <w:ins w:id="5884" w:author="Jillian Carson-Jackson" w:date="2020-12-27T16:41:00Z">
              <w:r w:rsidRPr="00CD1A5B">
                <w:rPr>
                  <w:rFonts w:ascii="Calibri" w:hAnsi="Calibri"/>
                  <w:szCs w:val="22"/>
                </w:rPr>
                <w:t>Exercises</w:t>
              </w:r>
            </w:ins>
          </w:p>
        </w:tc>
      </w:tr>
      <w:tr w:rsidR="00055E48" w:rsidRPr="00CD1A5B" w14:paraId="7FB6B263" w14:textId="77777777" w:rsidTr="00DC77A1">
        <w:trPr>
          <w:cantSplit/>
          <w:trHeight w:val="3279"/>
          <w:jc w:val="center"/>
          <w:ins w:id="5885" w:author="Jillian Carson-Jackson" w:date="2020-12-27T16:41:00Z"/>
        </w:trPr>
        <w:tc>
          <w:tcPr>
            <w:tcW w:w="8755" w:type="dxa"/>
          </w:tcPr>
          <w:p w14:paraId="71A13B46" w14:textId="1AEF3CEF" w:rsidR="00055E48" w:rsidRPr="00CD1A5B" w:rsidDel="00822010" w:rsidRDefault="00055E48" w:rsidP="00DC77A1">
            <w:pPr>
              <w:pStyle w:val="Tablelevel1bold"/>
              <w:rPr>
                <w:ins w:id="5886" w:author="Jillian Carson-Jackson" w:date="2020-12-27T16:41:00Z"/>
                <w:del w:id="5887" w:author="Abercrombie, Kerrie" w:date="2021-01-22T12:04:00Z"/>
                <w:rFonts w:ascii="Calibri" w:hAnsi="Calibri"/>
                <w:b w:val="0"/>
                <w:sz w:val="22"/>
                <w:szCs w:val="22"/>
              </w:rPr>
            </w:pPr>
            <w:commentRangeStart w:id="5888"/>
            <w:ins w:id="5889" w:author="Jillian Carson-Jackson" w:date="2020-12-27T16:41:00Z">
              <w:del w:id="5890" w:author="Abercrombie, Kerrie" w:date="2021-01-22T12:04:00Z">
                <w:r w:rsidRPr="00CD1A5B" w:rsidDel="00822010">
                  <w:rPr>
                    <w:rFonts w:ascii="Calibri" w:hAnsi="Calibri"/>
                    <w:b w:val="0"/>
                    <w:sz w:val="22"/>
                    <w:szCs w:val="22"/>
                  </w:rPr>
                  <w:delText>Demonstrate</w:delText>
                </w:r>
              </w:del>
            </w:ins>
            <w:commentRangeEnd w:id="5888"/>
            <w:r w:rsidR="00822010">
              <w:rPr>
                <w:rStyle w:val="CommentReference"/>
                <w:rFonts w:asciiTheme="minorHAnsi" w:eastAsiaTheme="minorHAnsi" w:hAnsiTheme="minorHAnsi"/>
                <w:b w:val="0"/>
              </w:rPr>
              <w:commentReference w:id="5888"/>
            </w:r>
            <w:ins w:id="5891" w:author="Jillian Carson-Jackson" w:date="2020-12-27T16:41:00Z">
              <w:del w:id="5892" w:author="Abercrombie, Kerrie" w:date="2021-01-22T12:04:00Z">
                <w:r w:rsidRPr="00CD1A5B" w:rsidDel="00822010">
                  <w:rPr>
                    <w:rFonts w:ascii="Calibri" w:hAnsi="Calibri"/>
                    <w:b w:val="0"/>
                    <w:sz w:val="22"/>
                    <w:szCs w:val="22"/>
                  </w:rPr>
                  <w:delText xml:space="preserve"> the use of messages and reports</w:delText>
                </w:r>
              </w:del>
            </w:ins>
          </w:p>
          <w:p w14:paraId="516BCEA9" w14:textId="67015C70" w:rsidR="00055E48" w:rsidRPr="00CD1A5B" w:rsidDel="00822010" w:rsidRDefault="00055E48" w:rsidP="00DC77A1">
            <w:pPr>
              <w:pStyle w:val="Tablelevel2"/>
              <w:rPr>
                <w:ins w:id="5893" w:author="Jillian Carson-Jackson" w:date="2020-12-27T16:41:00Z"/>
                <w:del w:id="5894" w:author="Abercrombie, Kerrie" w:date="2021-01-22T12:04:00Z"/>
                <w:rFonts w:ascii="Calibri" w:hAnsi="Calibri"/>
                <w:sz w:val="22"/>
                <w:szCs w:val="22"/>
              </w:rPr>
            </w:pPr>
            <w:ins w:id="5895" w:author="Jillian Carson-Jackson" w:date="2020-12-27T16:41:00Z">
              <w:del w:id="5896" w:author="Abercrombie, Kerrie" w:date="2021-01-22T12:04:00Z">
                <w:r w:rsidRPr="00CD1A5B" w:rsidDel="00822010">
                  <w:rPr>
                    <w:rFonts w:ascii="Calibri" w:hAnsi="Calibri"/>
                    <w:sz w:val="22"/>
                    <w:szCs w:val="22"/>
                  </w:rPr>
                  <w:delText>Formal messages to vessels: information/warning/advice/instruction</w:delText>
                </w:r>
              </w:del>
            </w:ins>
          </w:p>
          <w:p w14:paraId="2FE40854" w14:textId="3A4416B2" w:rsidR="00055E48" w:rsidRPr="00CD1A5B" w:rsidDel="00822010" w:rsidRDefault="00055E48" w:rsidP="00DC77A1">
            <w:pPr>
              <w:pStyle w:val="Tablelevel3"/>
              <w:rPr>
                <w:ins w:id="5897" w:author="Jillian Carson-Jackson" w:date="2020-12-27T16:41:00Z"/>
                <w:del w:id="5898" w:author="Abercrombie, Kerrie" w:date="2021-01-22T12:04:00Z"/>
                <w:rFonts w:ascii="Calibri" w:hAnsi="Calibri"/>
                <w:sz w:val="22"/>
                <w:szCs w:val="22"/>
              </w:rPr>
            </w:pPr>
            <w:ins w:id="5899" w:author="Jillian Carson-Jackson" w:date="2020-12-27T16:41:00Z">
              <w:del w:id="5900" w:author="Abercrombie, Kerrie" w:date="2021-01-22T12:04:00Z">
                <w:r w:rsidRPr="00CD1A5B" w:rsidDel="00822010">
                  <w:rPr>
                    <w:rFonts w:ascii="Calibri" w:hAnsi="Calibri"/>
                    <w:sz w:val="22"/>
                    <w:szCs w:val="22"/>
                  </w:rPr>
                  <w:delText>Phrasing</w:delText>
                </w:r>
              </w:del>
            </w:ins>
          </w:p>
          <w:p w14:paraId="5A205DAC" w14:textId="6127749E" w:rsidR="00055E48" w:rsidRPr="00CD1A5B" w:rsidDel="00822010" w:rsidRDefault="00055E48" w:rsidP="00DC77A1">
            <w:pPr>
              <w:pStyle w:val="Tablelevel3"/>
              <w:rPr>
                <w:ins w:id="5901" w:author="Jillian Carson-Jackson" w:date="2020-12-27T16:41:00Z"/>
                <w:del w:id="5902" w:author="Abercrombie, Kerrie" w:date="2021-01-22T12:04:00Z"/>
                <w:rFonts w:ascii="Calibri" w:hAnsi="Calibri"/>
                <w:sz w:val="22"/>
                <w:szCs w:val="22"/>
              </w:rPr>
            </w:pPr>
            <w:ins w:id="5903" w:author="Jillian Carson-Jackson" w:date="2020-12-27T16:41:00Z">
              <w:del w:id="5904" w:author="Abercrombie, Kerrie" w:date="2021-01-22T12:04:00Z">
                <w:r w:rsidRPr="00CD1A5B" w:rsidDel="00822010">
                  <w:rPr>
                    <w:rFonts w:ascii="Calibri" w:hAnsi="Calibri"/>
                    <w:sz w:val="22"/>
                    <w:szCs w:val="22"/>
                  </w:rPr>
                  <w:delText>Timing</w:delText>
                </w:r>
              </w:del>
            </w:ins>
          </w:p>
          <w:p w14:paraId="26B6838D" w14:textId="41B1B5F4" w:rsidR="00055E48" w:rsidRPr="00CD1A5B" w:rsidDel="00822010" w:rsidRDefault="00055E48" w:rsidP="00DC77A1">
            <w:pPr>
              <w:pStyle w:val="Tablelevel3"/>
              <w:rPr>
                <w:ins w:id="5905" w:author="Jillian Carson-Jackson" w:date="2020-12-27T16:41:00Z"/>
                <w:del w:id="5906" w:author="Abercrombie, Kerrie" w:date="2021-01-22T12:04:00Z"/>
                <w:rFonts w:ascii="Calibri" w:hAnsi="Calibri"/>
                <w:sz w:val="22"/>
                <w:szCs w:val="22"/>
              </w:rPr>
            </w:pPr>
            <w:ins w:id="5907" w:author="Jillian Carson-Jackson" w:date="2020-12-27T16:41:00Z">
              <w:del w:id="5908" w:author="Abercrombie, Kerrie" w:date="2021-01-22T12:04:00Z">
                <w:r w:rsidRPr="00CD1A5B" w:rsidDel="00822010">
                  <w:rPr>
                    <w:rFonts w:ascii="Calibri" w:hAnsi="Calibri"/>
                    <w:sz w:val="22"/>
                    <w:szCs w:val="22"/>
                  </w:rPr>
                  <w:delText>Content</w:delText>
                </w:r>
              </w:del>
            </w:ins>
          </w:p>
          <w:p w14:paraId="42E1798F" w14:textId="599E2256" w:rsidR="00055E48" w:rsidRPr="00CD1A5B" w:rsidDel="00822010" w:rsidRDefault="00055E48" w:rsidP="00DC77A1">
            <w:pPr>
              <w:pStyle w:val="Tablelevel2"/>
              <w:rPr>
                <w:ins w:id="5909" w:author="Jillian Carson-Jackson" w:date="2020-12-27T16:41:00Z"/>
                <w:del w:id="5910" w:author="Abercrombie, Kerrie" w:date="2021-01-22T12:04:00Z"/>
                <w:rFonts w:ascii="Calibri" w:hAnsi="Calibri"/>
                <w:sz w:val="22"/>
                <w:szCs w:val="22"/>
              </w:rPr>
            </w:pPr>
            <w:ins w:id="5911" w:author="Jillian Carson-Jackson" w:date="2020-12-27T16:41:00Z">
              <w:del w:id="5912" w:author="Abercrombie, Kerrie" w:date="2021-01-22T12:04:00Z">
                <w:r w:rsidRPr="00CD1A5B" w:rsidDel="00822010">
                  <w:rPr>
                    <w:rFonts w:ascii="Calibri" w:hAnsi="Calibri"/>
                    <w:sz w:val="22"/>
                    <w:szCs w:val="22"/>
                  </w:rPr>
                  <w:delText>Formal messages - waterway information: information/warning/advice/instruction</w:delText>
                </w:r>
              </w:del>
            </w:ins>
          </w:p>
          <w:p w14:paraId="5F014BC6" w14:textId="22982F23" w:rsidR="00055E48" w:rsidRPr="00CD1A5B" w:rsidDel="00822010" w:rsidRDefault="00055E48" w:rsidP="00DC77A1">
            <w:pPr>
              <w:pStyle w:val="Tablelevel3"/>
              <w:rPr>
                <w:ins w:id="5913" w:author="Jillian Carson-Jackson" w:date="2020-12-27T16:41:00Z"/>
                <w:del w:id="5914" w:author="Abercrombie, Kerrie" w:date="2021-01-22T12:04:00Z"/>
                <w:rFonts w:ascii="Calibri" w:hAnsi="Calibri"/>
                <w:sz w:val="22"/>
                <w:szCs w:val="22"/>
              </w:rPr>
            </w:pPr>
            <w:ins w:id="5915" w:author="Jillian Carson-Jackson" w:date="2020-12-27T16:41:00Z">
              <w:del w:id="5916" w:author="Abercrombie, Kerrie" w:date="2021-01-22T12:04:00Z">
                <w:r w:rsidRPr="00CD1A5B" w:rsidDel="00822010">
                  <w:rPr>
                    <w:rFonts w:ascii="Calibri" w:hAnsi="Calibri"/>
                    <w:sz w:val="22"/>
                    <w:szCs w:val="22"/>
                  </w:rPr>
                  <w:delText xml:space="preserve">Phrasing </w:delText>
                </w:r>
              </w:del>
            </w:ins>
          </w:p>
          <w:p w14:paraId="4FC4C930" w14:textId="435508CA" w:rsidR="00055E48" w:rsidRPr="00CD1A5B" w:rsidDel="00822010" w:rsidRDefault="00055E48" w:rsidP="00DC77A1">
            <w:pPr>
              <w:pStyle w:val="Tablelevel3"/>
              <w:rPr>
                <w:ins w:id="5917" w:author="Jillian Carson-Jackson" w:date="2020-12-27T16:41:00Z"/>
                <w:del w:id="5918" w:author="Abercrombie, Kerrie" w:date="2021-01-22T12:04:00Z"/>
                <w:rFonts w:ascii="Calibri" w:hAnsi="Calibri"/>
                <w:sz w:val="22"/>
                <w:szCs w:val="22"/>
              </w:rPr>
            </w:pPr>
            <w:ins w:id="5919" w:author="Jillian Carson-Jackson" w:date="2020-12-27T16:41:00Z">
              <w:del w:id="5920" w:author="Abercrombie, Kerrie" w:date="2021-01-22T12:04:00Z">
                <w:r w:rsidRPr="00CD1A5B" w:rsidDel="00822010">
                  <w:rPr>
                    <w:rFonts w:ascii="Calibri" w:hAnsi="Calibri"/>
                    <w:sz w:val="22"/>
                    <w:szCs w:val="22"/>
                  </w:rPr>
                  <w:delText>Timing</w:delText>
                </w:r>
              </w:del>
            </w:ins>
          </w:p>
          <w:p w14:paraId="4B67239C" w14:textId="303EF444" w:rsidR="00055E48" w:rsidRPr="00CD1A5B" w:rsidDel="00822010" w:rsidRDefault="00055E48" w:rsidP="00DC77A1">
            <w:pPr>
              <w:pStyle w:val="Tablelevel3"/>
              <w:rPr>
                <w:ins w:id="5921" w:author="Jillian Carson-Jackson" w:date="2020-12-27T16:41:00Z"/>
                <w:del w:id="5922" w:author="Abercrombie, Kerrie" w:date="2021-01-22T12:04:00Z"/>
                <w:rFonts w:ascii="Calibri" w:hAnsi="Calibri"/>
                <w:sz w:val="22"/>
                <w:szCs w:val="22"/>
              </w:rPr>
            </w:pPr>
            <w:ins w:id="5923" w:author="Jillian Carson-Jackson" w:date="2020-12-27T16:41:00Z">
              <w:del w:id="5924" w:author="Abercrombie, Kerrie" w:date="2021-01-22T12:04:00Z">
                <w:r w:rsidRPr="00CD1A5B" w:rsidDel="00822010">
                  <w:rPr>
                    <w:rFonts w:ascii="Calibri" w:hAnsi="Calibri"/>
                    <w:sz w:val="22"/>
                    <w:szCs w:val="22"/>
                  </w:rPr>
                  <w:delText>Content</w:delText>
                </w:r>
              </w:del>
            </w:ins>
          </w:p>
          <w:p w14:paraId="4ECDE419" w14:textId="4496A74A" w:rsidR="00055E48" w:rsidRPr="00CD1A5B" w:rsidDel="00822010" w:rsidRDefault="00055E48" w:rsidP="00DC77A1">
            <w:pPr>
              <w:pStyle w:val="Tablelevel2"/>
              <w:rPr>
                <w:ins w:id="5925" w:author="Jillian Carson-Jackson" w:date="2020-12-27T16:41:00Z"/>
                <w:del w:id="5926" w:author="Abercrombie, Kerrie" w:date="2021-01-22T12:04:00Z"/>
                <w:rFonts w:ascii="Calibri" w:hAnsi="Calibri"/>
                <w:sz w:val="22"/>
                <w:szCs w:val="22"/>
              </w:rPr>
            </w:pPr>
            <w:ins w:id="5927" w:author="Jillian Carson-Jackson" w:date="2020-12-27T16:41:00Z">
              <w:del w:id="5928" w:author="Abercrombie, Kerrie" w:date="2021-01-22T12:04:00Z">
                <w:r w:rsidRPr="00CD1A5B" w:rsidDel="00822010">
                  <w:rPr>
                    <w:rFonts w:ascii="Calibri" w:hAnsi="Calibri"/>
                    <w:sz w:val="22"/>
                    <w:szCs w:val="22"/>
                  </w:rPr>
                  <w:delText>Formal messages - allied services: information/warning/advice/instruction</w:delText>
                </w:r>
              </w:del>
            </w:ins>
          </w:p>
          <w:p w14:paraId="4BB47769" w14:textId="629CA469" w:rsidR="00055E48" w:rsidRPr="00CD1A5B" w:rsidDel="00822010" w:rsidRDefault="00055E48" w:rsidP="00DC77A1">
            <w:pPr>
              <w:pStyle w:val="Tablelevel3"/>
              <w:rPr>
                <w:ins w:id="5929" w:author="Jillian Carson-Jackson" w:date="2020-12-27T16:41:00Z"/>
                <w:del w:id="5930" w:author="Abercrombie, Kerrie" w:date="2021-01-22T12:04:00Z"/>
                <w:rFonts w:ascii="Calibri" w:hAnsi="Calibri"/>
                <w:sz w:val="22"/>
                <w:szCs w:val="22"/>
              </w:rPr>
            </w:pPr>
            <w:ins w:id="5931" w:author="Jillian Carson-Jackson" w:date="2020-12-27T16:41:00Z">
              <w:del w:id="5932" w:author="Abercrombie, Kerrie" w:date="2021-01-22T12:04:00Z">
                <w:r w:rsidRPr="00CD1A5B" w:rsidDel="00822010">
                  <w:rPr>
                    <w:rFonts w:ascii="Calibri" w:hAnsi="Calibri"/>
                    <w:sz w:val="22"/>
                    <w:szCs w:val="22"/>
                  </w:rPr>
                  <w:delText>Phrasing</w:delText>
                </w:r>
              </w:del>
            </w:ins>
          </w:p>
          <w:p w14:paraId="6555D94C" w14:textId="2E5C4AE1" w:rsidR="00055E48" w:rsidRPr="00CD1A5B" w:rsidDel="00822010" w:rsidRDefault="00055E48" w:rsidP="00DC77A1">
            <w:pPr>
              <w:pStyle w:val="Tablelevel3"/>
              <w:rPr>
                <w:ins w:id="5933" w:author="Jillian Carson-Jackson" w:date="2020-12-27T16:41:00Z"/>
                <w:del w:id="5934" w:author="Abercrombie, Kerrie" w:date="2021-01-22T12:04:00Z"/>
                <w:rFonts w:ascii="Calibri" w:hAnsi="Calibri"/>
                <w:sz w:val="22"/>
                <w:szCs w:val="22"/>
              </w:rPr>
            </w:pPr>
            <w:ins w:id="5935" w:author="Jillian Carson-Jackson" w:date="2020-12-27T16:41:00Z">
              <w:del w:id="5936" w:author="Abercrombie, Kerrie" w:date="2021-01-22T12:04:00Z">
                <w:r w:rsidRPr="00CD1A5B" w:rsidDel="00822010">
                  <w:rPr>
                    <w:rFonts w:ascii="Calibri" w:hAnsi="Calibri"/>
                    <w:sz w:val="22"/>
                    <w:szCs w:val="22"/>
                  </w:rPr>
                  <w:delText>Timing</w:delText>
                </w:r>
              </w:del>
            </w:ins>
          </w:p>
          <w:p w14:paraId="297E36DE" w14:textId="25B16172" w:rsidR="00055E48" w:rsidRPr="00CD1A5B" w:rsidRDefault="00055E48" w:rsidP="00DC77A1">
            <w:pPr>
              <w:pStyle w:val="Tablelevel3"/>
              <w:rPr>
                <w:ins w:id="5937" w:author="Jillian Carson-Jackson" w:date="2020-12-27T16:41:00Z"/>
                <w:rFonts w:ascii="Calibri" w:hAnsi="Calibri"/>
                <w:sz w:val="22"/>
                <w:szCs w:val="22"/>
              </w:rPr>
            </w:pPr>
            <w:ins w:id="5938" w:author="Jillian Carson-Jackson" w:date="2020-12-27T16:41:00Z">
              <w:del w:id="5939" w:author="Abercrombie, Kerrie" w:date="2021-01-22T12:04:00Z">
                <w:r w:rsidRPr="00CD1A5B" w:rsidDel="00822010">
                  <w:rPr>
                    <w:rFonts w:ascii="Calibri" w:hAnsi="Calibri"/>
                    <w:sz w:val="22"/>
                    <w:szCs w:val="22"/>
                  </w:rPr>
                  <w:delText>Content</w:delText>
                </w:r>
              </w:del>
            </w:ins>
          </w:p>
        </w:tc>
        <w:tc>
          <w:tcPr>
            <w:tcW w:w="2552" w:type="dxa"/>
          </w:tcPr>
          <w:p w14:paraId="6A0B9898" w14:textId="77777777" w:rsidR="00055E48" w:rsidRPr="00CD1A5B" w:rsidRDefault="00055E48" w:rsidP="00DC77A1">
            <w:pPr>
              <w:pStyle w:val="Tablelevel1bold"/>
              <w:jc w:val="center"/>
              <w:rPr>
                <w:ins w:id="5940" w:author="Jillian Carson-Jackson" w:date="2020-12-27T16:41:00Z"/>
                <w:rFonts w:ascii="Calibri" w:hAnsi="Calibri"/>
                <w:b w:val="0"/>
                <w:sz w:val="22"/>
                <w:szCs w:val="22"/>
              </w:rPr>
            </w:pPr>
            <w:ins w:id="5941" w:author="Jillian Carson-Jackson" w:date="2020-12-27T16:41:00Z">
              <w:r w:rsidRPr="00CD1A5B">
                <w:rPr>
                  <w:rFonts w:ascii="Calibri" w:hAnsi="Calibri"/>
                  <w:b w:val="0"/>
                  <w:sz w:val="22"/>
                  <w:szCs w:val="22"/>
                </w:rPr>
                <w:t>R19, R58</w:t>
              </w:r>
            </w:ins>
          </w:p>
        </w:tc>
        <w:tc>
          <w:tcPr>
            <w:tcW w:w="3260" w:type="dxa"/>
          </w:tcPr>
          <w:p w14:paraId="59E9F707" w14:textId="77777777" w:rsidR="00055E48" w:rsidRPr="00CD1A5B" w:rsidRDefault="00055E48" w:rsidP="00DC77A1">
            <w:pPr>
              <w:pStyle w:val="BodyText"/>
              <w:rPr>
                <w:ins w:id="5942" w:author="Jillian Carson-Jackson" w:date="2020-12-27T16:41:00Z"/>
                <w:rFonts w:ascii="Calibri" w:hAnsi="Calibri"/>
                <w:szCs w:val="22"/>
              </w:rPr>
            </w:pPr>
          </w:p>
        </w:tc>
      </w:tr>
      <w:tr w:rsidR="00055E48" w:rsidRPr="00CD1A5B" w14:paraId="052DBA82" w14:textId="77777777" w:rsidTr="00DC77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ins w:id="5943" w:author="Jillian Carson-Jackson" w:date="2020-12-27T16:41:00Z"/>
        </w:trPr>
        <w:tc>
          <w:tcPr>
            <w:tcW w:w="8755" w:type="dxa"/>
            <w:tcBorders>
              <w:top w:val="single" w:sz="6" w:space="0" w:color="auto"/>
              <w:left w:val="single" w:sz="6" w:space="0" w:color="auto"/>
              <w:bottom w:val="single" w:sz="4" w:space="0" w:color="auto"/>
              <w:right w:val="single" w:sz="6" w:space="0" w:color="auto"/>
            </w:tcBorders>
          </w:tcPr>
          <w:p w14:paraId="1EE680EB" w14:textId="20F425BD" w:rsidR="00055E48" w:rsidRPr="00CD1A5B" w:rsidDel="00822010" w:rsidRDefault="00055E48" w:rsidP="00DC77A1">
            <w:pPr>
              <w:pStyle w:val="Tablelevel1"/>
              <w:rPr>
                <w:ins w:id="5944" w:author="Jillian Carson-Jackson" w:date="2020-12-27T16:41:00Z"/>
                <w:del w:id="5945" w:author="Abercrombie, Kerrie" w:date="2021-01-22T12:04:00Z"/>
                <w:rFonts w:ascii="Calibri" w:hAnsi="Calibri"/>
                <w:szCs w:val="22"/>
              </w:rPr>
            </w:pPr>
            <w:ins w:id="5946" w:author="Jillian Carson-Jackson" w:date="2020-12-27T16:41:00Z">
              <w:del w:id="5947" w:author="Abercrombie, Kerrie" w:date="2021-01-22T12:04:00Z">
                <w:r w:rsidRPr="00CD1A5B" w:rsidDel="00822010">
                  <w:rPr>
                    <w:rFonts w:ascii="Calibri" w:hAnsi="Calibri"/>
                    <w:szCs w:val="22"/>
                  </w:rPr>
                  <w:delText>Special reports</w:delText>
                </w:r>
              </w:del>
            </w:ins>
          </w:p>
          <w:p w14:paraId="0BEC8214" w14:textId="51587689" w:rsidR="00055E48" w:rsidRPr="00CD1A5B" w:rsidDel="00822010" w:rsidRDefault="00055E48" w:rsidP="00DC77A1">
            <w:pPr>
              <w:pStyle w:val="Tablelevel2"/>
              <w:rPr>
                <w:ins w:id="5948" w:author="Jillian Carson-Jackson" w:date="2020-12-27T16:41:00Z"/>
                <w:del w:id="5949" w:author="Abercrombie, Kerrie" w:date="2021-01-22T12:04:00Z"/>
                <w:rFonts w:ascii="Calibri" w:hAnsi="Calibri"/>
                <w:sz w:val="22"/>
                <w:szCs w:val="22"/>
              </w:rPr>
            </w:pPr>
            <w:ins w:id="5950" w:author="Jillian Carson-Jackson" w:date="2020-12-27T16:41:00Z">
              <w:del w:id="5951" w:author="Abercrombie, Kerrie" w:date="2021-01-22T12:04:00Z">
                <w:r w:rsidRPr="00CD1A5B" w:rsidDel="00822010">
                  <w:rPr>
                    <w:rFonts w:ascii="Calibri" w:hAnsi="Calibri"/>
                    <w:sz w:val="22"/>
                    <w:szCs w:val="22"/>
                  </w:rPr>
                  <w:delText>Phrasing</w:delText>
                </w:r>
              </w:del>
            </w:ins>
          </w:p>
          <w:p w14:paraId="0B46F06B" w14:textId="49C84C6C" w:rsidR="00055E48" w:rsidRPr="00CD1A5B" w:rsidDel="00822010" w:rsidRDefault="00055E48" w:rsidP="00DC77A1">
            <w:pPr>
              <w:pStyle w:val="Tablelevel2"/>
              <w:rPr>
                <w:ins w:id="5952" w:author="Jillian Carson-Jackson" w:date="2020-12-27T16:41:00Z"/>
                <w:del w:id="5953" w:author="Abercrombie, Kerrie" w:date="2021-01-22T12:04:00Z"/>
                <w:rFonts w:ascii="Calibri" w:hAnsi="Calibri"/>
                <w:sz w:val="22"/>
                <w:szCs w:val="22"/>
              </w:rPr>
            </w:pPr>
            <w:ins w:id="5954" w:author="Jillian Carson-Jackson" w:date="2020-12-27T16:41:00Z">
              <w:del w:id="5955" w:author="Abercrombie, Kerrie" w:date="2021-01-22T12:04:00Z">
                <w:r w:rsidRPr="00CD1A5B" w:rsidDel="00822010">
                  <w:rPr>
                    <w:rFonts w:ascii="Calibri" w:hAnsi="Calibri"/>
                    <w:sz w:val="22"/>
                    <w:szCs w:val="22"/>
                  </w:rPr>
                  <w:delText>Timing</w:delText>
                </w:r>
              </w:del>
            </w:ins>
          </w:p>
          <w:p w14:paraId="3B81E05C" w14:textId="24289F3B" w:rsidR="00055E48" w:rsidRPr="00CD1A5B" w:rsidDel="00822010" w:rsidRDefault="00055E48" w:rsidP="00DC77A1">
            <w:pPr>
              <w:pStyle w:val="Tablelevel2"/>
              <w:rPr>
                <w:ins w:id="5956" w:author="Jillian Carson-Jackson" w:date="2020-12-27T16:41:00Z"/>
                <w:del w:id="5957" w:author="Abercrombie, Kerrie" w:date="2021-01-22T12:04:00Z"/>
                <w:rFonts w:ascii="Calibri" w:hAnsi="Calibri"/>
                <w:sz w:val="22"/>
                <w:szCs w:val="22"/>
              </w:rPr>
            </w:pPr>
            <w:ins w:id="5958" w:author="Jillian Carson-Jackson" w:date="2020-12-27T16:41:00Z">
              <w:del w:id="5959" w:author="Abercrombie, Kerrie" w:date="2021-01-22T12:04:00Z">
                <w:r w:rsidRPr="00CD1A5B" w:rsidDel="00822010">
                  <w:rPr>
                    <w:rFonts w:ascii="Calibri" w:hAnsi="Calibri"/>
                    <w:sz w:val="22"/>
                    <w:szCs w:val="22"/>
                  </w:rPr>
                  <w:delText>Content</w:delText>
                </w:r>
              </w:del>
            </w:ins>
          </w:p>
          <w:p w14:paraId="0088F8B3" w14:textId="457165A9" w:rsidR="00055E48" w:rsidRPr="00CD1A5B" w:rsidDel="00822010" w:rsidRDefault="00055E48" w:rsidP="00DC77A1">
            <w:pPr>
              <w:pStyle w:val="Tablelevel1"/>
              <w:rPr>
                <w:ins w:id="5960" w:author="Jillian Carson-Jackson" w:date="2020-12-27T16:41:00Z"/>
                <w:del w:id="5961" w:author="Abercrombie, Kerrie" w:date="2021-01-22T12:04:00Z"/>
                <w:rFonts w:ascii="Calibri" w:hAnsi="Calibri"/>
                <w:szCs w:val="22"/>
              </w:rPr>
            </w:pPr>
            <w:ins w:id="5962" w:author="Jillian Carson-Jackson" w:date="2020-12-27T16:41:00Z">
              <w:del w:id="5963" w:author="Abercrombie, Kerrie" w:date="2021-01-22T12:04:00Z">
                <w:r w:rsidRPr="00CD1A5B" w:rsidDel="00822010">
                  <w:rPr>
                    <w:rFonts w:ascii="Calibri" w:hAnsi="Calibri"/>
                    <w:szCs w:val="22"/>
                  </w:rPr>
                  <w:delText>Informal messages</w:delText>
                </w:r>
              </w:del>
            </w:ins>
          </w:p>
          <w:p w14:paraId="21B9A540" w14:textId="2A55EC52" w:rsidR="00055E48" w:rsidRPr="00CD1A5B" w:rsidDel="00822010" w:rsidRDefault="00055E48" w:rsidP="00DC77A1">
            <w:pPr>
              <w:pStyle w:val="Tablelevel2"/>
              <w:rPr>
                <w:ins w:id="5964" w:author="Jillian Carson-Jackson" w:date="2020-12-27T16:41:00Z"/>
                <w:del w:id="5965" w:author="Abercrombie, Kerrie" w:date="2021-01-22T12:04:00Z"/>
                <w:rFonts w:ascii="Calibri" w:hAnsi="Calibri"/>
                <w:sz w:val="22"/>
                <w:szCs w:val="22"/>
              </w:rPr>
            </w:pPr>
            <w:ins w:id="5966" w:author="Jillian Carson-Jackson" w:date="2020-12-27T16:41:00Z">
              <w:del w:id="5967" w:author="Abercrombie, Kerrie" w:date="2021-01-22T12:04:00Z">
                <w:r w:rsidRPr="00CD1A5B" w:rsidDel="00822010">
                  <w:rPr>
                    <w:rFonts w:ascii="Calibri" w:hAnsi="Calibri"/>
                    <w:sz w:val="22"/>
                    <w:szCs w:val="22"/>
                  </w:rPr>
                  <w:delText>Phrasing</w:delText>
                </w:r>
              </w:del>
            </w:ins>
          </w:p>
          <w:p w14:paraId="6A0540E5" w14:textId="3D57DD28" w:rsidR="00055E48" w:rsidRPr="00CD1A5B" w:rsidDel="00822010" w:rsidRDefault="00055E48" w:rsidP="00DC77A1">
            <w:pPr>
              <w:pStyle w:val="Tablelevel2"/>
              <w:rPr>
                <w:ins w:id="5968" w:author="Jillian Carson-Jackson" w:date="2020-12-27T16:41:00Z"/>
                <w:del w:id="5969" w:author="Abercrombie, Kerrie" w:date="2021-01-22T12:04:00Z"/>
                <w:rFonts w:ascii="Calibri" w:hAnsi="Calibri"/>
                <w:sz w:val="22"/>
                <w:szCs w:val="22"/>
              </w:rPr>
            </w:pPr>
            <w:ins w:id="5970" w:author="Jillian Carson-Jackson" w:date="2020-12-27T16:41:00Z">
              <w:del w:id="5971" w:author="Abercrombie, Kerrie" w:date="2021-01-22T12:04:00Z">
                <w:r w:rsidRPr="00CD1A5B" w:rsidDel="00822010">
                  <w:rPr>
                    <w:rFonts w:ascii="Calibri" w:hAnsi="Calibri"/>
                    <w:sz w:val="22"/>
                    <w:szCs w:val="22"/>
                  </w:rPr>
                  <w:delText>Timing</w:delText>
                </w:r>
              </w:del>
            </w:ins>
          </w:p>
          <w:p w14:paraId="669782D1" w14:textId="26F858E5" w:rsidR="00055E48" w:rsidDel="00822010" w:rsidRDefault="00055E48" w:rsidP="00DC77A1">
            <w:pPr>
              <w:pStyle w:val="Tablelevel2"/>
              <w:rPr>
                <w:ins w:id="5972" w:author="Jillian Carson-Jackson" w:date="2020-12-27T16:41:00Z"/>
                <w:del w:id="5973" w:author="Abercrombie, Kerrie" w:date="2021-01-22T12:04:00Z"/>
                <w:rFonts w:ascii="Calibri" w:hAnsi="Calibri"/>
                <w:sz w:val="22"/>
                <w:szCs w:val="22"/>
              </w:rPr>
            </w:pPr>
            <w:ins w:id="5974" w:author="Jillian Carson-Jackson" w:date="2020-12-27T16:41:00Z">
              <w:del w:id="5975" w:author="Abercrombie, Kerrie" w:date="2021-01-22T12:04:00Z">
                <w:r w:rsidRPr="00CD1A5B" w:rsidDel="00822010">
                  <w:rPr>
                    <w:rFonts w:ascii="Calibri" w:hAnsi="Calibri"/>
                    <w:sz w:val="22"/>
                    <w:szCs w:val="22"/>
                  </w:rPr>
                  <w:delText>Content</w:delText>
                </w:r>
              </w:del>
            </w:ins>
          </w:p>
          <w:p w14:paraId="5D828A8E" w14:textId="20770B0E" w:rsidR="00055E48" w:rsidDel="00822010" w:rsidRDefault="00055E48" w:rsidP="00DC77A1">
            <w:pPr>
              <w:pStyle w:val="Tablelevel2"/>
              <w:rPr>
                <w:ins w:id="5976" w:author="Jillian Carson-Jackson" w:date="2020-12-27T16:41:00Z"/>
                <w:del w:id="5977" w:author="Abercrombie, Kerrie" w:date="2021-01-22T12:04:00Z"/>
                <w:rFonts w:ascii="Calibri" w:hAnsi="Calibri"/>
                <w:sz w:val="22"/>
                <w:szCs w:val="22"/>
              </w:rPr>
            </w:pPr>
          </w:p>
          <w:p w14:paraId="740A4260" w14:textId="11EFE4F7" w:rsidR="00055E48" w:rsidDel="00822010" w:rsidRDefault="00055E48" w:rsidP="00DC77A1">
            <w:pPr>
              <w:pStyle w:val="Tablelevel2"/>
              <w:rPr>
                <w:ins w:id="5978" w:author="Jillian Carson-Jackson" w:date="2020-12-27T16:41:00Z"/>
                <w:del w:id="5979" w:author="Abercrombie, Kerrie" w:date="2021-01-22T12:04:00Z"/>
                <w:rFonts w:ascii="Calibri" w:hAnsi="Calibri"/>
                <w:sz w:val="22"/>
                <w:szCs w:val="22"/>
              </w:rPr>
            </w:pPr>
          </w:p>
          <w:p w14:paraId="48A14014" w14:textId="3B2F9925" w:rsidR="00055E48" w:rsidDel="00822010" w:rsidRDefault="00055E48" w:rsidP="00DC77A1">
            <w:pPr>
              <w:pStyle w:val="Tablelevel2"/>
              <w:rPr>
                <w:ins w:id="5980" w:author="Jillian Carson-Jackson" w:date="2020-12-27T16:41:00Z"/>
                <w:del w:id="5981" w:author="Abercrombie, Kerrie" w:date="2021-01-22T12:04:00Z"/>
                <w:rFonts w:ascii="Calibri" w:hAnsi="Calibri"/>
                <w:sz w:val="22"/>
                <w:szCs w:val="22"/>
              </w:rPr>
            </w:pPr>
          </w:p>
          <w:p w14:paraId="6D242BFC" w14:textId="2C12E9DF" w:rsidR="00055E48" w:rsidDel="00822010" w:rsidRDefault="00055E48" w:rsidP="00DC77A1">
            <w:pPr>
              <w:pStyle w:val="Tablelevel2"/>
              <w:rPr>
                <w:ins w:id="5982" w:author="Jillian Carson-Jackson" w:date="2020-12-27T16:41:00Z"/>
                <w:del w:id="5983" w:author="Abercrombie, Kerrie" w:date="2021-01-22T12:04:00Z"/>
                <w:rFonts w:ascii="Calibri" w:hAnsi="Calibri"/>
                <w:sz w:val="22"/>
                <w:szCs w:val="22"/>
              </w:rPr>
            </w:pPr>
          </w:p>
          <w:p w14:paraId="1FB851E5" w14:textId="6CA2EA26" w:rsidR="00055E48" w:rsidDel="00822010" w:rsidRDefault="00055E48" w:rsidP="00DC77A1">
            <w:pPr>
              <w:pStyle w:val="Tablelevel2"/>
              <w:rPr>
                <w:ins w:id="5984" w:author="Jillian Carson-Jackson" w:date="2020-12-27T16:41:00Z"/>
                <w:del w:id="5985" w:author="Abercrombie, Kerrie" w:date="2021-01-22T12:04:00Z"/>
                <w:rFonts w:ascii="Calibri" w:hAnsi="Calibri"/>
                <w:sz w:val="22"/>
                <w:szCs w:val="22"/>
              </w:rPr>
            </w:pPr>
          </w:p>
          <w:p w14:paraId="7D2A6EAB" w14:textId="40FDA15A" w:rsidR="00055E48" w:rsidDel="00822010" w:rsidRDefault="00055E48" w:rsidP="00DC77A1">
            <w:pPr>
              <w:pStyle w:val="Tablelevel2"/>
              <w:rPr>
                <w:ins w:id="5986" w:author="Jillian Carson-Jackson" w:date="2020-12-27T16:41:00Z"/>
                <w:del w:id="5987" w:author="Abercrombie, Kerrie" w:date="2021-01-22T12:04:00Z"/>
                <w:rFonts w:ascii="Calibri" w:hAnsi="Calibri"/>
                <w:sz w:val="22"/>
                <w:szCs w:val="22"/>
              </w:rPr>
            </w:pPr>
          </w:p>
          <w:p w14:paraId="5FE483F7" w14:textId="5D23C2C0" w:rsidR="00055E48" w:rsidDel="00822010" w:rsidRDefault="00055E48" w:rsidP="00DC77A1">
            <w:pPr>
              <w:pStyle w:val="Tablelevel2"/>
              <w:rPr>
                <w:ins w:id="5988" w:author="Jillian Carson-Jackson" w:date="2020-12-27T16:41:00Z"/>
                <w:del w:id="5989" w:author="Abercrombie, Kerrie" w:date="2021-01-22T12:04:00Z"/>
                <w:rFonts w:ascii="Calibri" w:hAnsi="Calibri"/>
                <w:sz w:val="22"/>
                <w:szCs w:val="22"/>
              </w:rPr>
            </w:pPr>
          </w:p>
          <w:p w14:paraId="5CA77FA8" w14:textId="3FF31D69" w:rsidR="00055E48" w:rsidDel="00822010" w:rsidRDefault="00055E48" w:rsidP="00DC77A1">
            <w:pPr>
              <w:pStyle w:val="Tablelevel2"/>
              <w:rPr>
                <w:ins w:id="5990" w:author="Jillian Carson-Jackson" w:date="2020-12-27T16:41:00Z"/>
                <w:del w:id="5991" w:author="Abercrombie, Kerrie" w:date="2021-01-22T12:04:00Z"/>
                <w:rFonts w:ascii="Calibri" w:hAnsi="Calibri"/>
                <w:sz w:val="22"/>
                <w:szCs w:val="22"/>
              </w:rPr>
            </w:pPr>
          </w:p>
          <w:p w14:paraId="20D94393" w14:textId="77777777" w:rsidR="00055E48" w:rsidRPr="00CD1A5B" w:rsidRDefault="00055E48" w:rsidP="00DC77A1">
            <w:pPr>
              <w:pStyle w:val="Tablelevel2"/>
              <w:rPr>
                <w:ins w:id="5992" w:author="Jillian Carson-Jackson" w:date="2020-12-27T16:41:00Z"/>
                <w:rFonts w:ascii="Calibri" w:hAnsi="Calibri"/>
                <w:sz w:val="22"/>
                <w:szCs w:val="22"/>
              </w:rPr>
            </w:pPr>
          </w:p>
        </w:tc>
        <w:tc>
          <w:tcPr>
            <w:tcW w:w="2552" w:type="dxa"/>
            <w:tcBorders>
              <w:top w:val="single" w:sz="6" w:space="0" w:color="auto"/>
              <w:bottom w:val="single" w:sz="4" w:space="0" w:color="auto"/>
              <w:right w:val="single" w:sz="6" w:space="0" w:color="auto"/>
            </w:tcBorders>
          </w:tcPr>
          <w:p w14:paraId="4A021553" w14:textId="77777777" w:rsidR="00055E48" w:rsidRPr="00CD1A5B" w:rsidRDefault="00055E48" w:rsidP="00DC77A1">
            <w:pPr>
              <w:pStyle w:val="Tablelevel1bold"/>
              <w:jc w:val="center"/>
              <w:rPr>
                <w:ins w:id="5993" w:author="Jillian Carson-Jackson" w:date="2020-12-27T16:41:00Z"/>
                <w:rFonts w:ascii="Calibri" w:hAnsi="Calibri"/>
                <w:b w:val="0"/>
                <w:sz w:val="22"/>
                <w:szCs w:val="22"/>
              </w:rPr>
            </w:pPr>
          </w:p>
        </w:tc>
        <w:tc>
          <w:tcPr>
            <w:tcW w:w="3260" w:type="dxa"/>
            <w:tcBorders>
              <w:left w:val="single" w:sz="6" w:space="0" w:color="auto"/>
              <w:bottom w:val="single" w:sz="4" w:space="0" w:color="auto"/>
              <w:right w:val="single" w:sz="6" w:space="0" w:color="auto"/>
            </w:tcBorders>
          </w:tcPr>
          <w:p w14:paraId="4CF8F076" w14:textId="77777777" w:rsidR="00055E48" w:rsidRPr="00CD1A5B" w:rsidRDefault="00055E48" w:rsidP="00DC77A1">
            <w:pPr>
              <w:rPr>
                <w:ins w:id="5994" w:author="Jillian Carson-Jackson" w:date="2020-12-27T16:41:00Z"/>
                <w:rFonts w:ascii="Calibri" w:hAnsi="Calibri"/>
                <w:sz w:val="22"/>
                <w:szCs w:val="22"/>
              </w:rPr>
            </w:pPr>
          </w:p>
        </w:tc>
      </w:tr>
      <w:tr w:rsidR="00055E48" w:rsidRPr="00CD1A5B" w14:paraId="482D1E53" w14:textId="77777777" w:rsidTr="00DC77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73"/>
          <w:jc w:val="center"/>
          <w:ins w:id="5995"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4658C652" w14:textId="231EF364" w:rsidR="00055E48" w:rsidRPr="00CD1A5B" w:rsidRDefault="00055E48" w:rsidP="00DC77A1">
            <w:pPr>
              <w:pStyle w:val="Tablelevel1bold"/>
              <w:rPr>
                <w:ins w:id="5996" w:author="Jillian Carson-Jackson" w:date="2020-12-27T16:41:00Z"/>
                <w:rFonts w:ascii="Calibri" w:hAnsi="Calibri"/>
                <w:sz w:val="22"/>
                <w:szCs w:val="22"/>
              </w:rPr>
            </w:pPr>
            <w:commentRangeStart w:id="5997"/>
            <w:ins w:id="5998" w:author="Jillian Carson-Jackson" w:date="2020-12-27T16:41:00Z">
              <w:del w:id="5999" w:author="Abercrombie, Kerrie" w:date="2021-01-22T10:15:00Z">
                <w:r w:rsidRPr="00CD1A5B" w:rsidDel="00EE1786">
                  <w:rPr>
                    <w:rFonts w:ascii="Calibri" w:hAnsi="Calibri"/>
                    <w:sz w:val="22"/>
                    <w:szCs w:val="22"/>
                  </w:rPr>
                  <w:delText>Log and record keeping</w:delText>
                </w:r>
              </w:del>
            </w:ins>
            <w:commentRangeEnd w:id="5997"/>
            <w:del w:id="6000" w:author="Abercrombie, Kerrie" w:date="2021-01-22T10:15:00Z">
              <w:r w:rsidR="00945E59" w:rsidDel="00EE1786">
                <w:rPr>
                  <w:rStyle w:val="CommentReference"/>
                  <w:rFonts w:asciiTheme="minorHAnsi" w:eastAsiaTheme="minorHAnsi" w:hAnsiTheme="minorHAnsi"/>
                  <w:b w:val="0"/>
                </w:rPr>
                <w:commentReference w:id="5997"/>
              </w:r>
            </w:del>
          </w:p>
        </w:tc>
        <w:tc>
          <w:tcPr>
            <w:tcW w:w="2552" w:type="dxa"/>
            <w:tcBorders>
              <w:top w:val="single" w:sz="4" w:space="0" w:color="auto"/>
              <w:left w:val="single" w:sz="4" w:space="0" w:color="auto"/>
              <w:bottom w:val="single" w:sz="4" w:space="0" w:color="auto"/>
              <w:right w:val="single" w:sz="4" w:space="0" w:color="auto"/>
            </w:tcBorders>
          </w:tcPr>
          <w:p w14:paraId="56BD215D" w14:textId="77777777" w:rsidR="00055E48" w:rsidRPr="00CD1A5B" w:rsidRDefault="00055E48" w:rsidP="00DC77A1">
            <w:pPr>
              <w:pStyle w:val="Tablelevel1bold"/>
              <w:jc w:val="center"/>
              <w:rPr>
                <w:ins w:id="6001"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30B5C401" w14:textId="77777777" w:rsidR="00055E48" w:rsidRPr="00CD1A5B" w:rsidRDefault="00055E48" w:rsidP="00DC77A1">
            <w:pPr>
              <w:rPr>
                <w:ins w:id="6002" w:author="Jillian Carson-Jackson" w:date="2020-12-27T16:41:00Z"/>
                <w:rFonts w:ascii="Calibri" w:hAnsi="Calibri"/>
                <w:sz w:val="22"/>
                <w:szCs w:val="22"/>
              </w:rPr>
            </w:pPr>
          </w:p>
        </w:tc>
      </w:tr>
      <w:tr w:rsidR="00055E48" w:rsidRPr="00CD1A5B" w14:paraId="41EC8D89" w14:textId="77777777" w:rsidTr="00DC77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52"/>
          <w:jc w:val="center"/>
          <w:ins w:id="6003"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05F12654" w14:textId="3F8C7132" w:rsidR="00055E48" w:rsidRPr="00CD1A5B" w:rsidRDefault="00055E48" w:rsidP="00DC77A1">
            <w:pPr>
              <w:pStyle w:val="Tablelevel1bold"/>
              <w:rPr>
                <w:ins w:id="6004" w:author="Jillian Carson-Jackson" w:date="2020-12-27T16:41:00Z"/>
                <w:rFonts w:ascii="Calibri" w:hAnsi="Calibri"/>
                <w:b w:val="0"/>
                <w:sz w:val="22"/>
                <w:szCs w:val="22"/>
              </w:rPr>
            </w:pPr>
            <w:ins w:id="6005" w:author="Jillian Carson-Jackson" w:date="2020-12-27T16:41:00Z">
              <w:del w:id="6006" w:author="Abercrombie, Kerrie" w:date="2021-01-22T09:34:00Z">
                <w:r w:rsidRPr="00CD1A5B" w:rsidDel="00D43093">
                  <w:rPr>
                    <w:rFonts w:ascii="Calibri" w:hAnsi="Calibri"/>
                    <w:b w:val="0"/>
                    <w:sz w:val="22"/>
                    <w:szCs w:val="22"/>
                  </w:rPr>
                  <w:delText>List and describe logs and records used by VTS</w:delText>
                </w:r>
              </w:del>
            </w:ins>
          </w:p>
          <w:p w14:paraId="0F5825A2" w14:textId="2AB48413" w:rsidR="00055E48" w:rsidRPr="00CD1A5B" w:rsidDel="00D43093" w:rsidRDefault="00055E48" w:rsidP="00DC77A1">
            <w:pPr>
              <w:pStyle w:val="Tablelevel2"/>
              <w:rPr>
                <w:ins w:id="6007" w:author="Jillian Carson-Jackson" w:date="2020-12-27T16:41:00Z"/>
                <w:del w:id="6008" w:author="Abercrombie, Kerrie" w:date="2021-01-22T09:34:00Z"/>
                <w:rFonts w:ascii="Calibri" w:hAnsi="Calibri"/>
                <w:sz w:val="22"/>
                <w:szCs w:val="22"/>
              </w:rPr>
            </w:pPr>
            <w:commentRangeStart w:id="6009"/>
            <w:ins w:id="6010" w:author="Jillian Carson-Jackson" w:date="2020-12-27T16:41:00Z">
              <w:del w:id="6011" w:author="Abercrombie, Kerrie" w:date="2021-01-22T09:34:00Z">
                <w:r w:rsidRPr="00CD1A5B" w:rsidDel="00D43093">
                  <w:rPr>
                    <w:rFonts w:ascii="Calibri" w:hAnsi="Calibri"/>
                    <w:sz w:val="22"/>
                    <w:szCs w:val="22"/>
                  </w:rPr>
                  <w:delText>Accuracy of logs &amp; records</w:delText>
                </w:r>
              </w:del>
            </w:ins>
          </w:p>
          <w:p w14:paraId="43A86568" w14:textId="6A3B8EB0" w:rsidR="00055E48" w:rsidRPr="00CD1A5B" w:rsidDel="00D43093" w:rsidRDefault="00055E48" w:rsidP="00DC77A1">
            <w:pPr>
              <w:pStyle w:val="Tablelevel3"/>
              <w:rPr>
                <w:ins w:id="6012" w:author="Jillian Carson-Jackson" w:date="2020-12-27T16:41:00Z"/>
                <w:del w:id="6013" w:author="Abercrombie, Kerrie" w:date="2021-01-22T09:34:00Z"/>
                <w:rFonts w:ascii="Calibri" w:hAnsi="Calibri"/>
                <w:sz w:val="22"/>
                <w:szCs w:val="22"/>
              </w:rPr>
            </w:pPr>
            <w:ins w:id="6014" w:author="Jillian Carson-Jackson" w:date="2020-12-27T16:41:00Z">
              <w:del w:id="6015" w:author="Abercrombie, Kerrie" w:date="2021-01-22T09:34:00Z">
                <w:r w:rsidRPr="00CD1A5B" w:rsidDel="00D43093">
                  <w:rPr>
                    <w:rFonts w:ascii="Calibri" w:hAnsi="Calibri"/>
                    <w:sz w:val="22"/>
                    <w:szCs w:val="22"/>
                  </w:rPr>
                  <w:delText>Factual</w:delText>
                </w:r>
              </w:del>
            </w:ins>
          </w:p>
          <w:p w14:paraId="2E473168" w14:textId="203BF727" w:rsidR="00055E48" w:rsidRPr="00CD1A5B" w:rsidDel="00D43093" w:rsidRDefault="00055E48" w:rsidP="00DC77A1">
            <w:pPr>
              <w:pStyle w:val="Tablelevel3"/>
              <w:rPr>
                <w:ins w:id="6016" w:author="Jillian Carson-Jackson" w:date="2020-12-27T16:41:00Z"/>
                <w:del w:id="6017" w:author="Abercrombie, Kerrie" w:date="2021-01-22T09:34:00Z"/>
                <w:rFonts w:ascii="Calibri" w:hAnsi="Calibri"/>
                <w:sz w:val="22"/>
                <w:szCs w:val="22"/>
              </w:rPr>
            </w:pPr>
            <w:ins w:id="6018" w:author="Jillian Carson-Jackson" w:date="2020-12-27T16:41:00Z">
              <w:del w:id="6019" w:author="Abercrombie, Kerrie" w:date="2021-01-22T09:34:00Z">
                <w:r w:rsidRPr="00CD1A5B" w:rsidDel="00D43093">
                  <w:rPr>
                    <w:rFonts w:ascii="Calibri" w:hAnsi="Calibri"/>
                    <w:sz w:val="22"/>
                    <w:szCs w:val="22"/>
                  </w:rPr>
                  <w:delText>Complete</w:delText>
                </w:r>
              </w:del>
            </w:ins>
          </w:p>
          <w:p w14:paraId="7C3F2876" w14:textId="37855C39" w:rsidR="00055E48" w:rsidRPr="00CD1A5B" w:rsidDel="00D43093" w:rsidRDefault="00055E48" w:rsidP="00DC77A1">
            <w:pPr>
              <w:pStyle w:val="Tablelevel3"/>
              <w:rPr>
                <w:ins w:id="6020" w:author="Jillian Carson-Jackson" w:date="2020-12-27T16:41:00Z"/>
                <w:del w:id="6021" w:author="Abercrombie, Kerrie" w:date="2021-01-22T09:34:00Z"/>
                <w:rFonts w:ascii="Calibri" w:hAnsi="Calibri"/>
                <w:sz w:val="22"/>
                <w:szCs w:val="22"/>
              </w:rPr>
            </w:pPr>
            <w:ins w:id="6022" w:author="Jillian Carson-Jackson" w:date="2020-12-27T16:41:00Z">
              <w:del w:id="6023" w:author="Abercrombie, Kerrie" w:date="2021-01-22T09:34:00Z">
                <w:r w:rsidRPr="00CD1A5B" w:rsidDel="00D43093">
                  <w:rPr>
                    <w:rFonts w:ascii="Calibri" w:hAnsi="Calibri"/>
                    <w:sz w:val="22"/>
                    <w:szCs w:val="22"/>
                  </w:rPr>
                  <w:delText>Chronological</w:delText>
                </w:r>
              </w:del>
            </w:ins>
          </w:p>
          <w:p w14:paraId="1E00343A" w14:textId="122FD45F" w:rsidR="00055E48" w:rsidRPr="00CD1A5B" w:rsidDel="00D43093" w:rsidRDefault="00055E48" w:rsidP="00DC77A1">
            <w:pPr>
              <w:pStyle w:val="Tablelevel3"/>
              <w:rPr>
                <w:ins w:id="6024" w:author="Jillian Carson-Jackson" w:date="2020-12-27T16:41:00Z"/>
                <w:del w:id="6025" w:author="Abercrombie, Kerrie" w:date="2021-01-22T09:34:00Z"/>
                <w:rFonts w:ascii="Calibri" w:hAnsi="Calibri"/>
                <w:sz w:val="22"/>
                <w:szCs w:val="22"/>
              </w:rPr>
            </w:pPr>
            <w:ins w:id="6026" w:author="Jillian Carson-Jackson" w:date="2020-12-27T16:41:00Z">
              <w:del w:id="6027" w:author="Abercrombie, Kerrie" w:date="2021-01-22T09:34:00Z">
                <w:r w:rsidRPr="00CD1A5B" w:rsidDel="00D43093">
                  <w:rPr>
                    <w:rFonts w:ascii="Calibri" w:hAnsi="Calibri"/>
                    <w:sz w:val="22"/>
                    <w:szCs w:val="22"/>
                  </w:rPr>
                  <w:delText>Legible</w:delText>
                </w:r>
              </w:del>
            </w:ins>
          </w:p>
          <w:p w14:paraId="08E04434" w14:textId="27A1A8AD" w:rsidR="00055E48" w:rsidRPr="00CD1A5B" w:rsidDel="00D43093" w:rsidRDefault="00055E48" w:rsidP="00DC77A1">
            <w:pPr>
              <w:pStyle w:val="Tablelevel3"/>
              <w:rPr>
                <w:ins w:id="6028" w:author="Jillian Carson-Jackson" w:date="2020-12-27T16:41:00Z"/>
                <w:del w:id="6029" w:author="Abercrombie, Kerrie" w:date="2021-01-22T09:34:00Z"/>
                <w:rFonts w:ascii="Calibri" w:hAnsi="Calibri"/>
                <w:sz w:val="22"/>
                <w:szCs w:val="22"/>
              </w:rPr>
            </w:pPr>
            <w:ins w:id="6030" w:author="Jillian Carson-Jackson" w:date="2020-12-27T16:41:00Z">
              <w:del w:id="6031" w:author="Abercrombie, Kerrie" w:date="2021-01-22T09:34:00Z">
                <w:r w:rsidRPr="00CD1A5B" w:rsidDel="00D43093">
                  <w:rPr>
                    <w:rFonts w:ascii="Calibri" w:hAnsi="Calibri"/>
                    <w:sz w:val="22"/>
                    <w:szCs w:val="22"/>
                  </w:rPr>
                  <w:delText>Standardised</w:delText>
                </w:r>
              </w:del>
            </w:ins>
            <w:commentRangeEnd w:id="6009"/>
            <w:del w:id="6032" w:author="Abercrombie, Kerrie" w:date="2021-01-22T09:34:00Z">
              <w:r w:rsidR="00D43093" w:rsidDel="00D43093">
                <w:rPr>
                  <w:rStyle w:val="CommentReference"/>
                  <w:rFonts w:asciiTheme="minorHAnsi" w:eastAsiaTheme="minorHAnsi" w:hAnsiTheme="minorHAnsi"/>
                  <w:lang w:eastAsia="en-GB"/>
                </w:rPr>
                <w:commentReference w:id="6009"/>
              </w:r>
            </w:del>
          </w:p>
          <w:p w14:paraId="1EA53C09" w14:textId="478E050C" w:rsidR="00055E48" w:rsidRPr="00CD1A5B" w:rsidDel="00D43093" w:rsidRDefault="00055E48" w:rsidP="00DC77A1">
            <w:pPr>
              <w:pStyle w:val="Tablelevel2"/>
              <w:rPr>
                <w:ins w:id="6033" w:author="Jillian Carson-Jackson" w:date="2020-12-27T16:41:00Z"/>
                <w:del w:id="6034" w:author="Abercrombie, Kerrie" w:date="2021-01-22T09:36:00Z"/>
                <w:rFonts w:ascii="Calibri" w:hAnsi="Calibri"/>
                <w:sz w:val="22"/>
                <w:szCs w:val="22"/>
              </w:rPr>
            </w:pPr>
            <w:commentRangeStart w:id="6035"/>
            <w:ins w:id="6036" w:author="Jillian Carson-Jackson" w:date="2020-12-27T16:41:00Z">
              <w:del w:id="6037" w:author="Abercrombie, Kerrie" w:date="2021-01-22T09:36:00Z">
                <w:r w:rsidRPr="00CD1A5B" w:rsidDel="00D43093">
                  <w:rPr>
                    <w:rFonts w:ascii="Calibri" w:hAnsi="Calibri"/>
                    <w:sz w:val="22"/>
                    <w:szCs w:val="22"/>
                  </w:rPr>
                  <w:delText>Retention of logs &amp; records</w:delText>
                </w:r>
              </w:del>
            </w:ins>
          </w:p>
          <w:p w14:paraId="43FCE123" w14:textId="2E647254" w:rsidR="00055E48" w:rsidRPr="00CD1A5B" w:rsidDel="00D43093" w:rsidRDefault="00055E48" w:rsidP="00DC77A1">
            <w:pPr>
              <w:pStyle w:val="Tablelevel3"/>
              <w:rPr>
                <w:ins w:id="6038" w:author="Jillian Carson-Jackson" w:date="2020-12-27T16:41:00Z"/>
                <w:del w:id="6039" w:author="Abercrombie, Kerrie" w:date="2021-01-22T09:36:00Z"/>
                <w:rFonts w:ascii="Calibri" w:hAnsi="Calibri"/>
                <w:sz w:val="22"/>
                <w:szCs w:val="22"/>
              </w:rPr>
            </w:pPr>
            <w:ins w:id="6040" w:author="Jillian Carson-Jackson" w:date="2020-12-27T16:41:00Z">
              <w:del w:id="6041" w:author="Abercrombie, Kerrie" w:date="2021-01-22T09:36:00Z">
                <w:r w:rsidRPr="00CD1A5B" w:rsidDel="00D43093">
                  <w:rPr>
                    <w:rFonts w:ascii="Calibri" w:hAnsi="Calibri"/>
                    <w:sz w:val="22"/>
                    <w:szCs w:val="22"/>
                  </w:rPr>
                  <w:delText>Manual: as per national statutory requirements</w:delText>
                </w:r>
              </w:del>
            </w:ins>
          </w:p>
          <w:p w14:paraId="5755DA93" w14:textId="5E82D99B" w:rsidR="00055E48" w:rsidRPr="00CD1A5B" w:rsidDel="00D43093" w:rsidRDefault="00055E48" w:rsidP="00DC77A1">
            <w:pPr>
              <w:pStyle w:val="Tablelevel3"/>
              <w:rPr>
                <w:ins w:id="6042" w:author="Jillian Carson-Jackson" w:date="2020-12-27T16:41:00Z"/>
                <w:del w:id="6043" w:author="Abercrombie, Kerrie" w:date="2021-01-22T09:36:00Z"/>
                <w:rFonts w:ascii="Calibri" w:hAnsi="Calibri"/>
                <w:sz w:val="22"/>
                <w:szCs w:val="22"/>
              </w:rPr>
            </w:pPr>
            <w:ins w:id="6044" w:author="Jillian Carson-Jackson" w:date="2020-12-27T16:41:00Z">
              <w:del w:id="6045" w:author="Abercrombie, Kerrie" w:date="2021-01-22T09:36:00Z">
                <w:r w:rsidRPr="00CD1A5B" w:rsidDel="00D43093">
                  <w:rPr>
                    <w:rFonts w:ascii="Calibri" w:hAnsi="Calibri"/>
                    <w:sz w:val="22"/>
                    <w:szCs w:val="22"/>
                  </w:rPr>
                  <w:delText>Electronic: as per national statutory requirements</w:delText>
                </w:r>
              </w:del>
            </w:ins>
          </w:p>
          <w:p w14:paraId="13AF1199" w14:textId="5CE2E806" w:rsidR="00055E48" w:rsidRPr="00CD1A5B" w:rsidDel="00D43093" w:rsidRDefault="00055E48" w:rsidP="00DC77A1">
            <w:pPr>
              <w:pStyle w:val="Tablelevel3"/>
              <w:rPr>
                <w:ins w:id="6046" w:author="Jillian Carson-Jackson" w:date="2020-12-27T16:41:00Z"/>
                <w:del w:id="6047" w:author="Abercrombie, Kerrie" w:date="2021-01-22T09:36:00Z"/>
                <w:rFonts w:ascii="Calibri" w:hAnsi="Calibri"/>
                <w:sz w:val="22"/>
                <w:szCs w:val="22"/>
              </w:rPr>
            </w:pPr>
            <w:ins w:id="6048" w:author="Jillian Carson-Jackson" w:date="2020-12-27T16:41:00Z">
              <w:del w:id="6049" w:author="Abercrombie, Kerrie" w:date="2021-01-22T09:36:00Z">
                <w:r w:rsidRPr="00CD1A5B" w:rsidDel="00D43093">
                  <w:rPr>
                    <w:rFonts w:ascii="Calibri" w:hAnsi="Calibri"/>
                    <w:sz w:val="22"/>
                    <w:szCs w:val="22"/>
                  </w:rPr>
                  <w:delText>Legal implications</w:delText>
                </w:r>
              </w:del>
            </w:ins>
          </w:p>
          <w:p w14:paraId="3E42C60A" w14:textId="07EC0A6C" w:rsidR="00055E48" w:rsidRPr="00CD1A5B" w:rsidDel="00D43093" w:rsidRDefault="00055E48" w:rsidP="00DC77A1">
            <w:pPr>
              <w:pStyle w:val="Tablelevel3"/>
              <w:rPr>
                <w:ins w:id="6050" w:author="Jillian Carson-Jackson" w:date="2020-12-27T16:41:00Z"/>
                <w:del w:id="6051" w:author="Abercrombie, Kerrie" w:date="2021-01-22T09:36:00Z"/>
                <w:rFonts w:ascii="Calibri" w:hAnsi="Calibri"/>
                <w:sz w:val="22"/>
                <w:szCs w:val="22"/>
              </w:rPr>
            </w:pPr>
            <w:ins w:id="6052" w:author="Jillian Carson-Jackson" w:date="2020-12-27T16:41:00Z">
              <w:del w:id="6053" w:author="Abercrombie, Kerrie" w:date="2021-01-22T09:36:00Z">
                <w:r w:rsidRPr="00CD1A5B" w:rsidDel="00D43093">
                  <w:rPr>
                    <w:rFonts w:ascii="Calibri" w:hAnsi="Calibri"/>
                    <w:sz w:val="22"/>
                    <w:szCs w:val="22"/>
                  </w:rPr>
                  <w:delText>Statistical process control</w:delText>
                </w:r>
              </w:del>
            </w:ins>
          </w:p>
          <w:p w14:paraId="22B454F6" w14:textId="25B65230" w:rsidR="00055E48" w:rsidRPr="00CD1A5B" w:rsidRDefault="00055E48" w:rsidP="00DC77A1">
            <w:pPr>
              <w:pStyle w:val="Tablelevel3"/>
              <w:rPr>
                <w:ins w:id="6054" w:author="Jillian Carson-Jackson" w:date="2020-12-27T16:41:00Z"/>
                <w:rFonts w:ascii="Calibri" w:hAnsi="Calibri"/>
                <w:sz w:val="22"/>
                <w:szCs w:val="22"/>
              </w:rPr>
            </w:pPr>
            <w:ins w:id="6055" w:author="Jillian Carson-Jackson" w:date="2020-12-27T16:41:00Z">
              <w:del w:id="6056" w:author="Abercrombie, Kerrie" w:date="2021-01-22T09:36:00Z">
                <w:r w:rsidRPr="00CD1A5B" w:rsidDel="00D43093">
                  <w:rPr>
                    <w:rFonts w:ascii="Calibri" w:hAnsi="Calibri"/>
                    <w:sz w:val="22"/>
                    <w:szCs w:val="22"/>
                  </w:rPr>
                  <w:delText>Local/national/international database for accident investigation</w:delText>
                </w:r>
              </w:del>
            </w:ins>
            <w:commentRangeEnd w:id="6035"/>
            <w:del w:id="6057" w:author="Abercrombie, Kerrie" w:date="2021-01-22T09:36:00Z">
              <w:r w:rsidR="00D43093" w:rsidDel="00D43093">
                <w:rPr>
                  <w:rStyle w:val="CommentReference"/>
                  <w:rFonts w:asciiTheme="minorHAnsi" w:eastAsiaTheme="minorHAnsi" w:hAnsiTheme="minorHAnsi"/>
                  <w:lang w:eastAsia="en-GB"/>
                </w:rPr>
                <w:commentReference w:id="6035"/>
              </w:r>
            </w:del>
          </w:p>
        </w:tc>
        <w:tc>
          <w:tcPr>
            <w:tcW w:w="2552" w:type="dxa"/>
            <w:tcBorders>
              <w:top w:val="single" w:sz="4" w:space="0" w:color="auto"/>
              <w:left w:val="single" w:sz="4" w:space="0" w:color="auto"/>
              <w:bottom w:val="single" w:sz="4" w:space="0" w:color="auto"/>
              <w:right w:val="single" w:sz="4" w:space="0" w:color="auto"/>
            </w:tcBorders>
          </w:tcPr>
          <w:p w14:paraId="7B2C2759" w14:textId="77777777" w:rsidR="00055E48" w:rsidRPr="00CD1A5B" w:rsidRDefault="00055E48" w:rsidP="00DC77A1">
            <w:pPr>
              <w:pStyle w:val="Tablelevel1bold"/>
              <w:jc w:val="center"/>
              <w:rPr>
                <w:ins w:id="6058" w:author="Jillian Carson-Jackson" w:date="2020-12-27T16:41:00Z"/>
                <w:rFonts w:ascii="Calibri" w:hAnsi="Calibri"/>
                <w:b w:val="0"/>
                <w:sz w:val="22"/>
                <w:szCs w:val="22"/>
              </w:rPr>
            </w:pPr>
            <w:ins w:id="6059" w:author="Jillian Carson-Jackson" w:date="2020-12-27T16:41:00Z">
              <w:r w:rsidRPr="00CD1A5B">
                <w:rPr>
                  <w:rFonts w:ascii="Calibri" w:hAnsi="Calibri"/>
                  <w:b w:val="0"/>
                  <w:sz w:val="22"/>
                  <w:szCs w:val="22"/>
                </w:rPr>
                <w:t>R28, R37, R41, R44</w:t>
              </w:r>
            </w:ins>
          </w:p>
        </w:tc>
        <w:tc>
          <w:tcPr>
            <w:tcW w:w="3260" w:type="dxa"/>
            <w:tcBorders>
              <w:top w:val="single" w:sz="4" w:space="0" w:color="auto"/>
              <w:left w:val="single" w:sz="4" w:space="0" w:color="auto"/>
              <w:bottom w:val="single" w:sz="4" w:space="0" w:color="auto"/>
              <w:right w:val="single" w:sz="4" w:space="0" w:color="auto"/>
            </w:tcBorders>
          </w:tcPr>
          <w:p w14:paraId="67EE7432" w14:textId="77777777" w:rsidR="00055E48" w:rsidRPr="00CD1A5B" w:rsidRDefault="00055E48" w:rsidP="00DC77A1">
            <w:pPr>
              <w:rPr>
                <w:ins w:id="6060" w:author="Jillian Carson-Jackson" w:date="2020-12-27T16:41:00Z"/>
                <w:rFonts w:ascii="Calibri" w:hAnsi="Calibri"/>
                <w:sz w:val="22"/>
                <w:szCs w:val="22"/>
              </w:rPr>
            </w:pPr>
          </w:p>
        </w:tc>
      </w:tr>
      <w:tr w:rsidR="00055E48" w:rsidRPr="00CD1A5B" w14:paraId="66C36081" w14:textId="77777777" w:rsidTr="00DC77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6293"/>
          <w:jc w:val="center"/>
          <w:ins w:id="6061"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2AFEA5C6" w14:textId="01C437F3" w:rsidR="00055E48" w:rsidRPr="00CD1A5B" w:rsidDel="00D43093" w:rsidRDefault="00055E48" w:rsidP="00DC77A1">
            <w:pPr>
              <w:pStyle w:val="Tablelevel1bold"/>
              <w:rPr>
                <w:ins w:id="6062" w:author="Jillian Carson-Jackson" w:date="2020-12-27T16:41:00Z"/>
                <w:del w:id="6063" w:author="Abercrombie, Kerrie" w:date="2021-01-22T09:31:00Z"/>
                <w:rFonts w:ascii="Calibri" w:hAnsi="Calibri"/>
                <w:b w:val="0"/>
                <w:sz w:val="22"/>
                <w:szCs w:val="22"/>
              </w:rPr>
            </w:pPr>
            <w:commentRangeStart w:id="6064"/>
            <w:ins w:id="6065" w:author="Jillian Carson-Jackson" w:date="2020-12-27T16:41:00Z">
              <w:del w:id="6066" w:author="Abercrombie, Kerrie" w:date="2021-01-22T09:31:00Z">
                <w:r w:rsidRPr="00CD1A5B" w:rsidDel="00D43093">
                  <w:rPr>
                    <w:rFonts w:ascii="Calibri" w:hAnsi="Calibri"/>
                    <w:b w:val="0"/>
                    <w:sz w:val="22"/>
                    <w:szCs w:val="22"/>
                  </w:rPr>
                  <w:delText>Describe the methods of keeping a log</w:delText>
                </w:r>
              </w:del>
            </w:ins>
          </w:p>
          <w:p w14:paraId="062A7114" w14:textId="5FA31BE6" w:rsidR="00055E48" w:rsidRPr="00CD1A5B" w:rsidDel="00D43093" w:rsidRDefault="00055E48" w:rsidP="00DC77A1">
            <w:pPr>
              <w:pStyle w:val="Tablelevel1"/>
              <w:rPr>
                <w:ins w:id="6067" w:author="Jillian Carson-Jackson" w:date="2020-12-27T16:41:00Z"/>
                <w:del w:id="6068" w:author="Abercrombie, Kerrie" w:date="2021-01-22T09:31:00Z"/>
                <w:rFonts w:ascii="Calibri" w:hAnsi="Calibri"/>
                <w:szCs w:val="22"/>
              </w:rPr>
            </w:pPr>
            <w:ins w:id="6069" w:author="Jillian Carson-Jackson" w:date="2020-12-27T16:41:00Z">
              <w:del w:id="6070" w:author="Abercrombie, Kerrie" w:date="2021-01-22T09:31:00Z">
                <w:r w:rsidRPr="00CD1A5B" w:rsidDel="00D43093">
                  <w:rPr>
                    <w:rFonts w:ascii="Calibri" w:hAnsi="Calibri"/>
                    <w:szCs w:val="22"/>
                  </w:rPr>
                  <w:delText>Manual log keeping</w:delText>
                </w:r>
              </w:del>
            </w:ins>
          </w:p>
          <w:p w14:paraId="2540BF12" w14:textId="0F72305C" w:rsidR="00055E48" w:rsidRPr="00CD1A5B" w:rsidDel="00D43093" w:rsidRDefault="00055E48" w:rsidP="00DC77A1">
            <w:pPr>
              <w:pStyle w:val="Tablelevel2"/>
              <w:rPr>
                <w:ins w:id="6071" w:author="Jillian Carson-Jackson" w:date="2020-12-27T16:41:00Z"/>
                <w:del w:id="6072" w:author="Abercrombie, Kerrie" w:date="2021-01-22T09:31:00Z"/>
                <w:rFonts w:ascii="Calibri" w:hAnsi="Calibri"/>
                <w:sz w:val="22"/>
                <w:szCs w:val="22"/>
              </w:rPr>
            </w:pPr>
            <w:ins w:id="6073" w:author="Jillian Carson-Jackson" w:date="2020-12-27T16:41:00Z">
              <w:del w:id="6074" w:author="Abercrombie, Kerrie" w:date="2021-01-22T09:31:00Z">
                <w:r w:rsidRPr="00CD1A5B" w:rsidDel="00D43093">
                  <w:rPr>
                    <w:rFonts w:ascii="Calibri" w:hAnsi="Calibri"/>
                    <w:sz w:val="22"/>
                    <w:szCs w:val="22"/>
                  </w:rPr>
                  <w:delText>Introduction to manual logs</w:delText>
                </w:r>
              </w:del>
            </w:ins>
          </w:p>
          <w:p w14:paraId="3FEECEDC" w14:textId="7387BF51" w:rsidR="00055E48" w:rsidRPr="00CD1A5B" w:rsidDel="00945E59" w:rsidRDefault="00055E48" w:rsidP="00DC77A1">
            <w:pPr>
              <w:pStyle w:val="Tablelevel3"/>
              <w:rPr>
                <w:ins w:id="6075" w:author="Jillian Carson-Jackson" w:date="2020-12-27T16:41:00Z"/>
                <w:del w:id="6076" w:author="Abercrombie, Kerrie" w:date="2021-01-22T09:27:00Z"/>
                <w:rFonts w:ascii="Calibri" w:hAnsi="Calibri"/>
                <w:sz w:val="22"/>
                <w:szCs w:val="22"/>
              </w:rPr>
            </w:pPr>
            <w:commentRangeStart w:id="6077"/>
            <w:ins w:id="6078" w:author="Jillian Carson-Jackson" w:date="2020-12-27T16:41:00Z">
              <w:del w:id="6079" w:author="Abercrombie, Kerrie" w:date="2021-01-22T09:27:00Z">
                <w:r w:rsidRPr="00CD1A5B" w:rsidDel="00945E59">
                  <w:rPr>
                    <w:rFonts w:ascii="Calibri" w:hAnsi="Calibri"/>
                    <w:sz w:val="22"/>
                    <w:szCs w:val="22"/>
                  </w:rPr>
                  <w:delText>Purpose</w:delText>
                </w:r>
              </w:del>
            </w:ins>
          </w:p>
          <w:p w14:paraId="4782A60A" w14:textId="39C36C67" w:rsidR="00055E48" w:rsidRPr="00CD1A5B" w:rsidDel="00945E59" w:rsidRDefault="00055E48" w:rsidP="00DC77A1">
            <w:pPr>
              <w:pStyle w:val="Tablelevel3"/>
              <w:rPr>
                <w:ins w:id="6080" w:author="Jillian Carson-Jackson" w:date="2020-12-27T16:41:00Z"/>
                <w:del w:id="6081" w:author="Abercrombie, Kerrie" w:date="2021-01-22T09:27:00Z"/>
                <w:rFonts w:ascii="Calibri" w:hAnsi="Calibri"/>
                <w:sz w:val="22"/>
                <w:szCs w:val="22"/>
              </w:rPr>
            </w:pPr>
            <w:ins w:id="6082" w:author="Jillian Carson-Jackson" w:date="2020-12-27T16:41:00Z">
              <w:del w:id="6083" w:author="Abercrombie, Kerrie" w:date="2021-01-22T09:27:00Z">
                <w:r w:rsidRPr="00CD1A5B" w:rsidDel="00945E59">
                  <w:rPr>
                    <w:rFonts w:ascii="Calibri" w:hAnsi="Calibri"/>
                    <w:sz w:val="22"/>
                    <w:szCs w:val="22"/>
                  </w:rPr>
                  <w:delText>Benefits</w:delText>
                </w:r>
              </w:del>
            </w:ins>
          </w:p>
          <w:p w14:paraId="7A28987C" w14:textId="26D067AB" w:rsidR="00055E48" w:rsidRPr="00CD1A5B" w:rsidDel="00945E59" w:rsidRDefault="00055E48" w:rsidP="00DC77A1">
            <w:pPr>
              <w:pStyle w:val="Tablelevel3"/>
              <w:rPr>
                <w:ins w:id="6084" w:author="Jillian Carson-Jackson" w:date="2020-12-27T16:41:00Z"/>
                <w:del w:id="6085" w:author="Abercrombie, Kerrie" w:date="2021-01-22T09:27:00Z"/>
                <w:rFonts w:ascii="Calibri" w:hAnsi="Calibri"/>
                <w:sz w:val="22"/>
                <w:szCs w:val="22"/>
              </w:rPr>
            </w:pPr>
            <w:ins w:id="6086" w:author="Jillian Carson-Jackson" w:date="2020-12-27T16:41:00Z">
              <w:del w:id="6087" w:author="Abercrombie, Kerrie" w:date="2021-01-22T09:27:00Z">
                <w:r w:rsidRPr="00CD1A5B" w:rsidDel="00945E59">
                  <w:rPr>
                    <w:rFonts w:ascii="Calibri" w:hAnsi="Calibri"/>
                    <w:sz w:val="22"/>
                    <w:szCs w:val="22"/>
                  </w:rPr>
                  <w:delText>Difficulties</w:delText>
                </w:r>
              </w:del>
            </w:ins>
            <w:commentRangeEnd w:id="6077"/>
            <w:del w:id="6088" w:author="Abercrombie, Kerrie" w:date="2021-01-22T09:27:00Z">
              <w:r w:rsidR="00945E59" w:rsidDel="00945E59">
                <w:rPr>
                  <w:rStyle w:val="CommentReference"/>
                  <w:rFonts w:asciiTheme="minorHAnsi" w:eastAsiaTheme="minorHAnsi" w:hAnsiTheme="minorHAnsi"/>
                  <w:lang w:eastAsia="en-GB"/>
                </w:rPr>
                <w:commentReference w:id="6077"/>
              </w:r>
            </w:del>
          </w:p>
          <w:p w14:paraId="026EB880" w14:textId="2AB5EFD2" w:rsidR="00055E48" w:rsidRPr="00CD1A5B" w:rsidDel="00D43093" w:rsidRDefault="00055E48" w:rsidP="00DC77A1">
            <w:pPr>
              <w:pStyle w:val="Tablelevel2"/>
              <w:rPr>
                <w:ins w:id="6089" w:author="Jillian Carson-Jackson" w:date="2020-12-27T16:41:00Z"/>
                <w:del w:id="6090" w:author="Abercrombie, Kerrie" w:date="2021-01-22T09:31:00Z"/>
                <w:rFonts w:ascii="Calibri" w:hAnsi="Calibri"/>
                <w:sz w:val="22"/>
                <w:szCs w:val="22"/>
              </w:rPr>
            </w:pPr>
            <w:ins w:id="6091" w:author="Jillian Carson-Jackson" w:date="2020-12-27T16:41:00Z">
              <w:del w:id="6092" w:author="Abercrombie, Kerrie" w:date="2021-01-22T09:31:00Z">
                <w:r w:rsidRPr="00CD1A5B" w:rsidDel="00D43093">
                  <w:rPr>
                    <w:rFonts w:ascii="Calibri" w:hAnsi="Calibri"/>
                    <w:sz w:val="22"/>
                    <w:szCs w:val="22"/>
                  </w:rPr>
                  <w:delText>Methods of recording</w:delText>
                </w:r>
              </w:del>
            </w:ins>
          </w:p>
          <w:p w14:paraId="6CA8A5E4" w14:textId="20BE202F" w:rsidR="00055E48" w:rsidRPr="00CD1A5B" w:rsidDel="00D43093" w:rsidRDefault="00055E48" w:rsidP="00DC77A1">
            <w:pPr>
              <w:pStyle w:val="Tablelevel3"/>
              <w:rPr>
                <w:ins w:id="6093" w:author="Jillian Carson-Jackson" w:date="2020-12-27T16:41:00Z"/>
                <w:del w:id="6094" w:author="Abercrombie, Kerrie" w:date="2021-01-22T09:31:00Z"/>
                <w:rFonts w:ascii="Calibri" w:hAnsi="Calibri"/>
                <w:sz w:val="22"/>
                <w:szCs w:val="22"/>
              </w:rPr>
            </w:pPr>
            <w:ins w:id="6095" w:author="Jillian Carson-Jackson" w:date="2020-12-27T16:41:00Z">
              <w:del w:id="6096" w:author="Abercrombie, Kerrie" w:date="2021-01-22T09:31:00Z">
                <w:r w:rsidRPr="00CD1A5B" w:rsidDel="00D43093">
                  <w:rPr>
                    <w:rFonts w:ascii="Calibri" w:hAnsi="Calibri"/>
                    <w:sz w:val="22"/>
                    <w:szCs w:val="22"/>
                  </w:rPr>
                  <w:delText>Hand written</w:delText>
                </w:r>
              </w:del>
            </w:ins>
          </w:p>
          <w:p w14:paraId="1CF12028" w14:textId="38E57D32" w:rsidR="00055E48" w:rsidRPr="00CD1A5B" w:rsidDel="00D43093" w:rsidRDefault="00055E48" w:rsidP="00DC77A1">
            <w:pPr>
              <w:pStyle w:val="Tablelevel3"/>
              <w:rPr>
                <w:ins w:id="6097" w:author="Jillian Carson-Jackson" w:date="2020-12-27T16:41:00Z"/>
                <w:del w:id="6098" w:author="Abercrombie, Kerrie" w:date="2021-01-22T09:31:00Z"/>
                <w:rFonts w:ascii="Calibri" w:hAnsi="Calibri"/>
                <w:sz w:val="22"/>
                <w:szCs w:val="22"/>
              </w:rPr>
            </w:pPr>
            <w:ins w:id="6099" w:author="Jillian Carson-Jackson" w:date="2020-12-27T16:41:00Z">
              <w:del w:id="6100" w:author="Abercrombie, Kerrie" w:date="2021-01-22T09:31:00Z">
                <w:r w:rsidRPr="00CD1A5B" w:rsidDel="00D43093">
                  <w:rPr>
                    <w:rFonts w:ascii="Calibri" w:hAnsi="Calibri"/>
                    <w:sz w:val="22"/>
                    <w:szCs w:val="22"/>
                  </w:rPr>
                  <w:delText>Printed copy</w:delText>
                </w:r>
              </w:del>
            </w:ins>
          </w:p>
          <w:p w14:paraId="696B608A" w14:textId="5700C400" w:rsidR="00055E48" w:rsidRPr="00CD1A5B" w:rsidDel="00D43093" w:rsidRDefault="00055E48" w:rsidP="00DC77A1">
            <w:pPr>
              <w:pStyle w:val="Tablelevel2"/>
              <w:rPr>
                <w:ins w:id="6101" w:author="Jillian Carson-Jackson" w:date="2020-12-27T16:41:00Z"/>
                <w:del w:id="6102" w:author="Abercrombie, Kerrie" w:date="2021-01-22T09:31:00Z"/>
                <w:rFonts w:ascii="Calibri" w:hAnsi="Calibri"/>
                <w:sz w:val="22"/>
                <w:szCs w:val="22"/>
              </w:rPr>
            </w:pPr>
            <w:ins w:id="6103" w:author="Jillian Carson-Jackson" w:date="2020-12-27T16:41:00Z">
              <w:del w:id="6104" w:author="Abercrombie, Kerrie" w:date="2021-01-22T09:31:00Z">
                <w:r w:rsidRPr="00CD1A5B" w:rsidDel="00D43093">
                  <w:rPr>
                    <w:rFonts w:ascii="Calibri" w:hAnsi="Calibri"/>
                    <w:sz w:val="22"/>
                    <w:szCs w:val="22"/>
                  </w:rPr>
                  <w:delText>Filing</w:delText>
                </w:r>
              </w:del>
            </w:ins>
          </w:p>
          <w:p w14:paraId="57638F4F" w14:textId="536C0FDC" w:rsidR="00055E48" w:rsidRPr="00CD1A5B" w:rsidDel="00D43093" w:rsidRDefault="00055E48" w:rsidP="00DC77A1">
            <w:pPr>
              <w:pStyle w:val="Tablelevel3"/>
              <w:rPr>
                <w:ins w:id="6105" w:author="Jillian Carson-Jackson" w:date="2020-12-27T16:41:00Z"/>
                <w:del w:id="6106" w:author="Abercrombie, Kerrie" w:date="2021-01-22T09:31:00Z"/>
                <w:rFonts w:ascii="Calibri" w:hAnsi="Calibri"/>
                <w:sz w:val="22"/>
                <w:szCs w:val="22"/>
              </w:rPr>
            </w:pPr>
            <w:ins w:id="6107" w:author="Jillian Carson-Jackson" w:date="2020-12-27T16:41:00Z">
              <w:del w:id="6108" w:author="Abercrombie, Kerrie" w:date="2021-01-22T09:31:00Z">
                <w:r w:rsidRPr="00CD1A5B" w:rsidDel="00D43093">
                  <w:rPr>
                    <w:rFonts w:ascii="Calibri" w:hAnsi="Calibri"/>
                    <w:sz w:val="22"/>
                    <w:szCs w:val="22"/>
                  </w:rPr>
                  <w:delText>Purpose</w:delText>
                </w:r>
              </w:del>
            </w:ins>
          </w:p>
          <w:p w14:paraId="217DA93C" w14:textId="73A95F48" w:rsidR="00055E48" w:rsidRPr="00CD1A5B" w:rsidDel="00D43093" w:rsidRDefault="00055E48" w:rsidP="00DC77A1">
            <w:pPr>
              <w:pStyle w:val="Tablelevel3"/>
              <w:rPr>
                <w:ins w:id="6109" w:author="Jillian Carson-Jackson" w:date="2020-12-27T16:41:00Z"/>
                <w:del w:id="6110" w:author="Abercrombie, Kerrie" w:date="2021-01-22T09:31:00Z"/>
                <w:rFonts w:ascii="Calibri" w:hAnsi="Calibri"/>
                <w:sz w:val="22"/>
                <w:szCs w:val="22"/>
              </w:rPr>
            </w:pPr>
            <w:ins w:id="6111" w:author="Jillian Carson-Jackson" w:date="2020-12-27T16:41:00Z">
              <w:del w:id="6112" w:author="Abercrombie, Kerrie" w:date="2021-01-22T09:31:00Z">
                <w:r w:rsidRPr="00CD1A5B" w:rsidDel="00D43093">
                  <w:rPr>
                    <w:rFonts w:ascii="Calibri" w:hAnsi="Calibri"/>
                    <w:sz w:val="22"/>
                    <w:szCs w:val="22"/>
                  </w:rPr>
                  <w:delText>Storage</w:delText>
                </w:r>
              </w:del>
            </w:ins>
          </w:p>
          <w:p w14:paraId="6CD22CF9" w14:textId="43B950BB" w:rsidR="00055E48" w:rsidRPr="00CD1A5B" w:rsidDel="00D43093" w:rsidRDefault="00055E48" w:rsidP="00DC77A1">
            <w:pPr>
              <w:pStyle w:val="Tablelevel3"/>
              <w:rPr>
                <w:ins w:id="6113" w:author="Jillian Carson-Jackson" w:date="2020-12-27T16:41:00Z"/>
                <w:del w:id="6114" w:author="Abercrombie, Kerrie" w:date="2021-01-22T09:31:00Z"/>
                <w:rFonts w:ascii="Calibri" w:hAnsi="Calibri"/>
                <w:sz w:val="22"/>
                <w:szCs w:val="22"/>
              </w:rPr>
            </w:pPr>
            <w:ins w:id="6115" w:author="Jillian Carson-Jackson" w:date="2020-12-27T16:41:00Z">
              <w:del w:id="6116" w:author="Abercrombie, Kerrie" w:date="2021-01-22T09:31:00Z">
                <w:r w:rsidRPr="00CD1A5B" w:rsidDel="00D43093">
                  <w:rPr>
                    <w:rFonts w:ascii="Calibri" w:hAnsi="Calibri"/>
                    <w:sz w:val="22"/>
                    <w:szCs w:val="22"/>
                  </w:rPr>
                  <w:delText>Access</w:delText>
                </w:r>
              </w:del>
            </w:ins>
          </w:p>
          <w:p w14:paraId="561445EA" w14:textId="3673D330" w:rsidR="00055E48" w:rsidRPr="00CD1A5B" w:rsidDel="00D43093" w:rsidRDefault="00055E48" w:rsidP="00DC77A1">
            <w:pPr>
              <w:pStyle w:val="Tablelevel1"/>
              <w:rPr>
                <w:ins w:id="6117" w:author="Jillian Carson-Jackson" w:date="2020-12-27T16:41:00Z"/>
                <w:del w:id="6118" w:author="Abercrombie, Kerrie" w:date="2021-01-22T09:31:00Z"/>
                <w:rFonts w:ascii="Calibri" w:hAnsi="Calibri"/>
                <w:szCs w:val="22"/>
              </w:rPr>
            </w:pPr>
            <w:ins w:id="6119" w:author="Jillian Carson-Jackson" w:date="2020-12-27T16:41:00Z">
              <w:del w:id="6120" w:author="Abercrombie, Kerrie" w:date="2021-01-22T09:31:00Z">
                <w:r w:rsidRPr="00CD1A5B" w:rsidDel="00D43093">
                  <w:rPr>
                    <w:rFonts w:ascii="Calibri" w:hAnsi="Calibri"/>
                    <w:szCs w:val="22"/>
                  </w:rPr>
                  <w:delText>Electronic log keeping</w:delText>
                </w:r>
              </w:del>
            </w:ins>
          </w:p>
          <w:p w14:paraId="62CB0CC7" w14:textId="1479B786" w:rsidR="00055E48" w:rsidRPr="00CD1A5B" w:rsidDel="00D43093" w:rsidRDefault="00055E48" w:rsidP="00DC77A1">
            <w:pPr>
              <w:pStyle w:val="Tablelevel2"/>
              <w:rPr>
                <w:ins w:id="6121" w:author="Jillian Carson-Jackson" w:date="2020-12-27T16:41:00Z"/>
                <w:del w:id="6122" w:author="Abercrombie, Kerrie" w:date="2021-01-22T09:31:00Z"/>
                <w:rFonts w:ascii="Calibri" w:hAnsi="Calibri"/>
                <w:sz w:val="22"/>
                <w:szCs w:val="22"/>
              </w:rPr>
            </w:pPr>
            <w:ins w:id="6123" w:author="Jillian Carson-Jackson" w:date="2020-12-27T16:41:00Z">
              <w:del w:id="6124" w:author="Abercrombie, Kerrie" w:date="2021-01-22T09:31:00Z">
                <w:r w:rsidRPr="00CD1A5B" w:rsidDel="00D43093">
                  <w:rPr>
                    <w:rFonts w:ascii="Calibri" w:hAnsi="Calibri"/>
                    <w:sz w:val="22"/>
                    <w:szCs w:val="22"/>
                  </w:rPr>
                  <w:delText>Introduction to electronic logs</w:delText>
                </w:r>
              </w:del>
            </w:ins>
          </w:p>
          <w:p w14:paraId="22B62847" w14:textId="1C82566A" w:rsidR="00055E48" w:rsidRPr="00CD1A5B" w:rsidDel="00D43093" w:rsidRDefault="00055E48" w:rsidP="00DC77A1">
            <w:pPr>
              <w:pStyle w:val="Tablelevel3"/>
              <w:rPr>
                <w:ins w:id="6125" w:author="Jillian Carson-Jackson" w:date="2020-12-27T16:41:00Z"/>
                <w:del w:id="6126" w:author="Abercrombie, Kerrie" w:date="2021-01-22T09:31:00Z"/>
                <w:rFonts w:ascii="Calibri" w:hAnsi="Calibri"/>
                <w:sz w:val="22"/>
                <w:szCs w:val="22"/>
              </w:rPr>
            </w:pPr>
            <w:ins w:id="6127" w:author="Jillian Carson-Jackson" w:date="2020-12-27T16:41:00Z">
              <w:del w:id="6128" w:author="Abercrombie, Kerrie" w:date="2021-01-22T09:31:00Z">
                <w:r w:rsidRPr="00CD1A5B" w:rsidDel="00D43093">
                  <w:rPr>
                    <w:rFonts w:ascii="Calibri" w:hAnsi="Calibri"/>
                    <w:sz w:val="22"/>
                    <w:szCs w:val="22"/>
                  </w:rPr>
                  <w:delText>Purpose</w:delText>
                </w:r>
              </w:del>
            </w:ins>
          </w:p>
          <w:p w14:paraId="4133FA8B" w14:textId="4F39E5F7" w:rsidR="00055E48" w:rsidRPr="00CD1A5B" w:rsidDel="00D43093" w:rsidRDefault="00055E48" w:rsidP="00DC77A1">
            <w:pPr>
              <w:pStyle w:val="Tablelevel3"/>
              <w:rPr>
                <w:ins w:id="6129" w:author="Jillian Carson-Jackson" w:date="2020-12-27T16:41:00Z"/>
                <w:del w:id="6130" w:author="Abercrombie, Kerrie" w:date="2021-01-22T09:31:00Z"/>
                <w:rFonts w:ascii="Calibri" w:hAnsi="Calibri"/>
                <w:sz w:val="22"/>
                <w:szCs w:val="22"/>
              </w:rPr>
            </w:pPr>
            <w:ins w:id="6131" w:author="Jillian Carson-Jackson" w:date="2020-12-27T16:41:00Z">
              <w:del w:id="6132" w:author="Abercrombie, Kerrie" w:date="2021-01-22T09:31:00Z">
                <w:r w:rsidRPr="00CD1A5B" w:rsidDel="00D43093">
                  <w:rPr>
                    <w:rFonts w:ascii="Calibri" w:hAnsi="Calibri"/>
                    <w:sz w:val="22"/>
                    <w:szCs w:val="22"/>
                  </w:rPr>
                  <w:delText>Benefits</w:delText>
                </w:r>
              </w:del>
            </w:ins>
          </w:p>
          <w:p w14:paraId="021F7CAB" w14:textId="7B381D2D" w:rsidR="00055E48" w:rsidRPr="00CD1A5B" w:rsidDel="00D43093" w:rsidRDefault="00055E48" w:rsidP="00DC77A1">
            <w:pPr>
              <w:pStyle w:val="Tablelevel3"/>
              <w:rPr>
                <w:ins w:id="6133" w:author="Jillian Carson-Jackson" w:date="2020-12-27T16:41:00Z"/>
                <w:del w:id="6134" w:author="Abercrombie, Kerrie" w:date="2021-01-22T09:31:00Z"/>
                <w:rFonts w:ascii="Calibri" w:hAnsi="Calibri"/>
                <w:sz w:val="22"/>
                <w:szCs w:val="22"/>
              </w:rPr>
            </w:pPr>
            <w:ins w:id="6135" w:author="Jillian Carson-Jackson" w:date="2020-12-27T16:41:00Z">
              <w:del w:id="6136" w:author="Abercrombie, Kerrie" w:date="2021-01-22T09:31:00Z">
                <w:r w:rsidRPr="00CD1A5B" w:rsidDel="00D43093">
                  <w:rPr>
                    <w:rFonts w:ascii="Calibri" w:hAnsi="Calibri"/>
                    <w:sz w:val="22"/>
                    <w:szCs w:val="22"/>
                  </w:rPr>
                  <w:delText>Difficulties</w:delText>
                </w:r>
              </w:del>
            </w:ins>
          </w:p>
          <w:p w14:paraId="0CFE5B41" w14:textId="32C44F7E" w:rsidR="00055E48" w:rsidRPr="00CD1A5B" w:rsidDel="00D43093" w:rsidRDefault="00055E48" w:rsidP="00DC77A1">
            <w:pPr>
              <w:pStyle w:val="Tablelevel2"/>
              <w:rPr>
                <w:ins w:id="6137" w:author="Jillian Carson-Jackson" w:date="2020-12-27T16:41:00Z"/>
                <w:del w:id="6138" w:author="Abercrombie, Kerrie" w:date="2021-01-22T09:31:00Z"/>
                <w:rFonts w:ascii="Calibri" w:hAnsi="Calibri"/>
                <w:sz w:val="22"/>
                <w:szCs w:val="22"/>
              </w:rPr>
            </w:pPr>
            <w:ins w:id="6139" w:author="Jillian Carson-Jackson" w:date="2020-12-27T16:41:00Z">
              <w:del w:id="6140" w:author="Abercrombie, Kerrie" w:date="2021-01-22T09:31:00Z">
                <w:r w:rsidRPr="00CD1A5B" w:rsidDel="00D43093">
                  <w:rPr>
                    <w:rFonts w:ascii="Calibri" w:hAnsi="Calibri"/>
                    <w:sz w:val="22"/>
                    <w:szCs w:val="22"/>
                  </w:rPr>
                  <w:delText>Methods of recording</w:delText>
                </w:r>
              </w:del>
            </w:ins>
          </w:p>
          <w:p w14:paraId="14FF89C3" w14:textId="302A7043" w:rsidR="00055E48" w:rsidRPr="00CD1A5B" w:rsidDel="00D43093" w:rsidRDefault="00055E48" w:rsidP="00DC77A1">
            <w:pPr>
              <w:pStyle w:val="Tablelevel3"/>
              <w:rPr>
                <w:ins w:id="6141" w:author="Jillian Carson-Jackson" w:date="2020-12-27T16:41:00Z"/>
                <w:del w:id="6142" w:author="Abercrombie, Kerrie" w:date="2021-01-22T09:31:00Z"/>
                <w:rFonts w:ascii="Calibri" w:hAnsi="Calibri"/>
                <w:sz w:val="22"/>
                <w:szCs w:val="22"/>
              </w:rPr>
            </w:pPr>
            <w:ins w:id="6143" w:author="Jillian Carson-Jackson" w:date="2020-12-27T16:41:00Z">
              <w:del w:id="6144" w:author="Abercrombie, Kerrie" w:date="2021-01-22T09:31:00Z">
                <w:r w:rsidRPr="00CD1A5B" w:rsidDel="00D43093">
                  <w:rPr>
                    <w:rFonts w:ascii="Calibri" w:hAnsi="Calibri"/>
                    <w:sz w:val="22"/>
                    <w:szCs w:val="22"/>
                  </w:rPr>
                  <w:delText>Voice</w:delText>
                </w:r>
              </w:del>
            </w:ins>
          </w:p>
          <w:p w14:paraId="2A54AA57" w14:textId="67218BDC" w:rsidR="00055E48" w:rsidRPr="00CD1A5B" w:rsidDel="00D43093" w:rsidRDefault="00055E48" w:rsidP="00DC77A1">
            <w:pPr>
              <w:pStyle w:val="Tablelevel3"/>
              <w:rPr>
                <w:ins w:id="6145" w:author="Jillian Carson-Jackson" w:date="2020-12-27T16:41:00Z"/>
                <w:del w:id="6146" w:author="Abercrombie, Kerrie" w:date="2021-01-22T09:31:00Z"/>
                <w:rFonts w:ascii="Calibri" w:hAnsi="Calibri"/>
                <w:sz w:val="22"/>
                <w:szCs w:val="22"/>
              </w:rPr>
            </w:pPr>
            <w:ins w:id="6147" w:author="Jillian Carson-Jackson" w:date="2020-12-27T16:41:00Z">
              <w:del w:id="6148" w:author="Abercrombie, Kerrie" w:date="2021-01-22T09:31:00Z">
                <w:r w:rsidRPr="00CD1A5B" w:rsidDel="00D43093">
                  <w:rPr>
                    <w:rFonts w:ascii="Calibri" w:hAnsi="Calibri"/>
                    <w:sz w:val="22"/>
                    <w:szCs w:val="22"/>
                  </w:rPr>
                  <w:delText>Radar/video</w:delText>
                </w:r>
              </w:del>
            </w:ins>
          </w:p>
          <w:p w14:paraId="0D179227" w14:textId="716C49FD" w:rsidR="00055E48" w:rsidRPr="00CD1A5B" w:rsidDel="00D43093" w:rsidRDefault="00055E48" w:rsidP="00DC77A1">
            <w:pPr>
              <w:pStyle w:val="Tablelevel3"/>
              <w:rPr>
                <w:ins w:id="6149" w:author="Jillian Carson-Jackson" w:date="2020-12-27T16:41:00Z"/>
                <w:del w:id="6150" w:author="Abercrombie, Kerrie" w:date="2021-01-22T09:31:00Z"/>
                <w:rFonts w:ascii="Calibri" w:hAnsi="Calibri"/>
                <w:sz w:val="22"/>
                <w:szCs w:val="22"/>
              </w:rPr>
            </w:pPr>
            <w:ins w:id="6151" w:author="Jillian Carson-Jackson" w:date="2020-12-27T16:41:00Z">
              <w:del w:id="6152" w:author="Abercrombie, Kerrie" w:date="2021-01-22T09:31:00Z">
                <w:r w:rsidRPr="00CD1A5B" w:rsidDel="00D43093">
                  <w:rPr>
                    <w:rFonts w:ascii="Calibri" w:hAnsi="Calibri"/>
                    <w:sz w:val="22"/>
                    <w:szCs w:val="22"/>
                  </w:rPr>
                  <w:delText>Electronic data input devices</w:delText>
                </w:r>
              </w:del>
            </w:ins>
            <w:commentRangeEnd w:id="6064"/>
            <w:del w:id="6153" w:author="Abercrombie, Kerrie" w:date="2021-01-22T09:31:00Z">
              <w:r w:rsidR="00D43093" w:rsidDel="00D43093">
                <w:rPr>
                  <w:rStyle w:val="CommentReference"/>
                  <w:rFonts w:asciiTheme="minorHAnsi" w:eastAsiaTheme="minorHAnsi" w:hAnsiTheme="minorHAnsi"/>
                  <w:lang w:eastAsia="en-GB"/>
                </w:rPr>
                <w:commentReference w:id="6064"/>
              </w:r>
            </w:del>
          </w:p>
          <w:p w14:paraId="5C4EA963" w14:textId="77777777" w:rsidR="00055E48" w:rsidRPr="00CD1A5B" w:rsidRDefault="00055E48" w:rsidP="00DC77A1">
            <w:pPr>
              <w:pStyle w:val="Tablelevel2"/>
              <w:rPr>
                <w:ins w:id="6154" w:author="Jillian Carson-Jackson" w:date="2020-12-27T16:41:00Z"/>
                <w:rFonts w:ascii="Calibri" w:hAnsi="Calibri"/>
                <w:sz w:val="22"/>
                <w:szCs w:val="22"/>
              </w:rPr>
            </w:pPr>
            <w:ins w:id="6155" w:author="Jillian Carson-Jackson" w:date="2020-12-27T16:41:00Z">
              <w:r w:rsidRPr="00CD1A5B">
                <w:rPr>
                  <w:rFonts w:ascii="Calibri" w:hAnsi="Calibri"/>
                  <w:sz w:val="22"/>
                  <w:szCs w:val="22"/>
                </w:rPr>
                <w:t>Filing</w:t>
              </w:r>
            </w:ins>
          </w:p>
          <w:p w14:paraId="50C51A89" w14:textId="77777777" w:rsidR="00055E48" w:rsidRPr="00CD1A5B" w:rsidRDefault="00055E48" w:rsidP="00DC77A1">
            <w:pPr>
              <w:pStyle w:val="Tablelevel3"/>
              <w:rPr>
                <w:ins w:id="6156" w:author="Jillian Carson-Jackson" w:date="2020-12-27T16:41:00Z"/>
                <w:rFonts w:ascii="Calibri" w:hAnsi="Calibri"/>
                <w:sz w:val="22"/>
                <w:szCs w:val="22"/>
              </w:rPr>
            </w:pPr>
            <w:ins w:id="6157" w:author="Jillian Carson-Jackson" w:date="2020-12-27T16:41:00Z">
              <w:r w:rsidRPr="00CD1A5B">
                <w:rPr>
                  <w:rFonts w:ascii="Calibri" w:hAnsi="Calibri"/>
                  <w:sz w:val="22"/>
                  <w:szCs w:val="22"/>
                </w:rPr>
                <w:t>Back-up arrangements</w:t>
              </w:r>
            </w:ins>
          </w:p>
          <w:p w14:paraId="3497DA94" w14:textId="77777777" w:rsidR="00055E48" w:rsidRPr="00CD1A5B" w:rsidRDefault="00055E48" w:rsidP="00DC77A1">
            <w:pPr>
              <w:pStyle w:val="Tablelevel3"/>
              <w:rPr>
                <w:ins w:id="6158" w:author="Jillian Carson-Jackson" w:date="2020-12-27T16:41:00Z"/>
                <w:rFonts w:ascii="Calibri" w:hAnsi="Calibri"/>
                <w:sz w:val="22"/>
                <w:szCs w:val="22"/>
              </w:rPr>
            </w:pPr>
            <w:ins w:id="6159" w:author="Jillian Carson-Jackson" w:date="2020-12-27T16:41:00Z">
              <w:r w:rsidRPr="00CD1A5B">
                <w:rPr>
                  <w:rFonts w:ascii="Calibri" w:hAnsi="Calibri"/>
                  <w:sz w:val="22"/>
                  <w:szCs w:val="22"/>
                </w:rPr>
                <w:t>Storing</w:t>
              </w:r>
            </w:ins>
          </w:p>
        </w:tc>
        <w:tc>
          <w:tcPr>
            <w:tcW w:w="2552" w:type="dxa"/>
            <w:tcBorders>
              <w:top w:val="single" w:sz="4" w:space="0" w:color="auto"/>
              <w:left w:val="single" w:sz="4" w:space="0" w:color="auto"/>
              <w:bottom w:val="single" w:sz="4" w:space="0" w:color="auto"/>
              <w:right w:val="single" w:sz="4" w:space="0" w:color="auto"/>
            </w:tcBorders>
          </w:tcPr>
          <w:p w14:paraId="40A92D51" w14:textId="77777777" w:rsidR="00055E48" w:rsidRPr="00CD1A5B" w:rsidRDefault="00055E48" w:rsidP="00DC77A1">
            <w:pPr>
              <w:pStyle w:val="Tablelevel1bold"/>
              <w:jc w:val="center"/>
              <w:rPr>
                <w:ins w:id="6160"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353C5631" w14:textId="77777777" w:rsidR="00055E48" w:rsidRPr="00CD1A5B" w:rsidRDefault="00055E48" w:rsidP="00DC77A1">
            <w:pPr>
              <w:rPr>
                <w:ins w:id="6161" w:author="Jillian Carson-Jackson" w:date="2020-12-27T16:41:00Z"/>
                <w:rFonts w:ascii="Calibri" w:hAnsi="Calibri"/>
                <w:sz w:val="22"/>
                <w:szCs w:val="22"/>
              </w:rPr>
            </w:pPr>
          </w:p>
        </w:tc>
      </w:tr>
      <w:tr w:rsidR="00055E48" w:rsidRPr="00CD1A5B" w14:paraId="79AE56C2" w14:textId="77777777" w:rsidTr="00DC77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1392"/>
          <w:jc w:val="center"/>
          <w:ins w:id="6162"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705A125F" w14:textId="77777777" w:rsidR="00055E48" w:rsidRPr="00C37011" w:rsidRDefault="00055E48" w:rsidP="00DC77A1">
            <w:pPr>
              <w:pStyle w:val="Tablelevel1bold"/>
              <w:rPr>
                <w:ins w:id="6163" w:author="Jillian Carson-Jackson" w:date="2020-12-27T16:41:00Z"/>
                <w:rFonts w:ascii="Calibri" w:hAnsi="Calibri"/>
                <w:b w:val="0"/>
                <w:sz w:val="22"/>
                <w:szCs w:val="22"/>
              </w:rPr>
            </w:pPr>
            <w:ins w:id="6164" w:author="Jillian Carson-Jackson" w:date="2020-12-27T16:41:00Z">
              <w:r w:rsidRPr="00C37011">
                <w:rPr>
                  <w:rFonts w:ascii="Calibri" w:hAnsi="Calibri"/>
                  <w:b w:val="0"/>
                  <w:sz w:val="22"/>
                  <w:szCs w:val="22"/>
                </w:rPr>
                <w:t xml:space="preserve">State the purposes and requirements for </w:t>
              </w:r>
              <w:commentRangeStart w:id="6165"/>
              <w:r w:rsidRPr="00C37011">
                <w:rPr>
                  <w:rFonts w:ascii="Calibri" w:hAnsi="Calibri"/>
                  <w:b w:val="0"/>
                  <w:sz w:val="22"/>
                  <w:szCs w:val="22"/>
                </w:rPr>
                <w:t>statement and report writing</w:t>
              </w:r>
            </w:ins>
            <w:commentRangeEnd w:id="6165"/>
            <w:r w:rsidR="00D43093" w:rsidRPr="00C37011">
              <w:rPr>
                <w:rStyle w:val="CommentReference"/>
                <w:rFonts w:asciiTheme="minorHAnsi" w:eastAsiaTheme="minorHAnsi" w:hAnsiTheme="minorHAnsi"/>
                <w:b w:val="0"/>
              </w:rPr>
              <w:commentReference w:id="6165"/>
            </w:r>
          </w:p>
          <w:p w14:paraId="4A7FBABA" w14:textId="77777777" w:rsidR="00055E48" w:rsidRPr="00C37011" w:rsidRDefault="00055E48" w:rsidP="00DC77A1">
            <w:pPr>
              <w:pStyle w:val="Tablelevel2"/>
              <w:rPr>
                <w:ins w:id="6166" w:author="Jillian Carson-Jackson" w:date="2020-12-27T16:41:00Z"/>
                <w:rFonts w:ascii="Calibri" w:hAnsi="Calibri"/>
                <w:sz w:val="22"/>
                <w:szCs w:val="22"/>
              </w:rPr>
            </w:pPr>
            <w:ins w:id="6167" w:author="Jillian Carson-Jackson" w:date="2020-12-27T16:41:00Z">
              <w:r w:rsidRPr="00C37011">
                <w:rPr>
                  <w:rFonts w:ascii="Calibri" w:hAnsi="Calibri"/>
                  <w:sz w:val="22"/>
                  <w:szCs w:val="22"/>
                </w:rPr>
                <w:t>Statutory</w:t>
              </w:r>
            </w:ins>
          </w:p>
          <w:p w14:paraId="212B40EC" w14:textId="77777777" w:rsidR="00055E48" w:rsidRPr="00C37011" w:rsidRDefault="00055E48" w:rsidP="00DC77A1">
            <w:pPr>
              <w:pStyle w:val="Tablelevel2"/>
              <w:rPr>
                <w:ins w:id="6168" w:author="Jillian Carson-Jackson" w:date="2020-12-27T16:41:00Z"/>
                <w:rFonts w:ascii="Calibri" w:hAnsi="Calibri"/>
                <w:sz w:val="22"/>
                <w:szCs w:val="22"/>
              </w:rPr>
            </w:pPr>
            <w:ins w:id="6169" w:author="Jillian Carson-Jackson" w:date="2020-12-27T16:41:00Z">
              <w:r w:rsidRPr="00C37011">
                <w:rPr>
                  <w:rFonts w:ascii="Calibri" w:hAnsi="Calibri"/>
                  <w:sz w:val="22"/>
                  <w:szCs w:val="22"/>
                </w:rPr>
                <w:t>Electronic and manual</w:t>
              </w:r>
            </w:ins>
          </w:p>
          <w:p w14:paraId="13665EED" w14:textId="77777777" w:rsidR="00055E48" w:rsidRPr="00CD1A5B" w:rsidRDefault="00055E48" w:rsidP="00DC77A1">
            <w:pPr>
              <w:pStyle w:val="Tablelevel2"/>
              <w:rPr>
                <w:ins w:id="6170" w:author="Jillian Carson-Jackson" w:date="2020-12-27T16:41:00Z"/>
                <w:rFonts w:ascii="Calibri" w:hAnsi="Calibri"/>
                <w:sz w:val="22"/>
                <w:szCs w:val="22"/>
              </w:rPr>
            </w:pPr>
            <w:ins w:id="6171" w:author="Jillian Carson-Jackson" w:date="2020-12-27T16:41:00Z">
              <w:r w:rsidRPr="00C37011">
                <w:rPr>
                  <w:rFonts w:ascii="Calibri" w:hAnsi="Calibri"/>
                  <w:sz w:val="22"/>
                  <w:szCs w:val="22"/>
                </w:rPr>
                <w:t>Legal implications</w:t>
              </w:r>
            </w:ins>
          </w:p>
        </w:tc>
        <w:tc>
          <w:tcPr>
            <w:tcW w:w="2552" w:type="dxa"/>
            <w:tcBorders>
              <w:top w:val="single" w:sz="4" w:space="0" w:color="auto"/>
              <w:left w:val="single" w:sz="4" w:space="0" w:color="auto"/>
              <w:bottom w:val="single" w:sz="4" w:space="0" w:color="auto"/>
              <w:right w:val="single" w:sz="4" w:space="0" w:color="auto"/>
            </w:tcBorders>
          </w:tcPr>
          <w:p w14:paraId="59545E9F" w14:textId="77777777" w:rsidR="00055E48" w:rsidRPr="00CD1A5B" w:rsidRDefault="00055E48" w:rsidP="00DC77A1">
            <w:pPr>
              <w:pStyle w:val="Tablelevel1bold"/>
              <w:jc w:val="center"/>
              <w:rPr>
                <w:ins w:id="6172"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14BEE044" w14:textId="77777777" w:rsidR="00055E48" w:rsidRPr="00CD1A5B" w:rsidRDefault="00055E48" w:rsidP="00DC77A1">
            <w:pPr>
              <w:rPr>
                <w:ins w:id="6173" w:author="Jillian Carson-Jackson" w:date="2020-12-27T16:41:00Z"/>
                <w:rFonts w:ascii="Calibri" w:hAnsi="Calibri"/>
                <w:sz w:val="22"/>
                <w:szCs w:val="22"/>
              </w:rPr>
            </w:pPr>
          </w:p>
        </w:tc>
      </w:tr>
    </w:tbl>
    <w:p w14:paraId="30434A50" w14:textId="0A60C33C" w:rsidR="00055E48" w:rsidRDefault="00055E48" w:rsidP="00055E48">
      <w:pPr>
        <w:rPr>
          <w:ins w:id="6174" w:author="Jillian Carson-Jackson" w:date="2020-12-27T16:45:00Z"/>
        </w:rPr>
      </w:pPr>
    </w:p>
    <w:p w14:paraId="3D2E8520" w14:textId="3E94320D" w:rsidR="00135D68" w:rsidRDefault="00135D68" w:rsidP="00055E48">
      <w:pPr>
        <w:rPr>
          <w:ins w:id="6175" w:author="Jillian Carson-Jackson" w:date="2020-12-27T16:45:00Z"/>
        </w:rPr>
      </w:pPr>
    </w:p>
    <w:p w14:paraId="67DE05B9" w14:textId="77777777" w:rsidR="00B406CD" w:rsidRDefault="00B406CD">
      <w:pPr>
        <w:spacing w:after="200" w:line="276" w:lineRule="auto"/>
        <w:rPr>
          <w:ins w:id="6176" w:author="Jillian Carson-Jackson" w:date="2020-12-27T16:46:00Z"/>
        </w:rPr>
      </w:pPr>
      <w:ins w:id="6177" w:author="Jillian Carson-Jackson" w:date="2020-12-27T16:46:00Z">
        <w:r>
          <w:br w:type="page"/>
        </w:r>
      </w:ins>
    </w:p>
    <w:p w14:paraId="5650FBBB" w14:textId="56788047" w:rsidR="00135D68" w:rsidRDefault="00135D68" w:rsidP="00055E48">
      <w:pPr>
        <w:rPr>
          <w:ins w:id="6178" w:author="Jillian Carson-Jackson" w:date="2020-12-27T16:45:00Z"/>
        </w:rPr>
      </w:pPr>
      <w:ins w:id="6179" w:author="Jillian Carson-Jackson" w:date="2020-12-27T16:45:00Z">
        <w:r>
          <w:t xml:space="preserve">From Original Module 6 – VHF radio </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410"/>
        <w:gridCol w:w="2976"/>
      </w:tblGrid>
      <w:tr w:rsidR="00135D68" w:rsidRPr="008A0F75" w14:paraId="723F7384" w14:textId="77777777" w:rsidTr="00DC77A1">
        <w:trPr>
          <w:cantSplit/>
          <w:jc w:val="center"/>
          <w:ins w:id="6180" w:author="Jillian Carson-Jackson" w:date="2020-12-27T16:45:00Z"/>
        </w:trPr>
        <w:tc>
          <w:tcPr>
            <w:tcW w:w="8897" w:type="dxa"/>
            <w:tcBorders>
              <w:top w:val="single" w:sz="4" w:space="0" w:color="auto"/>
              <w:left w:val="single" w:sz="4" w:space="0" w:color="auto"/>
              <w:bottom w:val="single" w:sz="4" w:space="0" w:color="auto"/>
              <w:right w:val="single" w:sz="4" w:space="0" w:color="auto"/>
            </w:tcBorders>
          </w:tcPr>
          <w:p w14:paraId="3D5BBF65" w14:textId="77777777" w:rsidR="00135D68" w:rsidRPr="00C37011" w:rsidRDefault="00135D68" w:rsidP="00DC77A1">
            <w:pPr>
              <w:pStyle w:val="Tablelevel1bold"/>
              <w:rPr>
                <w:ins w:id="6181" w:author="Jillian Carson-Jackson" w:date="2020-12-27T16:45:00Z"/>
                <w:rFonts w:ascii="Calibri" w:hAnsi="Calibri"/>
                <w:b w:val="0"/>
                <w:sz w:val="22"/>
                <w:szCs w:val="22"/>
              </w:rPr>
            </w:pPr>
            <w:ins w:id="6182" w:author="Jillian Carson-Jackson" w:date="2020-12-27T16:45:00Z">
              <w:r w:rsidRPr="00C37011">
                <w:rPr>
                  <w:rFonts w:ascii="Calibri" w:hAnsi="Calibri"/>
                  <w:b w:val="0"/>
                  <w:sz w:val="22"/>
                  <w:szCs w:val="22"/>
                </w:rPr>
                <w:t>Principles, controls and operation of</w:t>
              </w:r>
              <w:commentRangeStart w:id="6183"/>
              <w:r w:rsidRPr="00C37011">
                <w:rPr>
                  <w:rFonts w:ascii="Calibri" w:hAnsi="Calibri"/>
                  <w:b w:val="0"/>
                  <w:sz w:val="22"/>
                  <w:szCs w:val="22"/>
                </w:rPr>
                <w:t xml:space="preserve"> DSC</w:t>
              </w:r>
            </w:ins>
            <w:commentRangeEnd w:id="6183"/>
            <w:r w:rsidR="009C0CD9" w:rsidRPr="00C37011">
              <w:rPr>
                <w:rStyle w:val="CommentReference"/>
                <w:rFonts w:asciiTheme="minorHAnsi" w:eastAsiaTheme="minorHAnsi" w:hAnsiTheme="minorHAnsi"/>
                <w:b w:val="0"/>
              </w:rPr>
              <w:commentReference w:id="6183"/>
            </w:r>
          </w:p>
          <w:p w14:paraId="03CA54D2" w14:textId="77777777" w:rsidR="00135D68" w:rsidRPr="00C37011" w:rsidRDefault="00135D68" w:rsidP="00DC77A1">
            <w:pPr>
              <w:pStyle w:val="Tablelevel1bold"/>
              <w:rPr>
                <w:ins w:id="6184" w:author="Jillian Carson-Jackson" w:date="2020-12-27T16:45:00Z"/>
                <w:rFonts w:ascii="Calibri" w:hAnsi="Calibri"/>
                <w:b w:val="0"/>
                <w:sz w:val="22"/>
                <w:szCs w:val="22"/>
              </w:rPr>
            </w:pPr>
            <w:ins w:id="6185" w:author="Jillian Carson-Jackson" w:date="2020-12-27T16:45:00Z">
              <w:r w:rsidRPr="00C37011">
                <w:rPr>
                  <w:rFonts w:ascii="Calibri" w:hAnsi="Calibri"/>
                  <w:b w:val="0"/>
                  <w:sz w:val="22"/>
                  <w:szCs w:val="22"/>
                </w:rPr>
                <w:t>Format of a transmission sequence</w:t>
              </w:r>
            </w:ins>
          </w:p>
          <w:p w14:paraId="0424A893" w14:textId="77777777" w:rsidR="00135D68" w:rsidRPr="00C37011" w:rsidRDefault="00135D68" w:rsidP="00DC77A1">
            <w:pPr>
              <w:pStyle w:val="Tablelevel1bold"/>
              <w:rPr>
                <w:ins w:id="6186" w:author="Jillian Carson-Jackson" w:date="2020-12-27T16:45:00Z"/>
                <w:rFonts w:ascii="Calibri" w:hAnsi="Calibri"/>
                <w:b w:val="0"/>
                <w:sz w:val="22"/>
                <w:szCs w:val="22"/>
              </w:rPr>
            </w:pPr>
            <w:ins w:id="6187" w:author="Jillian Carson-Jackson" w:date="2020-12-27T16:45:00Z">
              <w:r w:rsidRPr="00C37011">
                <w:rPr>
                  <w:rFonts w:ascii="Calibri" w:hAnsi="Calibri"/>
                  <w:b w:val="0"/>
                  <w:sz w:val="22"/>
                  <w:szCs w:val="22"/>
                </w:rPr>
                <w:t>Message composition</w:t>
              </w:r>
            </w:ins>
          </w:p>
          <w:p w14:paraId="0D63D04B" w14:textId="77777777" w:rsidR="00135D68" w:rsidRPr="00C37011" w:rsidRDefault="00135D68" w:rsidP="00DC77A1">
            <w:pPr>
              <w:pStyle w:val="Tablelevel1bold"/>
              <w:rPr>
                <w:ins w:id="6188" w:author="Jillian Carson-Jackson" w:date="2020-12-27T16:45:00Z"/>
                <w:rFonts w:ascii="Calibri" w:hAnsi="Calibri"/>
                <w:b w:val="0"/>
                <w:sz w:val="22"/>
                <w:szCs w:val="22"/>
              </w:rPr>
            </w:pPr>
            <w:ins w:id="6189" w:author="Jillian Carson-Jackson" w:date="2020-12-27T16:45:00Z">
              <w:r w:rsidRPr="00C37011">
                <w:rPr>
                  <w:rFonts w:ascii="Calibri" w:hAnsi="Calibri"/>
                  <w:b w:val="0"/>
                  <w:sz w:val="22"/>
                  <w:szCs w:val="22"/>
                </w:rPr>
                <w:t>Error checks</w:t>
              </w:r>
            </w:ins>
          </w:p>
          <w:p w14:paraId="493A8C43" w14:textId="77777777" w:rsidR="00135D68" w:rsidRPr="00C37011" w:rsidRDefault="00135D68" w:rsidP="00DC77A1">
            <w:pPr>
              <w:pStyle w:val="Tablelevel1bold"/>
              <w:rPr>
                <w:ins w:id="6190" w:author="Jillian Carson-Jackson" w:date="2020-12-27T16:45:00Z"/>
                <w:rFonts w:ascii="Calibri" w:hAnsi="Calibri"/>
                <w:b w:val="0"/>
                <w:sz w:val="22"/>
                <w:szCs w:val="22"/>
              </w:rPr>
            </w:pPr>
            <w:ins w:id="6191" w:author="Jillian Carson-Jackson" w:date="2020-12-27T16:45:00Z">
              <w:r w:rsidRPr="00C37011">
                <w:rPr>
                  <w:rFonts w:ascii="Calibri" w:hAnsi="Calibri"/>
                  <w:b w:val="0"/>
                  <w:sz w:val="22"/>
                  <w:szCs w:val="22"/>
                </w:rPr>
                <w:t>Principles, controls and operation of AIS</w:t>
              </w:r>
            </w:ins>
          </w:p>
          <w:p w14:paraId="6623B6F6" w14:textId="77777777" w:rsidR="00135D68" w:rsidRPr="00C37011" w:rsidRDefault="00135D68" w:rsidP="00DC77A1">
            <w:pPr>
              <w:pStyle w:val="Tablelevel1bold"/>
              <w:rPr>
                <w:ins w:id="6192" w:author="Jillian Carson-Jackson" w:date="2020-12-27T16:45:00Z"/>
                <w:rFonts w:ascii="Calibri" w:hAnsi="Calibri"/>
                <w:b w:val="0"/>
                <w:sz w:val="22"/>
                <w:szCs w:val="22"/>
              </w:rPr>
            </w:pPr>
            <w:ins w:id="6193" w:author="Jillian Carson-Jackson" w:date="2020-12-27T16:45:00Z">
              <w:r w:rsidRPr="00C37011">
                <w:rPr>
                  <w:rFonts w:ascii="Calibri" w:hAnsi="Calibri"/>
                  <w:b w:val="0"/>
                  <w:sz w:val="22"/>
                  <w:szCs w:val="22"/>
                </w:rPr>
                <w:t xml:space="preserve">Format of a transmission sequence </w:t>
              </w:r>
            </w:ins>
          </w:p>
          <w:p w14:paraId="032EE64B" w14:textId="77777777" w:rsidR="00135D68" w:rsidRPr="00C37011" w:rsidRDefault="00135D68" w:rsidP="00DC77A1">
            <w:pPr>
              <w:pStyle w:val="Tablelevel1bold"/>
              <w:rPr>
                <w:ins w:id="6194" w:author="Jillian Carson-Jackson" w:date="2020-12-27T16:45:00Z"/>
                <w:rFonts w:ascii="Calibri" w:hAnsi="Calibri"/>
                <w:b w:val="0"/>
                <w:sz w:val="22"/>
                <w:szCs w:val="22"/>
              </w:rPr>
            </w:pPr>
            <w:ins w:id="6195" w:author="Jillian Carson-Jackson" w:date="2020-12-27T16:45:00Z">
              <w:r w:rsidRPr="00C37011">
                <w:rPr>
                  <w:rFonts w:ascii="Calibri" w:hAnsi="Calibri"/>
                  <w:b w:val="0"/>
                  <w:sz w:val="22"/>
                  <w:szCs w:val="22"/>
                </w:rPr>
                <w:t>Message composition</w:t>
              </w:r>
            </w:ins>
          </w:p>
          <w:p w14:paraId="39458671" w14:textId="77777777" w:rsidR="00135D68" w:rsidRPr="00E5002E" w:rsidRDefault="00135D68" w:rsidP="00DC77A1">
            <w:pPr>
              <w:pStyle w:val="Tablelevel1bold"/>
              <w:rPr>
                <w:ins w:id="6196" w:author="Jillian Carson-Jackson" w:date="2020-12-27T16:45:00Z"/>
                <w:rFonts w:ascii="Calibri" w:hAnsi="Calibri"/>
                <w:b w:val="0"/>
                <w:sz w:val="22"/>
                <w:szCs w:val="22"/>
              </w:rPr>
            </w:pPr>
            <w:ins w:id="6197" w:author="Jillian Carson-Jackson" w:date="2020-12-27T16:45:00Z">
              <w:r w:rsidRPr="00C37011">
                <w:rPr>
                  <w:rFonts w:ascii="Calibri" w:hAnsi="Calibri"/>
                  <w:b w:val="0"/>
                  <w:sz w:val="22"/>
                  <w:szCs w:val="22"/>
                </w:rPr>
                <w:t>Automatic and manual modes</w:t>
              </w:r>
              <w:r w:rsidRPr="00E5002E">
                <w:rPr>
                  <w:rFonts w:ascii="Calibri" w:hAnsi="Calibri"/>
                  <w:b w:val="0"/>
                  <w:sz w:val="22"/>
                  <w:szCs w:val="22"/>
                </w:rPr>
                <w:t xml:space="preserve"> </w:t>
              </w:r>
            </w:ins>
          </w:p>
        </w:tc>
        <w:tc>
          <w:tcPr>
            <w:tcW w:w="2410" w:type="dxa"/>
            <w:tcBorders>
              <w:top w:val="single" w:sz="4" w:space="0" w:color="auto"/>
              <w:left w:val="single" w:sz="4" w:space="0" w:color="auto"/>
              <w:bottom w:val="single" w:sz="4" w:space="0" w:color="auto"/>
              <w:right w:val="single" w:sz="4" w:space="0" w:color="auto"/>
            </w:tcBorders>
          </w:tcPr>
          <w:p w14:paraId="3B436390" w14:textId="77777777" w:rsidR="00135D68" w:rsidRPr="008A0F75" w:rsidRDefault="00135D68" w:rsidP="00DC77A1">
            <w:pPr>
              <w:pStyle w:val="Tablelevel2"/>
              <w:spacing w:before="60"/>
              <w:ind w:left="0"/>
              <w:jc w:val="center"/>
              <w:rPr>
                <w:ins w:id="6198" w:author="Jillian Carson-Jackson" w:date="2020-12-27T16:45:00Z"/>
                <w:rFonts w:ascii="Calibri" w:hAnsi="Calibri"/>
                <w:sz w:val="22"/>
                <w:szCs w:val="22"/>
              </w:rPr>
            </w:pPr>
          </w:p>
          <w:p w14:paraId="234F52DF" w14:textId="77777777" w:rsidR="00135D68" w:rsidRPr="008A0F75" w:rsidRDefault="00135D68" w:rsidP="00DC77A1">
            <w:pPr>
              <w:pStyle w:val="Tablelevel2"/>
              <w:spacing w:before="60"/>
              <w:ind w:left="0"/>
              <w:jc w:val="center"/>
              <w:rPr>
                <w:ins w:id="6199" w:author="Jillian Carson-Jackson" w:date="2020-12-27T16:45:00Z"/>
                <w:rFonts w:ascii="Calibri" w:hAnsi="Calibri"/>
                <w:sz w:val="22"/>
                <w:szCs w:val="22"/>
              </w:rPr>
            </w:pPr>
            <w:ins w:id="6200" w:author="Jillian Carson-Jackson" w:date="2020-12-27T16:45:00Z">
              <w:r w:rsidRPr="008A0F75">
                <w:rPr>
                  <w:rFonts w:ascii="Calibri" w:hAnsi="Calibri"/>
                  <w:sz w:val="22"/>
                  <w:szCs w:val="22"/>
                </w:rPr>
                <w:t>R34</w:t>
              </w:r>
            </w:ins>
          </w:p>
          <w:p w14:paraId="352AFA65" w14:textId="77777777" w:rsidR="00135D68" w:rsidRPr="008A0F75" w:rsidRDefault="00135D68" w:rsidP="00DC77A1">
            <w:pPr>
              <w:pStyle w:val="Tablelevel2"/>
              <w:spacing w:before="60"/>
              <w:ind w:left="0"/>
              <w:jc w:val="center"/>
              <w:rPr>
                <w:ins w:id="6201" w:author="Jillian Carson-Jackson" w:date="2020-12-27T16:45:00Z"/>
                <w:rFonts w:ascii="Calibri" w:hAnsi="Calibri"/>
                <w:sz w:val="22"/>
                <w:szCs w:val="22"/>
              </w:rPr>
            </w:pPr>
            <w:ins w:id="6202" w:author="Jillian Carson-Jackson" w:date="2020-12-27T16:45:00Z">
              <w:r w:rsidRPr="008A0F75">
                <w:rPr>
                  <w:rFonts w:ascii="Calibri" w:hAnsi="Calibri"/>
                  <w:sz w:val="22"/>
                  <w:szCs w:val="22"/>
                </w:rPr>
                <w:t>R29</w:t>
              </w:r>
            </w:ins>
          </w:p>
          <w:p w14:paraId="4CD4D62C" w14:textId="77777777" w:rsidR="00135D68" w:rsidRPr="008A0F75" w:rsidRDefault="00135D68" w:rsidP="00DC77A1">
            <w:pPr>
              <w:pStyle w:val="Tablelevel2"/>
              <w:spacing w:before="60"/>
              <w:ind w:left="0"/>
              <w:jc w:val="center"/>
              <w:rPr>
                <w:ins w:id="6203" w:author="Jillian Carson-Jackson" w:date="2020-12-27T16:45:00Z"/>
                <w:rFonts w:ascii="Calibri" w:hAnsi="Calibri"/>
                <w:sz w:val="22"/>
                <w:szCs w:val="22"/>
              </w:rPr>
            </w:pPr>
            <w:ins w:id="6204" w:author="Jillian Carson-Jackson" w:date="2020-12-27T16:45:00Z">
              <w:r w:rsidRPr="008A0F75">
                <w:rPr>
                  <w:rFonts w:ascii="Calibri" w:hAnsi="Calibri"/>
                  <w:sz w:val="22"/>
                  <w:szCs w:val="22"/>
                </w:rPr>
                <w:t>R30</w:t>
              </w:r>
            </w:ins>
          </w:p>
          <w:p w14:paraId="1C293BE4" w14:textId="77777777" w:rsidR="00135D68" w:rsidRPr="008A0F75" w:rsidRDefault="00135D68" w:rsidP="00DC77A1">
            <w:pPr>
              <w:pStyle w:val="Tablelevel2"/>
              <w:spacing w:before="60"/>
              <w:ind w:left="0"/>
              <w:jc w:val="center"/>
              <w:rPr>
                <w:ins w:id="6205" w:author="Jillian Carson-Jackson" w:date="2020-12-27T16:45:00Z"/>
                <w:rFonts w:ascii="Calibri" w:hAnsi="Calibri"/>
                <w:sz w:val="22"/>
                <w:szCs w:val="22"/>
              </w:rPr>
            </w:pPr>
          </w:p>
          <w:p w14:paraId="74EB4E80" w14:textId="77777777" w:rsidR="00135D68" w:rsidRPr="008A0F75" w:rsidRDefault="00135D68" w:rsidP="00DC77A1">
            <w:pPr>
              <w:pStyle w:val="Tablelevel2"/>
              <w:spacing w:before="60"/>
              <w:ind w:left="0"/>
              <w:jc w:val="center"/>
              <w:rPr>
                <w:ins w:id="6206" w:author="Jillian Carson-Jackson" w:date="2020-12-27T16:45:00Z"/>
                <w:rFonts w:ascii="Calibri" w:hAnsi="Calibri"/>
                <w:sz w:val="22"/>
                <w:szCs w:val="22"/>
              </w:rPr>
            </w:pPr>
            <w:ins w:id="6207" w:author="Jillian Carson-Jackson" w:date="2020-12-27T16:45:00Z">
              <w:r w:rsidRPr="008A0F75">
                <w:rPr>
                  <w:rFonts w:ascii="Calibri" w:hAnsi="Calibri"/>
                  <w:sz w:val="22"/>
                  <w:szCs w:val="22"/>
                </w:rPr>
                <w:t>R18, R25, R34, R31, R47, R51, R53</w:t>
              </w:r>
            </w:ins>
          </w:p>
        </w:tc>
        <w:tc>
          <w:tcPr>
            <w:tcW w:w="2976" w:type="dxa"/>
            <w:tcBorders>
              <w:top w:val="single" w:sz="4" w:space="0" w:color="auto"/>
              <w:left w:val="single" w:sz="4" w:space="0" w:color="auto"/>
              <w:bottom w:val="single" w:sz="4" w:space="0" w:color="auto"/>
              <w:right w:val="single" w:sz="4" w:space="0" w:color="auto"/>
            </w:tcBorders>
          </w:tcPr>
          <w:p w14:paraId="022F78F1" w14:textId="77777777" w:rsidR="00135D68" w:rsidRPr="008A0F75" w:rsidRDefault="00135D68" w:rsidP="00DC77A1">
            <w:pPr>
              <w:pStyle w:val="Tablelevel2"/>
              <w:jc w:val="center"/>
              <w:rPr>
                <w:ins w:id="6208" w:author="Jillian Carson-Jackson" w:date="2020-12-27T16:45:00Z"/>
                <w:rFonts w:ascii="Calibri" w:hAnsi="Calibri"/>
                <w:sz w:val="22"/>
                <w:szCs w:val="22"/>
              </w:rPr>
            </w:pPr>
          </w:p>
        </w:tc>
      </w:tr>
      <w:tr w:rsidR="00135D68" w:rsidRPr="008A0F75" w14:paraId="02680C66" w14:textId="77777777" w:rsidTr="00DC77A1">
        <w:trPr>
          <w:cantSplit/>
          <w:jc w:val="center"/>
          <w:ins w:id="6209" w:author="Jillian Carson-Jackson" w:date="2020-12-27T16:45:00Z"/>
        </w:trPr>
        <w:tc>
          <w:tcPr>
            <w:tcW w:w="8897" w:type="dxa"/>
            <w:tcBorders>
              <w:top w:val="single" w:sz="4" w:space="0" w:color="auto"/>
              <w:left w:val="single" w:sz="4" w:space="0" w:color="auto"/>
              <w:bottom w:val="single" w:sz="4" w:space="0" w:color="auto"/>
              <w:right w:val="single" w:sz="4" w:space="0" w:color="auto"/>
            </w:tcBorders>
          </w:tcPr>
          <w:p w14:paraId="073F711E" w14:textId="68657CCE" w:rsidR="00135D68" w:rsidRPr="00E5002E" w:rsidRDefault="00135D68" w:rsidP="00DC77A1">
            <w:pPr>
              <w:pStyle w:val="Tablelevel1bold"/>
              <w:rPr>
                <w:ins w:id="6210" w:author="Jillian Carson-Jackson" w:date="2020-12-27T16:45:00Z"/>
                <w:rFonts w:ascii="Calibri" w:hAnsi="Calibri"/>
                <w:b w:val="0"/>
                <w:sz w:val="22"/>
                <w:szCs w:val="22"/>
              </w:rPr>
            </w:pPr>
            <w:commentRangeStart w:id="6211"/>
            <w:ins w:id="6212" w:author="Jillian Carson-Jackson" w:date="2020-12-27T16:45:00Z">
              <w:del w:id="6213" w:author="Abercrombie, Kerrie" w:date="2021-01-22T12:15:00Z">
                <w:r w:rsidRPr="00E5002E" w:rsidDel="009C0CD9">
                  <w:rPr>
                    <w:rFonts w:ascii="Calibri" w:hAnsi="Calibri"/>
                    <w:b w:val="0"/>
                    <w:sz w:val="22"/>
                    <w:szCs w:val="22"/>
                  </w:rPr>
                  <w:delText>Communication procedures, including SAR</w:delText>
                </w:r>
              </w:del>
            </w:ins>
            <w:commentRangeEnd w:id="6211"/>
            <w:del w:id="6214" w:author="Abercrombie, Kerrie" w:date="2021-01-22T12:15:00Z">
              <w:r w:rsidR="009C0CD9" w:rsidDel="009C0CD9">
                <w:rPr>
                  <w:rStyle w:val="CommentReference"/>
                  <w:rFonts w:asciiTheme="minorHAnsi" w:eastAsiaTheme="minorHAnsi" w:hAnsiTheme="minorHAnsi"/>
                  <w:b w:val="0"/>
                </w:rPr>
                <w:commentReference w:id="6211"/>
              </w:r>
            </w:del>
          </w:p>
        </w:tc>
        <w:tc>
          <w:tcPr>
            <w:tcW w:w="2410" w:type="dxa"/>
            <w:tcBorders>
              <w:top w:val="single" w:sz="4" w:space="0" w:color="auto"/>
              <w:left w:val="single" w:sz="4" w:space="0" w:color="auto"/>
              <w:bottom w:val="single" w:sz="4" w:space="0" w:color="auto"/>
              <w:right w:val="single" w:sz="4" w:space="0" w:color="auto"/>
            </w:tcBorders>
          </w:tcPr>
          <w:p w14:paraId="27E32E24" w14:textId="77777777" w:rsidR="00135D68" w:rsidRPr="008A0F75" w:rsidRDefault="00135D68" w:rsidP="00DC77A1">
            <w:pPr>
              <w:pStyle w:val="Tablelevel2"/>
              <w:spacing w:before="60"/>
              <w:ind w:left="0"/>
              <w:jc w:val="center"/>
              <w:rPr>
                <w:ins w:id="6215" w:author="Jillian Carson-Jackson" w:date="2020-12-27T16:45:00Z"/>
                <w:rFonts w:ascii="Calibri" w:hAnsi="Calibri"/>
                <w:sz w:val="22"/>
                <w:szCs w:val="22"/>
              </w:rPr>
            </w:pPr>
          </w:p>
        </w:tc>
        <w:tc>
          <w:tcPr>
            <w:tcW w:w="2976" w:type="dxa"/>
            <w:tcBorders>
              <w:top w:val="single" w:sz="4" w:space="0" w:color="auto"/>
              <w:left w:val="single" w:sz="4" w:space="0" w:color="auto"/>
              <w:bottom w:val="single" w:sz="4" w:space="0" w:color="auto"/>
              <w:right w:val="single" w:sz="4" w:space="0" w:color="auto"/>
            </w:tcBorders>
          </w:tcPr>
          <w:p w14:paraId="516DF54B" w14:textId="77777777" w:rsidR="00135D68" w:rsidRPr="008A0F75" w:rsidRDefault="00135D68" w:rsidP="00DC77A1">
            <w:pPr>
              <w:pStyle w:val="Tablelevel2"/>
              <w:jc w:val="center"/>
              <w:rPr>
                <w:ins w:id="6216" w:author="Jillian Carson-Jackson" w:date="2020-12-27T16:45:00Z"/>
                <w:rFonts w:ascii="Calibri" w:hAnsi="Calibri"/>
                <w:sz w:val="22"/>
                <w:szCs w:val="22"/>
              </w:rPr>
            </w:pPr>
          </w:p>
        </w:tc>
      </w:tr>
      <w:tr w:rsidR="00135D68" w:rsidRPr="008A0F75" w14:paraId="10300D65" w14:textId="77777777" w:rsidTr="00DC77A1">
        <w:trPr>
          <w:cantSplit/>
          <w:jc w:val="center"/>
          <w:ins w:id="6217" w:author="Jillian Carson-Jackson" w:date="2020-12-27T16:45:00Z"/>
        </w:trPr>
        <w:tc>
          <w:tcPr>
            <w:tcW w:w="8897" w:type="dxa"/>
            <w:tcBorders>
              <w:top w:val="single" w:sz="4" w:space="0" w:color="auto"/>
              <w:left w:val="single" w:sz="4" w:space="0" w:color="auto"/>
              <w:bottom w:val="single" w:sz="4" w:space="0" w:color="auto"/>
              <w:right w:val="single" w:sz="4" w:space="0" w:color="auto"/>
            </w:tcBorders>
          </w:tcPr>
          <w:p w14:paraId="6CB069D6" w14:textId="7580284F" w:rsidR="00135D68" w:rsidRPr="00E5002E" w:rsidRDefault="00135D68" w:rsidP="00DC77A1">
            <w:pPr>
              <w:pStyle w:val="Tablelevel1bold"/>
              <w:rPr>
                <w:ins w:id="6218" w:author="Jillian Carson-Jackson" w:date="2020-12-27T16:45:00Z"/>
                <w:rFonts w:ascii="Calibri" w:hAnsi="Calibri"/>
                <w:b w:val="0"/>
                <w:sz w:val="22"/>
                <w:szCs w:val="22"/>
              </w:rPr>
            </w:pPr>
            <w:commentRangeStart w:id="6219"/>
            <w:ins w:id="6220" w:author="Jillian Carson-Jackson" w:date="2020-12-27T16:45:00Z">
              <w:del w:id="6221" w:author="Abercrombie, Kerrie" w:date="2021-01-22T12:15:00Z">
                <w:r w:rsidRPr="00E5002E" w:rsidDel="009C0CD9">
                  <w:rPr>
                    <w:rFonts w:ascii="Calibri" w:hAnsi="Calibri"/>
                    <w:b w:val="0"/>
                    <w:sz w:val="22"/>
                    <w:szCs w:val="22"/>
                  </w:rPr>
                  <w:delText>Describe and demonstrate the communication procedures, including SAR</w:delText>
                </w:r>
              </w:del>
            </w:ins>
            <w:commentRangeEnd w:id="6219"/>
            <w:del w:id="6222" w:author="Abercrombie, Kerrie" w:date="2021-01-22T12:15:00Z">
              <w:r w:rsidR="009C0CD9" w:rsidDel="009C0CD9">
                <w:rPr>
                  <w:rStyle w:val="CommentReference"/>
                  <w:rFonts w:asciiTheme="minorHAnsi" w:eastAsiaTheme="minorHAnsi" w:hAnsiTheme="minorHAnsi"/>
                  <w:b w:val="0"/>
                </w:rPr>
                <w:commentReference w:id="6219"/>
              </w:r>
            </w:del>
          </w:p>
        </w:tc>
        <w:tc>
          <w:tcPr>
            <w:tcW w:w="2410" w:type="dxa"/>
            <w:tcBorders>
              <w:top w:val="single" w:sz="4" w:space="0" w:color="auto"/>
              <w:left w:val="single" w:sz="4" w:space="0" w:color="auto"/>
              <w:bottom w:val="single" w:sz="4" w:space="0" w:color="auto"/>
              <w:right w:val="single" w:sz="4" w:space="0" w:color="auto"/>
            </w:tcBorders>
          </w:tcPr>
          <w:p w14:paraId="46D92D35" w14:textId="77777777" w:rsidR="00135D68" w:rsidRPr="00E5002E" w:rsidRDefault="00135D68" w:rsidP="00DC77A1">
            <w:pPr>
              <w:pStyle w:val="Tablelevel2"/>
              <w:spacing w:before="60"/>
              <w:ind w:left="0"/>
              <w:jc w:val="center"/>
              <w:rPr>
                <w:ins w:id="6223" w:author="Jillian Carson-Jackson" w:date="2020-12-27T16:45:00Z"/>
                <w:rFonts w:ascii="Calibri" w:hAnsi="Calibri"/>
                <w:sz w:val="22"/>
                <w:szCs w:val="22"/>
              </w:rPr>
            </w:pPr>
          </w:p>
        </w:tc>
        <w:tc>
          <w:tcPr>
            <w:tcW w:w="2976" w:type="dxa"/>
            <w:tcBorders>
              <w:top w:val="single" w:sz="4" w:space="0" w:color="auto"/>
              <w:left w:val="single" w:sz="4" w:space="0" w:color="auto"/>
              <w:bottom w:val="single" w:sz="4" w:space="0" w:color="auto"/>
              <w:right w:val="single" w:sz="4" w:space="0" w:color="auto"/>
            </w:tcBorders>
          </w:tcPr>
          <w:p w14:paraId="14A81B67" w14:textId="77777777" w:rsidR="00135D68" w:rsidRPr="00E5002E" w:rsidRDefault="00135D68" w:rsidP="00DC77A1">
            <w:pPr>
              <w:pStyle w:val="Tablelevel2"/>
              <w:jc w:val="center"/>
              <w:rPr>
                <w:ins w:id="6224" w:author="Jillian Carson-Jackson" w:date="2020-12-27T16:45:00Z"/>
                <w:rFonts w:ascii="Calibri" w:hAnsi="Calibri"/>
                <w:sz w:val="22"/>
                <w:szCs w:val="22"/>
              </w:rPr>
            </w:pPr>
          </w:p>
        </w:tc>
      </w:tr>
      <w:tr w:rsidR="00135D68" w:rsidRPr="008A0F75" w14:paraId="0B03196B" w14:textId="77777777" w:rsidTr="00DC77A1">
        <w:trPr>
          <w:cantSplit/>
          <w:jc w:val="center"/>
          <w:ins w:id="6225" w:author="Jillian Carson-Jackson" w:date="2020-12-27T16:45:00Z"/>
        </w:trPr>
        <w:tc>
          <w:tcPr>
            <w:tcW w:w="8897" w:type="dxa"/>
            <w:tcBorders>
              <w:top w:val="single" w:sz="4" w:space="0" w:color="auto"/>
              <w:left w:val="single" w:sz="4" w:space="0" w:color="auto"/>
              <w:bottom w:val="single" w:sz="4" w:space="0" w:color="auto"/>
              <w:right w:val="single" w:sz="4" w:space="0" w:color="auto"/>
            </w:tcBorders>
          </w:tcPr>
          <w:p w14:paraId="1E7EA067" w14:textId="77777777" w:rsidR="00135D68" w:rsidRPr="00C37011" w:rsidRDefault="00135D68" w:rsidP="00DC77A1">
            <w:pPr>
              <w:pStyle w:val="Tablelevel1bold"/>
              <w:rPr>
                <w:ins w:id="6226" w:author="Jillian Carson-Jackson" w:date="2020-12-27T16:45:00Z"/>
                <w:rFonts w:ascii="Calibri" w:hAnsi="Calibri"/>
                <w:b w:val="0"/>
                <w:sz w:val="22"/>
                <w:szCs w:val="22"/>
              </w:rPr>
            </w:pPr>
            <w:commentRangeStart w:id="6227"/>
            <w:ins w:id="6228" w:author="Jillian Carson-Jackson" w:date="2020-12-27T16:45:00Z">
              <w:r w:rsidRPr="00C37011">
                <w:rPr>
                  <w:rFonts w:ascii="Calibri" w:hAnsi="Calibri"/>
                  <w:b w:val="0"/>
                  <w:sz w:val="22"/>
                  <w:szCs w:val="22"/>
                </w:rPr>
                <w:t>VHF Radiotelephone procedures</w:t>
              </w:r>
            </w:ins>
          </w:p>
          <w:p w14:paraId="7ADC588B" w14:textId="0EFB3E20" w:rsidR="00135D68" w:rsidRPr="00C37011" w:rsidDel="009C0CD9" w:rsidRDefault="00135D68" w:rsidP="00DC77A1">
            <w:pPr>
              <w:pStyle w:val="Tablelevel1bold"/>
              <w:rPr>
                <w:ins w:id="6229" w:author="Jillian Carson-Jackson" w:date="2020-12-27T16:45:00Z"/>
                <w:del w:id="6230" w:author="Abercrombie, Kerrie" w:date="2021-01-22T12:16:00Z"/>
                <w:rFonts w:ascii="Calibri" w:hAnsi="Calibri"/>
                <w:b w:val="0"/>
                <w:sz w:val="22"/>
                <w:szCs w:val="22"/>
              </w:rPr>
            </w:pPr>
            <w:commentRangeStart w:id="6231"/>
            <w:ins w:id="6232" w:author="Jillian Carson-Jackson" w:date="2020-12-27T16:45:00Z">
              <w:del w:id="6233" w:author="Abercrombie, Kerrie" w:date="2021-01-22T12:16:00Z">
                <w:r w:rsidRPr="00C37011" w:rsidDel="009C0CD9">
                  <w:rPr>
                    <w:rFonts w:ascii="Calibri" w:hAnsi="Calibri"/>
                    <w:b w:val="0"/>
                    <w:sz w:val="22"/>
                    <w:szCs w:val="22"/>
                  </w:rPr>
                  <w:delText>Distress, urgency, safety and calling</w:delText>
                </w:r>
              </w:del>
            </w:ins>
            <w:commentRangeEnd w:id="6231"/>
            <w:del w:id="6234" w:author="Abercrombie, Kerrie" w:date="2021-01-22T12:16:00Z">
              <w:r w:rsidR="009C0CD9" w:rsidRPr="00C37011" w:rsidDel="009C0CD9">
                <w:rPr>
                  <w:rStyle w:val="CommentReference"/>
                  <w:rFonts w:asciiTheme="minorHAnsi" w:eastAsiaTheme="minorHAnsi" w:hAnsiTheme="minorHAnsi"/>
                  <w:b w:val="0"/>
                </w:rPr>
                <w:commentReference w:id="6231"/>
              </w:r>
            </w:del>
          </w:p>
          <w:p w14:paraId="723DD77C" w14:textId="77777777" w:rsidR="00135D68" w:rsidRPr="00C37011" w:rsidRDefault="00135D68" w:rsidP="00DC77A1">
            <w:pPr>
              <w:pStyle w:val="Tablelevel1bold"/>
              <w:rPr>
                <w:ins w:id="6235" w:author="Jillian Carson-Jackson" w:date="2020-12-27T16:45:00Z"/>
                <w:rFonts w:ascii="Calibri" w:hAnsi="Calibri"/>
                <w:b w:val="0"/>
                <w:sz w:val="22"/>
                <w:szCs w:val="22"/>
              </w:rPr>
            </w:pPr>
            <w:ins w:id="6236" w:author="Jillian Carson-Jackson" w:date="2020-12-27T16:45:00Z">
              <w:r w:rsidRPr="00C37011">
                <w:rPr>
                  <w:rFonts w:ascii="Calibri" w:hAnsi="Calibri"/>
                  <w:b w:val="0"/>
                  <w:sz w:val="22"/>
                  <w:szCs w:val="22"/>
                </w:rPr>
                <w:t>DSC communication procedures using VHF</w:t>
              </w:r>
            </w:ins>
          </w:p>
          <w:p w14:paraId="4980AE27" w14:textId="4C6A7DC8" w:rsidR="00135D68" w:rsidRPr="00C37011" w:rsidDel="009C0CD9" w:rsidRDefault="00135D68" w:rsidP="00DC77A1">
            <w:pPr>
              <w:pStyle w:val="Tablelevel1bold"/>
              <w:rPr>
                <w:ins w:id="6237" w:author="Jillian Carson-Jackson" w:date="2020-12-27T16:45:00Z"/>
                <w:del w:id="6238" w:author="Abercrombie, Kerrie" w:date="2021-01-22T12:16:00Z"/>
                <w:rFonts w:ascii="Calibri" w:hAnsi="Calibri"/>
                <w:b w:val="0"/>
                <w:sz w:val="22"/>
                <w:szCs w:val="22"/>
              </w:rPr>
            </w:pPr>
            <w:ins w:id="6239" w:author="Jillian Carson-Jackson" w:date="2020-12-27T16:45:00Z">
              <w:del w:id="6240" w:author="Abercrombie, Kerrie" w:date="2021-01-22T12:16:00Z">
                <w:r w:rsidRPr="00C37011" w:rsidDel="009C0CD9">
                  <w:rPr>
                    <w:rFonts w:ascii="Calibri" w:hAnsi="Calibri"/>
                    <w:b w:val="0"/>
                    <w:sz w:val="22"/>
                    <w:szCs w:val="22"/>
                  </w:rPr>
                  <w:delText>Distress, urgency, safety and calling</w:delText>
                </w:r>
              </w:del>
            </w:ins>
          </w:p>
          <w:p w14:paraId="68A5DC9E" w14:textId="77777777" w:rsidR="00135D68" w:rsidRPr="00C37011" w:rsidRDefault="00135D68" w:rsidP="00DC77A1">
            <w:pPr>
              <w:pStyle w:val="Tablelevel1bold"/>
              <w:rPr>
                <w:ins w:id="6241" w:author="Jillian Carson-Jackson" w:date="2020-12-27T16:45:00Z"/>
                <w:rFonts w:ascii="Calibri" w:hAnsi="Calibri"/>
                <w:b w:val="0"/>
                <w:sz w:val="22"/>
                <w:szCs w:val="22"/>
              </w:rPr>
            </w:pPr>
            <w:ins w:id="6242" w:author="Jillian Carson-Jackson" w:date="2020-12-27T16:45:00Z">
              <w:r w:rsidRPr="00C37011">
                <w:rPr>
                  <w:rFonts w:ascii="Calibri" w:hAnsi="Calibri"/>
                  <w:b w:val="0"/>
                  <w:sz w:val="22"/>
                  <w:szCs w:val="22"/>
                </w:rPr>
                <w:t xml:space="preserve">AIS communication procedures using VHF </w:t>
              </w:r>
            </w:ins>
            <w:commentRangeEnd w:id="6227"/>
            <w:r w:rsidR="009C0CD9" w:rsidRPr="00C37011">
              <w:rPr>
                <w:rStyle w:val="CommentReference"/>
                <w:rFonts w:asciiTheme="minorHAnsi" w:eastAsiaTheme="minorHAnsi" w:hAnsiTheme="minorHAnsi"/>
                <w:b w:val="0"/>
              </w:rPr>
              <w:commentReference w:id="6227"/>
            </w:r>
          </w:p>
          <w:p w14:paraId="3E0D7A0E" w14:textId="657E97ED" w:rsidR="00135D68" w:rsidRPr="00C37011" w:rsidDel="009C0CD9" w:rsidRDefault="00135D68" w:rsidP="00DC77A1">
            <w:pPr>
              <w:pStyle w:val="Tablelevel1bold"/>
              <w:rPr>
                <w:ins w:id="6243" w:author="Jillian Carson-Jackson" w:date="2020-12-27T16:45:00Z"/>
                <w:del w:id="6244" w:author="Abercrombie, Kerrie" w:date="2021-01-22T12:16:00Z"/>
                <w:rFonts w:ascii="Calibri" w:hAnsi="Calibri"/>
                <w:b w:val="0"/>
                <w:sz w:val="22"/>
                <w:szCs w:val="22"/>
              </w:rPr>
            </w:pPr>
            <w:ins w:id="6245" w:author="Jillian Carson-Jackson" w:date="2020-12-27T16:45:00Z">
              <w:del w:id="6246" w:author="Abercrombie, Kerrie" w:date="2021-01-22T12:16:00Z">
                <w:r w:rsidRPr="00C37011" w:rsidDel="009C0CD9">
                  <w:rPr>
                    <w:rFonts w:ascii="Calibri" w:hAnsi="Calibri"/>
                    <w:b w:val="0"/>
                    <w:sz w:val="22"/>
                    <w:szCs w:val="22"/>
                  </w:rPr>
                  <w:delText>Distress, urgency, safety and calling</w:delText>
                </w:r>
              </w:del>
            </w:ins>
          </w:p>
          <w:p w14:paraId="26105111" w14:textId="77777777" w:rsidR="00135D68" w:rsidRPr="00C37011" w:rsidRDefault="00135D68" w:rsidP="00DC77A1">
            <w:pPr>
              <w:pStyle w:val="Tablelevel1bold"/>
              <w:rPr>
                <w:ins w:id="6247" w:author="Jillian Carson-Jackson" w:date="2020-12-27T16:45:00Z"/>
                <w:rFonts w:ascii="Calibri" w:hAnsi="Calibri"/>
                <w:b w:val="0"/>
                <w:sz w:val="22"/>
                <w:szCs w:val="22"/>
              </w:rPr>
            </w:pPr>
            <w:commentRangeStart w:id="6248"/>
            <w:ins w:id="6249" w:author="Jillian Carson-Jackson" w:date="2020-12-27T16:45:00Z">
              <w:r w:rsidRPr="00C37011">
                <w:rPr>
                  <w:rFonts w:ascii="Calibri" w:hAnsi="Calibri"/>
                  <w:b w:val="0"/>
                  <w:sz w:val="22"/>
                  <w:szCs w:val="22"/>
                </w:rPr>
                <w:t>Equipment failure and channel saturation</w:t>
              </w:r>
            </w:ins>
            <w:commentRangeEnd w:id="6248"/>
            <w:r w:rsidR="00DA2A27" w:rsidRPr="00C37011">
              <w:rPr>
                <w:rStyle w:val="CommentReference"/>
                <w:rFonts w:asciiTheme="minorHAnsi" w:eastAsiaTheme="minorHAnsi" w:hAnsiTheme="minorHAnsi"/>
                <w:b w:val="0"/>
              </w:rPr>
              <w:commentReference w:id="6248"/>
            </w:r>
          </w:p>
        </w:tc>
        <w:tc>
          <w:tcPr>
            <w:tcW w:w="2410" w:type="dxa"/>
            <w:tcBorders>
              <w:top w:val="single" w:sz="4" w:space="0" w:color="auto"/>
              <w:left w:val="single" w:sz="4" w:space="0" w:color="auto"/>
              <w:bottom w:val="single" w:sz="4" w:space="0" w:color="auto"/>
              <w:right w:val="single" w:sz="4" w:space="0" w:color="auto"/>
            </w:tcBorders>
          </w:tcPr>
          <w:p w14:paraId="5B02B4D1" w14:textId="77777777" w:rsidR="00135D68" w:rsidRPr="00C37011" w:rsidRDefault="00135D68" w:rsidP="00DC77A1">
            <w:pPr>
              <w:pStyle w:val="Tablelevel2"/>
              <w:rPr>
                <w:ins w:id="6250" w:author="Jillian Carson-Jackson" w:date="2020-12-27T16:45:00Z"/>
                <w:rFonts w:ascii="Calibri" w:hAnsi="Calibri"/>
                <w:sz w:val="22"/>
                <w:szCs w:val="22"/>
              </w:rPr>
            </w:pPr>
            <w:ins w:id="6251" w:author="Jillian Carson-Jackson" w:date="2020-12-27T16:45:00Z">
              <w:r w:rsidRPr="00C37011">
                <w:rPr>
                  <w:rFonts w:ascii="Calibri" w:hAnsi="Calibri"/>
                  <w:sz w:val="22"/>
                  <w:szCs w:val="22"/>
                </w:rPr>
                <w:t>R13, R21, R28, R29, R34</w:t>
              </w:r>
            </w:ins>
          </w:p>
          <w:p w14:paraId="11DFA63F" w14:textId="77777777" w:rsidR="00135D68" w:rsidRPr="00C37011" w:rsidRDefault="00135D68" w:rsidP="00DC77A1">
            <w:pPr>
              <w:pStyle w:val="Tablelevel2"/>
              <w:spacing w:before="60"/>
              <w:ind w:left="0"/>
              <w:jc w:val="center"/>
              <w:rPr>
                <w:ins w:id="6252" w:author="Jillian Carson-Jackson" w:date="2020-12-27T16:45:00Z"/>
                <w:rFonts w:ascii="Calibri" w:hAnsi="Calibri"/>
                <w:sz w:val="22"/>
                <w:szCs w:val="22"/>
              </w:rPr>
            </w:pPr>
          </w:p>
          <w:p w14:paraId="4BF97D14" w14:textId="77777777" w:rsidR="00135D68" w:rsidRPr="00C37011" w:rsidRDefault="00135D68" w:rsidP="00DC77A1">
            <w:pPr>
              <w:pStyle w:val="Tablelevel2"/>
              <w:rPr>
                <w:ins w:id="6253" w:author="Jillian Carson-Jackson" w:date="2020-12-27T16:45:00Z"/>
                <w:rFonts w:ascii="Calibri" w:hAnsi="Calibri"/>
                <w:sz w:val="22"/>
                <w:szCs w:val="22"/>
              </w:rPr>
            </w:pPr>
            <w:ins w:id="6254" w:author="Jillian Carson-Jackson" w:date="2020-12-27T16:45:00Z">
              <w:r w:rsidRPr="00C37011">
                <w:rPr>
                  <w:rFonts w:ascii="Calibri" w:hAnsi="Calibri"/>
                  <w:sz w:val="22"/>
                  <w:szCs w:val="22"/>
                </w:rPr>
                <w:t>R29, R30</w:t>
              </w:r>
            </w:ins>
          </w:p>
          <w:p w14:paraId="3D4038F7" w14:textId="77777777" w:rsidR="00135D68" w:rsidRPr="00C37011" w:rsidRDefault="00135D68" w:rsidP="00DC77A1">
            <w:pPr>
              <w:pStyle w:val="Tablelevel2"/>
              <w:spacing w:before="60"/>
              <w:ind w:left="0"/>
              <w:jc w:val="center"/>
              <w:rPr>
                <w:ins w:id="6255" w:author="Jillian Carson-Jackson" w:date="2020-12-27T16:45:00Z"/>
                <w:rFonts w:ascii="Calibri" w:hAnsi="Calibri"/>
                <w:sz w:val="22"/>
                <w:szCs w:val="22"/>
              </w:rPr>
            </w:pPr>
          </w:p>
          <w:p w14:paraId="63D62742" w14:textId="77777777" w:rsidR="00135D68" w:rsidRPr="00C37011" w:rsidRDefault="00135D68" w:rsidP="00DC77A1">
            <w:pPr>
              <w:pStyle w:val="Tablelevel2"/>
              <w:rPr>
                <w:ins w:id="6256" w:author="Jillian Carson-Jackson" w:date="2020-12-27T16:45:00Z"/>
                <w:rFonts w:ascii="Calibri" w:hAnsi="Calibri"/>
                <w:sz w:val="22"/>
                <w:szCs w:val="22"/>
              </w:rPr>
            </w:pPr>
            <w:ins w:id="6257" w:author="Jillian Carson-Jackson" w:date="2020-12-27T16:45:00Z">
              <w:r w:rsidRPr="00C37011">
                <w:rPr>
                  <w:rFonts w:ascii="Calibri" w:hAnsi="Calibri"/>
                  <w:sz w:val="22"/>
                  <w:szCs w:val="22"/>
                </w:rPr>
                <w:t>R18, R25, R34, R31, R47, R51, R53</w:t>
              </w:r>
            </w:ins>
          </w:p>
          <w:p w14:paraId="29ACEC6A" w14:textId="77777777" w:rsidR="00135D68" w:rsidRPr="00C37011" w:rsidRDefault="00135D68" w:rsidP="00DC77A1">
            <w:pPr>
              <w:pStyle w:val="Tablelevel2"/>
              <w:rPr>
                <w:ins w:id="6258" w:author="Jillian Carson-Jackson" w:date="2020-12-27T16:45:00Z"/>
                <w:rFonts w:ascii="Calibri" w:hAnsi="Calibri"/>
                <w:sz w:val="22"/>
                <w:szCs w:val="22"/>
              </w:rPr>
            </w:pPr>
            <w:ins w:id="6259" w:author="Jillian Carson-Jackson" w:date="2020-12-27T16:45:00Z">
              <w:r w:rsidRPr="00C37011">
                <w:rPr>
                  <w:rFonts w:ascii="Calibri" w:hAnsi="Calibri"/>
                  <w:sz w:val="22"/>
                  <w:szCs w:val="22"/>
                </w:rPr>
                <w:t>R34</w:t>
              </w:r>
            </w:ins>
          </w:p>
        </w:tc>
        <w:tc>
          <w:tcPr>
            <w:tcW w:w="2976" w:type="dxa"/>
            <w:tcBorders>
              <w:top w:val="single" w:sz="4" w:space="0" w:color="auto"/>
              <w:left w:val="single" w:sz="4" w:space="0" w:color="auto"/>
              <w:bottom w:val="single" w:sz="4" w:space="0" w:color="auto"/>
              <w:right w:val="single" w:sz="4" w:space="0" w:color="auto"/>
            </w:tcBorders>
          </w:tcPr>
          <w:p w14:paraId="69F66563" w14:textId="77777777" w:rsidR="00135D68" w:rsidRPr="00C37011" w:rsidRDefault="00135D68" w:rsidP="00DC77A1">
            <w:pPr>
              <w:pStyle w:val="Tablelevel2"/>
              <w:ind w:left="0"/>
              <w:jc w:val="center"/>
              <w:rPr>
                <w:ins w:id="6260" w:author="Jillian Carson-Jackson" w:date="2020-12-27T16:45:00Z"/>
                <w:rFonts w:ascii="Calibri" w:hAnsi="Calibri"/>
                <w:sz w:val="22"/>
                <w:szCs w:val="22"/>
              </w:rPr>
            </w:pPr>
            <w:ins w:id="6261" w:author="Jillian Carson-Jackson" w:date="2020-12-27T16:45:00Z">
              <w:r w:rsidRPr="00C37011">
                <w:rPr>
                  <w:rFonts w:ascii="Calibri" w:hAnsi="Calibri"/>
                  <w:sz w:val="22"/>
                  <w:szCs w:val="22"/>
                </w:rPr>
                <w:t xml:space="preserve">A12 or A13, </w:t>
              </w:r>
            </w:ins>
          </w:p>
          <w:p w14:paraId="2C9C80BA" w14:textId="77777777" w:rsidR="00135D68" w:rsidRPr="008A0F75" w:rsidRDefault="00135D68" w:rsidP="00DC77A1">
            <w:pPr>
              <w:pStyle w:val="Tablelevel2"/>
              <w:ind w:left="0"/>
              <w:jc w:val="center"/>
              <w:rPr>
                <w:ins w:id="6262" w:author="Jillian Carson-Jackson" w:date="2020-12-27T16:45:00Z"/>
                <w:rFonts w:ascii="Calibri" w:hAnsi="Calibri"/>
                <w:sz w:val="22"/>
                <w:szCs w:val="22"/>
              </w:rPr>
            </w:pPr>
            <w:ins w:id="6263" w:author="Jillian Carson-Jackson" w:date="2020-12-27T16:45:00Z">
              <w:r w:rsidRPr="00C37011">
                <w:rPr>
                  <w:rFonts w:ascii="Calibri" w:hAnsi="Calibri"/>
                  <w:sz w:val="22"/>
                  <w:szCs w:val="22"/>
                </w:rPr>
                <w:t>E1, E5</w:t>
              </w:r>
            </w:ins>
          </w:p>
        </w:tc>
      </w:tr>
    </w:tbl>
    <w:p w14:paraId="10F2DA0B" w14:textId="77777777" w:rsidR="00135D68" w:rsidRPr="00C50983" w:rsidRDefault="00135D68" w:rsidP="00135D68">
      <w:pPr>
        <w:rPr>
          <w:ins w:id="6264" w:author="Jillian Carson-Jackson" w:date="2020-12-27T16:45:00Z"/>
        </w:rPr>
      </w:pPr>
    </w:p>
    <w:p w14:paraId="2D8392DB" w14:textId="77777777" w:rsidR="00135D68" w:rsidRPr="00C50983" w:rsidRDefault="00135D68" w:rsidP="00055E48">
      <w:pPr>
        <w:rPr>
          <w:ins w:id="6265" w:author="Jillian Carson-Jackson" w:date="2020-12-27T16:41:00Z"/>
        </w:rPr>
      </w:pPr>
    </w:p>
    <w:p w14:paraId="66931734" w14:textId="77777777" w:rsidR="00055E48" w:rsidRDefault="00055E48" w:rsidP="0042518D">
      <w:pPr>
        <w:pStyle w:val="BodyText"/>
      </w:pPr>
    </w:p>
    <w:p w14:paraId="144CDE63" w14:textId="77777777" w:rsidR="0042518D" w:rsidRPr="00093294" w:rsidRDefault="0042518D" w:rsidP="0042518D">
      <w:pPr>
        <w:pStyle w:val="BodyText"/>
      </w:pPr>
    </w:p>
    <w:p w14:paraId="63FC3D3A" w14:textId="77777777" w:rsidR="0042518D" w:rsidRPr="00093294" w:rsidRDefault="0042518D" w:rsidP="0042518D">
      <w:pPr>
        <w:pStyle w:val="BodyText"/>
        <w:sectPr w:rsidR="0042518D" w:rsidRPr="00093294" w:rsidSect="000A5291">
          <w:headerReference w:type="default" r:id="rId30"/>
          <w:footerReference w:type="default" r:id="rId31"/>
          <w:pgSz w:w="16838" w:h="11906" w:orient="landscape" w:code="9"/>
          <w:pgMar w:top="907" w:right="567" w:bottom="794" w:left="567" w:header="850" w:footer="850" w:gutter="0"/>
          <w:cols w:space="708"/>
          <w:docGrid w:linePitch="360"/>
        </w:sectPr>
      </w:pPr>
    </w:p>
    <w:p w14:paraId="4908D4DA" w14:textId="093EDC07" w:rsidR="00AC0A93" w:rsidRDefault="00AC0A93" w:rsidP="00AC0A93">
      <w:pPr>
        <w:pStyle w:val="Module"/>
      </w:pPr>
      <w:bookmarkStart w:id="6266" w:name="_Toc62642344"/>
      <w:bookmarkStart w:id="6267" w:name="_Hlk59976124"/>
      <w:bookmarkStart w:id="6268" w:name="_Ref302301847"/>
      <w:bookmarkStart w:id="6269" w:name="_Ref302302106"/>
      <w:bookmarkStart w:id="6270" w:name="_Toc419881232"/>
      <w:bookmarkStart w:id="6271" w:name="_Ref442341109"/>
      <w:bookmarkStart w:id="6272" w:name="_Ref442341113"/>
      <w:bookmarkStart w:id="6273" w:name="_Ref442341758"/>
      <w:bookmarkStart w:id="6274" w:name="_Toc442347370"/>
      <w:bookmarkStart w:id="6275" w:name="_Toc442359633"/>
      <w:commentRangeStart w:id="6276"/>
      <w:r>
        <w:t>LEGAL FRAMEWORK</w:t>
      </w:r>
      <w:commentRangeEnd w:id="6276"/>
      <w:r>
        <w:rPr>
          <w:rStyle w:val="CommentReference"/>
          <w:rFonts w:eastAsiaTheme="minorHAnsi"/>
          <w:b w:val="0"/>
          <w:color w:val="auto"/>
          <w:u w:val="none"/>
        </w:rPr>
        <w:commentReference w:id="6276"/>
      </w:r>
      <w:bookmarkEnd w:id="6266"/>
    </w:p>
    <w:p w14:paraId="72DA9026" w14:textId="77777777" w:rsidR="00AC0A93" w:rsidRDefault="00AC0A93" w:rsidP="00AC0A93">
      <w:pPr>
        <w:pStyle w:val="ModuleHeading1"/>
      </w:pPr>
      <w:bookmarkStart w:id="6277" w:name="_Toc62642345"/>
      <w:r w:rsidRPr="00011E6F">
        <w:t>INTRODUCTION</w:t>
      </w:r>
      <w:bookmarkEnd w:id="6277"/>
    </w:p>
    <w:p w14:paraId="45D903A8" w14:textId="77777777" w:rsidR="00AC0A93" w:rsidRDefault="00AC0A93" w:rsidP="00AC0A93">
      <w:pPr>
        <w:pStyle w:val="Heading1separatationline"/>
      </w:pPr>
    </w:p>
    <w:p w14:paraId="316E15A1" w14:textId="5EC532A7" w:rsidR="00AC0A93" w:rsidRDefault="00AC0A93" w:rsidP="00AC0A93">
      <w:pPr>
        <w:pStyle w:val="BodyText"/>
      </w:pPr>
      <w:r>
        <w:t xml:space="preserve">Instructors for this module should have experience in </w:t>
      </w:r>
      <w:del w:id="6278" w:author="Jillian Carson-Jackson" w:date="2020-12-27T15:43:00Z">
        <w:r w:rsidDel="0075218C">
          <w:delText xml:space="preserve">traffic routeing and traffic management as well as </w:delText>
        </w:r>
      </w:del>
      <w:r>
        <w:t xml:space="preserve">in </w:t>
      </w:r>
      <w:del w:id="6279" w:author="Jillian Carson-Jackson" w:date="2020-12-27T15:44:00Z">
        <w:r w:rsidDel="00AC0FDF">
          <w:delText xml:space="preserve">the </w:delText>
        </w:r>
      </w:del>
      <w:r>
        <w:t>general VTS and maritime fields</w:t>
      </w:r>
      <w:ins w:id="6280" w:author="Jillian Carson-Jackson" w:date="2020-12-27T15:44:00Z">
        <w:r w:rsidR="00AC0FDF">
          <w:t>, including the international regulato</w:t>
        </w:r>
        <w:r w:rsidR="00DE0409">
          <w:t>ry elements of VTS</w:t>
        </w:r>
      </w:ins>
      <w:r>
        <w:t>.  If this cannot be achieved then an appropriate expert should cover certain sections of the module.  Every instructor should have full access to simulated VTS.  In addition, arrangements should be made, if practicable, for trainees to visit operations VTS centres.</w:t>
      </w:r>
    </w:p>
    <w:p w14:paraId="674093E8" w14:textId="77777777" w:rsidR="00AC0A93" w:rsidRDefault="00AC0A93" w:rsidP="00AC0A93">
      <w:pPr>
        <w:pStyle w:val="ModuleHeading1"/>
      </w:pPr>
      <w:bookmarkStart w:id="6281" w:name="_Toc62642346"/>
      <w:r>
        <w:t>SUBJECT FRAMEWORK</w:t>
      </w:r>
      <w:bookmarkEnd w:id="6281"/>
    </w:p>
    <w:p w14:paraId="337723FE" w14:textId="77777777" w:rsidR="00AC0A93" w:rsidRPr="00B94E6E" w:rsidRDefault="00AC0A93" w:rsidP="00AC0A93">
      <w:pPr>
        <w:pStyle w:val="Heading1separatationline"/>
      </w:pPr>
    </w:p>
    <w:p w14:paraId="7CAC92A6" w14:textId="77777777" w:rsidR="00AC0A93" w:rsidRDefault="00AC0A93" w:rsidP="00AC0A93">
      <w:pPr>
        <w:pStyle w:val="ModuleHeading2"/>
      </w:pPr>
      <w:r>
        <w:t>Scope</w:t>
      </w:r>
    </w:p>
    <w:p w14:paraId="0382E02C" w14:textId="68AFB88A" w:rsidR="00AC0A93" w:rsidRDefault="00AC0A93" w:rsidP="00AC0A93">
      <w:pPr>
        <w:pStyle w:val="BodyText"/>
      </w:pPr>
      <w:r>
        <w:t xml:space="preserve">This syllabus covers the theory and </w:t>
      </w:r>
      <w:del w:id="6282" w:author="Jillian Carson-Jackson" w:date="2020-12-27T15:45:00Z">
        <w:r w:rsidDel="00DE0409">
          <w:delText>practice of managing traffic</w:delText>
        </w:r>
      </w:del>
      <w:ins w:id="6283" w:author="Jillian Carson-Jackson" w:date="2020-12-27T15:45:00Z">
        <w:r w:rsidR="00DE0409">
          <w:t xml:space="preserve">implementation of legal aspects related to VTS, </w:t>
        </w:r>
      </w:ins>
      <w:ins w:id="6284" w:author="Jillian Carson-Jackson" w:date="2020-12-27T15:46:00Z">
        <w:r w:rsidR="004A432A">
          <w:t>including</w:t>
        </w:r>
      </w:ins>
      <w:del w:id="6285" w:author="Jillian Carson-Jackson" w:date="2020-12-27T15:45:00Z">
        <w:r w:rsidDel="00DE0409">
          <w:delText xml:space="preserve"> </w:delText>
        </w:r>
      </w:del>
      <w:ins w:id="6286" w:author="Jillian Carson-Jackson" w:date="2020-12-27T15:46:00Z">
        <w:r w:rsidR="004A432A">
          <w:t>applicable international and national regulations</w:t>
        </w:r>
        <w:r w:rsidR="004A432A" w:rsidDel="00DE0409">
          <w:t xml:space="preserve"> </w:t>
        </w:r>
      </w:ins>
      <w:del w:id="6287" w:author="Jillian Carson-Jackson" w:date="2020-12-27T15:45:00Z">
        <w:r w:rsidDel="00DE0409">
          <w:delText>in a VTS area,</w:delText>
        </w:r>
      </w:del>
      <w:del w:id="6288" w:author="Jillian Carson-Jackson" w:date="2020-12-27T15:46:00Z">
        <w:r w:rsidDel="004A432A">
          <w:delText xml:space="preserve"> including area limits, shipping lanes, safety zones, traffic separation schemes and geographical constraints.</w:delText>
        </w:r>
      </w:del>
    </w:p>
    <w:p w14:paraId="4EDEA0D2" w14:textId="4CF45EF8" w:rsidR="00AC0A93" w:rsidRDefault="00AC0A93" w:rsidP="00AC0A93">
      <w:pPr>
        <w:pStyle w:val="BodyText"/>
      </w:pPr>
      <w:del w:id="6289" w:author="Jillian Carson-Jackson" w:date="2020-12-27T15:47:00Z">
        <w:r w:rsidDel="004A432A">
          <w:delText xml:space="preserve">It also deals </w:delText>
        </w:r>
      </w:del>
      <w:del w:id="6290" w:author="Jillian Carson-Jackson" w:date="2020-12-27T15:46:00Z">
        <w:r w:rsidDel="00DE0409">
          <w:delText>with the theory and practice of monitoring and organising traffic, as well as providing</w:delText>
        </w:r>
      </w:del>
      <w:del w:id="6291" w:author="Jillian Carson-Jackson" w:date="2020-12-27T15:47:00Z">
        <w:r w:rsidDel="004A432A">
          <w:delText xml:space="preserve"> knowledge of </w:delText>
        </w:r>
      </w:del>
      <w:del w:id="6292" w:author="Jillian Carson-Jackson" w:date="2020-12-27T15:46:00Z">
        <w:r w:rsidDel="004A432A">
          <w:delText>applicable international and national regulations and ships’ safety certificates</w:delText>
        </w:r>
      </w:del>
      <w:r>
        <w:t>.</w:t>
      </w:r>
    </w:p>
    <w:p w14:paraId="4DCC71E7" w14:textId="77777777" w:rsidR="00AC0A93" w:rsidRDefault="00AC0A93" w:rsidP="00AC0A93">
      <w:pPr>
        <w:pStyle w:val="ModuleHeading2"/>
      </w:pPr>
      <w:commentRangeStart w:id="6293"/>
      <w:r>
        <w:t>Aims</w:t>
      </w:r>
      <w:commentRangeEnd w:id="6293"/>
      <w:r w:rsidR="004A432A">
        <w:rPr>
          <w:rStyle w:val="CommentReference"/>
          <w:rFonts w:eastAsiaTheme="minorHAnsi"/>
          <w:b w:val="0"/>
          <w:color w:val="auto"/>
        </w:rPr>
        <w:commentReference w:id="6293"/>
      </w:r>
    </w:p>
    <w:p w14:paraId="373A8E0D" w14:textId="77777777" w:rsidR="00AC0A93" w:rsidRDefault="00AC0A93" w:rsidP="00AC0A93">
      <w:pPr>
        <w:pStyle w:val="BodyText"/>
      </w:pPr>
      <w:r>
        <w:t>On completion of the course the trainee will possess a thorough knowledge of the principles of traffic management and the skills to analyse and apply the knowledge.  In addition, the trainee will have a good understanding of national and international regulations as pertaining to the provision and conduct of vessel traffic services.</w:t>
      </w:r>
    </w:p>
    <w:p w14:paraId="5C68481C" w14:textId="77777777" w:rsidR="00AC0A93" w:rsidRDefault="00AC0A93" w:rsidP="00AC0A93">
      <w:pPr>
        <w:pStyle w:val="BodyText"/>
      </w:pPr>
      <w:r>
        <w:t>The understanding by trainees of the subject and knowledge and skills gained in other areas, including on-the-job training, will enable the routine day-to-day duties of a VTS Operator to be carried out in an efficient and safe manner.</w:t>
      </w:r>
    </w:p>
    <w:p w14:paraId="27A34DA3" w14:textId="77777777" w:rsidR="00AC0A93" w:rsidRDefault="00AC0A93" w:rsidP="00AC0A93">
      <w:pPr>
        <w:pStyle w:val="BodyText"/>
      </w:pPr>
      <w:r>
        <w:t>They will also have sufficient knowledge, comprehension and skills in the subject to serve as the basis for further training to the level of VTS Supervisor.</w:t>
      </w:r>
    </w:p>
    <w:p w14:paraId="3EE63C88" w14:textId="77777777" w:rsidR="00AC0A93" w:rsidRDefault="00AC0A93" w:rsidP="00AC0A93">
      <w:pPr>
        <w:pStyle w:val="BodyText"/>
      </w:pPr>
      <w:r>
        <w:t>Every effort should be made to give the trainees realistic exercises on the role of VTS in assisting a ship to navigate safely and expeditiously through a VTS area.  Integrated exercises on handling emergency situations should also be carried out.</w:t>
      </w:r>
    </w:p>
    <w:p w14:paraId="21AD10D7" w14:textId="77777777" w:rsidR="00AC0A93" w:rsidRDefault="00AC0A93" w:rsidP="00AC0A93">
      <w:pPr>
        <w:spacing w:after="200" w:line="276" w:lineRule="auto"/>
        <w:rPr>
          <w:sz w:val="22"/>
        </w:rPr>
      </w:pPr>
      <w:r>
        <w:br w:type="page"/>
      </w:r>
    </w:p>
    <w:p w14:paraId="076BBD02" w14:textId="77777777" w:rsidR="00AC0A93" w:rsidRDefault="00AC0A93" w:rsidP="00AC0A93">
      <w:pPr>
        <w:pStyle w:val="ModuleHeading1"/>
      </w:pPr>
      <w:bookmarkStart w:id="6294" w:name="_Toc62642347"/>
      <w:r w:rsidRPr="00C50983">
        <w:t>SUBJECT OUTLINE OF MODULE 2</w:t>
      </w:r>
      <w:bookmarkEnd w:id="6294"/>
    </w:p>
    <w:p w14:paraId="4B3EB258" w14:textId="77777777" w:rsidR="00AC0A93" w:rsidRPr="006B0203" w:rsidRDefault="00AC0A93" w:rsidP="00AC0A93">
      <w:pPr>
        <w:pStyle w:val="Heading1separatationline"/>
      </w:pPr>
    </w:p>
    <w:p w14:paraId="3F4CB1C9" w14:textId="68FFA9C4" w:rsidR="00AC0A93" w:rsidRPr="00C50983" w:rsidRDefault="00AC0A93" w:rsidP="00AC0A93">
      <w:pPr>
        <w:pStyle w:val="Tablecaption"/>
      </w:pPr>
      <w:r w:rsidRPr="006B0203">
        <w:t>Subject</w:t>
      </w:r>
      <w:r w:rsidRPr="00C50983">
        <w:t xml:space="preserve"> outline – </w:t>
      </w:r>
      <w:del w:id="6295" w:author="Jillian Carson-Jackson" w:date="2020-12-27T15:47:00Z">
        <w:r w:rsidRPr="00C50983" w:rsidDel="004A432A">
          <w:delText xml:space="preserve">Traffic </w:delText>
        </w:r>
        <w:r w:rsidDel="004A432A">
          <w:delText>m</w:delText>
        </w:r>
        <w:r w:rsidRPr="00C50983" w:rsidDel="004A432A">
          <w:delText>anagement</w:delText>
        </w:r>
      </w:del>
      <w:ins w:id="6296" w:author="Jillian Carson-Jackson" w:date="2020-12-27T15:47:00Z">
        <w:r w:rsidR="004A432A">
          <w:t>Legal Framework</w:t>
        </w:r>
      </w:ins>
    </w:p>
    <w:tbl>
      <w:tblPr>
        <w:tblW w:w="9464" w:type="dxa"/>
        <w:jc w:val="center"/>
        <w:tblLayout w:type="fixed"/>
        <w:tblLook w:val="0000" w:firstRow="0" w:lastRow="0" w:firstColumn="0" w:lastColumn="0" w:noHBand="0" w:noVBand="0"/>
      </w:tblPr>
      <w:tblGrid>
        <w:gridCol w:w="3958"/>
        <w:gridCol w:w="1962"/>
        <w:gridCol w:w="1843"/>
        <w:gridCol w:w="1701"/>
      </w:tblGrid>
      <w:tr w:rsidR="00AC0A93" w:rsidRPr="00C50983" w14:paraId="40BA6C79" w14:textId="77777777" w:rsidTr="00DC77A1">
        <w:trPr>
          <w:trHeight w:val="511"/>
          <w:tblHeader/>
          <w:jc w:val="center"/>
        </w:trPr>
        <w:tc>
          <w:tcPr>
            <w:tcW w:w="3958" w:type="dxa"/>
            <w:vMerge w:val="restart"/>
            <w:tcBorders>
              <w:top w:val="single" w:sz="4" w:space="0" w:color="auto"/>
              <w:left w:val="single" w:sz="4" w:space="0" w:color="auto"/>
              <w:bottom w:val="single" w:sz="4" w:space="0" w:color="auto"/>
              <w:right w:val="single" w:sz="4" w:space="0" w:color="auto"/>
            </w:tcBorders>
            <w:vAlign w:val="center"/>
          </w:tcPr>
          <w:p w14:paraId="7C4D415C" w14:textId="77777777" w:rsidR="00AC0A93" w:rsidRPr="00C50983" w:rsidRDefault="00AC0A93" w:rsidP="00DC77A1">
            <w:pPr>
              <w:pStyle w:val="Tableheading"/>
            </w:pPr>
            <w:r w:rsidRPr="00C50983">
              <w:t>Subject Area</w:t>
            </w:r>
          </w:p>
        </w:tc>
        <w:tc>
          <w:tcPr>
            <w:tcW w:w="1962" w:type="dxa"/>
            <w:vMerge w:val="restart"/>
            <w:tcBorders>
              <w:top w:val="single" w:sz="4" w:space="0" w:color="auto"/>
              <w:left w:val="single" w:sz="4" w:space="0" w:color="auto"/>
              <w:bottom w:val="single" w:sz="4" w:space="0" w:color="auto"/>
              <w:right w:val="single" w:sz="4" w:space="0" w:color="auto"/>
            </w:tcBorders>
            <w:vAlign w:val="center"/>
          </w:tcPr>
          <w:p w14:paraId="3AD1625B" w14:textId="77777777" w:rsidR="00AC0A93" w:rsidRPr="00C50983" w:rsidRDefault="00AC0A93" w:rsidP="00DC77A1">
            <w:pPr>
              <w:pStyle w:val="Tableheading"/>
            </w:pPr>
            <w:r w:rsidRPr="00C50983">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0DB70152" w14:textId="77777777" w:rsidR="00AC0A93" w:rsidRPr="00C50983" w:rsidRDefault="00AC0A93" w:rsidP="00DC77A1">
            <w:pPr>
              <w:pStyle w:val="Tableheading"/>
            </w:pPr>
            <w:r w:rsidRPr="00C50983">
              <w:rPr>
                <w:szCs w:val="22"/>
              </w:rPr>
              <w:t>Recommended Hours</w:t>
            </w:r>
          </w:p>
        </w:tc>
      </w:tr>
      <w:tr w:rsidR="00AC0A93" w:rsidRPr="00C50983" w14:paraId="7B74F838" w14:textId="77777777" w:rsidTr="00DC77A1">
        <w:trPr>
          <w:tblHeader/>
          <w:jc w:val="center"/>
        </w:trPr>
        <w:tc>
          <w:tcPr>
            <w:tcW w:w="3958" w:type="dxa"/>
            <w:vMerge/>
            <w:tcBorders>
              <w:top w:val="single" w:sz="4" w:space="0" w:color="auto"/>
              <w:left w:val="single" w:sz="4" w:space="0" w:color="auto"/>
              <w:bottom w:val="single" w:sz="4" w:space="0" w:color="auto"/>
              <w:right w:val="single" w:sz="4" w:space="0" w:color="auto"/>
            </w:tcBorders>
          </w:tcPr>
          <w:p w14:paraId="4AE034F3" w14:textId="77777777" w:rsidR="00AC0A93" w:rsidRPr="00C50983" w:rsidRDefault="00AC0A93" w:rsidP="00DC77A1">
            <w:pPr>
              <w:pStyle w:val="Tableheading"/>
            </w:pPr>
          </w:p>
        </w:tc>
        <w:tc>
          <w:tcPr>
            <w:tcW w:w="1962" w:type="dxa"/>
            <w:vMerge/>
            <w:tcBorders>
              <w:top w:val="single" w:sz="4" w:space="0" w:color="auto"/>
              <w:left w:val="single" w:sz="4" w:space="0" w:color="auto"/>
              <w:bottom w:val="single" w:sz="4" w:space="0" w:color="auto"/>
              <w:right w:val="single" w:sz="4" w:space="0" w:color="auto"/>
            </w:tcBorders>
          </w:tcPr>
          <w:p w14:paraId="165C23B3" w14:textId="77777777" w:rsidR="00AC0A93" w:rsidRPr="00C50983" w:rsidRDefault="00AC0A93" w:rsidP="00DC77A1">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67D24033" w14:textId="77777777" w:rsidR="00AC0A93" w:rsidRPr="00B67457" w:rsidRDefault="00AC0A93" w:rsidP="00DC77A1">
            <w:pPr>
              <w:pStyle w:val="Tableheading"/>
              <w:rPr>
                <w:szCs w:val="22"/>
              </w:rPr>
            </w:pPr>
            <w:r w:rsidRPr="00B67457">
              <w:rPr>
                <w:szCs w:val="22"/>
              </w:rPr>
              <w:t>Presentations/ Lectures</w:t>
            </w:r>
          </w:p>
        </w:tc>
        <w:tc>
          <w:tcPr>
            <w:tcW w:w="1701" w:type="dxa"/>
            <w:tcBorders>
              <w:top w:val="single" w:sz="4" w:space="0" w:color="auto"/>
              <w:left w:val="single" w:sz="4" w:space="0" w:color="auto"/>
              <w:bottom w:val="single" w:sz="4" w:space="0" w:color="auto"/>
              <w:right w:val="single" w:sz="4" w:space="0" w:color="auto"/>
            </w:tcBorders>
            <w:vAlign w:val="center"/>
          </w:tcPr>
          <w:p w14:paraId="07F5CAE2" w14:textId="77777777" w:rsidR="00AC0A93" w:rsidRPr="00B67457" w:rsidRDefault="00AC0A93" w:rsidP="00DC77A1">
            <w:pPr>
              <w:pStyle w:val="Tableheading"/>
              <w:rPr>
                <w:szCs w:val="22"/>
              </w:rPr>
            </w:pPr>
            <w:r w:rsidRPr="00B67457">
              <w:rPr>
                <w:szCs w:val="22"/>
              </w:rPr>
              <w:t>Exercises/ Simulation</w:t>
            </w:r>
          </w:p>
        </w:tc>
      </w:tr>
      <w:tr w:rsidR="00AC0A93" w:rsidRPr="00C50983" w14:paraId="3FA14DE8" w14:textId="77777777" w:rsidTr="00DC77A1">
        <w:trPr>
          <w:jc w:val="center"/>
        </w:trPr>
        <w:tc>
          <w:tcPr>
            <w:tcW w:w="3958" w:type="dxa"/>
            <w:tcBorders>
              <w:top w:val="single" w:sz="4" w:space="0" w:color="auto"/>
              <w:left w:val="single" w:sz="6" w:space="0" w:color="auto"/>
            </w:tcBorders>
          </w:tcPr>
          <w:p w14:paraId="51637E6B" w14:textId="5FF6D423" w:rsidR="00AC0A93" w:rsidRPr="00581508" w:rsidRDefault="00AC0A93" w:rsidP="00DC77A1">
            <w:pPr>
              <w:pStyle w:val="Tabletext"/>
              <w:rPr>
                <w:rFonts w:ascii="Calibri" w:hAnsi="Calibri"/>
                <w:b/>
                <w:sz w:val="22"/>
                <w:szCs w:val="22"/>
              </w:rPr>
            </w:pPr>
            <w:r w:rsidRPr="00581508">
              <w:rPr>
                <w:rFonts w:ascii="Calibri" w:hAnsi="Calibri"/>
                <w:b/>
                <w:sz w:val="22"/>
                <w:szCs w:val="22"/>
              </w:rPr>
              <w:t>Regulatory requirements</w:t>
            </w:r>
          </w:p>
          <w:p w14:paraId="70F5B54C"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International regulations</w:t>
            </w:r>
          </w:p>
          <w:p w14:paraId="1D390A11"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National regulations including local bye laws</w:t>
            </w:r>
          </w:p>
          <w:p w14:paraId="3043DF8E"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Legal liabilities of VTS functions</w:t>
            </w:r>
          </w:p>
          <w:p w14:paraId="36E418F6"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 xml:space="preserve">Safety related ship certificates </w:t>
            </w:r>
          </w:p>
        </w:tc>
        <w:tc>
          <w:tcPr>
            <w:tcW w:w="1962" w:type="dxa"/>
            <w:tcBorders>
              <w:top w:val="single" w:sz="4" w:space="0" w:color="auto"/>
              <w:left w:val="single" w:sz="6" w:space="0" w:color="auto"/>
            </w:tcBorders>
          </w:tcPr>
          <w:p w14:paraId="679E6F0E" w14:textId="77777777" w:rsidR="00AC0A93" w:rsidRPr="00581508" w:rsidRDefault="00AC0A93" w:rsidP="00DC77A1">
            <w:pPr>
              <w:pStyle w:val="Tabletext"/>
              <w:rPr>
                <w:rFonts w:ascii="Calibri" w:hAnsi="Calibri"/>
                <w:sz w:val="22"/>
                <w:szCs w:val="22"/>
              </w:rPr>
            </w:pPr>
          </w:p>
          <w:p w14:paraId="4417562F"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2</w:t>
            </w:r>
          </w:p>
          <w:p w14:paraId="4E522AB5"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1</w:t>
            </w:r>
          </w:p>
          <w:p w14:paraId="413D2F3B"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1</w:t>
            </w:r>
          </w:p>
          <w:p w14:paraId="6349BD3A"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1</w:t>
            </w:r>
          </w:p>
        </w:tc>
        <w:tc>
          <w:tcPr>
            <w:tcW w:w="1843" w:type="dxa"/>
            <w:tcBorders>
              <w:top w:val="single" w:sz="4" w:space="0" w:color="auto"/>
              <w:left w:val="single" w:sz="6" w:space="0" w:color="auto"/>
              <w:right w:val="single" w:sz="6" w:space="0" w:color="auto"/>
            </w:tcBorders>
          </w:tcPr>
          <w:p w14:paraId="1EED4F43" w14:textId="77777777" w:rsidR="00AC0A93" w:rsidRPr="00581508" w:rsidRDefault="00AC0A93" w:rsidP="00DC77A1">
            <w:pPr>
              <w:pStyle w:val="Tabletext"/>
              <w:rPr>
                <w:rFonts w:ascii="Calibri" w:hAnsi="Calibri"/>
                <w:sz w:val="22"/>
                <w:szCs w:val="22"/>
              </w:rPr>
            </w:pPr>
          </w:p>
        </w:tc>
        <w:tc>
          <w:tcPr>
            <w:tcW w:w="1701" w:type="dxa"/>
            <w:tcBorders>
              <w:top w:val="single" w:sz="4" w:space="0" w:color="auto"/>
              <w:right w:val="single" w:sz="6" w:space="0" w:color="auto"/>
            </w:tcBorders>
          </w:tcPr>
          <w:p w14:paraId="1106741E" w14:textId="77777777" w:rsidR="00AC0A93" w:rsidRPr="00581508" w:rsidRDefault="00AC0A93" w:rsidP="00DC77A1">
            <w:pPr>
              <w:pStyle w:val="Tabletext"/>
              <w:rPr>
                <w:rFonts w:ascii="Calibri" w:hAnsi="Calibri"/>
                <w:sz w:val="22"/>
                <w:szCs w:val="22"/>
              </w:rPr>
            </w:pPr>
          </w:p>
        </w:tc>
      </w:tr>
      <w:tr w:rsidR="00664AB9" w:rsidRPr="00C50983" w14:paraId="0510B1EC" w14:textId="77777777" w:rsidTr="00DC77A1">
        <w:trPr>
          <w:jc w:val="center"/>
          <w:ins w:id="6297" w:author="Jillian Carson-Jackson" w:date="2020-12-27T15:47:00Z"/>
        </w:trPr>
        <w:tc>
          <w:tcPr>
            <w:tcW w:w="3958" w:type="dxa"/>
            <w:tcBorders>
              <w:top w:val="single" w:sz="4" w:space="0" w:color="auto"/>
              <w:left w:val="single" w:sz="6" w:space="0" w:color="auto"/>
            </w:tcBorders>
          </w:tcPr>
          <w:p w14:paraId="693B8B3C" w14:textId="31C2CCC0" w:rsidR="00664AB9" w:rsidRDefault="00C346EC" w:rsidP="00DC77A1">
            <w:pPr>
              <w:pStyle w:val="Tabletext"/>
              <w:rPr>
                <w:ins w:id="6298" w:author="Jillian Carson-Jackson" w:date="2020-12-27T15:48:00Z"/>
                <w:rFonts w:ascii="Calibri" w:hAnsi="Calibri"/>
                <w:b/>
                <w:sz w:val="22"/>
                <w:szCs w:val="22"/>
              </w:rPr>
            </w:pPr>
            <w:commentRangeStart w:id="6299"/>
            <w:ins w:id="6300" w:author="Jillian Carson-Jackson" w:date="2020-12-27T15:51:00Z">
              <w:r>
                <w:rPr>
                  <w:rFonts w:ascii="Calibri" w:hAnsi="Calibri"/>
                  <w:b/>
                  <w:sz w:val="22"/>
                  <w:szCs w:val="22"/>
                </w:rPr>
                <w:t>International, national [local] framework for VTS</w:t>
              </w:r>
            </w:ins>
            <w:commentRangeEnd w:id="6299"/>
            <w:ins w:id="6301" w:author="Jillian Carson-Jackson" w:date="2020-12-27T15:52:00Z">
              <w:r w:rsidR="006C5AA4">
                <w:rPr>
                  <w:rStyle w:val="CommentReference"/>
                  <w:color w:val="auto"/>
                </w:rPr>
                <w:commentReference w:id="6299"/>
              </w:r>
            </w:ins>
          </w:p>
          <w:p w14:paraId="6F388E2F" w14:textId="55423D6E" w:rsidR="00D21F5B" w:rsidRPr="00D21F5B" w:rsidRDefault="00D21F5B" w:rsidP="00DC77A1">
            <w:pPr>
              <w:pStyle w:val="Tabletext"/>
              <w:rPr>
                <w:ins w:id="6302" w:author="Jillian Carson-Jackson" w:date="2020-12-27T15:47:00Z"/>
                <w:rFonts w:ascii="Calibri" w:hAnsi="Calibri"/>
                <w:bCs/>
                <w:sz w:val="22"/>
                <w:szCs w:val="22"/>
              </w:rPr>
            </w:pPr>
          </w:p>
        </w:tc>
        <w:tc>
          <w:tcPr>
            <w:tcW w:w="1962" w:type="dxa"/>
            <w:tcBorders>
              <w:top w:val="single" w:sz="4" w:space="0" w:color="auto"/>
              <w:left w:val="single" w:sz="6" w:space="0" w:color="auto"/>
            </w:tcBorders>
          </w:tcPr>
          <w:p w14:paraId="67B39104" w14:textId="77777777" w:rsidR="00664AB9" w:rsidRPr="00581508" w:rsidRDefault="00664AB9" w:rsidP="00DC77A1">
            <w:pPr>
              <w:pStyle w:val="Tabletext"/>
              <w:rPr>
                <w:ins w:id="6303" w:author="Jillian Carson-Jackson" w:date="2020-12-27T15:47:00Z"/>
                <w:rFonts w:ascii="Calibri" w:hAnsi="Calibri"/>
                <w:sz w:val="22"/>
                <w:szCs w:val="22"/>
              </w:rPr>
            </w:pPr>
          </w:p>
        </w:tc>
        <w:tc>
          <w:tcPr>
            <w:tcW w:w="1843" w:type="dxa"/>
            <w:tcBorders>
              <w:top w:val="single" w:sz="4" w:space="0" w:color="auto"/>
              <w:left w:val="single" w:sz="6" w:space="0" w:color="auto"/>
              <w:right w:val="single" w:sz="6" w:space="0" w:color="auto"/>
            </w:tcBorders>
          </w:tcPr>
          <w:p w14:paraId="6ECF2EAD" w14:textId="77777777" w:rsidR="00664AB9" w:rsidRPr="00581508" w:rsidRDefault="00664AB9" w:rsidP="00DC77A1">
            <w:pPr>
              <w:pStyle w:val="Tabletext"/>
              <w:rPr>
                <w:ins w:id="6304" w:author="Jillian Carson-Jackson" w:date="2020-12-27T15:47:00Z"/>
                <w:rFonts w:ascii="Calibri" w:hAnsi="Calibri"/>
                <w:sz w:val="22"/>
                <w:szCs w:val="22"/>
              </w:rPr>
            </w:pPr>
          </w:p>
        </w:tc>
        <w:tc>
          <w:tcPr>
            <w:tcW w:w="1701" w:type="dxa"/>
            <w:tcBorders>
              <w:top w:val="single" w:sz="4" w:space="0" w:color="auto"/>
              <w:right w:val="single" w:sz="6" w:space="0" w:color="auto"/>
            </w:tcBorders>
          </w:tcPr>
          <w:p w14:paraId="1D3E9617" w14:textId="77777777" w:rsidR="00664AB9" w:rsidRPr="00581508" w:rsidRDefault="00664AB9" w:rsidP="00DC77A1">
            <w:pPr>
              <w:pStyle w:val="Tabletext"/>
              <w:rPr>
                <w:ins w:id="6305" w:author="Jillian Carson-Jackson" w:date="2020-12-27T15:47:00Z"/>
                <w:rFonts w:ascii="Calibri" w:hAnsi="Calibri"/>
                <w:sz w:val="22"/>
                <w:szCs w:val="22"/>
              </w:rPr>
            </w:pPr>
          </w:p>
        </w:tc>
      </w:tr>
      <w:tr w:rsidR="00AC0A93" w:rsidRPr="00C50983" w14:paraId="567B1F59" w14:textId="77777777" w:rsidTr="00DC77A1">
        <w:trPr>
          <w:jc w:val="center"/>
        </w:trPr>
        <w:tc>
          <w:tcPr>
            <w:tcW w:w="3958" w:type="dxa"/>
            <w:tcBorders>
              <w:top w:val="single" w:sz="6" w:space="0" w:color="auto"/>
              <w:left w:val="single" w:sz="6" w:space="0" w:color="auto"/>
            </w:tcBorders>
          </w:tcPr>
          <w:p w14:paraId="2A36A12A" w14:textId="77777777" w:rsidR="00AC0A93" w:rsidRPr="00581508" w:rsidRDefault="00AC0A93" w:rsidP="00DC77A1">
            <w:pPr>
              <w:pStyle w:val="Tabletext"/>
              <w:rPr>
                <w:rFonts w:ascii="Calibri" w:hAnsi="Calibri"/>
                <w:b/>
                <w:sz w:val="22"/>
                <w:szCs w:val="22"/>
              </w:rPr>
            </w:pPr>
            <w:r w:rsidRPr="00581508">
              <w:rPr>
                <w:rFonts w:ascii="Calibri" w:hAnsi="Calibri"/>
                <w:b/>
                <w:sz w:val="22"/>
                <w:szCs w:val="22"/>
              </w:rPr>
              <w:t>Roles and responsibilities</w:t>
            </w:r>
          </w:p>
          <w:p w14:paraId="0CD1809B"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Ship masters</w:t>
            </w:r>
          </w:p>
          <w:p w14:paraId="5C3F8490"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Marine pilots</w:t>
            </w:r>
          </w:p>
          <w:p w14:paraId="0BCD6261"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VTS</w:t>
            </w:r>
          </w:p>
          <w:p w14:paraId="6143E373"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Allied services</w:t>
            </w:r>
          </w:p>
        </w:tc>
        <w:tc>
          <w:tcPr>
            <w:tcW w:w="1962" w:type="dxa"/>
            <w:tcBorders>
              <w:top w:val="single" w:sz="6" w:space="0" w:color="auto"/>
              <w:left w:val="single" w:sz="6" w:space="0" w:color="auto"/>
            </w:tcBorders>
          </w:tcPr>
          <w:p w14:paraId="0479A62C" w14:textId="77777777" w:rsidR="00AC0A93" w:rsidRPr="00581508" w:rsidRDefault="00AC0A93" w:rsidP="00DC77A1">
            <w:pPr>
              <w:pStyle w:val="Tabletext"/>
              <w:rPr>
                <w:rFonts w:ascii="Calibri" w:hAnsi="Calibri"/>
                <w:sz w:val="22"/>
                <w:szCs w:val="22"/>
              </w:rPr>
            </w:pPr>
          </w:p>
          <w:p w14:paraId="49E88EF8"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1</w:t>
            </w:r>
          </w:p>
          <w:p w14:paraId="79C1A7A4"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1</w:t>
            </w:r>
          </w:p>
          <w:p w14:paraId="15493FD5"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3</w:t>
            </w:r>
          </w:p>
          <w:p w14:paraId="36228E98"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1</w:t>
            </w:r>
          </w:p>
        </w:tc>
        <w:tc>
          <w:tcPr>
            <w:tcW w:w="1843" w:type="dxa"/>
            <w:tcBorders>
              <w:top w:val="single" w:sz="6" w:space="0" w:color="auto"/>
              <w:left w:val="single" w:sz="6" w:space="0" w:color="auto"/>
              <w:right w:val="single" w:sz="6" w:space="0" w:color="auto"/>
            </w:tcBorders>
          </w:tcPr>
          <w:p w14:paraId="66C52A3E" w14:textId="77777777" w:rsidR="00AC0A93" w:rsidRPr="00581508" w:rsidRDefault="00AC0A93" w:rsidP="00DC77A1">
            <w:pPr>
              <w:pStyle w:val="Tabletext"/>
              <w:rPr>
                <w:rFonts w:ascii="Calibri" w:hAnsi="Calibri"/>
                <w:sz w:val="22"/>
                <w:szCs w:val="22"/>
              </w:rPr>
            </w:pPr>
          </w:p>
        </w:tc>
        <w:tc>
          <w:tcPr>
            <w:tcW w:w="1701" w:type="dxa"/>
            <w:tcBorders>
              <w:top w:val="single" w:sz="6" w:space="0" w:color="auto"/>
              <w:right w:val="single" w:sz="6" w:space="0" w:color="auto"/>
            </w:tcBorders>
          </w:tcPr>
          <w:p w14:paraId="34F2823D" w14:textId="77777777" w:rsidR="00AC0A93" w:rsidRPr="00581508" w:rsidRDefault="00AC0A93" w:rsidP="00DC77A1">
            <w:pPr>
              <w:pStyle w:val="Tabletext"/>
              <w:rPr>
                <w:rFonts w:ascii="Calibri" w:hAnsi="Calibri"/>
                <w:sz w:val="22"/>
                <w:szCs w:val="22"/>
              </w:rPr>
            </w:pPr>
          </w:p>
        </w:tc>
      </w:tr>
      <w:tr w:rsidR="00F4462B" w:rsidRPr="0076035F" w14:paraId="63EF0D11" w14:textId="77777777" w:rsidTr="00F4462B">
        <w:trPr>
          <w:jc w:val="center"/>
          <w:ins w:id="6306" w:author="Jillian Carson-Jackson" w:date="2020-12-27T15:50:00Z"/>
        </w:trPr>
        <w:tc>
          <w:tcPr>
            <w:tcW w:w="3958" w:type="dxa"/>
            <w:tcBorders>
              <w:top w:val="single" w:sz="6" w:space="0" w:color="auto"/>
              <w:left w:val="single" w:sz="6" w:space="0" w:color="auto"/>
            </w:tcBorders>
          </w:tcPr>
          <w:p w14:paraId="06CB7EC4" w14:textId="77777777" w:rsidR="00F4462B" w:rsidRPr="0076035F" w:rsidRDefault="00F4462B" w:rsidP="00F4462B">
            <w:pPr>
              <w:pStyle w:val="Tabletext"/>
              <w:rPr>
                <w:ins w:id="6307" w:author="Jillian Carson-Jackson" w:date="2020-12-27T15:50:00Z"/>
                <w:rFonts w:ascii="Calibri" w:hAnsi="Calibri"/>
                <w:b/>
                <w:sz w:val="22"/>
                <w:szCs w:val="22"/>
              </w:rPr>
            </w:pPr>
            <w:commentRangeStart w:id="6308"/>
            <w:ins w:id="6309" w:author="Jillian Carson-Jackson" w:date="2020-12-27T15:50:00Z">
              <w:r w:rsidRPr="0076035F">
                <w:rPr>
                  <w:rFonts w:ascii="Calibri" w:hAnsi="Calibri"/>
                  <w:b/>
                  <w:sz w:val="22"/>
                  <w:szCs w:val="22"/>
                </w:rPr>
                <w:t>Log and record keeping</w:t>
              </w:r>
              <w:commentRangeEnd w:id="6308"/>
              <w:r>
                <w:rPr>
                  <w:rStyle w:val="CommentReference"/>
                  <w:color w:val="auto"/>
                </w:rPr>
                <w:commentReference w:id="6308"/>
              </w:r>
            </w:ins>
          </w:p>
          <w:p w14:paraId="47CAD947" w14:textId="77777777" w:rsidR="00F4462B" w:rsidRPr="00F4462B" w:rsidRDefault="00F4462B" w:rsidP="00F4462B">
            <w:pPr>
              <w:pStyle w:val="Tabletext"/>
              <w:rPr>
                <w:ins w:id="6310" w:author="Jillian Carson-Jackson" w:date="2020-12-27T15:50:00Z"/>
                <w:rFonts w:ascii="Calibri" w:hAnsi="Calibri"/>
                <w:bCs/>
                <w:sz w:val="22"/>
                <w:szCs w:val="22"/>
              </w:rPr>
            </w:pPr>
            <w:ins w:id="6311" w:author="Jillian Carson-Jackson" w:date="2020-12-27T15:50:00Z">
              <w:r w:rsidRPr="00F4462B">
                <w:rPr>
                  <w:rFonts w:ascii="Calibri" w:hAnsi="Calibri"/>
                  <w:bCs/>
                  <w:sz w:val="22"/>
                  <w:szCs w:val="22"/>
                </w:rPr>
                <w:t>Objective</w:t>
              </w:r>
            </w:ins>
          </w:p>
          <w:p w14:paraId="4BFE5BD9" w14:textId="77777777" w:rsidR="00F4462B" w:rsidRPr="00F4462B" w:rsidRDefault="00F4462B" w:rsidP="00F4462B">
            <w:pPr>
              <w:pStyle w:val="Tabletext"/>
              <w:rPr>
                <w:ins w:id="6312" w:author="Jillian Carson-Jackson" w:date="2020-12-27T15:50:00Z"/>
                <w:rFonts w:ascii="Calibri" w:hAnsi="Calibri"/>
                <w:bCs/>
                <w:sz w:val="22"/>
                <w:szCs w:val="22"/>
              </w:rPr>
            </w:pPr>
            <w:ins w:id="6313" w:author="Jillian Carson-Jackson" w:date="2020-12-27T15:50:00Z">
              <w:r w:rsidRPr="00F4462B">
                <w:rPr>
                  <w:rFonts w:ascii="Calibri" w:hAnsi="Calibri"/>
                  <w:bCs/>
                  <w:sz w:val="22"/>
                  <w:szCs w:val="22"/>
                </w:rPr>
                <w:t>Manual log keeping</w:t>
              </w:r>
            </w:ins>
          </w:p>
          <w:p w14:paraId="7816729D" w14:textId="77777777" w:rsidR="00F4462B" w:rsidRPr="00F4462B" w:rsidRDefault="00F4462B" w:rsidP="00F4462B">
            <w:pPr>
              <w:pStyle w:val="Tabletext"/>
              <w:rPr>
                <w:ins w:id="6314" w:author="Jillian Carson-Jackson" w:date="2020-12-27T15:50:00Z"/>
                <w:rFonts w:ascii="Calibri" w:hAnsi="Calibri"/>
                <w:bCs/>
                <w:sz w:val="22"/>
                <w:szCs w:val="22"/>
              </w:rPr>
            </w:pPr>
            <w:ins w:id="6315" w:author="Jillian Carson-Jackson" w:date="2020-12-27T15:50:00Z">
              <w:r w:rsidRPr="00F4462B">
                <w:rPr>
                  <w:rFonts w:ascii="Calibri" w:hAnsi="Calibri"/>
                  <w:bCs/>
                  <w:sz w:val="22"/>
                  <w:szCs w:val="22"/>
                </w:rPr>
                <w:t>Electronic log keeping</w:t>
              </w:r>
            </w:ins>
          </w:p>
          <w:p w14:paraId="1037E8A0" w14:textId="77777777" w:rsidR="00F4462B" w:rsidRPr="00F4462B" w:rsidRDefault="00F4462B" w:rsidP="00F4462B">
            <w:pPr>
              <w:pStyle w:val="Tabletext"/>
              <w:rPr>
                <w:ins w:id="6316" w:author="Jillian Carson-Jackson" w:date="2020-12-27T15:50:00Z"/>
                <w:rFonts w:ascii="Calibri" w:hAnsi="Calibri"/>
                <w:b/>
                <w:sz w:val="22"/>
                <w:szCs w:val="22"/>
              </w:rPr>
            </w:pPr>
            <w:ins w:id="6317" w:author="Jillian Carson-Jackson" w:date="2020-12-27T15:50:00Z">
              <w:r w:rsidRPr="00F4462B">
                <w:rPr>
                  <w:rFonts w:ascii="Calibri" w:hAnsi="Calibri"/>
                  <w:bCs/>
                  <w:sz w:val="22"/>
                  <w:szCs w:val="22"/>
                </w:rPr>
                <w:t>Statement and report writing</w:t>
              </w:r>
            </w:ins>
          </w:p>
        </w:tc>
        <w:tc>
          <w:tcPr>
            <w:tcW w:w="1962" w:type="dxa"/>
            <w:tcBorders>
              <w:top w:val="single" w:sz="6" w:space="0" w:color="auto"/>
              <w:left w:val="single" w:sz="6" w:space="0" w:color="auto"/>
            </w:tcBorders>
          </w:tcPr>
          <w:p w14:paraId="4BE3F1B4" w14:textId="77777777" w:rsidR="00F4462B" w:rsidRPr="0076035F" w:rsidRDefault="00F4462B" w:rsidP="00F4462B">
            <w:pPr>
              <w:pStyle w:val="Tabletext"/>
              <w:rPr>
                <w:ins w:id="6318" w:author="Jillian Carson-Jackson" w:date="2020-12-27T15:50:00Z"/>
                <w:rFonts w:ascii="Calibri" w:hAnsi="Calibri"/>
                <w:sz w:val="22"/>
                <w:szCs w:val="22"/>
              </w:rPr>
            </w:pPr>
            <w:ins w:id="6319" w:author="Jillian Carson-Jackson" w:date="2020-12-27T15:50:00Z">
              <w:r w:rsidRPr="0076035F">
                <w:rPr>
                  <w:rFonts w:ascii="Calibri" w:hAnsi="Calibri"/>
                  <w:sz w:val="22"/>
                  <w:szCs w:val="22"/>
                </w:rPr>
                <w:t>Level 3</w:t>
              </w:r>
            </w:ins>
          </w:p>
        </w:tc>
        <w:tc>
          <w:tcPr>
            <w:tcW w:w="1843" w:type="dxa"/>
            <w:tcBorders>
              <w:top w:val="single" w:sz="6" w:space="0" w:color="auto"/>
              <w:left w:val="single" w:sz="6" w:space="0" w:color="auto"/>
              <w:right w:val="single" w:sz="6" w:space="0" w:color="auto"/>
            </w:tcBorders>
          </w:tcPr>
          <w:p w14:paraId="02BC6D59" w14:textId="77777777" w:rsidR="00F4462B" w:rsidRPr="0076035F" w:rsidRDefault="00F4462B" w:rsidP="00F4462B">
            <w:pPr>
              <w:pStyle w:val="Tabletext"/>
              <w:rPr>
                <w:ins w:id="6320" w:author="Jillian Carson-Jackson" w:date="2020-12-27T15:50:00Z"/>
                <w:rFonts w:ascii="Calibri" w:hAnsi="Calibri"/>
                <w:sz w:val="22"/>
                <w:szCs w:val="22"/>
              </w:rPr>
            </w:pPr>
          </w:p>
        </w:tc>
        <w:tc>
          <w:tcPr>
            <w:tcW w:w="1701" w:type="dxa"/>
            <w:tcBorders>
              <w:top w:val="single" w:sz="6" w:space="0" w:color="auto"/>
              <w:right w:val="single" w:sz="6" w:space="0" w:color="auto"/>
            </w:tcBorders>
          </w:tcPr>
          <w:p w14:paraId="11BB927A" w14:textId="77777777" w:rsidR="00F4462B" w:rsidRPr="0076035F" w:rsidRDefault="00F4462B" w:rsidP="00F4462B">
            <w:pPr>
              <w:pStyle w:val="Tabletext"/>
              <w:rPr>
                <w:ins w:id="6321" w:author="Jillian Carson-Jackson" w:date="2020-12-27T15:50:00Z"/>
                <w:rFonts w:ascii="Calibri" w:hAnsi="Calibri"/>
                <w:sz w:val="22"/>
                <w:szCs w:val="22"/>
              </w:rPr>
            </w:pPr>
          </w:p>
        </w:tc>
      </w:tr>
      <w:tr w:rsidR="00AC0A93" w:rsidRPr="00C50983" w14:paraId="3FBEDBB8" w14:textId="77777777" w:rsidTr="00DC77A1">
        <w:trPr>
          <w:trHeight w:val="378"/>
          <w:jc w:val="center"/>
        </w:trPr>
        <w:tc>
          <w:tcPr>
            <w:tcW w:w="3958" w:type="dxa"/>
            <w:tcBorders>
              <w:top w:val="single" w:sz="6" w:space="0" w:color="auto"/>
              <w:left w:val="single" w:sz="6" w:space="0" w:color="auto"/>
              <w:bottom w:val="single" w:sz="6" w:space="0" w:color="auto"/>
            </w:tcBorders>
          </w:tcPr>
          <w:p w14:paraId="58D65D4C" w14:textId="77777777" w:rsidR="00AC0A93" w:rsidRPr="00581508" w:rsidRDefault="00AC0A93" w:rsidP="00DC77A1">
            <w:pPr>
              <w:pStyle w:val="Tabletext"/>
              <w:rPr>
                <w:rFonts w:ascii="Calibri" w:hAnsi="Calibri"/>
                <w:sz w:val="22"/>
                <w:szCs w:val="22"/>
              </w:rPr>
            </w:pPr>
          </w:p>
        </w:tc>
        <w:tc>
          <w:tcPr>
            <w:tcW w:w="1962" w:type="dxa"/>
            <w:tcBorders>
              <w:top w:val="single" w:sz="6" w:space="0" w:color="auto"/>
              <w:left w:val="single" w:sz="6" w:space="0" w:color="auto"/>
              <w:bottom w:val="single" w:sz="6" w:space="0" w:color="auto"/>
            </w:tcBorders>
          </w:tcPr>
          <w:p w14:paraId="32C60F37" w14:textId="77777777" w:rsidR="00AC0A93" w:rsidRPr="00581508" w:rsidRDefault="00AC0A93" w:rsidP="00DC77A1">
            <w:pPr>
              <w:pStyle w:val="Tabletext"/>
              <w:rPr>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73428C51" w14:textId="6FC8314F" w:rsidR="00AC0A93" w:rsidRPr="00581508" w:rsidRDefault="00AC0A93" w:rsidP="00DC77A1">
            <w:pPr>
              <w:pStyle w:val="Tabletext"/>
              <w:rPr>
                <w:rFonts w:ascii="Calibri" w:hAnsi="Calibri"/>
                <w:sz w:val="22"/>
                <w:szCs w:val="22"/>
              </w:rPr>
            </w:pPr>
            <w:commentRangeStart w:id="6322"/>
            <w:r w:rsidRPr="00581508">
              <w:rPr>
                <w:rFonts w:ascii="Calibri" w:hAnsi="Calibri"/>
                <w:sz w:val="22"/>
                <w:szCs w:val="22"/>
              </w:rPr>
              <w:t xml:space="preserve">Total </w:t>
            </w:r>
            <w:r w:rsidR="00504281">
              <w:rPr>
                <w:rFonts w:ascii="Calibri" w:hAnsi="Calibri"/>
                <w:sz w:val="22"/>
                <w:szCs w:val="22"/>
              </w:rPr>
              <w:t>10</w:t>
            </w:r>
            <w:r w:rsidRPr="00581508">
              <w:rPr>
                <w:rFonts w:ascii="Calibri" w:hAnsi="Calibri"/>
                <w:sz w:val="22"/>
                <w:szCs w:val="22"/>
              </w:rPr>
              <w:t xml:space="preserve"> </w:t>
            </w:r>
            <w:commentRangeEnd w:id="6322"/>
            <w:r w:rsidR="00857B0D">
              <w:rPr>
                <w:rStyle w:val="CommentReference"/>
                <w:color w:val="auto"/>
              </w:rPr>
              <w:commentReference w:id="6322"/>
            </w:r>
            <w:r w:rsidRPr="00581508">
              <w:rPr>
                <w:rFonts w:ascii="Calibri" w:hAnsi="Calibri"/>
                <w:sz w:val="22"/>
                <w:szCs w:val="22"/>
              </w:rPr>
              <w:t>hours</w:t>
            </w:r>
          </w:p>
        </w:tc>
        <w:tc>
          <w:tcPr>
            <w:tcW w:w="1701" w:type="dxa"/>
            <w:tcBorders>
              <w:top w:val="single" w:sz="6" w:space="0" w:color="auto"/>
              <w:bottom w:val="single" w:sz="6" w:space="0" w:color="auto"/>
              <w:right w:val="single" w:sz="6" w:space="0" w:color="auto"/>
            </w:tcBorders>
          </w:tcPr>
          <w:p w14:paraId="5B0DE960" w14:textId="571387F7" w:rsidR="00AC0A93" w:rsidRPr="00581508" w:rsidRDefault="00AC0A93" w:rsidP="00DC77A1">
            <w:pPr>
              <w:pStyle w:val="Tabletext"/>
              <w:rPr>
                <w:rFonts w:ascii="Calibri" w:hAnsi="Calibri"/>
                <w:sz w:val="22"/>
                <w:szCs w:val="22"/>
              </w:rPr>
            </w:pPr>
            <w:r w:rsidRPr="00581508">
              <w:rPr>
                <w:rFonts w:ascii="Calibri" w:hAnsi="Calibri"/>
                <w:sz w:val="22"/>
                <w:szCs w:val="22"/>
              </w:rPr>
              <w:t>Total</w:t>
            </w:r>
            <w:r w:rsidR="00504281">
              <w:rPr>
                <w:rFonts w:ascii="Calibri" w:hAnsi="Calibri"/>
                <w:sz w:val="22"/>
                <w:szCs w:val="22"/>
              </w:rPr>
              <w:t>8</w:t>
            </w:r>
            <w:r w:rsidRPr="00581508">
              <w:rPr>
                <w:rFonts w:ascii="Calibri" w:hAnsi="Calibri"/>
                <w:sz w:val="22"/>
                <w:szCs w:val="22"/>
              </w:rPr>
              <w:t xml:space="preserve"> hours</w:t>
            </w:r>
          </w:p>
        </w:tc>
      </w:tr>
    </w:tbl>
    <w:p w14:paraId="18000580" w14:textId="77777777" w:rsidR="00AC0A93" w:rsidRPr="00C50983" w:rsidRDefault="00AC0A93" w:rsidP="00AC0A93">
      <w:pPr>
        <w:jc w:val="both"/>
        <w:sectPr w:rsidR="00AC0A93" w:rsidRPr="00C50983" w:rsidSect="009862C5">
          <w:headerReference w:type="default" r:id="rId32"/>
          <w:pgSz w:w="11906" w:h="16838" w:code="9"/>
          <w:pgMar w:top="1134" w:right="1134" w:bottom="1134" w:left="1134" w:header="709" w:footer="709" w:gutter="0"/>
          <w:cols w:space="708"/>
          <w:docGrid w:linePitch="360"/>
        </w:sectPr>
      </w:pPr>
    </w:p>
    <w:p w14:paraId="53DFC94E" w14:textId="77777777" w:rsidR="00AC0A93" w:rsidRDefault="00AC0A93" w:rsidP="00AC0A93">
      <w:pPr>
        <w:pStyle w:val="ModuleHeading1"/>
      </w:pPr>
      <w:bookmarkStart w:id="6323" w:name="_Toc62642348"/>
      <w:r w:rsidRPr="00C50983">
        <w:t>DETAILED TEACHING SYLLABUS OF MODULE 2</w:t>
      </w:r>
      <w:bookmarkEnd w:id="6323"/>
    </w:p>
    <w:p w14:paraId="4B3A8BF4" w14:textId="77777777" w:rsidR="00AC0A93" w:rsidRPr="006B0203" w:rsidRDefault="00AC0A93" w:rsidP="00AC0A93">
      <w:pPr>
        <w:pStyle w:val="Heading1separatationline"/>
      </w:pPr>
    </w:p>
    <w:p w14:paraId="2017E895" w14:textId="462FBC91" w:rsidR="00AC0A93" w:rsidRPr="00C50983" w:rsidRDefault="00AC0A93" w:rsidP="00AC0A93">
      <w:pPr>
        <w:pStyle w:val="Tablecaption"/>
      </w:pPr>
      <w:r w:rsidRPr="00C50983">
        <w:t xml:space="preserve">Detailed teaching syllabus – </w:t>
      </w:r>
      <w:commentRangeStart w:id="6324"/>
      <w:r w:rsidR="0059504D">
        <w:t>Legal Framework</w:t>
      </w:r>
      <w:commentRangeEnd w:id="6324"/>
      <w:r w:rsidR="0059504D">
        <w:rPr>
          <w:rStyle w:val="CommentReference"/>
          <w:b w:val="0"/>
          <w:bCs w:val="0"/>
          <w:i w:val="0"/>
          <w:color w:val="auto"/>
          <w:u w:val="none"/>
        </w:rPr>
        <w:commentReference w:id="6324"/>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2296"/>
        <w:gridCol w:w="2094"/>
      </w:tblGrid>
      <w:tr w:rsidR="00AC0A93" w:rsidRPr="00C50983" w14:paraId="182050B1" w14:textId="77777777" w:rsidTr="00575E73">
        <w:trPr>
          <w:cantSplit/>
          <w:tblHeader/>
          <w:jc w:val="center"/>
        </w:trPr>
        <w:tc>
          <w:tcPr>
            <w:tcW w:w="5238" w:type="dxa"/>
            <w:tcBorders>
              <w:bottom w:val="single" w:sz="12" w:space="0" w:color="auto"/>
            </w:tcBorders>
            <w:shd w:val="clear" w:color="auto" w:fill="D9D9D9" w:themeFill="background1" w:themeFillShade="D9"/>
          </w:tcPr>
          <w:p w14:paraId="504266E8" w14:textId="77777777" w:rsidR="00AC0A93" w:rsidRPr="00C50983" w:rsidRDefault="00AC0A93" w:rsidP="00DC77A1">
            <w:pPr>
              <w:pStyle w:val="Tableheading"/>
            </w:pPr>
            <w:r w:rsidRPr="00C50983">
              <w:t>Subjects / Learning Objectives</w:t>
            </w:r>
          </w:p>
        </w:tc>
        <w:tc>
          <w:tcPr>
            <w:tcW w:w="2296" w:type="dxa"/>
            <w:tcBorders>
              <w:bottom w:val="single" w:sz="12" w:space="0" w:color="auto"/>
            </w:tcBorders>
            <w:shd w:val="clear" w:color="auto" w:fill="D9D9D9" w:themeFill="background1" w:themeFillShade="D9"/>
          </w:tcPr>
          <w:p w14:paraId="1E72B6C3" w14:textId="77777777" w:rsidR="00AC0A93" w:rsidRPr="00C50983" w:rsidRDefault="00AC0A93" w:rsidP="00DC77A1">
            <w:pPr>
              <w:pStyle w:val="Tableheading"/>
            </w:pPr>
            <w:r w:rsidRPr="00C50983">
              <w:t>Reference</w:t>
            </w:r>
          </w:p>
        </w:tc>
        <w:tc>
          <w:tcPr>
            <w:tcW w:w="2094" w:type="dxa"/>
            <w:tcBorders>
              <w:bottom w:val="single" w:sz="12" w:space="0" w:color="auto"/>
            </w:tcBorders>
            <w:shd w:val="clear" w:color="auto" w:fill="D9D9D9" w:themeFill="background1" w:themeFillShade="D9"/>
          </w:tcPr>
          <w:p w14:paraId="31DA2092" w14:textId="77777777" w:rsidR="00AC0A93" w:rsidRPr="00C50983" w:rsidRDefault="00AC0A93" w:rsidP="00DC77A1">
            <w:pPr>
              <w:pStyle w:val="Tableheading"/>
            </w:pPr>
            <w:r w:rsidRPr="00C50983">
              <w:t>Teaching Aid</w:t>
            </w:r>
          </w:p>
        </w:tc>
      </w:tr>
      <w:tr w:rsidR="00AC0A93" w:rsidRPr="006B0203" w14:paraId="367C9D35" w14:textId="77777777" w:rsidTr="00575E73">
        <w:trPr>
          <w:cantSplit/>
          <w:trHeight w:val="463"/>
          <w:jc w:val="center"/>
        </w:trPr>
        <w:tc>
          <w:tcPr>
            <w:tcW w:w="5238" w:type="dxa"/>
            <w:shd w:val="clear" w:color="auto" w:fill="D9D9D9" w:themeFill="background1" w:themeFillShade="D9"/>
            <w:vAlign w:val="center"/>
          </w:tcPr>
          <w:p w14:paraId="2AC44D00" w14:textId="77777777" w:rsidR="00AC0A93" w:rsidRPr="006B0203" w:rsidRDefault="00AC0A93" w:rsidP="00DC77A1">
            <w:pPr>
              <w:pStyle w:val="Tablelevel1bold"/>
              <w:rPr>
                <w:rFonts w:ascii="Calibri" w:hAnsi="Calibri"/>
                <w:sz w:val="22"/>
                <w:szCs w:val="22"/>
              </w:rPr>
            </w:pPr>
            <w:r w:rsidRPr="006B0203">
              <w:rPr>
                <w:rFonts w:ascii="Calibri" w:hAnsi="Calibri"/>
                <w:sz w:val="22"/>
                <w:szCs w:val="22"/>
              </w:rPr>
              <w:t>Regulatory requirements</w:t>
            </w:r>
          </w:p>
        </w:tc>
        <w:tc>
          <w:tcPr>
            <w:tcW w:w="2296" w:type="dxa"/>
            <w:shd w:val="clear" w:color="auto" w:fill="D9D9D9" w:themeFill="background1" w:themeFillShade="D9"/>
            <w:vAlign w:val="center"/>
          </w:tcPr>
          <w:p w14:paraId="47CAC367" w14:textId="77777777" w:rsidR="00AC0A93" w:rsidRPr="006B0203" w:rsidRDefault="00AC0A93" w:rsidP="00DC77A1">
            <w:pPr>
              <w:pStyle w:val="Tablelevel2"/>
              <w:ind w:left="0"/>
              <w:jc w:val="center"/>
              <w:rPr>
                <w:rFonts w:ascii="Calibri" w:hAnsi="Calibri"/>
                <w:sz w:val="22"/>
                <w:szCs w:val="22"/>
              </w:rPr>
            </w:pPr>
            <w:r w:rsidRPr="006B0203">
              <w:rPr>
                <w:rFonts w:ascii="Calibri" w:hAnsi="Calibri"/>
                <w:sz w:val="22"/>
                <w:szCs w:val="22"/>
              </w:rPr>
              <w:t>R1, R2, R3, R7, R12, R14, R16, R17, R35, R36, R37</w:t>
            </w:r>
          </w:p>
        </w:tc>
        <w:tc>
          <w:tcPr>
            <w:tcW w:w="2094" w:type="dxa"/>
            <w:shd w:val="clear" w:color="auto" w:fill="D9D9D9" w:themeFill="background1" w:themeFillShade="D9"/>
            <w:vAlign w:val="center"/>
          </w:tcPr>
          <w:p w14:paraId="48B72E6B" w14:textId="77777777" w:rsidR="00AC0A93" w:rsidRPr="006B0203" w:rsidRDefault="00AC0A93" w:rsidP="00DC77A1">
            <w:pPr>
              <w:pStyle w:val="Tablelevel2"/>
              <w:ind w:left="0"/>
              <w:jc w:val="center"/>
              <w:rPr>
                <w:rFonts w:ascii="Calibri" w:hAnsi="Calibri"/>
                <w:sz w:val="22"/>
                <w:szCs w:val="22"/>
              </w:rPr>
            </w:pPr>
          </w:p>
        </w:tc>
      </w:tr>
      <w:tr w:rsidR="00AC0A93" w:rsidRPr="006B0203" w14:paraId="4CF0AF6C" w14:textId="77777777" w:rsidTr="00575E73">
        <w:trPr>
          <w:cantSplit/>
          <w:jc w:val="center"/>
        </w:trPr>
        <w:tc>
          <w:tcPr>
            <w:tcW w:w="5238" w:type="dxa"/>
            <w:tcBorders>
              <w:top w:val="single" w:sz="4" w:space="0" w:color="auto"/>
            </w:tcBorders>
            <w:shd w:val="clear" w:color="auto" w:fill="D9D9D9" w:themeFill="background1" w:themeFillShade="D9"/>
          </w:tcPr>
          <w:p w14:paraId="65A7C807" w14:textId="77777777" w:rsidR="00AC0A93" w:rsidRPr="006B0203" w:rsidRDefault="00AC0A93" w:rsidP="00DC77A1">
            <w:pPr>
              <w:pStyle w:val="Tablelevel1"/>
              <w:rPr>
                <w:rFonts w:ascii="Calibri" w:hAnsi="Calibri"/>
                <w:i/>
                <w:szCs w:val="22"/>
                <w:lang w:eastAsia="en-GB"/>
              </w:rPr>
            </w:pPr>
            <w:r w:rsidRPr="006B0203">
              <w:rPr>
                <w:rFonts w:ascii="Calibri" w:hAnsi="Calibri"/>
                <w:i/>
                <w:szCs w:val="22"/>
                <w:lang w:eastAsia="en-GB"/>
              </w:rPr>
              <w:t xml:space="preserve">Identify the legislative requirements relating to the VTS area and protection of the marine environment </w:t>
            </w:r>
          </w:p>
        </w:tc>
        <w:tc>
          <w:tcPr>
            <w:tcW w:w="2296" w:type="dxa"/>
            <w:tcBorders>
              <w:top w:val="single" w:sz="4" w:space="0" w:color="auto"/>
            </w:tcBorders>
            <w:shd w:val="clear" w:color="auto" w:fill="D9D9D9" w:themeFill="background1" w:themeFillShade="D9"/>
          </w:tcPr>
          <w:p w14:paraId="70B1A336" w14:textId="77777777" w:rsidR="00AC0A93" w:rsidRPr="006B0203" w:rsidRDefault="00AC0A93" w:rsidP="00DC77A1">
            <w:pPr>
              <w:pStyle w:val="Tablelevel2"/>
              <w:ind w:left="0"/>
              <w:jc w:val="center"/>
              <w:rPr>
                <w:rFonts w:ascii="Calibri" w:hAnsi="Calibri"/>
                <w:sz w:val="22"/>
                <w:szCs w:val="22"/>
              </w:rPr>
            </w:pPr>
          </w:p>
        </w:tc>
        <w:tc>
          <w:tcPr>
            <w:tcW w:w="2094" w:type="dxa"/>
            <w:tcBorders>
              <w:top w:val="single" w:sz="4" w:space="0" w:color="auto"/>
            </w:tcBorders>
            <w:shd w:val="clear" w:color="auto" w:fill="D9D9D9" w:themeFill="background1" w:themeFillShade="D9"/>
          </w:tcPr>
          <w:p w14:paraId="69CF3352" w14:textId="77777777" w:rsidR="00AC0A93" w:rsidRPr="006B0203" w:rsidRDefault="00AC0A93" w:rsidP="00DC77A1">
            <w:pPr>
              <w:pStyle w:val="Tablelevel2"/>
              <w:ind w:left="0"/>
              <w:jc w:val="center"/>
              <w:rPr>
                <w:rFonts w:ascii="Calibri" w:hAnsi="Calibri"/>
                <w:sz w:val="22"/>
                <w:szCs w:val="22"/>
              </w:rPr>
            </w:pPr>
          </w:p>
        </w:tc>
      </w:tr>
      <w:tr w:rsidR="00AC0A93" w:rsidRPr="006B0203" w14:paraId="70CB8BDA" w14:textId="77777777" w:rsidTr="00575E73">
        <w:trPr>
          <w:cantSplit/>
          <w:trHeight w:val="1294"/>
          <w:jc w:val="center"/>
        </w:trPr>
        <w:tc>
          <w:tcPr>
            <w:tcW w:w="5238" w:type="dxa"/>
            <w:shd w:val="clear" w:color="auto" w:fill="D9D9D9" w:themeFill="background1" w:themeFillShade="D9"/>
          </w:tcPr>
          <w:p w14:paraId="4886ABE2" w14:textId="62DD4A9B" w:rsidR="00AC0A93" w:rsidRPr="006B0203" w:rsidDel="00A233EF" w:rsidRDefault="00AC0A93" w:rsidP="00DC77A1">
            <w:pPr>
              <w:pStyle w:val="Tablelevel1bold"/>
              <w:rPr>
                <w:del w:id="6325" w:author="Abercrombie, Kerrie" w:date="2021-01-22T09:43:00Z"/>
                <w:rFonts w:ascii="Calibri" w:hAnsi="Calibri"/>
                <w:b w:val="0"/>
                <w:sz w:val="22"/>
                <w:szCs w:val="22"/>
              </w:rPr>
            </w:pPr>
            <w:del w:id="6326" w:author="Abercrombie, Kerrie" w:date="2021-01-22T09:43:00Z">
              <w:r w:rsidRPr="006B0203" w:rsidDel="00A233EF">
                <w:rPr>
                  <w:rFonts w:ascii="Calibri" w:hAnsi="Calibri"/>
                  <w:b w:val="0"/>
                  <w:sz w:val="22"/>
                  <w:szCs w:val="22"/>
                </w:rPr>
                <w:delText xml:space="preserve">International regulations </w:delText>
              </w:r>
            </w:del>
          </w:p>
          <w:p w14:paraId="717CDB49" w14:textId="5E84032F" w:rsidR="00AC0A93" w:rsidRPr="006B0203" w:rsidDel="00A233EF" w:rsidRDefault="00AC0A93" w:rsidP="00DC77A1">
            <w:pPr>
              <w:pStyle w:val="Tablelevel2"/>
              <w:rPr>
                <w:del w:id="6327" w:author="Abercrombie, Kerrie" w:date="2021-01-22T09:43:00Z"/>
                <w:rFonts w:ascii="Calibri" w:hAnsi="Calibri"/>
                <w:sz w:val="22"/>
                <w:szCs w:val="22"/>
              </w:rPr>
            </w:pPr>
            <w:del w:id="6328" w:author="Abercrombie, Kerrie" w:date="2021-01-22T09:43:00Z">
              <w:r w:rsidRPr="006B0203" w:rsidDel="00A233EF">
                <w:rPr>
                  <w:rFonts w:ascii="Calibri" w:hAnsi="Calibri"/>
                  <w:sz w:val="22"/>
                  <w:szCs w:val="22"/>
                </w:rPr>
                <w:delText>Sources of literature on international legislative requirements</w:delText>
              </w:r>
            </w:del>
          </w:p>
          <w:p w14:paraId="5DF565B8" w14:textId="097B0AFA" w:rsidR="00AC0A93" w:rsidRPr="006B0203" w:rsidRDefault="00AC0A93" w:rsidP="00DC77A1">
            <w:pPr>
              <w:pStyle w:val="Tablelevel2"/>
              <w:rPr>
                <w:rFonts w:ascii="Calibri" w:hAnsi="Calibri"/>
                <w:sz w:val="22"/>
                <w:szCs w:val="22"/>
              </w:rPr>
            </w:pPr>
            <w:del w:id="6329" w:author="Abercrombie, Kerrie" w:date="2021-01-22T09:43:00Z">
              <w:r w:rsidRPr="006B0203" w:rsidDel="00A233EF">
                <w:rPr>
                  <w:rFonts w:ascii="Calibri" w:hAnsi="Calibri"/>
                  <w:sz w:val="22"/>
                  <w:szCs w:val="22"/>
                </w:rPr>
                <w:delText>(IMO Resolution 857(20); Ship reporting systems; carriage of dangerous goods; World VTS Guide; etc</w:delText>
              </w:r>
            </w:del>
            <w:r w:rsidRPr="006B0203">
              <w:rPr>
                <w:rFonts w:ascii="Calibri" w:hAnsi="Calibri"/>
                <w:sz w:val="22"/>
                <w:szCs w:val="22"/>
              </w:rPr>
              <w:t>.</w:t>
            </w:r>
          </w:p>
        </w:tc>
        <w:tc>
          <w:tcPr>
            <w:tcW w:w="2296" w:type="dxa"/>
            <w:shd w:val="clear" w:color="auto" w:fill="D9D9D9" w:themeFill="background1" w:themeFillShade="D9"/>
          </w:tcPr>
          <w:p w14:paraId="2A4C3AC2"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4976E211" w14:textId="77777777" w:rsidR="00AC0A93" w:rsidRPr="006B0203" w:rsidRDefault="00AC0A93" w:rsidP="00DC77A1">
            <w:pPr>
              <w:pStyle w:val="Tablelevel2"/>
              <w:ind w:left="0"/>
              <w:jc w:val="center"/>
              <w:rPr>
                <w:rFonts w:ascii="Calibri" w:hAnsi="Calibri"/>
                <w:sz w:val="22"/>
                <w:szCs w:val="22"/>
              </w:rPr>
            </w:pPr>
          </w:p>
        </w:tc>
      </w:tr>
      <w:tr w:rsidR="00AC0A93" w:rsidRPr="006B0203" w14:paraId="60CFA3A8" w14:textId="77777777" w:rsidTr="00575E73">
        <w:trPr>
          <w:cantSplit/>
          <w:trHeight w:hRule="exact" w:val="1249"/>
          <w:jc w:val="center"/>
        </w:trPr>
        <w:tc>
          <w:tcPr>
            <w:tcW w:w="5238" w:type="dxa"/>
            <w:shd w:val="clear" w:color="auto" w:fill="D9D9D9" w:themeFill="background1" w:themeFillShade="D9"/>
          </w:tcPr>
          <w:p w14:paraId="4BC116B1" w14:textId="77777777" w:rsidR="00AC0A93" w:rsidRPr="00C37011" w:rsidRDefault="00AC0A93" w:rsidP="00DC77A1">
            <w:pPr>
              <w:pStyle w:val="Tablelevel1bold"/>
              <w:rPr>
                <w:rFonts w:ascii="Calibri" w:hAnsi="Calibri"/>
                <w:b w:val="0"/>
                <w:sz w:val="22"/>
                <w:szCs w:val="22"/>
              </w:rPr>
            </w:pPr>
            <w:r w:rsidRPr="00C37011">
              <w:rPr>
                <w:rFonts w:ascii="Calibri" w:hAnsi="Calibri"/>
                <w:b w:val="0"/>
                <w:sz w:val="22"/>
                <w:szCs w:val="22"/>
              </w:rPr>
              <w:t>National regulations, including local bye laws</w:t>
            </w:r>
          </w:p>
          <w:p w14:paraId="49905EBD" w14:textId="5F795235" w:rsidR="00AC0A93" w:rsidRPr="00C37011" w:rsidDel="00A233EF" w:rsidRDefault="00AC0A93" w:rsidP="00DC77A1">
            <w:pPr>
              <w:pStyle w:val="Tablelevel2"/>
              <w:rPr>
                <w:del w:id="6330" w:author="Abercrombie, Kerrie" w:date="2021-01-22T09:43:00Z"/>
                <w:rFonts w:ascii="Calibri" w:hAnsi="Calibri"/>
                <w:sz w:val="22"/>
                <w:szCs w:val="22"/>
              </w:rPr>
            </w:pPr>
            <w:del w:id="6331" w:author="Abercrombie, Kerrie" w:date="2021-01-22T09:43:00Z">
              <w:r w:rsidRPr="00C37011" w:rsidDel="00A233EF">
                <w:rPr>
                  <w:rFonts w:ascii="Calibri" w:hAnsi="Calibri"/>
                  <w:sz w:val="22"/>
                  <w:szCs w:val="22"/>
                </w:rPr>
                <w:delText>Sources of national legislation and promulgation</w:delText>
              </w:r>
            </w:del>
          </w:p>
          <w:p w14:paraId="428F5BB7" w14:textId="77777777" w:rsidR="00AC0A93" w:rsidRPr="00C37011" w:rsidRDefault="00AC0A93" w:rsidP="00DC77A1">
            <w:pPr>
              <w:pStyle w:val="Tablelevel2"/>
              <w:rPr>
                <w:rFonts w:ascii="Calibri" w:hAnsi="Calibri"/>
                <w:sz w:val="22"/>
                <w:szCs w:val="22"/>
              </w:rPr>
            </w:pPr>
            <w:commentRangeStart w:id="6332"/>
            <w:r w:rsidRPr="00C37011">
              <w:rPr>
                <w:rFonts w:ascii="Calibri" w:hAnsi="Calibri"/>
                <w:sz w:val="22"/>
                <w:szCs w:val="22"/>
              </w:rPr>
              <w:t>Bye laws</w:t>
            </w:r>
          </w:p>
          <w:p w14:paraId="10BE5A45" w14:textId="77777777" w:rsidR="00AC0A93" w:rsidRPr="00C37011" w:rsidRDefault="00AC0A93" w:rsidP="00DC77A1">
            <w:pPr>
              <w:pStyle w:val="Tablelevel2"/>
              <w:rPr>
                <w:rFonts w:ascii="Calibri" w:hAnsi="Calibri"/>
                <w:sz w:val="22"/>
                <w:szCs w:val="22"/>
              </w:rPr>
            </w:pPr>
            <w:r w:rsidRPr="00C37011">
              <w:rPr>
                <w:rFonts w:ascii="Calibri" w:hAnsi="Calibri"/>
                <w:sz w:val="22"/>
                <w:szCs w:val="22"/>
              </w:rPr>
              <w:t>Notices to Mariners and other nautical publications</w:t>
            </w:r>
            <w:commentRangeEnd w:id="6332"/>
            <w:r w:rsidR="00A233EF" w:rsidRPr="00C37011">
              <w:rPr>
                <w:rStyle w:val="CommentReference"/>
                <w:rFonts w:asciiTheme="minorHAnsi" w:eastAsiaTheme="minorHAnsi" w:hAnsiTheme="minorHAnsi"/>
              </w:rPr>
              <w:commentReference w:id="6332"/>
            </w:r>
          </w:p>
        </w:tc>
        <w:tc>
          <w:tcPr>
            <w:tcW w:w="2296" w:type="dxa"/>
            <w:shd w:val="clear" w:color="auto" w:fill="D9D9D9" w:themeFill="background1" w:themeFillShade="D9"/>
          </w:tcPr>
          <w:p w14:paraId="7199B3EC" w14:textId="77777777" w:rsidR="00AC0A93" w:rsidRPr="00C37011"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3098610B" w14:textId="77777777" w:rsidR="00AC0A93" w:rsidRPr="006B0203" w:rsidRDefault="00AC0A93" w:rsidP="00DC77A1">
            <w:pPr>
              <w:pStyle w:val="Tablelevel2"/>
              <w:ind w:left="0"/>
              <w:jc w:val="center"/>
              <w:rPr>
                <w:rFonts w:ascii="Calibri" w:hAnsi="Calibri"/>
                <w:sz w:val="22"/>
                <w:szCs w:val="22"/>
              </w:rPr>
            </w:pPr>
          </w:p>
        </w:tc>
      </w:tr>
      <w:tr w:rsidR="00AC0A93" w:rsidRPr="006B0203" w14:paraId="1EE244EF" w14:textId="77777777" w:rsidTr="00575E73">
        <w:trPr>
          <w:cantSplit/>
          <w:trHeight w:hRule="exact" w:val="1442"/>
          <w:jc w:val="center"/>
        </w:trPr>
        <w:tc>
          <w:tcPr>
            <w:tcW w:w="5238" w:type="dxa"/>
            <w:shd w:val="clear" w:color="auto" w:fill="D9D9D9" w:themeFill="background1" w:themeFillShade="D9"/>
          </w:tcPr>
          <w:p w14:paraId="18C65ADF" w14:textId="78D3FEB6" w:rsidR="00AC0A93" w:rsidRPr="006B0203" w:rsidDel="00A233EF" w:rsidRDefault="00AC0A93" w:rsidP="00DC77A1">
            <w:pPr>
              <w:pStyle w:val="Tablelevel1bold"/>
              <w:rPr>
                <w:del w:id="6333" w:author="Abercrombie, Kerrie" w:date="2021-01-22T09:44:00Z"/>
                <w:rFonts w:ascii="Calibri" w:hAnsi="Calibri"/>
                <w:b w:val="0"/>
                <w:sz w:val="22"/>
                <w:szCs w:val="22"/>
              </w:rPr>
            </w:pPr>
            <w:del w:id="6334" w:author="Abercrombie, Kerrie" w:date="2021-01-22T09:44:00Z">
              <w:r w:rsidRPr="006B0203" w:rsidDel="00A233EF">
                <w:rPr>
                  <w:rFonts w:ascii="Calibri" w:hAnsi="Calibri"/>
                  <w:b w:val="0"/>
                  <w:sz w:val="22"/>
                  <w:szCs w:val="22"/>
                </w:rPr>
                <w:delText>Legal liabilities of VTS functions</w:delText>
              </w:r>
            </w:del>
          </w:p>
          <w:p w14:paraId="0C98D3A3" w14:textId="77DF923C" w:rsidR="00AC0A93" w:rsidRPr="006B0203" w:rsidDel="00A233EF" w:rsidRDefault="00AC0A93" w:rsidP="00DC77A1">
            <w:pPr>
              <w:pStyle w:val="Tablelevel2"/>
              <w:rPr>
                <w:del w:id="6335" w:author="Abercrombie, Kerrie" w:date="2021-01-22T09:44:00Z"/>
                <w:rFonts w:ascii="Calibri" w:hAnsi="Calibri"/>
                <w:sz w:val="22"/>
                <w:szCs w:val="22"/>
              </w:rPr>
            </w:pPr>
            <w:del w:id="6336" w:author="Abercrombie, Kerrie" w:date="2021-01-22T09:44:00Z">
              <w:r w:rsidRPr="006B0203" w:rsidDel="00A233EF">
                <w:rPr>
                  <w:rFonts w:ascii="Calibri" w:hAnsi="Calibri"/>
                  <w:sz w:val="22"/>
                  <w:szCs w:val="22"/>
                </w:rPr>
                <w:delText>Extent of competence, authority and responsibility</w:delText>
              </w:r>
            </w:del>
          </w:p>
          <w:p w14:paraId="5DFBD7A6" w14:textId="56FA0D65" w:rsidR="00AC0A93" w:rsidRPr="006B0203" w:rsidDel="00A233EF" w:rsidRDefault="00AC0A93" w:rsidP="00DC77A1">
            <w:pPr>
              <w:pStyle w:val="Tablelevel2"/>
              <w:rPr>
                <w:del w:id="6337" w:author="Abercrombie, Kerrie" w:date="2021-01-22T09:44:00Z"/>
                <w:rFonts w:ascii="Calibri" w:hAnsi="Calibri"/>
                <w:sz w:val="22"/>
                <w:szCs w:val="22"/>
              </w:rPr>
            </w:pPr>
            <w:del w:id="6338" w:author="Abercrombie, Kerrie" w:date="2021-01-22T09:44:00Z">
              <w:r w:rsidRPr="006B0203" w:rsidDel="00A233EF">
                <w:rPr>
                  <w:rFonts w:ascii="Calibri" w:hAnsi="Calibri"/>
                  <w:sz w:val="22"/>
                  <w:szCs w:val="22"/>
                </w:rPr>
                <w:delText>Competent authority</w:delText>
              </w:r>
            </w:del>
          </w:p>
          <w:p w14:paraId="218CE76E" w14:textId="51E0B06F" w:rsidR="00AC0A93" w:rsidRPr="006B0203" w:rsidDel="00A233EF" w:rsidRDefault="00AC0A93" w:rsidP="00DC77A1">
            <w:pPr>
              <w:pStyle w:val="Tablelevel2"/>
              <w:rPr>
                <w:del w:id="6339" w:author="Abercrombie, Kerrie" w:date="2021-01-22T09:44:00Z"/>
                <w:rFonts w:ascii="Calibri" w:hAnsi="Calibri"/>
                <w:sz w:val="22"/>
                <w:szCs w:val="22"/>
              </w:rPr>
            </w:pPr>
            <w:del w:id="6340" w:author="Abercrombie, Kerrie" w:date="2021-01-22T09:44:00Z">
              <w:r w:rsidRPr="006B0203" w:rsidDel="00A233EF">
                <w:rPr>
                  <w:rFonts w:ascii="Calibri" w:hAnsi="Calibri"/>
                  <w:sz w:val="22"/>
                  <w:szCs w:val="22"/>
                </w:rPr>
                <w:delText>VTS authority</w:delText>
              </w:r>
            </w:del>
          </w:p>
          <w:p w14:paraId="35971E8F" w14:textId="530C5C17" w:rsidR="00AC0A93" w:rsidRPr="006B0203" w:rsidDel="00A233EF" w:rsidRDefault="00AC0A93" w:rsidP="00DC77A1">
            <w:pPr>
              <w:pStyle w:val="Tablelevel2"/>
              <w:rPr>
                <w:del w:id="6341" w:author="Abercrombie, Kerrie" w:date="2021-01-22T09:44:00Z"/>
                <w:rFonts w:ascii="Calibri" w:hAnsi="Calibri"/>
                <w:sz w:val="22"/>
                <w:szCs w:val="22"/>
              </w:rPr>
            </w:pPr>
            <w:del w:id="6342" w:author="Abercrombie, Kerrie" w:date="2021-01-22T09:44:00Z">
              <w:r w:rsidRPr="006B0203" w:rsidDel="00A233EF">
                <w:rPr>
                  <w:rFonts w:ascii="Calibri" w:hAnsi="Calibri"/>
                  <w:sz w:val="22"/>
                  <w:szCs w:val="22"/>
                </w:rPr>
                <w:delText>Personnel</w:delText>
              </w:r>
            </w:del>
          </w:p>
          <w:p w14:paraId="017C2540" w14:textId="77777777" w:rsidR="00AC0A93" w:rsidRPr="006B0203" w:rsidRDefault="00AC0A93" w:rsidP="00A233EF">
            <w:pPr>
              <w:pStyle w:val="Tablelevel2"/>
              <w:rPr>
                <w:rFonts w:ascii="Calibri" w:hAnsi="Calibri"/>
                <w:szCs w:val="22"/>
              </w:rPr>
            </w:pPr>
          </w:p>
        </w:tc>
        <w:tc>
          <w:tcPr>
            <w:tcW w:w="2296" w:type="dxa"/>
            <w:shd w:val="clear" w:color="auto" w:fill="D9D9D9" w:themeFill="background1" w:themeFillShade="D9"/>
          </w:tcPr>
          <w:p w14:paraId="12ADBECD"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2E7D7AF1" w14:textId="77777777" w:rsidR="00AC0A93" w:rsidRPr="006B0203" w:rsidRDefault="00AC0A93" w:rsidP="00DC77A1">
            <w:pPr>
              <w:pStyle w:val="Tablelevel2"/>
              <w:ind w:left="0"/>
              <w:jc w:val="center"/>
              <w:rPr>
                <w:rFonts w:ascii="Calibri" w:hAnsi="Calibri"/>
                <w:sz w:val="22"/>
                <w:szCs w:val="22"/>
              </w:rPr>
            </w:pPr>
          </w:p>
        </w:tc>
      </w:tr>
      <w:tr w:rsidR="00AC0A93" w:rsidRPr="006B0203" w14:paraId="16B5F6F3" w14:textId="77777777" w:rsidTr="00575E73">
        <w:trPr>
          <w:cantSplit/>
          <w:trHeight w:hRule="exact" w:val="340"/>
          <w:jc w:val="center"/>
        </w:trPr>
        <w:tc>
          <w:tcPr>
            <w:tcW w:w="5238" w:type="dxa"/>
            <w:shd w:val="clear" w:color="auto" w:fill="D9D9D9" w:themeFill="background1" w:themeFillShade="D9"/>
          </w:tcPr>
          <w:p w14:paraId="697B4AB1" w14:textId="77777777" w:rsidR="00AC0A93" w:rsidRPr="006B0203" w:rsidRDefault="00AC0A93" w:rsidP="00DC77A1">
            <w:pPr>
              <w:pStyle w:val="Tablelevel1"/>
              <w:rPr>
                <w:rFonts w:ascii="Calibri" w:hAnsi="Calibri"/>
                <w:szCs w:val="22"/>
                <w:lang w:eastAsia="en-GB"/>
              </w:rPr>
            </w:pPr>
            <w:r w:rsidRPr="006B0203">
              <w:rPr>
                <w:rFonts w:ascii="Calibri" w:hAnsi="Calibri"/>
                <w:szCs w:val="22"/>
                <w:lang w:eastAsia="en-GB"/>
              </w:rPr>
              <w:t xml:space="preserve">Carriage of relevant ship certificates </w:t>
            </w:r>
          </w:p>
        </w:tc>
        <w:tc>
          <w:tcPr>
            <w:tcW w:w="2296" w:type="dxa"/>
            <w:shd w:val="clear" w:color="auto" w:fill="D9D9D9" w:themeFill="background1" w:themeFillShade="D9"/>
          </w:tcPr>
          <w:p w14:paraId="39ED63E5"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631E2673" w14:textId="77777777" w:rsidR="00AC0A93" w:rsidRPr="006B0203" w:rsidRDefault="00AC0A93" w:rsidP="00DC77A1">
            <w:pPr>
              <w:pStyle w:val="Tablelevel2"/>
              <w:ind w:left="0"/>
              <w:jc w:val="center"/>
              <w:rPr>
                <w:rFonts w:ascii="Calibri" w:hAnsi="Calibri"/>
                <w:sz w:val="22"/>
                <w:szCs w:val="22"/>
              </w:rPr>
            </w:pPr>
          </w:p>
        </w:tc>
      </w:tr>
      <w:tr w:rsidR="00AC0A93" w:rsidRPr="006B0203" w14:paraId="1A40C20B" w14:textId="77777777" w:rsidTr="00575E73">
        <w:trPr>
          <w:cantSplit/>
          <w:trHeight w:hRule="exact" w:val="467"/>
          <w:jc w:val="center"/>
        </w:trPr>
        <w:tc>
          <w:tcPr>
            <w:tcW w:w="5238" w:type="dxa"/>
            <w:shd w:val="clear" w:color="auto" w:fill="D9D9D9" w:themeFill="background1" w:themeFillShade="D9"/>
            <w:vAlign w:val="center"/>
          </w:tcPr>
          <w:p w14:paraId="5DCF94B4" w14:textId="710903FD" w:rsidR="00AC0A93" w:rsidRPr="006B0203" w:rsidRDefault="00AC0A93" w:rsidP="00DC77A1">
            <w:pPr>
              <w:pStyle w:val="Tablelevel1bold"/>
              <w:rPr>
                <w:rFonts w:ascii="Calibri" w:hAnsi="Calibri"/>
                <w:sz w:val="22"/>
                <w:szCs w:val="22"/>
              </w:rPr>
            </w:pPr>
            <w:del w:id="6343" w:author="Abercrombie, Kerrie" w:date="2021-01-22T09:46:00Z">
              <w:r w:rsidRPr="006B0203" w:rsidDel="00A233EF">
                <w:rPr>
                  <w:rFonts w:ascii="Calibri" w:hAnsi="Calibri"/>
                  <w:sz w:val="22"/>
                  <w:szCs w:val="22"/>
                </w:rPr>
                <w:delText>Roles and responsibilities</w:delText>
              </w:r>
            </w:del>
          </w:p>
        </w:tc>
        <w:tc>
          <w:tcPr>
            <w:tcW w:w="2296" w:type="dxa"/>
            <w:shd w:val="clear" w:color="auto" w:fill="D9D9D9" w:themeFill="background1" w:themeFillShade="D9"/>
          </w:tcPr>
          <w:p w14:paraId="7F88A1B7"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37B0F200" w14:textId="77777777" w:rsidR="00AC0A93" w:rsidRPr="006B0203" w:rsidRDefault="00AC0A93" w:rsidP="00DC77A1">
            <w:pPr>
              <w:pStyle w:val="Tablelevel2"/>
              <w:ind w:left="0"/>
              <w:jc w:val="center"/>
              <w:rPr>
                <w:rFonts w:ascii="Calibri" w:hAnsi="Calibri"/>
                <w:sz w:val="22"/>
                <w:szCs w:val="22"/>
              </w:rPr>
            </w:pPr>
          </w:p>
        </w:tc>
      </w:tr>
      <w:tr w:rsidR="00AC0A93" w:rsidRPr="006B0203" w14:paraId="0D4B815F" w14:textId="77777777" w:rsidTr="00575E73">
        <w:trPr>
          <w:cantSplit/>
          <w:trHeight w:hRule="exact" w:val="568"/>
          <w:jc w:val="center"/>
        </w:trPr>
        <w:tc>
          <w:tcPr>
            <w:tcW w:w="5238" w:type="dxa"/>
            <w:shd w:val="clear" w:color="auto" w:fill="D9D9D9" w:themeFill="background1" w:themeFillShade="D9"/>
          </w:tcPr>
          <w:p w14:paraId="4160E3E2" w14:textId="01EAFB32" w:rsidR="00AC0A93" w:rsidRPr="006B0203" w:rsidRDefault="00AC0A93" w:rsidP="00DC77A1">
            <w:pPr>
              <w:pStyle w:val="Tablelevel1"/>
              <w:rPr>
                <w:rFonts w:ascii="Calibri" w:hAnsi="Calibri"/>
                <w:i/>
                <w:szCs w:val="22"/>
                <w:lang w:eastAsia="en-GB"/>
              </w:rPr>
            </w:pPr>
            <w:del w:id="6344" w:author="Abercrombie, Kerrie" w:date="2021-01-22T09:46:00Z">
              <w:r w:rsidRPr="006B0203" w:rsidDel="00A233EF">
                <w:rPr>
                  <w:rFonts w:ascii="Calibri" w:hAnsi="Calibri"/>
                  <w:i/>
                  <w:szCs w:val="22"/>
                  <w:lang w:eastAsia="en-GB"/>
                </w:rPr>
                <w:delText>Explain the roles, responsibilities of and relationships between ship masters, marine pilots, VTS and allied services</w:delText>
              </w:r>
            </w:del>
          </w:p>
        </w:tc>
        <w:tc>
          <w:tcPr>
            <w:tcW w:w="2296" w:type="dxa"/>
            <w:shd w:val="clear" w:color="auto" w:fill="D9D9D9" w:themeFill="background1" w:themeFillShade="D9"/>
          </w:tcPr>
          <w:p w14:paraId="3D131E4F"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217E81EF" w14:textId="77777777" w:rsidR="00AC0A93" w:rsidRPr="006B0203" w:rsidRDefault="00AC0A93" w:rsidP="00DC77A1">
            <w:pPr>
              <w:pStyle w:val="Tablelevel2"/>
              <w:ind w:left="0"/>
              <w:jc w:val="center"/>
              <w:rPr>
                <w:rFonts w:ascii="Calibri" w:hAnsi="Calibri"/>
                <w:sz w:val="22"/>
                <w:szCs w:val="22"/>
              </w:rPr>
            </w:pPr>
          </w:p>
        </w:tc>
      </w:tr>
      <w:tr w:rsidR="00AC0A93" w:rsidRPr="006B0203" w14:paraId="66F05B05" w14:textId="77777777" w:rsidTr="00575E73">
        <w:trPr>
          <w:cantSplit/>
          <w:trHeight w:hRule="exact" w:val="937"/>
          <w:jc w:val="center"/>
        </w:trPr>
        <w:tc>
          <w:tcPr>
            <w:tcW w:w="5238" w:type="dxa"/>
            <w:shd w:val="clear" w:color="auto" w:fill="D9D9D9" w:themeFill="background1" w:themeFillShade="D9"/>
          </w:tcPr>
          <w:p w14:paraId="24AEE14C" w14:textId="2EB3716D" w:rsidR="00AC0A93" w:rsidRPr="006B0203" w:rsidDel="00A233EF" w:rsidRDefault="00AC0A93" w:rsidP="00DC77A1">
            <w:pPr>
              <w:pStyle w:val="Tablelevel1bold"/>
              <w:rPr>
                <w:del w:id="6345" w:author="Abercrombie, Kerrie" w:date="2021-01-22T09:46:00Z"/>
                <w:rFonts w:ascii="Calibri" w:hAnsi="Calibri"/>
                <w:b w:val="0"/>
                <w:sz w:val="22"/>
                <w:szCs w:val="22"/>
              </w:rPr>
            </w:pPr>
            <w:del w:id="6346" w:author="Abercrombie, Kerrie" w:date="2021-01-22T09:46:00Z">
              <w:r w:rsidRPr="006B0203" w:rsidDel="00A233EF">
                <w:rPr>
                  <w:rFonts w:ascii="Calibri" w:hAnsi="Calibri"/>
                  <w:b w:val="0"/>
                  <w:sz w:val="22"/>
                  <w:szCs w:val="22"/>
                </w:rPr>
                <w:delText>Ship masters</w:delText>
              </w:r>
            </w:del>
          </w:p>
          <w:p w14:paraId="6405D488" w14:textId="35132849" w:rsidR="00AC0A93" w:rsidRPr="006B0203" w:rsidDel="00A233EF" w:rsidRDefault="00AC0A93" w:rsidP="00DC77A1">
            <w:pPr>
              <w:pStyle w:val="Tablelevel2"/>
              <w:rPr>
                <w:del w:id="6347" w:author="Abercrombie, Kerrie" w:date="2021-01-22T09:46:00Z"/>
                <w:rFonts w:ascii="Calibri" w:hAnsi="Calibri"/>
                <w:sz w:val="22"/>
                <w:szCs w:val="22"/>
              </w:rPr>
            </w:pPr>
            <w:del w:id="6348" w:author="Abercrombie, Kerrie" w:date="2021-01-22T09:46:00Z">
              <w:r w:rsidRPr="006B0203" w:rsidDel="00A233EF">
                <w:rPr>
                  <w:rFonts w:ascii="Calibri" w:hAnsi="Calibri"/>
                  <w:sz w:val="22"/>
                  <w:szCs w:val="22"/>
                </w:rPr>
                <w:delText>Responsibility of the ship master</w:delText>
              </w:r>
            </w:del>
          </w:p>
          <w:p w14:paraId="4EB760E3" w14:textId="2092E486" w:rsidR="00AC0A93" w:rsidRPr="006B0203" w:rsidRDefault="00AC0A93" w:rsidP="00DC77A1">
            <w:pPr>
              <w:pStyle w:val="Tablelevel2"/>
              <w:rPr>
                <w:rFonts w:ascii="Calibri" w:hAnsi="Calibri"/>
                <w:sz w:val="22"/>
                <w:szCs w:val="22"/>
              </w:rPr>
            </w:pPr>
            <w:del w:id="6349" w:author="Abercrombie, Kerrie" w:date="2021-01-22T09:46:00Z">
              <w:r w:rsidRPr="006B0203" w:rsidDel="00A233EF">
                <w:rPr>
                  <w:rFonts w:ascii="Calibri" w:hAnsi="Calibri"/>
                  <w:sz w:val="22"/>
                  <w:szCs w:val="22"/>
                </w:rPr>
                <w:delText>Responsibility of the ship master to VTS</w:delText>
              </w:r>
            </w:del>
          </w:p>
        </w:tc>
        <w:tc>
          <w:tcPr>
            <w:tcW w:w="2296" w:type="dxa"/>
            <w:shd w:val="clear" w:color="auto" w:fill="D9D9D9" w:themeFill="background1" w:themeFillShade="D9"/>
          </w:tcPr>
          <w:p w14:paraId="6C0CCB7D"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41E7713F" w14:textId="77777777" w:rsidR="00AC0A93" w:rsidRPr="006B0203" w:rsidRDefault="00AC0A93" w:rsidP="00DC77A1">
            <w:pPr>
              <w:pStyle w:val="Tablelevel2"/>
              <w:ind w:left="0"/>
              <w:jc w:val="center"/>
              <w:rPr>
                <w:rFonts w:ascii="Calibri" w:hAnsi="Calibri"/>
                <w:sz w:val="22"/>
                <w:szCs w:val="22"/>
              </w:rPr>
            </w:pPr>
          </w:p>
        </w:tc>
      </w:tr>
      <w:tr w:rsidR="00AC0A93" w:rsidRPr="006B0203" w14:paraId="73C5C034" w14:textId="77777777" w:rsidTr="00575E73">
        <w:trPr>
          <w:cantSplit/>
          <w:trHeight w:hRule="exact" w:val="978"/>
          <w:jc w:val="center"/>
        </w:trPr>
        <w:tc>
          <w:tcPr>
            <w:tcW w:w="5238" w:type="dxa"/>
            <w:shd w:val="clear" w:color="auto" w:fill="D9D9D9" w:themeFill="background1" w:themeFillShade="D9"/>
          </w:tcPr>
          <w:p w14:paraId="2DE0C68E" w14:textId="3E559FAD" w:rsidR="00AC0A93" w:rsidRPr="006B0203" w:rsidDel="00A233EF" w:rsidRDefault="00AC0A93" w:rsidP="00DC77A1">
            <w:pPr>
              <w:pStyle w:val="Tablelevel1bold"/>
              <w:rPr>
                <w:del w:id="6350" w:author="Abercrombie, Kerrie" w:date="2021-01-22T09:46:00Z"/>
                <w:rFonts w:ascii="Calibri" w:hAnsi="Calibri"/>
                <w:b w:val="0"/>
                <w:sz w:val="22"/>
                <w:szCs w:val="22"/>
              </w:rPr>
            </w:pPr>
            <w:del w:id="6351" w:author="Abercrombie, Kerrie" w:date="2021-01-22T09:46:00Z">
              <w:r w:rsidRPr="006B0203" w:rsidDel="00A233EF">
                <w:rPr>
                  <w:rFonts w:ascii="Calibri" w:hAnsi="Calibri"/>
                  <w:b w:val="0"/>
                  <w:sz w:val="22"/>
                  <w:szCs w:val="22"/>
                </w:rPr>
                <w:delText>Marine pilots</w:delText>
              </w:r>
            </w:del>
          </w:p>
          <w:p w14:paraId="232DF31B" w14:textId="75DB961F" w:rsidR="00AC0A93" w:rsidRPr="006B0203" w:rsidDel="00A233EF" w:rsidRDefault="00AC0A93" w:rsidP="00DC77A1">
            <w:pPr>
              <w:pStyle w:val="Tablelevel2"/>
              <w:rPr>
                <w:del w:id="6352" w:author="Abercrombie, Kerrie" w:date="2021-01-22T09:46:00Z"/>
                <w:rFonts w:ascii="Calibri" w:hAnsi="Calibri"/>
                <w:sz w:val="22"/>
                <w:szCs w:val="22"/>
              </w:rPr>
            </w:pPr>
            <w:del w:id="6353" w:author="Abercrombie, Kerrie" w:date="2021-01-22T09:46:00Z">
              <w:r w:rsidRPr="006B0203" w:rsidDel="00A233EF">
                <w:rPr>
                  <w:rFonts w:ascii="Calibri" w:hAnsi="Calibri"/>
                  <w:sz w:val="22"/>
                  <w:szCs w:val="22"/>
                </w:rPr>
                <w:delText>Responsibility of the pilot to the ship master</w:delText>
              </w:r>
            </w:del>
          </w:p>
          <w:p w14:paraId="34D40B28" w14:textId="041B2125" w:rsidR="00AC0A93" w:rsidRPr="006B0203" w:rsidRDefault="00AC0A93" w:rsidP="00DC77A1">
            <w:pPr>
              <w:pStyle w:val="Tablelevel2"/>
              <w:rPr>
                <w:rFonts w:ascii="Calibri" w:hAnsi="Calibri"/>
                <w:sz w:val="22"/>
                <w:szCs w:val="22"/>
              </w:rPr>
            </w:pPr>
            <w:del w:id="6354" w:author="Abercrombie, Kerrie" w:date="2021-01-22T09:46:00Z">
              <w:r w:rsidRPr="006B0203" w:rsidDel="00A233EF">
                <w:rPr>
                  <w:rFonts w:ascii="Calibri" w:hAnsi="Calibri"/>
                  <w:sz w:val="22"/>
                  <w:szCs w:val="22"/>
                </w:rPr>
                <w:delText>Responsibility of the pilot to VTS</w:delText>
              </w:r>
            </w:del>
          </w:p>
        </w:tc>
        <w:tc>
          <w:tcPr>
            <w:tcW w:w="2296" w:type="dxa"/>
            <w:shd w:val="clear" w:color="auto" w:fill="D9D9D9" w:themeFill="background1" w:themeFillShade="D9"/>
          </w:tcPr>
          <w:p w14:paraId="45BCC7C9"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76494415" w14:textId="77777777" w:rsidR="00AC0A93" w:rsidRPr="006B0203" w:rsidRDefault="00AC0A93" w:rsidP="00DC77A1">
            <w:pPr>
              <w:pStyle w:val="Tablelevel2"/>
              <w:ind w:left="0"/>
              <w:jc w:val="center"/>
              <w:rPr>
                <w:rFonts w:ascii="Calibri" w:hAnsi="Calibri"/>
                <w:sz w:val="22"/>
                <w:szCs w:val="22"/>
              </w:rPr>
            </w:pPr>
          </w:p>
        </w:tc>
      </w:tr>
      <w:tr w:rsidR="00AC0A93" w:rsidRPr="006B0203" w14:paraId="0419C3A7" w14:textId="77777777" w:rsidTr="00575E73">
        <w:trPr>
          <w:cantSplit/>
          <w:trHeight w:hRule="exact" w:val="985"/>
          <w:jc w:val="center"/>
        </w:trPr>
        <w:tc>
          <w:tcPr>
            <w:tcW w:w="5238" w:type="dxa"/>
            <w:shd w:val="clear" w:color="auto" w:fill="D9D9D9" w:themeFill="background1" w:themeFillShade="D9"/>
          </w:tcPr>
          <w:p w14:paraId="046B7E5C" w14:textId="1FD341EA" w:rsidR="00AC0A93" w:rsidRPr="006B0203" w:rsidDel="00A233EF" w:rsidRDefault="00AC0A93" w:rsidP="00DC77A1">
            <w:pPr>
              <w:pStyle w:val="Tablelevel1bold"/>
              <w:rPr>
                <w:del w:id="6355" w:author="Abercrombie, Kerrie" w:date="2021-01-22T09:46:00Z"/>
                <w:rFonts w:ascii="Calibri" w:hAnsi="Calibri"/>
                <w:b w:val="0"/>
                <w:sz w:val="22"/>
                <w:szCs w:val="22"/>
              </w:rPr>
            </w:pPr>
            <w:del w:id="6356" w:author="Abercrombie, Kerrie" w:date="2021-01-22T09:46:00Z">
              <w:r w:rsidRPr="006B0203" w:rsidDel="00A233EF">
                <w:rPr>
                  <w:rFonts w:ascii="Calibri" w:hAnsi="Calibri"/>
                  <w:b w:val="0"/>
                  <w:sz w:val="22"/>
                  <w:szCs w:val="22"/>
                </w:rPr>
                <w:delText xml:space="preserve">VTS </w:delText>
              </w:r>
            </w:del>
          </w:p>
          <w:p w14:paraId="2ADB3F74" w14:textId="06946DB3" w:rsidR="00AC0A93" w:rsidRPr="006B0203" w:rsidDel="00A233EF" w:rsidRDefault="00AC0A93" w:rsidP="00DC77A1">
            <w:pPr>
              <w:pStyle w:val="Tablelevel2"/>
              <w:rPr>
                <w:del w:id="6357" w:author="Abercrombie, Kerrie" w:date="2021-01-22T09:46:00Z"/>
                <w:rFonts w:ascii="Calibri" w:hAnsi="Calibri"/>
                <w:sz w:val="22"/>
                <w:szCs w:val="22"/>
              </w:rPr>
            </w:pPr>
            <w:del w:id="6358" w:author="Abercrombie, Kerrie" w:date="2021-01-22T09:46:00Z">
              <w:r w:rsidRPr="006B0203" w:rsidDel="00A233EF">
                <w:rPr>
                  <w:rFonts w:ascii="Calibri" w:hAnsi="Calibri"/>
                  <w:sz w:val="22"/>
                  <w:szCs w:val="22"/>
                </w:rPr>
                <w:delText>Responsibility to the master and pilot</w:delText>
              </w:r>
            </w:del>
          </w:p>
          <w:p w14:paraId="381E092D" w14:textId="07412EA4" w:rsidR="00AC0A93" w:rsidRPr="006B0203" w:rsidRDefault="00AC0A93" w:rsidP="00DC77A1">
            <w:pPr>
              <w:pStyle w:val="Tablelevel2"/>
              <w:rPr>
                <w:rFonts w:ascii="Calibri" w:hAnsi="Calibri"/>
                <w:sz w:val="22"/>
                <w:szCs w:val="22"/>
              </w:rPr>
            </w:pPr>
            <w:del w:id="6359" w:author="Abercrombie, Kerrie" w:date="2021-01-22T09:46:00Z">
              <w:r w:rsidRPr="006B0203" w:rsidDel="00A233EF">
                <w:rPr>
                  <w:rFonts w:ascii="Calibri" w:hAnsi="Calibri"/>
                  <w:sz w:val="22"/>
                  <w:szCs w:val="22"/>
                </w:rPr>
                <w:delText>Responsibility of VTS to allied services</w:delText>
              </w:r>
            </w:del>
          </w:p>
        </w:tc>
        <w:tc>
          <w:tcPr>
            <w:tcW w:w="2296" w:type="dxa"/>
            <w:shd w:val="clear" w:color="auto" w:fill="D9D9D9" w:themeFill="background1" w:themeFillShade="D9"/>
          </w:tcPr>
          <w:p w14:paraId="7352DA7D"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4C94D0C4" w14:textId="77777777" w:rsidR="00AC0A93" w:rsidRPr="006B0203" w:rsidRDefault="00AC0A93" w:rsidP="00DC77A1">
            <w:pPr>
              <w:pStyle w:val="Tablelevel2"/>
              <w:ind w:left="0"/>
              <w:jc w:val="center"/>
              <w:rPr>
                <w:rFonts w:ascii="Calibri" w:hAnsi="Calibri"/>
                <w:sz w:val="22"/>
                <w:szCs w:val="22"/>
              </w:rPr>
            </w:pPr>
          </w:p>
        </w:tc>
      </w:tr>
      <w:tr w:rsidR="00AC0A93" w:rsidRPr="006B0203" w14:paraId="21DDDF67" w14:textId="77777777" w:rsidTr="00575E73">
        <w:trPr>
          <w:cantSplit/>
          <w:trHeight w:hRule="exact" w:val="985"/>
          <w:jc w:val="center"/>
        </w:trPr>
        <w:tc>
          <w:tcPr>
            <w:tcW w:w="5238" w:type="dxa"/>
            <w:shd w:val="clear" w:color="auto" w:fill="D9D9D9" w:themeFill="background1" w:themeFillShade="D9"/>
          </w:tcPr>
          <w:p w14:paraId="6B7385FA" w14:textId="6AA70F69" w:rsidR="00AC0A93" w:rsidRPr="006B0203" w:rsidDel="00A233EF" w:rsidRDefault="00AC0A93" w:rsidP="00DC77A1">
            <w:pPr>
              <w:pStyle w:val="Tablelevel1bold"/>
              <w:rPr>
                <w:del w:id="6360" w:author="Abercrombie, Kerrie" w:date="2021-01-22T09:46:00Z"/>
                <w:rFonts w:ascii="Calibri" w:hAnsi="Calibri"/>
                <w:b w:val="0"/>
                <w:sz w:val="22"/>
                <w:szCs w:val="22"/>
              </w:rPr>
            </w:pPr>
            <w:del w:id="6361" w:author="Abercrombie, Kerrie" w:date="2021-01-22T09:46:00Z">
              <w:r w:rsidRPr="006B0203" w:rsidDel="00A233EF">
                <w:rPr>
                  <w:rFonts w:ascii="Calibri" w:hAnsi="Calibri"/>
                  <w:b w:val="0"/>
                  <w:sz w:val="22"/>
                  <w:szCs w:val="22"/>
                </w:rPr>
                <w:delText>Allied services</w:delText>
              </w:r>
            </w:del>
          </w:p>
          <w:p w14:paraId="49E7BD62" w14:textId="7899EA13" w:rsidR="00AC0A93" w:rsidRPr="006B0203" w:rsidDel="00A233EF" w:rsidRDefault="00AC0A93" w:rsidP="00DC77A1">
            <w:pPr>
              <w:pStyle w:val="Tablelevel2"/>
              <w:rPr>
                <w:del w:id="6362" w:author="Abercrombie, Kerrie" w:date="2021-01-22T09:46:00Z"/>
                <w:rFonts w:ascii="Calibri" w:hAnsi="Calibri"/>
                <w:sz w:val="22"/>
                <w:szCs w:val="22"/>
              </w:rPr>
            </w:pPr>
            <w:del w:id="6363" w:author="Abercrombie, Kerrie" w:date="2021-01-22T09:46:00Z">
              <w:r w:rsidRPr="006B0203" w:rsidDel="00A233EF">
                <w:rPr>
                  <w:rFonts w:ascii="Calibri" w:hAnsi="Calibri"/>
                  <w:sz w:val="22"/>
                  <w:szCs w:val="22"/>
                </w:rPr>
                <w:delText>Knowledge of allied services (i.e. harbour master, port authority)</w:delText>
              </w:r>
            </w:del>
          </w:p>
          <w:p w14:paraId="5A59324A" w14:textId="43B5DE8D" w:rsidR="00AC0A93" w:rsidRPr="006B0203" w:rsidRDefault="00AC0A93" w:rsidP="00DC77A1">
            <w:pPr>
              <w:pStyle w:val="Tablelevel2"/>
              <w:rPr>
                <w:rFonts w:ascii="Calibri" w:hAnsi="Calibri"/>
                <w:sz w:val="22"/>
                <w:szCs w:val="22"/>
              </w:rPr>
            </w:pPr>
            <w:del w:id="6364" w:author="Abercrombie, Kerrie" w:date="2021-01-22T09:46:00Z">
              <w:r w:rsidRPr="006B0203" w:rsidDel="00A233EF">
                <w:rPr>
                  <w:rFonts w:ascii="Calibri" w:hAnsi="Calibri"/>
                  <w:sz w:val="22"/>
                  <w:szCs w:val="22"/>
                </w:rPr>
                <w:delText>Roles of allied services</w:delText>
              </w:r>
            </w:del>
          </w:p>
        </w:tc>
        <w:tc>
          <w:tcPr>
            <w:tcW w:w="2296" w:type="dxa"/>
            <w:shd w:val="clear" w:color="auto" w:fill="D9D9D9" w:themeFill="background1" w:themeFillShade="D9"/>
          </w:tcPr>
          <w:p w14:paraId="2AEB2AFC"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1ADCC0D1" w14:textId="77777777" w:rsidR="00AC0A93" w:rsidRPr="006B0203" w:rsidRDefault="00AC0A93" w:rsidP="00DC77A1">
            <w:pPr>
              <w:pStyle w:val="Tablelevel2"/>
              <w:ind w:left="0"/>
              <w:jc w:val="center"/>
              <w:rPr>
                <w:rFonts w:ascii="Calibri" w:hAnsi="Calibri"/>
                <w:sz w:val="22"/>
                <w:szCs w:val="22"/>
              </w:rPr>
            </w:pPr>
          </w:p>
        </w:tc>
      </w:tr>
    </w:tbl>
    <w:p w14:paraId="3BCC56B2" w14:textId="7B233BEE" w:rsidR="00AC0A93" w:rsidRDefault="00AC0A93">
      <w:pPr>
        <w:spacing w:after="200" w:line="276" w:lineRule="auto"/>
      </w:pPr>
      <w:r>
        <w:br w:type="page"/>
      </w:r>
    </w:p>
    <w:p w14:paraId="284B5ADF" w14:textId="77777777" w:rsidR="00D27E94" w:rsidRDefault="00D27E94" w:rsidP="00D27E94">
      <w:pPr>
        <w:pStyle w:val="BodyText"/>
        <w:rPr>
          <w:u w:color="009FDF"/>
        </w:rPr>
        <w:sectPr w:rsidR="00D27E94" w:rsidSect="009862C5">
          <w:headerReference w:type="default" r:id="rId33"/>
          <w:pgSz w:w="11906" w:h="16838" w:code="9"/>
          <w:pgMar w:top="1134" w:right="1134" w:bottom="1134" w:left="1134" w:header="709" w:footer="709" w:gutter="0"/>
          <w:cols w:space="708"/>
          <w:docGrid w:linePitch="360"/>
        </w:sectPr>
      </w:pPr>
    </w:p>
    <w:p w14:paraId="6C06B03E" w14:textId="77777777" w:rsidR="00D2783E" w:rsidRDefault="00D2783E" w:rsidP="00D2783E">
      <w:pPr>
        <w:pStyle w:val="ModuleHeading1"/>
      </w:pPr>
      <w:bookmarkStart w:id="6365" w:name="_Toc62642349"/>
      <w:r w:rsidRPr="00C50983">
        <w:t>DETAILED TEACHING SYLLABUS OF MODULE 2</w:t>
      </w:r>
      <w:bookmarkEnd w:id="6365"/>
    </w:p>
    <w:p w14:paraId="57A41CAE" w14:textId="77777777" w:rsidR="00D2783E" w:rsidRPr="006B0203" w:rsidRDefault="00D2783E" w:rsidP="00D2783E">
      <w:pPr>
        <w:pStyle w:val="Heading1separatationline"/>
      </w:pPr>
    </w:p>
    <w:p w14:paraId="4DED1740" w14:textId="1CB9BDC6" w:rsidR="00D2783E" w:rsidRPr="00C50983" w:rsidRDefault="00D2783E" w:rsidP="00D2783E">
      <w:pPr>
        <w:pStyle w:val="Tablecaption"/>
      </w:pPr>
      <w:r w:rsidRPr="00C50983">
        <w:t xml:space="preserve">Detailed teaching syllabus – </w:t>
      </w:r>
      <w:commentRangeStart w:id="6366"/>
      <w:r>
        <w:t>Legal Framework</w:t>
      </w:r>
      <w:commentRangeEnd w:id="6366"/>
      <w:r>
        <w:rPr>
          <w:rStyle w:val="CommentReference"/>
          <w:b w:val="0"/>
          <w:bCs w:val="0"/>
          <w:i w:val="0"/>
          <w:color w:val="auto"/>
          <w:u w:val="none"/>
        </w:rPr>
        <w:commentReference w:id="6366"/>
      </w:r>
    </w:p>
    <w:p w14:paraId="11BF177E" w14:textId="29AA096A" w:rsidR="00D27E94" w:rsidRDefault="00D27E94" w:rsidP="00D27E94">
      <w:pPr>
        <w:pStyle w:val="BodyText"/>
        <w:rPr>
          <w:u w:color="009FD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D2783E" w:rsidRPr="00C50983" w14:paraId="21DD4A7E" w14:textId="77777777" w:rsidTr="00575E73">
        <w:trPr>
          <w:cantSplit/>
          <w:tblHeader/>
          <w:jc w:val="center"/>
        </w:trPr>
        <w:tc>
          <w:tcPr>
            <w:tcW w:w="8330" w:type="dxa"/>
            <w:tcBorders>
              <w:bottom w:val="single" w:sz="12" w:space="0" w:color="auto"/>
            </w:tcBorders>
            <w:shd w:val="clear" w:color="auto" w:fill="D9D9D9" w:themeFill="background1" w:themeFillShade="D9"/>
          </w:tcPr>
          <w:p w14:paraId="431E5FE1" w14:textId="77777777" w:rsidR="00D2783E" w:rsidRPr="00C50983" w:rsidRDefault="00D2783E" w:rsidP="00DC77A1">
            <w:pPr>
              <w:pStyle w:val="Tableheading"/>
            </w:pPr>
            <w:r w:rsidRPr="00C50983">
              <w:t>Subjects / Learning Objectives</w:t>
            </w:r>
          </w:p>
        </w:tc>
        <w:tc>
          <w:tcPr>
            <w:tcW w:w="3118" w:type="dxa"/>
            <w:tcBorders>
              <w:bottom w:val="single" w:sz="12" w:space="0" w:color="auto"/>
            </w:tcBorders>
            <w:shd w:val="clear" w:color="auto" w:fill="D9D9D9" w:themeFill="background1" w:themeFillShade="D9"/>
          </w:tcPr>
          <w:p w14:paraId="7F512150" w14:textId="77777777" w:rsidR="00D2783E" w:rsidRPr="00C50983" w:rsidRDefault="00D2783E" w:rsidP="00DC77A1">
            <w:pPr>
              <w:pStyle w:val="Tableheading"/>
            </w:pPr>
            <w:r w:rsidRPr="00C50983">
              <w:t>Reference</w:t>
            </w:r>
          </w:p>
        </w:tc>
        <w:tc>
          <w:tcPr>
            <w:tcW w:w="2835" w:type="dxa"/>
            <w:tcBorders>
              <w:bottom w:val="single" w:sz="12" w:space="0" w:color="auto"/>
            </w:tcBorders>
            <w:shd w:val="clear" w:color="auto" w:fill="D9D9D9" w:themeFill="background1" w:themeFillShade="D9"/>
          </w:tcPr>
          <w:p w14:paraId="6677ED73" w14:textId="77777777" w:rsidR="00D2783E" w:rsidRPr="00C50983" w:rsidRDefault="00D2783E" w:rsidP="00DC77A1">
            <w:pPr>
              <w:pStyle w:val="Tableheading"/>
            </w:pPr>
            <w:r w:rsidRPr="00C50983">
              <w:t>Teaching Aid</w:t>
            </w:r>
          </w:p>
        </w:tc>
      </w:tr>
      <w:tr w:rsidR="00D2783E" w:rsidRPr="006B0203" w14:paraId="5821E4F5" w14:textId="77777777" w:rsidTr="00575E73">
        <w:trPr>
          <w:cantSplit/>
          <w:trHeight w:val="463"/>
          <w:jc w:val="center"/>
        </w:trPr>
        <w:tc>
          <w:tcPr>
            <w:tcW w:w="8330" w:type="dxa"/>
            <w:shd w:val="clear" w:color="auto" w:fill="D9D9D9" w:themeFill="background1" w:themeFillShade="D9"/>
            <w:vAlign w:val="center"/>
          </w:tcPr>
          <w:p w14:paraId="417F84F6" w14:textId="77777777" w:rsidR="00D2783E" w:rsidRPr="006B0203" w:rsidRDefault="00D2783E" w:rsidP="00DC77A1">
            <w:pPr>
              <w:pStyle w:val="Tablelevel1bold"/>
              <w:rPr>
                <w:rFonts w:ascii="Calibri" w:hAnsi="Calibri"/>
                <w:sz w:val="22"/>
                <w:szCs w:val="22"/>
              </w:rPr>
            </w:pPr>
            <w:r w:rsidRPr="006B0203">
              <w:rPr>
                <w:rFonts w:ascii="Calibri" w:hAnsi="Calibri"/>
                <w:sz w:val="22"/>
                <w:szCs w:val="22"/>
              </w:rPr>
              <w:t>Regulatory requirements</w:t>
            </w:r>
          </w:p>
        </w:tc>
        <w:tc>
          <w:tcPr>
            <w:tcW w:w="3118" w:type="dxa"/>
            <w:shd w:val="clear" w:color="auto" w:fill="D9D9D9" w:themeFill="background1" w:themeFillShade="D9"/>
            <w:vAlign w:val="center"/>
          </w:tcPr>
          <w:p w14:paraId="541CAC41" w14:textId="77777777" w:rsidR="00D2783E" w:rsidRPr="006B0203" w:rsidRDefault="00D2783E" w:rsidP="00DC77A1">
            <w:pPr>
              <w:pStyle w:val="Tablelevel2"/>
              <w:ind w:left="0"/>
              <w:jc w:val="center"/>
              <w:rPr>
                <w:rFonts w:ascii="Calibri" w:hAnsi="Calibri"/>
                <w:sz w:val="22"/>
                <w:szCs w:val="22"/>
              </w:rPr>
            </w:pPr>
            <w:r w:rsidRPr="006B0203">
              <w:rPr>
                <w:rFonts w:ascii="Calibri" w:hAnsi="Calibri"/>
                <w:sz w:val="22"/>
                <w:szCs w:val="22"/>
              </w:rPr>
              <w:t>R1, R2, R3, R7, R12, R14, R16, R17, R35, R36, R37</w:t>
            </w:r>
          </w:p>
        </w:tc>
        <w:tc>
          <w:tcPr>
            <w:tcW w:w="2835" w:type="dxa"/>
            <w:shd w:val="clear" w:color="auto" w:fill="D9D9D9" w:themeFill="background1" w:themeFillShade="D9"/>
            <w:vAlign w:val="center"/>
          </w:tcPr>
          <w:p w14:paraId="6B09201D" w14:textId="77777777" w:rsidR="00D2783E" w:rsidRPr="006B0203" w:rsidRDefault="00D2783E" w:rsidP="00DC77A1">
            <w:pPr>
              <w:pStyle w:val="Tablelevel2"/>
              <w:ind w:left="0"/>
              <w:jc w:val="center"/>
              <w:rPr>
                <w:rFonts w:ascii="Calibri" w:hAnsi="Calibri"/>
                <w:sz w:val="22"/>
                <w:szCs w:val="22"/>
              </w:rPr>
            </w:pPr>
          </w:p>
        </w:tc>
      </w:tr>
      <w:tr w:rsidR="00D2783E" w:rsidRPr="006B0203" w14:paraId="1AB2A2CA" w14:textId="77777777" w:rsidTr="00575E73">
        <w:trPr>
          <w:cantSplit/>
          <w:jc w:val="center"/>
        </w:trPr>
        <w:tc>
          <w:tcPr>
            <w:tcW w:w="8330" w:type="dxa"/>
            <w:tcBorders>
              <w:top w:val="single" w:sz="4" w:space="0" w:color="auto"/>
            </w:tcBorders>
            <w:shd w:val="clear" w:color="auto" w:fill="D9D9D9" w:themeFill="background1" w:themeFillShade="D9"/>
          </w:tcPr>
          <w:p w14:paraId="27595E8D" w14:textId="77777777" w:rsidR="00D2783E" w:rsidRPr="00C37011" w:rsidRDefault="00D2783E" w:rsidP="00DC77A1">
            <w:pPr>
              <w:pStyle w:val="Tablelevel1"/>
              <w:rPr>
                <w:rFonts w:ascii="Calibri" w:hAnsi="Calibri"/>
                <w:i/>
                <w:szCs w:val="22"/>
                <w:lang w:eastAsia="en-GB"/>
              </w:rPr>
            </w:pPr>
            <w:r w:rsidRPr="00C37011">
              <w:rPr>
                <w:rFonts w:ascii="Calibri" w:hAnsi="Calibri"/>
                <w:i/>
                <w:szCs w:val="22"/>
                <w:lang w:eastAsia="en-GB"/>
              </w:rPr>
              <w:t xml:space="preserve">Identify the legislative requirements relating to the VTS area and protection of the marine environment </w:t>
            </w:r>
          </w:p>
        </w:tc>
        <w:tc>
          <w:tcPr>
            <w:tcW w:w="3118" w:type="dxa"/>
            <w:tcBorders>
              <w:top w:val="single" w:sz="4" w:space="0" w:color="auto"/>
            </w:tcBorders>
            <w:shd w:val="clear" w:color="auto" w:fill="D9D9D9" w:themeFill="background1" w:themeFillShade="D9"/>
          </w:tcPr>
          <w:p w14:paraId="2A8D0F01" w14:textId="77777777" w:rsidR="00D2783E" w:rsidRPr="006B0203" w:rsidRDefault="00D2783E" w:rsidP="00DC77A1">
            <w:pPr>
              <w:pStyle w:val="Tablelevel2"/>
              <w:ind w:left="0"/>
              <w:jc w:val="center"/>
              <w:rPr>
                <w:rFonts w:ascii="Calibri" w:hAnsi="Calibri"/>
                <w:sz w:val="22"/>
                <w:szCs w:val="22"/>
              </w:rPr>
            </w:pPr>
          </w:p>
        </w:tc>
        <w:tc>
          <w:tcPr>
            <w:tcW w:w="2835" w:type="dxa"/>
            <w:tcBorders>
              <w:top w:val="single" w:sz="4" w:space="0" w:color="auto"/>
            </w:tcBorders>
            <w:shd w:val="clear" w:color="auto" w:fill="D9D9D9" w:themeFill="background1" w:themeFillShade="D9"/>
          </w:tcPr>
          <w:p w14:paraId="008573A8" w14:textId="77777777" w:rsidR="00D2783E" w:rsidRPr="006B0203" w:rsidRDefault="00D2783E" w:rsidP="00DC77A1">
            <w:pPr>
              <w:pStyle w:val="Tablelevel2"/>
              <w:ind w:left="0"/>
              <w:jc w:val="center"/>
              <w:rPr>
                <w:rFonts w:ascii="Calibri" w:hAnsi="Calibri"/>
                <w:sz w:val="22"/>
                <w:szCs w:val="22"/>
              </w:rPr>
            </w:pPr>
          </w:p>
        </w:tc>
      </w:tr>
      <w:tr w:rsidR="00D2783E" w:rsidRPr="006B0203" w14:paraId="7B98B53F" w14:textId="77777777" w:rsidTr="00575E73">
        <w:trPr>
          <w:cantSplit/>
          <w:trHeight w:val="1294"/>
          <w:jc w:val="center"/>
        </w:trPr>
        <w:tc>
          <w:tcPr>
            <w:tcW w:w="8330" w:type="dxa"/>
            <w:shd w:val="clear" w:color="auto" w:fill="D9D9D9" w:themeFill="background1" w:themeFillShade="D9"/>
          </w:tcPr>
          <w:p w14:paraId="521BE00C" w14:textId="114D074B" w:rsidR="00D2783E" w:rsidRPr="00C37011" w:rsidDel="00A233EF" w:rsidRDefault="00D2783E" w:rsidP="00DC77A1">
            <w:pPr>
              <w:pStyle w:val="Tablelevel1bold"/>
              <w:rPr>
                <w:del w:id="6367" w:author="Abercrombie, Kerrie" w:date="2021-01-22T09:49:00Z"/>
                <w:rFonts w:ascii="Calibri" w:hAnsi="Calibri"/>
                <w:b w:val="0"/>
                <w:sz w:val="22"/>
                <w:szCs w:val="22"/>
              </w:rPr>
            </w:pPr>
            <w:commentRangeStart w:id="6368"/>
            <w:del w:id="6369" w:author="Abercrombie, Kerrie" w:date="2021-01-22T09:49:00Z">
              <w:r w:rsidRPr="00C37011" w:rsidDel="00A233EF">
                <w:rPr>
                  <w:rFonts w:ascii="Calibri" w:hAnsi="Calibri"/>
                  <w:b w:val="0"/>
                  <w:sz w:val="22"/>
                  <w:szCs w:val="22"/>
                </w:rPr>
                <w:delText xml:space="preserve">International regulations </w:delText>
              </w:r>
            </w:del>
          </w:p>
          <w:p w14:paraId="126F0856" w14:textId="531D7294" w:rsidR="00D2783E" w:rsidRPr="00C37011" w:rsidDel="00A233EF" w:rsidRDefault="00D2783E" w:rsidP="00DC77A1">
            <w:pPr>
              <w:pStyle w:val="Tablelevel2"/>
              <w:rPr>
                <w:del w:id="6370" w:author="Abercrombie, Kerrie" w:date="2021-01-22T09:49:00Z"/>
                <w:rFonts w:ascii="Calibri" w:hAnsi="Calibri"/>
                <w:sz w:val="22"/>
                <w:szCs w:val="22"/>
              </w:rPr>
            </w:pPr>
            <w:del w:id="6371" w:author="Abercrombie, Kerrie" w:date="2021-01-22T09:49:00Z">
              <w:r w:rsidRPr="00C37011" w:rsidDel="00A233EF">
                <w:rPr>
                  <w:rFonts w:ascii="Calibri" w:hAnsi="Calibri"/>
                  <w:sz w:val="22"/>
                  <w:szCs w:val="22"/>
                </w:rPr>
                <w:delText>Sources of literature on international legislative requirements</w:delText>
              </w:r>
            </w:del>
          </w:p>
          <w:p w14:paraId="489F907A" w14:textId="3ACACF78" w:rsidR="00D2783E" w:rsidRPr="00C37011" w:rsidRDefault="00D2783E" w:rsidP="00DC77A1">
            <w:pPr>
              <w:pStyle w:val="Tablelevel2"/>
              <w:rPr>
                <w:rFonts w:ascii="Calibri" w:hAnsi="Calibri"/>
                <w:sz w:val="22"/>
                <w:szCs w:val="22"/>
              </w:rPr>
            </w:pPr>
            <w:del w:id="6372" w:author="Abercrombie, Kerrie" w:date="2021-01-22T09:49:00Z">
              <w:r w:rsidRPr="00C37011" w:rsidDel="00A233EF">
                <w:rPr>
                  <w:rFonts w:ascii="Calibri" w:hAnsi="Calibri"/>
                  <w:sz w:val="22"/>
                  <w:szCs w:val="22"/>
                </w:rPr>
                <w:delText>(IMO Resolution 857(20); Ship reporting systems; carriage of dangerous goods; World VTS Guide; etc.</w:delText>
              </w:r>
            </w:del>
            <w:commentRangeEnd w:id="6368"/>
            <w:r w:rsidR="00A233EF" w:rsidRPr="00C37011">
              <w:rPr>
                <w:rStyle w:val="CommentReference"/>
                <w:rFonts w:asciiTheme="minorHAnsi" w:eastAsiaTheme="minorHAnsi" w:hAnsiTheme="minorHAnsi"/>
              </w:rPr>
              <w:commentReference w:id="6368"/>
            </w:r>
          </w:p>
        </w:tc>
        <w:tc>
          <w:tcPr>
            <w:tcW w:w="3118" w:type="dxa"/>
            <w:shd w:val="clear" w:color="auto" w:fill="D9D9D9" w:themeFill="background1" w:themeFillShade="D9"/>
          </w:tcPr>
          <w:p w14:paraId="2C766BDE"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5614EB6E" w14:textId="77777777" w:rsidR="00D2783E" w:rsidRPr="006B0203" w:rsidRDefault="00D2783E" w:rsidP="00DC77A1">
            <w:pPr>
              <w:pStyle w:val="Tablelevel2"/>
              <w:ind w:left="0"/>
              <w:jc w:val="center"/>
              <w:rPr>
                <w:rFonts w:ascii="Calibri" w:hAnsi="Calibri"/>
                <w:sz w:val="22"/>
                <w:szCs w:val="22"/>
              </w:rPr>
            </w:pPr>
          </w:p>
        </w:tc>
      </w:tr>
      <w:tr w:rsidR="00D2783E" w:rsidRPr="006B0203" w14:paraId="1B2052C3" w14:textId="77777777" w:rsidTr="00575E73">
        <w:trPr>
          <w:cantSplit/>
          <w:trHeight w:hRule="exact" w:val="1249"/>
          <w:jc w:val="center"/>
        </w:trPr>
        <w:tc>
          <w:tcPr>
            <w:tcW w:w="8330" w:type="dxa"/>
            <w:shd w:val="clear" w:color="auto" w:fill="D9D9D9" w:themeFill="background1" w:themeFillShade="D9"/>
          </w:tcPr>
          <w:p w14:paraId="2C6E2D5F" w14:textId="77777777" w:rsidR="00D2783E" w:rsidRPr="00C37011" w:rsidRDefault="00D2783E" w:rsidP="00DC77A1">
            <w:pPr>
              <w:pStyle w:val="Tablelevel1bold"/>
              <w:rPr>
                <w:rFonts w:ascii="Calibri" w:hAnsi="Calibri"/>
                <w:b w:val="0"/>
                <w:sz w:val="22"/>
                <w:szCs w:val="22"/>
              </w:rPr>
            </w:pPr>
            <w:r w:rsidRPr="00C37011">
              <w:rPr>
                <w:rFonts w:ascii="Calibri" w:hAnsi="Calibri"/>
                <w:b w:val="0"/>
                <w:sz w:val="22"/>
                <w:szCs w:val="22"/>
              </w:rPr>
              <w:t>National regulations, including local bye laws</w:t>
            </w:r>
          </w:p>
          <w:p w14:paraId="19CF562D" w14:textId="30D9CC1A" w:rsidR="00D2783E" w:rsidRPr="00C37011" w:rsidDel="00A233EF" w:rsidRDefault="00D2783E" w:rsidP="00DC77A1">
            <w:pPr>
              <w:pStyle w:val="Tablelevel2"/>
              <w:rPr>
                <w:del w:id="6373" w:author="Abercrombie, Kerrie" w:date="2021-01-22T09:49:00Z"/>
                <w:rFonts w:ascii="Calibri" w:hAnsi="Calibri"/>
                <w:sz w:val="22"/>
                <w:szCs w:val="22"/>
              </w:rPr>
            </w:pPr>
            <w:del w:id="6374" w:author="Abercrombie, Kerrie" w:date="2021-01-22T09:49:00Z">
              <w:r w:rsidRPr="00C37011" w:rsidDel="00A233EF">
                <w:rPr>
                  <w:rFonts w:ascii="Calibri" w:hAnsi="Calibri"/>
                  <w:sz w:val="22"/>
                  <w:szCs w:val="22"/>
                </w:rPr>
                <w:delText xml:space="preserve">Sources of </w:delText>
              </w:r>
              <w:commentRangeStart w:id="6375"/>
              <w:r w:rsidRPr="00C37011" w:rsidDel="00A233EF">
                <w:rPr>
                  <w:rFonts w:ascii="Calibri" w:hAnsi="Calibri"/>
                  <w:sz w:val="22"/>
                  <w:szCs w:val="22"/>
                </w:rPr>
                <w:delText xml:space="preserve">national legislation </w:delText>
              </w:r>
              <w:commentRangeEnd w:id="6375"/>
              <w:r w:rsidR="00A233EF" w:rsidRPr="00C37011" w:rsidDel="00A233EF">
                <w:rPr>
                  <w:rStyle w:val="CommentReference"/>
                  <w:rFonts w:asciiTheme="minorHAnsi" w:eastAsiaTheme="minorHAnsi" w:hAnsiTheme="minorHAnsi"/>
                </w:rPr>
                <w:commentReference w:id="6375"/>
              </w:r>
              <w:r w:rsidRPr="00C37011" w:rsidDel="00A233EF">
                <w:rPr>
                  <w:rFonts w:ascii="Calibri" w:hAnsi="Calibri"/>
                  <w:sz w:val="22"/>
                  <w:szCs w:val="22"/>
                </w:rPr>
                <w:delText>and promulgation</w:delText>
              </w:r>
            </w:del>
          </w:p>
          <w:p w14:paraId="4229CCD2" w14:textId="77777777" w:rsidR="00D2783E" w:rsidRPr="00C37011" w:rsidRDefault="00D2783E" w:rsidP="00DC77A1">
            <w:pPr>
              <w:pStyle w:val="Tablelevel2"/>
              <w:rPr>
                <w:rFonts w:ascii="Calibri" w:hAnsi="Calibri"/>
                <w:sz w:val="22"/>
                <w:szCs w:val="22"/>
              </w:rPr>
            </w:pPr>
            <w:commentRangeStart w:id="6376"/>
            <w:r w:rsidRPr="00C37011">
              <w:rPr>
                <w:rFonts w:ascii="Calibri" w:hAnsi="Calibri"/>
                <w:sz w:val="22"/>
                <w:szCs w:val="22"/>
              </w:rPr>
              <w:t>Bye laws</w:t>
            </w:r>
          </w:p>
          <w:p w14:paraId="58A37146" w14:textId="77777777" w:rsidR="00D2783E" w:rsidRPr="00C37011" w:rsidRDefault="00D2783E" w:rsidP="00DC77A1">
            <w:pPr>
              <w:pStyle w:val="Tablelevel2"/>
              <w:rPr>
                <w:rFonts w:ascii="Calibri" w:hAnsi="Calibri"/>
                <w:sz w:val="22"/>
                <w:szCs w:val="22"/>
              </w:rPr>
            </w:pPr>
            <w:r w:rsidRPr="00C37011">
              <w:rPr>
                <w:rFonts w:ascii="Calibri" w:hAnsi="Calibri"/>
                <w:sz w:val="22"/>
                <w:szCs w:val="22"/>
              </w:rPr>
              <w:t>Notices to Mariners and other nautical publications</w:t>
            </w:r>
            <w:commentRangeEnd w:id="6376"/>
            <w:r w:rsidR="00A233EF" w:rsidRPr="00C37011">
              <w:rPr>
                <w:rStyle w:val="CommentReference"/>
                <w:rFonts w:asciiTheme="minorHAnsi" w:eastAsiaTheme="minorHAnsi" w:hAnsiTheme="minorHAnsi"/>
              </w:rPr>
              <w:commentReference w:id="6376"/>
            </w:r>
          </w:p>
        </w:tc>
        <w:tc>
          <w:tcPr>
            <w:tcW w:w="3118" w:type="dxa"/>
            <w:shd w:val="clear" w:color="auto" w:fill="D9D9D9" w:themeFill="background1" w:themeFillShade="D9"/>
          </w:tcPr>
          <w:p w14:paraId="113D743B"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7DA0C130" w14:textId="77777777" w:rsidR="00D2783E" w:rsidRPr="006B0203" w:rsidRDefault="00D2783E" w:rsidP="00DC77A1">
            <w:pPr>
              <w:pStyle w:val="Tablelevel2"/>
              <w:ind w:left="0"/>
              <w:jc w:val="center"/>
              <w:rPr>
                <w:rFonts w:ascii="Calibri" w:hAnsi="Calibri"/>
                <w:sz w:val="22"/>
                <w:szCs w:val="22"/>
              </w:rPr>
            </w:pPr>
          </w:p>
        </w:tc>
      </w:tr>
      <w:tr w:rsidR="00D2783E" w:rsidRPr="006B0203" w14:paraId="6094D47F" w14:textId="77777777" w:rsidTr="00575E73">
        <w:trPr>
          <w:cantSplit/>
          <w:trHeight w:hRule="exact" w:val="1442"/>
          <w:jc w:val="center"/>
        </w:trPr>
        <w:tc>
          <w:tcPr>
            <w:tcW w:w="8330" w:type="dxa"/>
            <w:shd w:val="clear" w:color="auto" w:fill="D9D9D9" w:themeFill="background1" w:themeFillShade="D9"/>
          </w:tcPr>
          <w:p w14:paraId="4213D449" w14:textId="44443CED" w:rsidR="00D2783E" w:rsidRPr="00C37011" w:rsidDel="00A233EF" w:rsidRDefault="00D2783E" w:rsidP="00DC77A1">
            <w:pPr>
              <w:pStyle w:val="Tablelevel1bold"/>
              <w:rPr>
                <w:del w:id="6377" w:author="Abercrombie, Kerrie" w:date="2021-01-22T09:47:00Z"/>
                <w:rFonts w:ascii="Calibri" w:hAnsi="Calibri"/>
                <w:b w:val="0"/>
                <w:sz w:val="22"/>
                <w:szCs w:val="22"/>
              </w:rPr>
            </w:pPr>
            <w:commentRangeStart w:id="6378"/>
            <w:del w:id="6379" w:author="Abercrombie, Kerrie" w:date="2021-01-22T09:47:00Z">
              <w:r w:rsidRPr="00C37011" w:rsidDel="00A233EF">
                <w:rPr>
                  <w:rFonts w:ascii="Calibri" w:hAnsi="Calibri"/>
                  <w:b w:val="0"/>
                  <w:sz w:val="22"/>
                  <w:szCs w:val="22"/>
                </w:rPr>
                <w:delText>Legal liabilities of VTS functions</w:delText>
              </w:r>
            </w:del>
          </w:p>
          <w:p w14:paraId="0DC3DF5F" w14:textId="08E22D50" w:rsidR="00D2783E" w:rsidRPr="00C37011" w:rsidDel="00A233EF" w:rsidRDefault="00D2783E" w:rsidP="00DC77A1">
            <w:pPr>
              <w:pStyle w:val="Tablelevel2"/>
              <w:rPr>
                <w:del w:id="6380" w:author="Abercrombie, Kerrie" w:date="2021-01-22T09:47:00Z"/>
                <w:rFonts w:ascii="Calibri" w:hAnsi="Calibri"/>
                <w:sz w:val="22"/>
                <w:szCs w:val="22"/>
              </w:rPr>
            </w:pPr>
            <w:del w:id="6381" w:author="Abercrombie, Kerrie" w:date="2021-01-22T09:47:00Z">
              <w:r w:rsidRPr="00C37011" w:rsidDel="00A233EF">
                <w:rPr>
                  <w:rFonts w:ascii="Calibri" w:hAnsi="Calibri"/>
                  <w:sz w:val="22"/>
                  <w:szCs w:val="22"/>
                </w:rPr>
                <w:delText>Extent of competence, authority and responsibility</w:delText>
              </w:r>
            </w:del>
          </w:p>
          <w:p w14:paraId="2E5CF3BD" w14:textId="67F1080A" w:rsidR="00D2783E" w:rsidRPr="00C37011" w:rsidDel="00A233EF" w:rsidRDefault="00D2783E" w:rsidP="00DC77A1">
            <w:pPr>
              <w:pStyle w:val="Tablelevel2"/>
              <w:rPr>
                <w:del w:id="6382" w:author="Abercrombie, Kerrie" w:date="2021-01-22T09:47:00Z"/>
                <w:rFonts w:ascii="Calibri" w:hAnsi="Calibri"/>
                <w:sz w:val="22"/>
                <w:szCs w:val="22"/>
              </w:rPr>
            </w:pPr>
            <w:del w:id="6383" w:author="Abercrombie, Kerrie" w:date="2021-01-22T09:47:00Z">
              <w:r w:rsidRPr="00C37011" w:rsidDel="00A233EF">
                <w:rPr>
                  <w:rFonts w:ascii="Calibri" w:hAnsi="Calibri"/>
                  <w:sz w:val="22"/>
                  <w:szCs w:val="22"/>
                </w:rPr>
                <w:delText>Competent authority</w:delText>
              </w:r>
            </w:del>
          </w:p>
          <w:p w14:paraId="3EFF644A" w14:textId="24CE4765" w:rsidR="00D2783E" w:rsidRPr="00C37011" w:rsidDel="00A233EF" w:rsidRDefault="00D2783E" w:rsidP="00DC77A1">
            <w:pPr>
              <w:pStyle w:val="Tablelevel2"/>
              <w:rPr>
                <w:del w:id="6384" w:author="Abercrombie, Kerrie" w:date="2021-01-22T09:47:00Z"/>
                <w:rFonts w:ascii="Calibri" w:hAnsi="Calibri"/>
                <w:sz w:val="22"/>
                <w:szCs w:val="22"/>
              </w:rPr>
            </w:pPr>
            <w:del w:id="6385" w:author="Abercrombie, Kerrie" w:date="2021-01-22T09:47:00Z">
              <w:r w:rsidRPr="00C37011" w:rsidDel="00A233EF">
                <w:rPr>
                  <w:rFonts w:ascii="Calibri" w:hAnsi="Calibri"/>
                  <w:sz w:val="22"/>
                  <w:szCs w:val="22"/>
                </w:rPr>
                <w:delText>VTS authority</w:delText>
              </w:r>
            </w:del>
          </w:p>
          <w:p w14:paraId="66B7416C" w14:textId="1895A66A" w:rsidR="00D2783E" w:rsidRPr="00C37011" w:rsidDel="00A233EF" w:rsidRDefault="00D2783E" w:rsidP="00DC77A1">
            <w:pPr>
              <w:pStyle w:val="Tablelevel2"/>
              <w:rPr>
                <w:del w:id="6386" w:author="Abercrombie, Kerrie" w:date="2021-01-22T09:47:00Z"/>
                <w:rFonts w:ascii="Calibri" w:hAnsi="Calibri"/>
                <w:sz w:val="22"/>
                <w:szCs w:val="22"/>
              </w:rPr>
            </w:pPr>
            <w:del w:id="6387" w:author="Abercrombie, Kerrie" w:date="2021-01-22T09:47:00Z">
              <w:r w:rsidRPr="00C37011" w:rsidDel="00A233EF">
                <w:rPr>
                  <w:rFonts w:ascii="Calibri" w:hAnsi="Calibri"/>
                  <w:sz w:val="22"/>
                  <w:szCs w:val="22"/>
                </w:rPr>
                <w:delText>Personnel</w:delText>
              </w:r>
            </w:del>
            <w:commentRangeEnd w:id="6378"/>
            <w:r w:rsidR="00A233EF" w:rsidRPr="00C37011">
              <w:rPr>
                <w:rStyle w:val="CommentReference"/>
                <w:rFonts w:asciiTheme="minorHAnsi" w:eastAsiaTheme="minorHAnsi" w:hAnsiTheme="minorHAnsi"/>
              </w:rPr>
              <w:commentReference w:id="6378"/>
            </w:r>
          </w:p>
          <w:p w14:paraId="1F55C492" w14:textId="77777777" w:rsidR="00D2783E" w:rsidRPr="00C37011" w:rsidRDefault="00D2783E" w:rsidP="00A233EF">
            <w:pPr>
              <w:pStyle w:val="Tablelevel2"/>
              <w:rPr>
                <w:rFonts w:ascii="Calibri" w:hAnsi="Calibri"/>
                <w:szCs w:val="22"/>
              </w:rPr>
            </w:pPr>
          </w:p>
        </w:tc>
        <w:tc>
          <w:tcPr>
            <w:tcW w:w="3118" w:type="dxa"/>
            <w:shd w:val="clear" w:color="auto" w:fill="D9D9D9" w:themeFill="background1" w:themeFillShade="D9"/>
          </w:tcPr>
          <w:p w14:paraId="3862E3F0"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44CF524B" w14:textId="77777777" w:rsidR="00D2783E" w:rsidRPr="006B0203" w:rsidRDefault="00D2783E" w:rsidP="00DC77A1">
            <w:pPr>
              <w:pStyle w:val="Tablelevel2"/>
              <w:ind w:left="0"/>
              <w:jc w:val="center"/>
              <w:rPr>
                <w:rFonts w:ascii="Calibri" w:hAnsi="Calibri"/>
                <w:sz w:val="22"/>
                <w:szCs w:val="22"/>
              </w:rPr>
            </w:pPr>
          </w:p>
        </w:tc>
      </w:tr>
      <w:tr w:rsidR="00D2783E" w:rsidRPr="006B0203" w14:paraId="44A295AB" w14:textId="77777777" w:rsidTr="00575E73">
        <w:trPr>
          <w:cantSplit/>
          <w:trHeight w:hRule="exact" w:val="340"/>
          <w:jc w:val="center"/>
        </w:trPr>
        <w:tc>
          <w:tcPr>
            <w:tcW w:w="8330" w:type="dxa"/>
            <w:shd w:val="clear" w:color="auto" w:fill="D9D9D9" w:themeFill="background1" w:themeFillShade="D9"/>
          </w:tcPr>
          <w:p w14:paraId="48A8F064" w14:textId="77777777" w:rsidR="00D2783E" w:rsidRPr="00C37011" w:rsidRDefault="00D2783E" w:rsidP="00DC77A1">
            <w:pPr>
              <w:pStyle w:val="Tablelevel1"/>
              <w:rPr>
                <w:rFonts w:ascii="Calibri" w:hAnsi="Calibri"/>
                <w:szCs w:val="22"/>
                <w:lang w:eastAsia="en-GB"/>
              </w:rPr>
            </w:pPr>
            <w:commentRangeStart w:id="6388"/>
            <w:r w:rsidRPr="00C37011">
              <w:rPr>
                <w:rFonts w:ascii="Calibri" w:hAnsi="Calibri"/>
                <w:szCs w:val="22"/>
                <w:lang w:eastAsia="en-GB"/>
              </w:rPr>
              <w:t>Carriage</w:t>
            </w:r>
            <w:commentRangeEnd w:id="6388"/>
            <w:r w:rsidR="00A233EF" w:rsidRPr="00C37011">
              <w:rPr>
                <w:rStyle w:val="CommentReference"/>
                <w:rFonts w:asciiTheme="minorHAnsi" w:eastAsiaTheme="minorHAnsi" w:hAnsiTheme="minorHAnsi"/>
                <w:lang w:eastAsia="en-GB"/>
              </w:rPr>
              <w:commentReference w:id="6388"/>
            </w:r>
            <w:r w:rsidRPr="00C37011">
              <w:rPr>
                <w:rFonts w:ascii="Calibri" w:hAnsi="Calibri"/>
                <w:szCs w:val="22"/>
                <w:lang w:eastAsia="en-GB"/>
              </w:rPr>
              <w:t xml:space="preserve"> of relevant ship certificates </w:t>
            </w:r>
          </w:p>
        </w:tc>
        <w:tc>
          <w:tcPr>
            <w:tcW w:w="3118" w:type="dxa"/>
            <w:shd w:val="clear" w:color="auto" w:fill="D9D9D9" w:themeFill="background1" w:themeFillShade="D9"/>
          </w:tcPr>
          <w:p w14:paraId="141B0785"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6BFC2EF6" w14:textId="77777777" w:rsidR="00D2783E" w:rsidRPr="006B0203" w:rsidRDefault="00D2783E" w:rsidP="00DC77A1">
            <w:pPr>
              <w:pStyle w:val="Tablelevel2"/>
              <w:ind w:left="0"/>
              <w:jc w:val="center"/>
              <w:rPr>
                <w:rFonts w:ascii="Calibri" w:hAnsi="Calibri"/>
                <w:sz w:val="22"/>
                <w:szCs w:val="22"/>
              </w:rPr>
            </w:pPr>
          </w:p>
        </w:tc>
      </w:tr>
      <w:tr w:rsidR="00D2783E" w:rsidRPr="006B0203" w14:paraId="3A92656E" w14:textId="77777777" w:rsidTr="00575E73">
        <w:trPr>
          <w:cantSplit/>
          <w:trHeight w:hRule="exact" w:val="467"/>
          <w:jc w:val="center"/>
        </w:trPr>
        <w:tc>
          <w:tcPr>
            <w:tcW w:w="8330" w:type="dxa"/>
            <w:shd w:val="clear" w:color="auto" w:fill="D9D9D9" w:themeFill="background1" w:themeFillShade="D9"/>
            <w:vAlign w:val="center"/>
          </w:tcPr>
          <w:p w14:paraId="2C54962B" w14:textId="0EC0A3C4" w:rsidR="00D2783E" w:rsidRPr="00C37011" w:rsidRDefault="00D2783E" w:rsidP="00DC77A1">
            <w:pPr>
              <w:pStyle w:val="Tablelevel1bold"/>
              <w:rPr>
                <w:rFonts w:ascii="Calibri" w:hAnsi="Calibri"/>
                <w:sz w:val="22"/>
                <w:szCs w:val="22"/>
              </w:rPr>
            </w:pPr>
            <w:commentRangeStart w:id="6389"/>
            <w:del w:id="6390" w:author="Abercrombie, Kerrie" w:date="2021-01-22T09:47:00Z">
              <w:r w:rsidRPr="00C37011" w:rsidDel="00A233EF">
                <w:rPr>
                  <w:rFonts w:ascii="Calibri" w:hAnsi="Calibri"/>
                  <w:sz w:val="22"/>
                  <w:szCs w:val="22"/>
                </w:rPr>
                <w:delText>Roles and responsibilities</w:delText>
              </w:r>
            </w:del>
            <w:commentRangeEnd w:id="6389"/>
            <w:r w:rsidR="00A233EF" w:rsidRPr="00C37011">
              <w:rPr>
                <w:rStyle w:val="CommentReference"/>
                <w:rFonts w:asciiTheme="minorHAnsi" w:eastAsiaTheme="minorHAnsi" w:hAnsiTheme="minorHAnsi"/>
                <w:b w:val="0"/>
              </w:rPr>
              <w:commentReference w:id="6389"/>
            </w:r>
          </w:p>
        </w:tc>
        <w:tc>
          <w:tcPr>
            <w:tcW w:w="3118" w:type="dxa"/>
            <w:shd w:val="clear" w:color="auto" w:fill="D9D9D9" w:themeFill="background1" w:themeFillShade="D9"/>
          </w:tcPr>
          <w:p w14:paraId="4411A951"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74995D04" w14:textId="77777777" w:rsidR="00D2783E" w:rsidRPr="006B0203" w:rsidRDefault="00D2783E" w:rsidP="00DC77A1">
            <w:pPr>
              <w:pStyle w:val="Tablelevel2"/>
              <w:ind w:left="0"/>
              <w:jc w:val="center"/>
              <w:rPr>
                <w:rFonts w:ascii="Calibri" w:hAnsi="Calibri"/>
                <w:sz w:val="22"/>
                <w:szCs w:val="22"/>
              </w:rPr>
            </w:pPr>
          </w:p>
        </w:tc>
      </w:tr>
      <w:tr w:rsidR="00D2783E" w:rsidRPr="006B0203" w14:paraId="35C79282" w14:textId="77777777" w:rsidTr="00575E73">
        <w:trPr>
          <w:cantSplit/>
          <w:trHeight w:hRule="exact" w:val="568"/>
          <w:jc w:val="center"/>
        </w:trPr>
        <w:tc>
          <w:tcPr>
            <w:tcW w:w="8330" w:type="dxa"/>
            <w:shd w:val="clear" w:color="auto" w:fill="D9D9D9" w:themeFill="background1" w:themeFillShade="D9"/>
          </w:tcPr>
          <w:p w14:paraId="1D49F3EC" w14:textId="24AC5320" w:rsidR="00D2783E" w:rsidRPr="00C37011" w:rsidRDefault="00D2783E" w:rsidP="00DC77A1">
            <w:pPr>
              <w:pStyle w:val="Tablelevel1"/>
              <w:rPr>
                <w:rFonts w:ascii="Calibri" w:hAnsi="Calibri"/>
                <w:i/>
                <w:szCs w:val="22"/>
                <w:lang w:eastAsia="en-GB"/>
              </w:rPr>
            </w:pPr>
            <w:del w:id="6391" w:author="Abercrombie, Kerrie" w:date="2021-01-22T09:47:00Z">
              <w:r w:rsidRPr="00C37011" w:rsidDel="00A233EF">
                <w:rPr>
                  <w:rFonts w:ascii="Calibri" w:hAnsi="Calibri"/>
                  <w:i/>
                  <w:szCs w:val="22"/>
                  <w:lang w:eastAsia="en-GB"/>
                </w:rPr>
                <w:delText>Explain the roles, responsibilities of and relationships between ship masters, marine pilots, VTS and allied services</w:delText>
              </w:r>
            </w:del>
          </w:p>
        </w:tc>
        <w:tc>
          <w:tcPr>
            <w:tcW w:w="3118" w:type="dxa"/>
            <w:shd w:val="clear" w:color="auto" w:fill="D9D9D9" w:themeFill="background1" w:themeFillShade="D9"/>
          </w:tcPr>
          <w:p w14:paraId="391F58BC"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029C0063" w14:textId="77777777" w:rsidR="00D2783E" w:rsidRPr="006B0203" w:rsidRDefault="00D2783E" w:rsidP="00DC77A1">
            <w:pPr>
              <w:pStyle w:val="Tablelevel2"/>
              <w:ind w:left="0"/>
              <w:jc w:val="center"/>
              <w:rPr>
                <w:rFonts w:ascii="Calibri" w:hAnsi="Calibri"/>
                <w:sz w:val="22"/>
                <w:szCs w:val="22"/>
              </w:rPr>
            </w:pPr>
          </w:p>
        </w:tc>
      </w:tr>
      <w:tr w:rsidR="00D2783E" w:rsidRPr="006B0203" w14:paraId="1F643D20" w14:textId="77777777" w:rsidTr="00575E73">
        <w:trPr>
          <w:cantSplit/>
          <w:trHeight w:hRule="exact" w:val="937"/>
          <w:jc w:val="center"/>
        </w:trPr>
        <w:tc>
          <w:tcPr>
            <w:tcW w:w="8330" w:type="dxa"/>
            <w:shd w:val="clear" w:color="auto" w:fill="D9D9D9" w:themeFill="background1" w:themeFillShade="D9"/>
          </w:tcPr>
          <w:p w14:paraId="444C5614" w14:textId="01FDA940" w:rsidR="00D2783E" w:rsidRPr="006B0203" w:rsidDel="00A233EF" w:rsidRDefault="00D2783E" w:rsidP="00DC77A1">
            <w:pPr>
              <w:pStyle w:val="Tablelevel1bold"/>
              <w:rPr>
                <w:del w:id="6392" w:author="Abercrombie, Kerrie" w:date="2021-01-22T09:47:00Z"/>
                <w:rFonts w:ascii="Calibri" w:hAnsi="Calibri"/>
                <w:b w:val="0"/>
                <w:sz w:val="22"/>
                <w:szCs w:val="22"/>
              </w:rPr>
            </w:pPr>
            <w:del w:id="6393" w:author="Abercrombie, Kerrie" w:date="2021-01-22T09:47:00Z">
              <w:r w:rsidRPr="006B0203" w:rsidDel="00A233EF">
                <w:rPr>
                  <w:rFonts w:ascii="Calibri" w:hAnsi="Calibri"/>
                  <w:b w:val="0"/>
                  <w:sz w:val="22"/>
                  <w:szCs w:val="22"/>
                </w:rPr>
                <w:delText>Ship masters</w:delText>
              </w:r>
            </w:del>
          </w:p>
          <w:p w14:paraId="3F8F075F" w14:textId="7B52BFAF" w:rsidR="00D2783E" w:rsidRPr="006B0203" w:rsidDel="00A233EF" w:rsidRDefault="00D2783E" w:rsidP="00DC77A1">
            <w:pPr>
              <w:pStyle w:val="Tablelevel2"/>
              <w:rPr>
                <w:del w:id="6394" w:author="Abercrombie, Kerrie" w:date="2021-01-22T09:47:00Z"/>
                <w:rFonts w:ascii="Calibri" w:hAnsi="Calibri"/>
                <w:sz w:val="22"/>
                <w:szCs w:val="22"/>
              </w:rPr>
            </w:pPr>
            <w:del w:id="6395" w:author="Abercrombie, Kerrie" w:date="2021-01-22T09:47:00Z">
              <w:r w:rsidRPr="006B0203" w:rsidDel="00A233EF">
                <w:rPr>
                  <w:rFonts w:ascii="Calibri" w:hAnsi="Calibri"/>
                  <w:sz w:val="22"/>
                  <w:szCs w:val="22"/>
                </w:rPr>
                <w:delText>Responsibility of the ship master</w:delText>
              </w:r>
            </w:del>
          </w:p>
          <w:p w14:paraId="6D1A93A3" w14:textId="309088B3" w:rsidR="00D2783E" w:rsidRPr="006B0203" w:rsidRDefault="00D2783E" w:rsidP="00DC77A1">
            <w:pPr>
              <w:pStyle w:val="Tablelevel2"/>
              <w:rPr>
                <w:rFonts w:ascii="Calibri" w:hAnsi="Calibri"/>
                <w:sz w:val="22"/>
                <w:szCs w:val="22"/>
              </w:rPr>
            </w:pPr>
            <w:del w:id="6396" w:author="Abercrombie, Kerrie" w:date="2021-01-22T09:47:00Z">
              <w:r w:rsidRPr="006B0203" w:rsidDel="00A233EF">
                <w:rPr>
                  <w:rFonts w:ascii="Calibri" w:hAnsi="Calibri"/>
                  <w:sz w:val="22"/>
                  <w:szCs w:val="22"/>
                </w:rPr>
                <w:delText>Responsibility of the ship master to VTS</w:delText>
              </w:r>
            </w:del>
          </w:p>
        </w:tc>
        <w:tc>
          <w:tcPr>
            <w:tcW w:w="3118" w:type="dxa"/>
            <w:shd w:val="clear" w:color="auto" w:fill="D9D9D9" w:themeFill="background1" w:themeFillShade="D9"/>
          </w:tcPr>
          <w:p w14:paraId="2F9EC309"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78ACFC9E" w14:textId="77777777" w:rsidR="00D2783E" w:rsidRPr="006B0203" w:rsidRDefault="00D2783E" w:rsidP="00DC77A1">
            <w:pPr>
              <w:pStyle w:val="Tablelevel2"/>
              <w:ind w:left="0"/>
              <w:jc w:val="center"/>
              <w:rPr>
                <w:rFonts w:ascii="Calibri" w:hAnsi="Calibri"/>
                <w:sz w:val="22"/>
                <w:szCs w:val="22"/>
              </w:rPr>
            </w:pPr>
          </w:p>
        </w:tc>
      </w:tr>
      <w:tr w:rsidR="00D2783E" w:rsidRPr="006B0203" w14:paraId="7A07955B" w14:textId="77777777" w:rsidTr="00575E73">
        <w:trPr>
          <w:cantSplit/>
          <w:trHeight w:hRule="exact" w:val="978"/>
          <w:jc w:val="center"/>
        </w:trPr>
        <w:tc>
          <w:tcPr>
            <w:tcW w:w="8330" w:type="dxa"/>
            <w:shd w:val="clear" w:color="auto" w:fill="D9D9D9" w:themeFill="background1" w:themeFillShade="D9"/>
          </w:tcPr>
          <w:p w14:paraId="6389B4B0" w14:textId="33D909A1" w:rsidR="00D2783E" w:rsidRPr="006B0203" w:rsidDel="00A233EF" w:rsidRDefault="00D2783E" w:rsidP="00DC77A1">
            <w:pPr>
              <w:pStyle w:val="Tablelevel1bold"/>
              <w:rPr>
                <w:del w:id="6397" w:author="Abercrombie, Kerrie" w:date="2021-01-22T09:47:00Z"/>
                <w:rFonts w:ascii="Calibri" w:hAnsi="Calibri"/>
                <w:b w:val="0"/>
                <w:sz w:val="22"/>
                <w:szCs w:val="22"/>
              </w:rPr>
            </w:pPr>
            <w:del w:id="6398" w:author="Abercrombie, Kerrie" w:date="2021-01-22T09:47:00Z">
              <w:r w:rsidRPr="006B0203" w:rsidDel="00A233EF">
                <w:rPr>
                  <w:rFonts w:ascii="Calibri" w:hAnsi="Calibri"/>
                  <w:b w:val="0"/>
                  <w:sz w:val="22"/>
                  <w:szCs w:val="22"/>
                </w:rPr>
                <w:delText>Marine pilots</w:delText>
              </w:r>
            </w:del>
          </w:p>
          <w:p w14:paraId="34E5A964" w14:textId="28532DB9" w:rsidR="00D2783E" w:rsidRPr="006B0203" w:rsidDel="00A233EF" w:rsidRDefault="00D2783E" w:rsidP="00DC77A1">
            <w:pPr>
              <w:pStyle w:val="Tablelevel2"/>
              <w:rPr>
                <w:del w:id="6399" w:author="Abercrombie, Kerrie" w:date="2021-01-22T09:47:00Z"/>
                <w:rFonts w:ascii="Calibri" w:hAnsi="Calibri"/>
                <w:sz w:val="22"/>
                <w:szCs w:val="22"/>
              </w:rPr>
            </w:pPr>
            <w:del w:id="6400" w:author="Abercrombie, Kerrie" w:date="2021-01-22T09:47:00Z">
              <w:r w:rsidRPr="006B0203" w:rsidDel="00A233EF">
                <w:rPr>
                  <w:rFonts w:ascii="Calibri" w:hAnsi="Calibri"/>
                  <w:sz w:val="22"/>
                  <w:szCs w:val="22"/>
                </w:rPr>
                <w:delText>Responsibility of the pilot to the ship master</w:delText>
              </w:r>
            </w:del>
          </w:p>
          <w:p w14:paraId="69A038EB" w14:textId="1A0DC995" w:rsidR="00D2783E" w:rsidRPr="006B0203" w:rsidRDefault="00D2783E" w:rsidP="00DC77A1">
            <w:pPr>
              <w:pStyle w:val="Tablelevel2"/>
              <w:rPr>
                <w:rFonts w:ascii="Calibri" w:hAnsi="Calibri"/>
                <w:sz w:val="22"/>
                <w:szCs w:val="22"/>
              </w:rPr>
            </w:pPr>
            <w:del w:id="6401" w:author="Abercrombie, Kerrie" w:date="2021-01-22T09:47:00Z">
              <w:r w:rsidRPr="006B0203" w:rsidDel="00A233EF">
                <w:rPr>
                  <w:rFonts w:ascii="Calibri" w:hAnsi="Calibri"/>
                  <w:sz w:val="22"/>
                  <w:szCs w:val="22"/>
                </w:rPr>
                <w:delText>Responsibility of the pilot to VTS</w:delText>
              </w:r>
            </w:del>
          </w:p>
        </w:tc>
        <w:tc>
          <w:tcPr>
            <w:tcW w:w="3118" w:type="dxa"/>
            <w:shd w:val="clear" w:color="auto" w:fill="D9D9D9" w:themeFill="background1" w:themeFillShade="D9"/>
          </w:tcPr>
          <w:p w14:paraId="42B4762C"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202657EB" w14:textId="77777777" w:rsidR="00D2783E" w:rsidRPr="006B0203" w:rsidRDefault="00D2783E" w:rsidP="00DC77A1">
            <w:pPr>
              <w:pStyle w:val="Tablelevel2"/>
              <w:ind w:left="0"/>
              <w:jc w:val="center"/>
              <w:rPr>
                <w:rFonts w:ascii="Calibri" w:hAnsi="Calibri"/>
                <w:sz w:val="22"/>
                <w:szCs w:val="22"/>
              </w:rPr>
            </w:pPr>
          </w:p>
        </w:tc>
      </w:tr>
      <w:tr w:rsidR="00D2783E" w:rsidRPr="006B0203" w14:paraId="3574A1C8" w14:textId="77777777" w:rsidTr="00575E73">
        <w:trPr>
          <w:cantSplit/>
          <w:trHeight w:hRule="exact" w:val="985"/>
          <w:jc w:val="center"/>
        </w:trPr>
        <w:tc>
          <w:tcPr>
            <w:tcW w:w="8330" w:type="dxa"/>
            <w:shd w:val="clear" w:color="auto" w:fill="D9D9D9" w:themeFill="background1" w:themeFillShade="D9"/>
          </w:tcPr>
          <w:p w14:paraId="0FF9ACBD" w14:textId="1DFB1586" w:rsidR="00D2783E" w:rsidRPr="006B0203" w:rsidDel="00A233EF" w:rsidRDefault="00D2783E" w:rsidP="00DC77A1">
            <w:pPr>
              <w:pStyle w:val="Tablelevel1bold"/>
              <w:rPr>
                <w:del w:id="6402" w:author="Abercrombie, Kerrie" w:date="2021-01-22T09:47:00Z"/>
                <w:rFonts w:ascii="Calibri" w:hAnsi="Calibri"/>
                <w:b w:val="0"/>
                <w:sz w:val="22"/>
                <w:szCs w:val="22"/>
              </w:rPr>
            </w:pPr>
            <w:del w:id="6403" w:author="Abercrombie, Kerrie" w:date="2021-01-22T09:47:00Z">
              <w:r w:rsidRPr="006B0203" w:rsidDel="00A233EF">
                <w:rPr>
                  <w:rFonts w:ascii="Calibri" w:hAnsi="Calibri"/>
                  <w:b w:val="0"/>
                  <w:sz w:val="22"/>
                  <w:szCs w:val="22"/>
                </w:rPr>
                <w:delText xml:space="preserve">VTS </w:delText>
              </w:r>
            </w:del>
          </w:p>
          <w:p w14:paraId="786478B1" w14:textId="44757897" w:rsidR="00D2783E" w:rsidRPr="006B0203" w:rsidDel="00A233EF" w:rsidRDefault="00D2783E" w:rsidP="00DC77A1">
            <w:pPr>
              <w:pStyle w:val="Tablelevel2"/>
              <w:rPr>
                <w:del w:id="6404" w:author="Abercrombie, Kerrie" w:date="2021-01-22T09:47:00Z"/>
                <w:rFonts w:ascii="Calibri" w:hAnsi="Calibri"/>
                <w:sz w:val="22"/>
                <w:szCs w:val="22"/>
              </w:rPr>
            </w:pPr>
            <w:del w:id="6405" w:author="Abercrombie, Kerrie" w:date="2021-01-22T09:47:00Z">
              <w:r w:rsidRPr="006B0203" w:rsidDel="00A233EF">
                <w:rPr>
                  <w:rFonts w:ascii="Calibri" w:hAnsi="Calibri"/>
                  <w:sz w:val="22"/>
                  <w:szCs w:val="22"/>
                </w:rPr>
                <w:delText>Responsibility to the master and pilot</w:delText>
              </w:r>
            </w:del>
          </w:p>
          <w:p w14:paraId="41771AAF" w14:textId="69A01A8F" w:rsidR="00D2783E" w:rsidRPr="006B0203" w:rsidRDefault="00D2783E" w:rsidP="00DC77A1">
            <w:pPr>
              <w:pStyle w:val="Tablelevel2"/>
              <w:rPr>
                <w:rFonts w:ascii="Calibri" w:hAnsi="Calibri"/>
                <w:sz w:val="22"/>
                <w:szCs w:val="22"/>
              </w:rPr>
            </w:pPr>
            <w:del w:id="6406" w:author="Abercrombie, Kerrie" w:date="2021-01-22T09:47:00Z">
              <w:r w:rsidRPr="006B0203" w:rsidDel="00A233EF">
                <w:rPr>
                  <w:rFonts w:ascii="Calibri" w:hAnsi="Calibri"/>
                  <w:sz w:val="22"/>
                  <w:szCs w:val="22"/>
                </w:rPr>
                <w:delText>Responsibility of VTS to allied services</w:delText>
              </w:r>
            </w:del>
          </w:p>
        </w:tc>
        <w:tc>
          <w:tcPr>
            <w:tcW w:w="3118" w:type="dxa"/>
            <w:shd w:val="clear" w:color="auto" w:fill="D9D9D9" w:themeFill="background1" w:themeFillShade="D9"/>
          </w:tcPr>
          <w:p w14:paraId="11477322"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7D18A4BB" w14:textId="77777777" w:rsidR="00D2783E" w:rsidRPr="006B0203" w:rsidRDefault="00D2783E" w:rsidP="00DC77A1">
            <w:pPr>
              <w:pStyle w:val="Tablelevel2"/>
              <w:ind w:left="0"/>
              <w:jc w:val="center"/>
              <w:rPr>
                <w:rFonts w:ascii="Calibri" w:hAnsi="Calibri"/>
                <w:sz w:val="22"/>
                <w:szCs w:val="22"/>
              </w:rPr>
            </w:pPr>
          </w:p>
        </w:tc>
      </w:tr>
      <w:tr w:rsidR="00D2783E" w:rsidRPr="006B0203" w14:paraId="6C4C5866" w14:textId="77777777" w:rsidTr="00575E73">
        <w:trPr>
          <w:cantSplit/>
          <w:trHeight w:hRule="exact" w:val="985"/>
          <w:jc w:val="center"/>
        </w:trPr>
        <w:tc>
          <w:tcPr>
            <w:tcW w:w="8330" w:type="dxa"/>
            <w:shd w:val="clear" w:color="auto" w:fill="D9D9D9" w:themeFill="background1" w:themeFillShade="D9"/>
          </w:tcPr>
          <w:p w14:paraId="566F3545" w14:textId="3E27DAC2" w:rsidR="00D2783E" w:rsidRPr="006B0203" w:rsidDel="00A233EF" w:rsidRDefault="00D2783E" w:rsidP="00DC77A1">
            <w:pPr>
              <w:pStyle w:val="Tablelevel1bold"/>
              <w:rPr>
                <w:del w:id="6407" w:author="Abercrombie, Kerrie" w:date="2021-01-22T09:47:00Z"/>
                <w:rFonts w:ascii="Calibri" w:hAnsi="Calibri"/>
                <w:b w:val="0"/>
                <w:sz w:val="22"/>
                <w:szCs w:val="22"/>
              </w:rPr>
            </w:pPr>
            <w:del w:id="6408" w:author="Abercrombie, Kerrie" w:date="2021-01-22T09:47:00Z">
              <w:r w:rsidRPr="006B0203" w:rsidDel="00A233EF">
                <w:rPr>
                  <w:rFonts w:ascii="Calibri" w:hAnsi="Calibri"/>
                  <w:b w:val="0"/>
                  <w:sz w:val="22"/>
                  <w:szCs w:val="22"/>
                </w:rPr>
                <w:delText>Allied services</w:delText>
              </w:r>
            </w:del>
          </w:p>
          <w:p w14:paraId="035B7A14" w14:textId="1A001327" w:rsidR="00D2783E" w:rsidRPr="006B0203" w:rsidDel="00A233EF" w:rsidRDefault="00D2783E" w:rsidP="00DC77A1">
            <w:pPr>
              <w:pStyle w:val="Tablelevel2"/>
              <w:rPr>
                <w:del w:id="6409" w:author="Abercrombie, Kerrie" w:date="2021-01-22T09:47:00Z"/>
                <w:rFonts w:ascii="Calibri" w:hAnsi="Calibri"/>
                <w:sz w:val="22"/>
                <w:szCs w:val="22"/>
              </w:rPr>
            </w:pPr>
            <w:del w:id="6410" w:author="Abercrombie, Kerrie" w:date="2021-01-22T09:47:00Z">
              <w:r w:rsidRPr="006B0203" w:rsidDel="00A233EF">
                <w:rPr>
                  <w:rFonts w:ascii="Calibri" w:hAnsi="Calibri"/>
                  <w:sz w:val="22"/>
                  <w:szCs w:val="22"/>
                </w:rPr>
                <w:delText>Knowledge of allied services (i.e. harbour master, port authority)</w:delText>
              </w:r>
            </w:del>
          </w:p>
          <w:p w14:paraId="6766F4DB" w14:textId="0FEB8E5F" w:rsidR="00D2783E" w:rsidRPr="006B0203" w:rsidRDefault="00D2783E" w:rsidP="00DC77A1">
            <w:pPr>
              <w:pStyle w:val="Tablelevel2"/>
              <w:rPr>
                <w:rFonts w:ascii="Calibri" w:hAnsi="Calibri"/>
                <w:sz w:val="22"/>
                <w:szCs w:val="22"/>
              </w:rPr>
            </w:pPr>
            <w:del w:id="6411" w:author="Abercrombie, Kerrie" w:date="2021-01-22T09:47:00Z">
              <w:r w:rsidRPr="006B0203" w:rsidDel="00A233EF">
                <w:rPr>
                  <w:rFonts w:ascii="Calibri" w:hAnsi="Calibri"/>
                  <w:sz w:val="22"/>
                  <w:szCs w:val="22"/>
                </w:rPr>
                <w:delText>Roles of allied services</w:delText>
              </w:r>
            </w:del>
          </w:p>
        </w:tc>
        <w:tc>
          <w:tcPr>
            <w:tcW w:w="3118" w:type="dxa"/>
            <w:shd w:val="clear" w:color="auto" w:fill="D9D9D9" w:themeFill="background1" w:themeFillShade="D9"/>
          </w:tcPr>
          <w:p w14:paraId="73CC5A1C"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01A9DB3D" w14:textId="77777777" w:rsidR="00D2783E" w:rsidRPr="006B0203" w:rsidRDefault="00D2783E" w:rsidP="00DC77A1">
            <w:pPr>
              <w:pStyle w:val="Tablelevel2"/>
              <w:ind w:left="0"/>
              <w:jc w:val="center"/>
              <w:rPr>
                <w:rFonts w:ascii="Calibri" w:hAnsi="Calibri"/>
                <w:sz w:val="22"/>
                <w:szCs w:val="22"/>
              </w:rPr>
            </w:pPr>
          </w:p>
        </w:tc>
      </w:tr>
    </w:tbl>
    <w:p w14:paraId="55EFB0AE" w14:textId="77777777" w:rsidR="00D2783E" w:rsidRDefault="00D2783E" w:rsidP="00D27E94">
      <w:pPr>
        <w:pStyle w:val="BodyText"/>
        <w:rPr>
          <w:u w:color="009FDF"/>
        </w:rPr>
        <w:sectPr w:rsidR="00D2783E" w:rsidSect="00D2783E">
          <w:pgSz w:w="16838" w:h="11906" w:orient="landscape" w:code="9"/>
          <w:pgMar w:top="1134" w:right="1134" w:bottom="1134" w:left="1134" w:header="709" w:footer="709" w:gutter="0"/>
          <w:cols w:space="708"/>
          <w:docGrid w:linePitch="360"/>
        </w:sectPr>
      </w:pPr>
    </w:p>
    <w:p w14:paraId="7B37DDAD" w14:textId="022EBC05" w:rsidR="00D2783E" w:rsidRDefault="00D2783E" w:rsidP="00D27E94">
      <w:pPr>
        <w:pStyle w:val="BodyText"/>
        <w:rPr>
          <w:u w:color="009FDF"/>
        </w:rPr>
      </w:pPr>
    </w:p>
    <w:p w14:paraId="50BB48FA" w14:textId="2CD67ED4" w:rsidR="00AC0A93" w:rsidRDefault="00AC0A93" w:rsidP="00AC0A93">
      <w:pPr>
        <w:pStyle w:val="Module"/>
      </w:pPr>
      <w:bookmarkStart w:id="6412" w:name="_Toc62642350"/>
      <w:commentRangeStart w:id="6413"/>
      <w:r>
        <w:t>TRAFFIC</w:t>
      </w:r>
      <w:commentRangeEnd w:id="6413"/>
      <w:r w:rsidR="0059504D">
        <w:rPr>
          <w:rStyle w:val="CommentReference"/>
          <w:rFonts w:eastAsiaTheme="minorHAnsi"/>
          <w:b w:val="0"/>
          <w:color w:val="auto"/>
          <w:u w:val="none"/>
        </w:rPr>
        <w:commentReference w:id="6413"/>
      </w:r>
      <w:r>
        <w:t xml:space="preserve"> MANAGEMENT</w:t>
      </w:r>
      <w:bookmarkEnd w:id="6412"/>
      <w:r w:rsidRPr="00093294">
        <w:t xml:space="preserve"> </w:t>
      </w:r>
    </w:p>
    <w:p w14:paraId="3BEB8D6B" w14:textId="77777777" w:rsidR="00AC0A93" w:rsidRDefault="00AC0A93" w:rsidP="00AC0A93">
      <w:pPr>
        <w:pStyle w:val="ModuleHeading1"/>
      </w:pPr>
      <w:bookmarkStart w:id="6414" w:name="_Toc62642351"/>
      <w:r w:rsidRPr="00011E6F">
        <w:t>INTRODUCTION</w:t>
      </w:r>
      <w:bookmarkEnd w:id="6414"/>
    </w:p>
    <w:p w14:paraId="569D103F" w14:textId="77777777" w:rsidR="00AC0A93" w:rsidRDefault="00AC0A93" w:rsidP="00AC0A93">
      <w:pPr>
        <w:pStyle w:val="Heading1separatationline"/>
      </w:pPr>
    </w:p>
    <w:p w14:paraId="62851A93" w14:textId="77777777" w:rsidR="00AC0A93" w:rsidRDefault="00AC0A93" w:rsidP="00AC0A93">
      <w:pPr>
        <w:pStyle w:val="BodyText"/>
      </w:pPr>
      <w:r>
        <w:t>Instructors for this module should have experience in traffic routeing and traffic management as well as in the general VTS and maritime fields.  If this cannot be achieved then an appropriate expert should cover certain sections of the module.  Every instructor should have full access to simulated VTS.  In addition, arrangements should be made, if practicable, for trainees to visit operations VTS centres.</w:t>
      </w:r>
    </w:p>
    <w:p w14:paraId="27596381" w14:textId="77777777" w:rsidR="00AC0A93" w:rsidRDefault="00AC0A93" w:rsidP="00AC0A93">
      <w:pPr>
        <w:pStyle w:val="ModuleHeading1"/>
      </w:pPr>
      <w:bookmarkStart w:id="6415" w:name="_Toc62642352"/>
      <w:r>
        <w:t>SUBJECT FRAMEWORK</w:t>
      </w:r>
      <w:bookmarkEnd w:id="6415"/>
    </w:p>
    <w:p w14:paraId="2B4B0722" w14:textId="77777777" w:rsidR="00AC0A93" w:rsidRPr="00B94E6E" w:rsidRDefault="00AC0A93" w:rsidP="00AC0A93">
      <w:pPr>
        <w:pStyle w:val="Heading1separatationline"/>
      </w:pPr>
    </w:p>
    <w:p w14:paraId="785D70D3" w14:textId="77777777" w:rsidR="00AC0A93" w:rsidRDefault="00AC0A93" w:rsidP="00AC0A93">
      <w:pPr>
        <w:pStyle w:val="ModuleHeading2"/>
      </w:pPr>
      <w:r>
        <w:t>Scope</w:t>
      </w:r>
    </w:p>
    <w:p w14:paraId="33BE47D0" w14:textId="77777777" w:rsidR="00AC0A93" w:rsidRDefault="00AC0A93" w:rsidP="00AC0A93">
      <w:pPr>
        <w:pStyle w:val="BodyText"/>
      </w:pPr>
      <w:r>
        <w:t>This syllabus covers the theory and practice of managing traffic in a VTS area, including area limits, shipping lanes, safety zones, traffic separation schemes and geographical constraints.</w:t>
      </w:r>
    </w:p>
    <w:p w14:paraId="25D5C577" w14:textId="6A6A9A0D" w:rsidR="00AC0A93" w:rsidRDefault="00AC0A93" w:rsidP="00AC0A93">
      <w:pPr>
        <w:pStyle w:val="BodyText"/>
      </w:pPr>
      <w:r>
        <w:t>It also deals with the theory and practice of monitoring and organising traffic</w:t>
      </w:r>
      <w:del w:id="6416" w:author="Jillian Carson-Jackson" w:date="2020-12-27T15:56:00Z">
        <w:r w:rsidDel="00E358C4">
          <w:delText>, as well as providing knowledge of applicable international and national regulations and ships’ safety certificates</w:delText>
        </w:r>
      </w:del>
      <w:r>
        <w:t>.</w:t>
      </w:r>
    </w:p>
    <w:p w14:paraId="150523F9" w14:textId="77777777" w:rsidR="00AC0A93" w:rsidRDefault="00AC0A93" w:rsidP="00AC0A93">
      <w:pPr>
        <w:pStyle w:val="ModuleHeading2"/>
      </w:pPr>
      <w:r>
        <w:t>Aims</w:t>
      </w:r>
    </w:p>
    <w:p w14:paraId="0141D4B6" w14:textId="3FC2C363" w:rsidR="00AC0A93" w:rsidRDefault="00AC0A93" w:rsidP="00AC0A93">
      <w:pPr>
        <w:pStyle w:val="BodyText"/>
      </w:pPr>
      <w:r>
        <w:t xml:space="preserve">On completion of the course the trainee will possess a thorough knowledge of the principles of traffic management and the skills to analyse and apply the knowledge.  </w:t>
      </w:r>
      <w:del w:id="6417" w:author="Jillian Carson-Jackson" w:date="2020-12-27T15:56:00Z">
        <w:r w:rsidDel="00E358C4">
          <w:delText>In addition, the trainee will have a good understanding of national and international regulations as pertaining to the provision and conduct of vessel traffic services</w:delText>
        </w:r>
      </w:del>
      <w:r>
        <w:t>.</w:t>
      </w:r>
    </w:p>
    <w:p w14:paraId="558A0802" w14:textId="77777777" w:rsidR="00AC0A93" w:rsidRDefault="00AC0A93" w:rsidP="00AC0A93">
      <w:pPr>
        <w:pStyle w:val="BodyText"/>
      </w:pPr>
      <w:r>
        <w:t>The understanding by trainees of the subject and knowledge and skills gained in other areas, including on-the-job training, will enable the routine day-to-day duties of a VTS Operator to be carried out in an efficient and safe manner.</w:t>
      </w:r>
    </w:p>
    <w:p w14:paraId="2B620FEB" w14:textId="77777777" w:rsidR="00AC0A93" w:rsidRDefault="00AC0A93" w:rsidP="00AC0A93">
      <w:pPr>
        <w:pStyle w:val="BodyText"/>
      </w:pPr>
      <w:r>
        <w:t>They will also have sufficient knowledge, comprehension and skills in the subject to serve as the basis for further training to the level of VTS Supervisor.</w:t>
      </w:r>
    </w:p>
    <w:p w14:paraId="6C096B7B" w14:textId="77777777" w:rsidR="00AC0A93" w:rsidRDefault="00AC0A93" w:rsidP="00AC0A93">
      <w:pPr>
        <w:pStyle w:val="BodyText"/>
      </w:pPr>
      <w:r>
        <w:t>Every effort should be made to give the trainees realistic exercises on the role of VTS in assisting a ship to navigate safely and expeditiously through a VTS area.  Integrated exercises on handling emergency situations should also be carried out.</w:t>
      </w:r>
    </w:p>
    <w:p w14:paraId="406D47F8" w14:textId="77777777" w:rsidR="00AC0A93" w:rsidRDefault="00AC0A93" w:rsidP="00AC0A93">
      <w:pPr>
        <w:spacing w:after="200" w:line="276" w:lineRule="auto"/>
        <w:rPr>
          <w:sz w:val="22"/>
        </w:rPr>
      </w:pPr>
      <w:r>
        <w:br w:type="page"/>
      </w:r>
    </w:p>
    <w:p w14:paraId="3B6EB95B" w14:textId="1DB5EC3F" w:rsidR="00AC0A93" w:rsidRDefault="00AC0A93" w:rsidP="00AC0A93">
      <w:pPr>
        <w:pStyle w:val="ModuleHeading1"/>
      </w:pPr>
      <w:bookmarkStart w:id="6418" w:name="_Toc62642353"/>
      <w:r w:rsidRPr="00C50983">
        <w:t xml:space="preserve">SUBJECT OUTLINE OF MODULE </w:t>
      </w:r>
      <w:del w:id="6419" w:author="Jillian Carson-Jackson" w:date="2020-12-27T16:01:00Z">
        <w:r w:rsidRPr="00C50983" w:rsidDel="00080C06">
          <w:delText>2</w:delText>
        </w:r>
      </w:del>
      <w:ins w:id="6420" w:author="Jillian Carson-Jackson" w:date="2020-12-27T16:01:00Z">
        <w:r w:rsidR="00080C06">
          <w:t>3</w:t>
        </w:r>
      </w:ins>
      <w:bookmarkEnd w:id="6418"/>
    </w:p>
    <w:p w14:paraId="21C99DBE" w14:textId="77777777" w:rsidR="00AC0A93" w:rsidRPr="006B0203" w:rsidRDefault="00AC0A93" w:rsidP="00AC0A93">
      <w:pPr>
        <w:pStyle w:val="Heading1separatationline"/>
      </w:pPr>
    </w:p>
    <w:p w14:paraId="4EB55904" w14:textId="77777777" w:rsidR="00AC0A93" w:rsidRPr="00C50983" w:rsidRDefault="00AC0A93" w:rsidP="00AC0A93">
      <w:pPr>
        <w:pStyle w:val="Tablecaption"/>
      </w:pPr>
      <w:r w:rsidRPr="006B0203">
        <w:t>Subject</w:t>
      </w:r>
      <w:r w:rsidRPr="00C50983">
        <w:t xml:space="preserve"> outline – Traffic </w:t>
      </w:r>
      <w:r>
        <w:t>m</w:t>
      </w:r>
      <w:r w:rsidRPr="00C50983">
        <w:t>anagement</w:t>
      </w:r>
    </w:p>
    <w:tbl>
      <w:tblPr>
        <w:tblW w:w="9464" w:type="dxa"/>
        <w:jc w:val="center"/>
        <w:tblLayout w:type="fixed"/>
        <w:tblLook w:val="0000" w:firstRow="0" w:lastRow="0" w:firstColumn="0" w:lastColumn="0" w:noHBand="0" w:noVBand="0"/>
      </w:tblPr>
      <w:tblGrid>
        <w:gridCol w:w="3958"/>
        <w:gridCol w:w="1962"/>
        <w:gridCol w:w="1843"/>
        <w:gridCol w:w="1701"/>
      </w:tblGrid>
      <w:tr w:rsidR="00AC0A93" w:rsidRPr="00C50983" w14:paraId="009A411B" w14:textId="77777777" w:rsidTr="00DC77A1">
        <w:trPr>
          <w:trHeight w:val="511"/>
          <w:tblHeader/>
          <w:jc w:val="center"/>
        </w:trPr>
        <w:tc>
          <w:tcPr>
            <w:tcW w:w="3958" w:type="dxa"/>
            <w:vMerge w:val="restart"/>
            <w:tcBorders>
              <w:top w:val="single" w:sz="4" w:space="0" w:color="auto"/>
              <w:left w:val="single" w:sz="4" w:space="0" w:color="auto"/>
              <w:bottom w:val="single" w:sz="4" w:space="0" w:color="auto"/>
              <w:right w:val="single" w:sz="4" w:space="0" w:color="auto"/>
            </w:tcBorders>
            <w:vAlign w:val="center"/>
          </w:tcPr>
          <w:p w14:paraId="1E24C3E0" w14:textId="77777777" w:rsidR="00AC0A93" w:rsidRPr="00C50983" w:rsidRDefault="00AC0A93" w:rsidP="00DC77A1">
            <w:pPr>
              <w:pStyle w:val="Tableheading"/>
            </w:pPr>
            <w:r w:rsidRPr="00C50983">
              <w:t>Subject Area</w:t>
            </w:r>
          </w:p>
        </w:tc>
        <w:tc>
          <w:tcPr>
            <w:tcW w:w="1962" w:type="dxa"/>
            <w:vMerge w:val="restart"/>
            <w:tcBorders>
              <w:top w:val="single" w:sz="4" w:space="0" w:color="auto"/>
              <w:left w:val="single" w:sz="4" w:space="0" w:color="auto"/>
              <w:bottom w:val="single" w:sz="4" w:space="0" w:color="auto"/>
              <w:right w:val="single" w:sz="4" w:space="0" w:color="auto"/>
            </w:tcBorders>
            <w:vAlign w:val="center"/>
          </w:tcPr>
          <w:p w14:paraId="037B1E8D" w14:textId="77777777" w:rsidR="00AC0A93" w:rsidRPr="00C50983" w:rsidRDefault="00AC0A93" w:rsidP="00DC77A1">
            <w:pPr>
              <w:pStyle w:val="Tableheading"/>
            </w:pPr>
            <w:r w:rsidRPr="00C50983">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54FC737" w14:textId="77777777" w:rsidR="00AC0A93" w:rsidRPr="00C50983" w:rsidRDefault="00AC0A93" w:rsidP="00DC77A1">
            <w:pPr>
              <w:pStyle w:val="Tableheading"/>
            </w:pPr>
            <w:r w:rsidRPr="00C50983">
              <w:rPr>
                <w:szCs w:val="22"/>
              </w:rPr>
              <w:t>Recommended Hours</w:t>
            </w:r>
          </w:p>
        </w:tc>
      </w:tr>
      <w:tr w:rsidR="00AC0A93" w:rsidRPr="00C50983" w14:paraId="6DEB56F0" w14:textId="77777777" w:rsidTr="00DC77A1">
        <w:trPr>
          <w:tblHeader/>
          <w:jc w:val="center"/>
        </w:trPr>
        <w:tc>
          <w:tcPr>
            <w:tcW w:w="3958" w:type="dxa"/>
            <w:vMerge/>
            <w:tcBorders>
              <w:top w:val="single" w:sz="4" w:space="0" w:color="auto"/>
              <w:left w:val="single" w:sz="4" w:space="0" w:color="auto"/>
              <w:bottom w:val="single" w:sz="4" w:space="0" w:color="auto"/>
              <w:right w:val="single" w:sz="4" w:space="0" w:color="auto"/>
            </w:tcBorders>
          </w:tcPr>
          <w:p w14:paraId="38C05E29" w14:textId="77777777" w:rsidR="00AC0A93" w:rsidRPr="00C50983" w:rsidRDefault="00AC0A93" w:rsidP="00DC77A1">
            <w:pPr>
              <w:pStyle w:val="Tableheading"/>
            </w:pPr>
          </w:p>
        </w:tc>
        <w:tc>
          <w:tcPr>
            <w:tcW w:w="1962" w:type="dxa"/>
            <w:vMerge/>
            <w:tcBorders>
              <w:top w:val="single" w:sz="4" w:space="0" w:color="auto"/>
              <w:left w:val="single" w:sz="4" w:space="0" w:color="auto"/>
              <w:bottom w:val="single" w:sz="4" w:space="0" w:color="auto"/>
              <w:right w:val="single" w:sz="4" w:space="0" w:color="auto"/>
            </w:tcBorders>
          </w:tcPr>
          <w:p w14:paraId="46E90AF6" w14:textId="77777777" w:rsidR="00AC0A93" w:rsidRPr="00C50983" w:rsidRDefault="00AC0A93" w:rsidP="00DC77A1">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755649EB" w14:textId="77777777" w:rsidR="00AC0A93" w:rsidRPr="00B67457" w:rsidRDefault="00AC0A93" w:rsidP="00DC77A1">
            <w:pPr>
              <w:pStyle w:val="Tableheading"/>
              <w:rPr>
                <w:szCs w:val="22"/>
              </w:rPr>
            </w:pPr>
            <w:r w:rsidRPr="00B67457">
              <w:rPr>
                <w:szCs w:val="22"/>
              </w:rPr>
              <w:t>Presentations/ Lectures</w:t>
            </w:r>
          </w:p>
        </w:tc>
        <w:tc>
          <w:tcPr>
            <w:tcW w:w="1701" w:type="dxa"/>
            <w:tcBorders>
              <w:top w:val="single" w:sz="4" w:space="0" w:color="auto"/>
              <w:left w:val="single" w:sz="4" w:space="0" w:color="auto"/>
              <w:bottom w:val="single" w:sz="4" w:space="0" w:color="auto"/>
              <w:right w:val="single" w:sz="4" w:space="0" w:color="auto"/>
            </w:tcBorders>
            <w:vAlign w:val="center"/>
          </w:tcPr>
          <w:p w14:paraId="0A5EB250" w14:textId="77777777" w:rsidR="00AC0A93" w:rsidRPr="00B67457" w:rsidRDefault="00AC0A93" w:rsidP="00DC77A1">
            <w:pPr>
              <w:pStyle w:val="Tableheading"/>
              <w:rPr>
                <w:szCs w:val="22"/>
              </w:rPr>
            </w:pPr>
            <w:r w:rsidRPr="00B67457">
              <w:rPr>
                <w:szCs w:val="22"/>
              </w:rPr>
              <w:t>Exercises/ Simulation</w:t>
            </w:r>
          </w:p>
        </w:tc>
      </w:tr>
      <w:tr w:rsidR="00AC0A93" w:rsidRPr="00C50983" w:rsidDel="00E358C4" w14:paraId="3E007D7F" w14:textId="35116F42" w:rsidTr="00DC77A1">
        <w:trPr>
          <w:jc w:val="center"/>
          <w:del w:id="6421" w:author="Jillian Carson-Jackson" w:date="2020-12-27T15:57:00Z"/>
        </w:trPr>
        <w:tc>
          <w:tcPr>
            <w:tcW w:w="3958" w:type="dxa"/>
            <w:tcBorders>
              <w:top w:val="single" w:sz="4" w:space="0" w:color="auto"/>
              <w:left w:val="single" w:sz="6" w:space="0" w:color="auto"/>
            </w:tcBorders>
          </w:tcPr>
          <w:p w14:paraId="78733802" w14:textId="2DAB6F11" w:rsidR="00AC0A93" w:rsidRPr="00581508" w:rsidDel="00E358C4" w:rsidRDefault="00AC0A93" w:rsidP="00DC77A1">
            <w:pPr>
              <w:pStyle w:val="Tabletext"/>
              <w:rPr>
                <w:del w:id="6422" w:author="Jillian Carson-Jackson" w:date="2020-12-27T15:57:00Z"/>
                <w:rFonts w:ascii="Calibri" w:hAnsi="Calibri"/>
                <w:b/>
                <w:sz w:val="22"/>
                <w:szCs w:val="22"/>
              </w:rPr>
            </w:pPr>
            <w:commentRangeStart w:id="6423"/>
            <w:del w:id="6424" w:author="Jillian Carson-Jackson" w:date="2020-12-27T15:57:00Z">
              <w:r w:rsidRPr="00581508" w:rsidDel="00E358C4">
                <w:rPr>
                  <w:rFonts w:ascii="Calibri" w:hAnsi="Calibri"/>
                  <w:b/>
                  <w:sz w:val="22"/>
                  <w:szCs w:val="22"/>
                </w:rPr>
                <w:delText>Regulatory requirements</w:delText>
              </w:r>
            </w:del>
            <w:commentRangeEnd w:id="6423"/>
            <w:r w:rsidR="00E358C4">
              <w:rPr>
                <w:rStyle w:val="CommentReference"/>
                <w:color w:val="auto"/>
              </w:rPr>
              <w:commentReference w:id="6423"/>
            </w:r>
          </w:p>
          <w:p w14:paraId="7738AA9F" w14:textId="72996B30" w:rsidR="00AC0A93" w:rsidRPr="00581508" w:rsidDel="00E358C4" w:rsidRDefault="00AC0A93" w:rsidP="00DC77A1">
            <w:pPr>
              <w:pStyle w:val="Tabletext"/>
              <w:rPr>
                <w:del w:id="6425" w:author="Jillian Carson-Jackson" w:date="2020-12-27T15:57:00Z"/>
                <w:rFonts w:ascii="Calibri" w:hAnsi="Calibri"/>
                <w:sz w:val="22"/>
                <w:szCs w:val="22"/>
              </w:rPr>
            </w:pPr>
            <w:del w:id="6426" w:author="Jillian Carson-Jackson" w:date="2020-12-27T15:57:00Z">
              <w:r w:rsidRPr="00581508" w:rsidDel="00E358C4">
                <w:rPr>
                  <w:rFonts w:ascii="Calibri" w:hAnsi="Calibri"/>
                  <w:sz w:val="22"/>
                  <w:szCs w:val="22"/>
                </w:rPr>
                <w:delText>International regulations</w:delText>
              </w:r>
            </w:del>
          </w:p>
          <w:p w14:paraId="53F68661" w14:textId="02D3A529" w:rsidR="00AC0A93" w:rsidRPr="00581508" w:rsidDel="00E358C4" w:rsidRDefault="00AC0A93" w:rsidP="00DC77A1">
            <w:pPr>
              <w:pStyle w:val="Tabletext"/>
              <w:rPr>
                <w:del w:id="6427" w:author="Jillian Carson-Jackson" w:date="2020-12-27T15:57:00Z"/>
                <w:rFonts w:ascii="Calibri" w:hAnsi="Calibri"/>
                <w:sz w:val="22"/>
                <w:szCs w:val="22"/>
              </w:rPr>
            </w:pPr>
            <w:del w:id="6428" w:author="Jillian Carson-Jackson" w:date="2020-12-27T15:57:00Z">
              <w:r w:rsidRPr="00581508" w:rsidDel="00E358C4">
                <w:rPr>
                  <w:rFonts w:ascii="Calibri" w:hAnsi="Calibri"/>
                  <w:sz w:val="22"/>
                  <w:szCs w:val="22"/>
                </w:rPr>
                <w:delText>National regulations including local bye laws</w:delText>
              </w:r>
            </w:del>
          </w:p>
          <w:p w14:paraId="338E1161" w14:textId="52293CDC" w:rsidR="00AC0A93" w:rsidRPr="00581508" w:rsidDel="00E358C4" w:rsidRDefault="00AC0A93" w:rsidP="00DC77A1">
            <w:pPr>
              <w:pStyle w:val="Tabletext"/>
              <w:rPr>
                <w:del w:id="6429" w:author="Jillian Carson-Jackson" w:date="2020-12-27T15:57:00Z"/>
                <w:rFonts w:ascii="Calibri" w:hAnsi="Calibri"/>
                <w:sz w:val="22"/>
                <w:szCs w:val="22"/>
              </w:rPr>
            </w:pPr>
            <w:del w:id="6430" w:author="Jillian Carson-Jackson" w:date="2020-12-27T15:57:00Z">
              <w:r w:rsidRPr="00581508" w:rsidDel="00E358C4">
                <w:rPr>
                  <w:rFonts w:ascii="Calibri" w:hAnsi="Calibri"/>
                  <w:sz w:val="22"/>
                  <w:szCs w:val="22"/>
                </w:rPr>
                <w:delText>Legal liabilities of VTS functions</w:delText>
              </w:r>
            </w:del>
          </w:p>
          <w:p w14:paraId="6C3D7D6B" w14:textId="02506B22" w:rsidR="00AC0A93" w:rsidRPr="00581508" w:rsidDel="00E358C4" w:rsidRDefault="00AC0A93" w:rsidP="00DC77A1">
            <w:pPr>
              <w:pStyle w:val="Tabletext"/>
              <w:rPr>
                <w:del w:id="6431" w:author="Jillian Carson-Jackson" w:date="2020-12-27T15:57:00Z"/>
                <w:rFonts w:ascii="Calibri" w:hAnsi="Calibri"/>
                <w:sz w:val="22"/>
                <w:szCs w:val="22"/>
              </w:rPr>
            </w:pPr>
            <w:del w:id="6432" w:author="Jillian Carson-Jackson" w:date="2020-12-27T15:57:00Z">
              <w:r w:rsidRPr="00581508" w:rsidDel="00E358C4">
                <w:rPr>
                  <w:rFonts w:ascii="Calibri" w:hAnsi="Calibri"/>
                  <w:sz w:val="22"/>
                  <w:szCs w:val="22"/>
                </w:rPr>
                <w:delText xml:space="preserve">Safety related ship certificates </w:delText>
              </w:r>
            </w:del>
          </w:p>
        </w:tc>
        <w:tc>
          <w:tcPr>
            <w:tcW w:w="1962" w:type="dxa"/>
            <w:tcBorders>
              <w:top w:val="single" w:sz="4" w:space="0" w:color="auto"/>
              <w:left w:val="single" w:sz="6" w:space="0" w:color="auto"/>
            </w:tcBorders>
          </w:tcPr>
          <w:p w14:paraId="0E016125" w14:textId="622AAD26" w:rsidR="00AC0A93" w:rsidRPr="00581508" w:rsidDel="00E358C4" w:rsidRDefault="00AC0A93" w:rsidP="00DC77A1">
            <w:pPr>
              <w:pStyle w:val="Tabletext"/>
              <w:rPr>
                <w:del w:id="6433" w:author="Jillian Carson-Jackson" w:date="2020-12-27T15:57:00Z"/>
                <w:rFonts w:ascii="Calibri" w:hAnsi="Calibri"/>
                <w:sz w:val="22"/>
                <w:szCs w:val="22"/>
              </w:rPr>
            </w:pPr>
          </w:p>
          <w:p w14:paraId="65F871E0" w14:textId="5C261AF0" w:rsidR="00AC0A93" w:rsidRPr="00581508" w:rsidDel="00E358C4" w:rsidRDefault="00AC0A93" w:rsidP="00DC77A1">
            <w:pPr>
              <w:pStyle w:val="Tabletext"/>
              <w:rPr>
                <w:del w:id="6434" w:author="Jillian Carson-Jackson" w:date="2020-12-27T15:57:00Z"/>
                <w:rFonts w:ascii="Calibri" w:hAnsi="Calibri"/>
                <w:sz w:val="22"/>
                <w:szCs w:val="22"/>
              </w:rPr>
            </w:pPr>
            <w:del w:id="6435" w:author="Jillian Carson-Jackson" w:date="2020-12-27T15:57:00Z">
              <w:r w:rsidRPr="00581508" w:rsidDel="00E358C4">
                <w:rPr>
                  <w:rFonts w:ascii="Calibri" w:hAnsi="Calibri"/>
                  <w:sz w:val="22"/>
                  <w:szCs w:val="22"/>
                </w:rPr>
                <w:delText>Level 2</w:delText>
              </w:r>
            </w:del>
          </w:p>
          <w:p w14:paraId="07358960" w14:textId="205022A7" w:rsidR="00AC0A93" w:rsidRPr="00581508" w:rsidDel="00E358C4" w:rsidRDefault="00AC0A93" w:rsidP="00DC77A1">
            <w:pPr>
              <w:pStyle w:val="Tabletext"/>
              <w:rPr>
                <w:del w:id="6436" w:author="Jillian Carson-Jackson" w:date="2020-12-27T15:57:00Z"/>
                <w:rFonts w:ascii="Calibri" w:hAnsi="Calibri"/>
                <w:sz w:val="22"/>
                <w:szCs w:val="22"/>
              </w:rPr>
            </w:pPr>
            <w:del w:id="6437" w:author="Jillian Carson-Jackson" w:date="2020-12-27T15:57:00Z">
              <w:r w:rsidRPr="00581508" w:rsidDel="00E358C4">
                <w:rPr>
                  <w:rFonts w:ascii="Calibri" w:hAnsi="Calibri"/>
                  <w:sz w:val="22"/>
                  <w:szCs w:val="22"/>
                </w:rPr>
                <w:delText>Level 1</w:delText>
              </w:r>
            </w:del>
          </w:p>
          <w:p w14:paraId="2BE3EA0A" w14:textId="77538204" w:rsidR="00AC0A93" w:rsidRPr="00581508" w:rsidDel="00E358C4" w:rsidRDefault="00AC0A93" w:rsidP="00DC77A1">
            <w:pPr>
              <w:pStyle w:val="Tabletext"/>
              <w:rPr>
                <w:del w:id="6438" w:author="Jillian Carson-Jackson" w:date="2020-12-27T15:57:00Z"/>
                <w:rFonts w:ascii="Calibri" w:hAnsi="Calibri"/>
                <w:sz w:val="22"/>
                <w:szCs w:val="22"/>
              </w:rPr>
            </w:pPr>
            <w:del w:id="6439" w:author="Jillian Carson-Jackson" w:date="2020-12-27T15:57:00Z">
              <w:r w:rsidRPr="00581508" w:rsidDel="00E358C4">
                <w:rPr>
                  <w:rFonts w:ascii="Calibri" w:hAnsi="Calibri"/>
                  <w:sz w:val="22"/>
                  <w:szCs w:val="22"/>
                </w:rPr>
                <w:delText>Level 1</w:delText>
              </w:r>
            </w:del>
          </w:p>
          <w:p w14:paraId="61964404" w14:textId="47D9570E" w:rsidR="00AC0A93" w:rsidRPr="00581508" w:rsidDel="00E358C4" w:rsidRDefault="00AC0A93" w:rsidP="00DC77A1">
            <w:pPr>
              <w:pStyle w:val="Tabletext"/>
              <w:rPr>
                <w:del w:id="6440" w:author="Jillian Carson-Jackson" w:date="2020-12-27T15:57:00Z"/>
                <w:rFonts w:ascii="Calibri" w:hAnsi="Calibri"/>
                <w:sz w:val="22"/>
                <w:szCs w:val="22"/>
              </w:rPr>
            </w:pPr>
            <w:del w:id="6441" w:author="Jillian Carson-Jackson" w:date="2020-12-27T15:57:00Z">
              <w:r w:rsidRPr="00581508" w:rsidDel="00E358C4">
                <w:rPr>
                  <w:rFonts w:ascii="Calibri" w:hAnsi="Calibri"/>
                  <w:sz w:val="22"/>
                  <w:szCs w:val="22"/>
                </w:rPr>
                <w:delText>Level 1</w:delText>
              </w:r>
            </w:del>
          </w:p>
        </w:tc>
        <w:tc>
          <w:tcPr>
            <w:tcW w:w="1843" w:type="dxa"/>
            <w:tcBorders>
              <w:top w:val="single" w:sz="4" w:space="0" w:color="auto"/>
              <w:left w:val="single" w:sz="6" w:space="0" w:color="auto"/>
              <w:right w:val="single" w:sz="6" w:space="0" w:color="auto"/>
            </w:tcBorders>
          </w:tcPr>
          <w:p w14:paraId="5CBC4B1B" w14:textId="77ED800F" w:rsidR="00AC0A93" w:rsidRPr="00581508" w:rsidDel="00E358C4" w:rsidRDefault="00AC0A93" w:rsidP="00DC77A1">
            <w:pPr>
              <w:pStyle w:val="Tabletext"/>
              <w:rPr>
                <w:del w:id="6442" w:author="Jillian Carson-Jackson" w:date="2020-12-27T15:57:00Z"/>
                <w:rFonts w:ascii="Calibri" w:hAnsi="Calibri"/>
                <w:sz w:val="22"/>
                <w:szCs w:val="22"/>
              </w:rPr>
            </w:pPr>
          </w:p>
        </w:tc>
        <w:tc>
          <w:tcPr>
            <w:tcW w:w="1701" w:type="dxa"/>
            <w:tcBorders>
              <w:top w:val="single" w:sz="4" w:space="0" w:color="auto"/>
              <w:right w:val="single" w:sz="6" w:space="0" w:color="auto"/>
            </w:tcBorders>
          </w:tcPr>
          <w:p w14:paraId="3E9A3C1A" w14:textId="6D56C6B1" w:rsidR="00AC0A93" w:rsidRPr="00581508" w:rsidDel="00E358C4" w:rsidRDefault="00AC0A93" w:rsidP="00DC77A1">
            <w:pPr>
              <w:pStyle w:val="Tabletext"/>
              <w:rPr>
                <w:del w:id="6443" w:author="Jillian Carson-Jackson" w:date="2020-12-27T15:57:00Z"/>
                <w:rFonts w:ascii="Calibri" w:hAnsi="Calibri"/>
                <w:sz w:val="22"/>
                <w:szCs w:val="22"/>
              </w:rPr>
            </w:pPr>
          </w:p>
        </w:tc>
      </w:tr>
      <w:tr w:rsidR="00AC0A93" w:rsidRPr="00C50983" w:rsidDel="00E358C4" w14:paraId="5D960731" w14:textId="4CAC2443" w:rsidTr="00DC77A1">
        <w:trPr>
          <w:jc w:val="center"/>
          <w:del w:id="6444" w:author="Jillian Carson-Jackson" w:date="2020-12-27T15:57:00Z"/>
        </w:trPr>
        <w:tc>
          <w:tcPr>
            <w:tcW w:w="3958" w:type="dxa"/>
            <w:tcBorders>
              <w:top w:val="single" w:sz="6" w:space="0" w:color="auto"/>
              <w:left w:val="single" w:sz="6" w:space="0" w:color="auto"/>
            </w:tcBorders>
          </w:tcPr>
          <w:p w14:paraId="33DB58FD" w14:textId="2D8D2EAF" w:rsidR="00AC0A93" w:rsidRPr="00581508" w:rsidDel="00E358C4" w:rsidRDefault="00AC0A93" w:rsidP="00DC77A1">
            <w:pPr>
              <w:pStyle w:val="Tabletext"/>
              <w:rPr>
                <w:del w:id="6445" w:author="Jillian Carson-Jackson" w:date="2020-12-27T15:57:00Z"/>
                <w:rFonts w:ascii="Calibri" w:hAnsi="Calibri"/>
                <w:b/>
                <w:sz w:val="22"/>
                <w:szCs w:val="22"/>
              </w:rPr>
            </w:pPr>
            <w:del w:id="6446" w:author="Jillian Carson-Jackson" w:date="2020-12-27T15:57:00Z">
              <w:r w:rsidRPr="00581508" w:rsidDel="00E358C4">
                <w:rPr>
                  <w:rFonts w:ascii="Calibri" w:hAnsi="Calibri"/>
                  <w:b/>
                  <w:sz w:val="22"/>
                  <w:szCs w:val="22"/>
                </w:rPr>
                <w:delText>Roles and responsibilities</w:delText>
              </w:r>
            </w:del>
          </w:p>
          <w:p w14:paraId="00F1B250" w14:textId="1565BF64" w:rsidR="00AC0A93" w:rsidRPr="00581508" w:rsidDel="00E358C4" w:rsidRDefault="00AC0A93" w:rsidP="00DC77A1">
            <w:pPr>
              <w:pStyle w:val="Tabletext"/>
              <w:rPr>
                <w:del w:id="6447" w:author="Jillian Carson-Jackson" w:date="2020-12-27T15:57:00Z"/>
                <w:rFonts w:ascii="Calibri" w:hAnsi="Calibri"/>
                <w:sz w:val="22"/>
                <w:szCs w:val="22"/>
              </w:rPr>
            </w:pPr>
            <w:del w:id="6448" w:author="Jillian Carson-Jackson" w:date="2020-12-27T15:57:00Z">
              <w:r w:rsidRPr="00581508" w:rsidDel="00E358C4">
                <w:rPr>
                  <w:rFonts w:ascii="Calibri" w:hAnsi="Calibri"/>
                  <w:sz w:val="22"/>
                  <w:szCs w:val="22"/>
                </w:rPr>
                <w:delText>Ship masters</w:delText>
              </w:r>
            </w:del>
          </w:p>
          <w:p w14:paraId="535256B7" w14:textId="7CEEF0EF" w:rsidR="00AC0A93" w:rsidRPr="00581508" w:rsidDel="00E358C4" w:rsidRDefault="00AC0A93" w:rsidP="00DC77A1">
            <w:pPr>
              <w:pStyle w:val="Tabletext"/>
              <w:rPr>
                <w:del w:id="6449" w:author="Jillian Carson-Jackson" w:date="2020-12-27T15:57:00Z"/>
                <w:rFonts w:ascii="Calibri" w:hAnsi="Calibri"/>
                <w:sz w:val="22"/>
                <w:szCs w:val="22"/>
              </w:rPr>
            </w:pPr>
            <w:del w:id="6450" w:author="Jillian Carson-Jackson" w:date="2020-12-27T15:57:00Z">
              <w:r w:rsidRPr="00581508" w:rsidDel="00E358C4">
                <w:rPr>
                  <w:rFonts w:ascii="Calibri" w:hAnsi="Calibri"/>
                  <w:sz w:val="22"/>
                  <w:szCs w:val="22"/>
                </w:rPr>
                <w:delText>Marine pilots</w:delText>
              </w:r>
            </w:del>
          </w:p>
          <w:p w14:paraId="18D59867" w14:textId="49D3B8B4" w:rsidR="00AC0A93" w:rsidRPr="00581508" w:rsidDel="00E358C4" w:rsidRDefault="00AC0A93" w:rsidP="00DC77A1">
            <w:pPr>
              <w:pStyle w:val="Tabletext"/>
              <w:rPr>
                <w:del w:id="6451" w:author="Jillian Carson-Jackson" w:date="2020-12-27T15:57:00Z"/>
                <w:rFonts w:ascii="Calibri" w:hAnsi="Calibri"/>
                <w:sz w:val="22"/>
                <w:szCs w:val="22"/>
              </w:rPr>
            </w:pPr>
            <w:del w:id="6452" w:author="Jillian Carson-Jackson" w:date="2020-12-27T15:57:00Z">
              <w:r w:rsidRPr="00581508" w:rsidDel="00E358C4">
                <w:rPr>
                  <w:rFonts w:ascii="Calibri" w:hAnsi="Calibri"/>
                  <w:sz w:val="22"/>
                  <w:szCs w:val="22"/>
                </w:rPr>
                <w:delText>VTS</w:delText>
              </w:r>
            </w:del>
          </w:p>
          <w:p w14:paraId="55447844" w14:textId="7015468D" w:rsidR="00AC0A93" w:rsidRPr="00581508" w:rsidDel="00E358C4" w:rsidRDefault="00AC0A93" w:rsidP="00DC77A1">
            <w:pPr>
              <w:pStyle w:val="Tabletext"/>
              <w:rPr>
                <w:del w:id="6453" w:author="Jillian Carson-Jackson" w:date="2020-12-27T15:57:00Z"/>
                <w:rFonts w:ascii="Calibri" w:hAnsi="Calibri"/>
                <w:sz w:val="22"/>
                <w:szCs w:val="22"/>
              </w:rPr>
            </w:pPr>
            <w:del w:id="6454" w:author="Jillian Carson-Jackson" w:date="2020-12-27T15:57:00Z">
              <w:r w:rsidRPr="00581508" w:rsidDel="00E358C4">
                <w:rPr>
                  <w:rFonts w:ascii="Calibri" w:hAnsi="Calibri"/>
                  <w:sz w:val="22"/>
                  <w:szCs w:val="22"/>
                </w:rPr>
                <w:delText>Allied services</w:delText>
              </w:r>
            </w:del>
          </w:p>
        </w:tc>
        <w:tc>
          <w:tcPr>
            <w:tcW w:w="1962" w:type="dxa"/>
            <w:tcBorders>
              <w:top w:val="single" w:sz="6" w:space="0" w:color="auto"/>
              <w:left w:val="single" w:sz="6" w:space="0" w:color="auto"/>
            </w:tcBorders>
          </w:tcPr>
          <w:p w14:paraId="3EC6A22B" w14:textId="7B4083E2" w:rsidR="00AC0A93" w:rsidRPr="00581508" w:rsidDel="00E358C4" w:rsidRDefault="00AC0A93" w:rsidP="00DC77A1">
            <w:pPr>
              <w:pStyle w:val="Tabletext"/>
              <w:rPr>
                <w:del w:id="6455" w:author="Jillian Carson-Jackson" w:date="2020-12-27T15:57:00Z"/>
                <w:rFonts w:ascii="Calibri" w:hAnsi="Calibri"/>
                <w:sz w:val="22"/>
                <w:szCs w:val="22"/>
              </w:rPr>
            </w:pPr>
          </w:p>
          <w:p w14:paraId="654820D0" w14:textId="1262CF3E" w:rsidR="00AC0A93" w:rsidRPr="00581508" w:rsidDel="00E358C4" w:rsidRDefault="00AC0A93" w:rsidP="00DC77A1">
            <w:pPr>
              <w:pStyle w:val="Tabletext"/>
              <w:rPr>
                <w:del w:id="6456" w:author="Jillian Carson-Jackson" w:date="2020-12-27T15:57:00Z"/>
                <w:rFonts w:ascii="Calibri" w:hAnsi="Calibri"/>
                <w:sz w:val="22"/>
                <w:szCs w:val="22"/>
              </w:rPr>
            </w:pPr>
            <w:del w:id="6457" w:author="Jillian Carson-Jackson" w:date="2020-12-27T15:57:00Z">
              <w:r w:rsidRPr="00581508" w:rsidDel="00E358C4">
                <w:rPr>
                  <w:rFonts w:ascii="Calibri" w:hAnsi="Calibri"/>
                  <w:sz w:val="22"/>
                  <w:szCs w:val="22"/>
                </w:rPr>
                <w:delText>Level 1</w:delText>
              </w:r>
            </w:del>
          </w:p>
          <w:p w14:paraId="1B1FB98F" w14:textId="0AB24CD4" w:rsidR="00AC0A93" w:rsidRPr="00581508" w:rsidDel="00E358C4" w:rsidRDefault="00AC0A93" w:rsidP="00DC77A1">
            <w:pPr>
              <w:pStyle w:val="Tabletext"/>
              <w:rPr>
                <w:del w:id="6458" w:author="Jillian Carson-Jackson" w:date="2020-12-27T15:57:00Z"/>
                <w:rFonts w:ascii="Calibri" w:hAnsi="Calibri"/>
                <w:sz w:val="22"/>
                <w:szCs w:val="22"/>
              </w:rPr>
            </w:pPr>
            <w:del w:id="6459" w:author="Jillian Carson-Jackson" w:date="2020-12-27T15:57:00Z">
              <w:r w:rsidRPr="00581508" w:rsidDel="00E358C4">
                <w:rPr>
                  <w:rFonts w:ascii="Calibri" w:hAnsi="Calibri"/>
                  <w:sz w:val="22"/>
                  <w:szCs w:val="22"/>
                </w:rPr>
                <w:delText>Level 1</w:delText>
              </w:r>
            </w:del>
          </w:p>
          <w:p w14:paraId="2B1E6F4E" w14:textId="51226C95" w:rsidR="00AC0A93" w:rsidRPr="00581508" w:rsidDel="00E358C4" w:rsidRDefault="00AC0A93" w:rsidP="00DC77A1">
            <w:pPr>
              <w:pStyle w:val="Tabletext"/>
              <w:rPr>
                <w:del w:id="6460" w:author="Jillian Carson-Jackson" w:date="2020-12-27T15:57:00Z"/>
                <w:rFonts w:ascii="Calibri" w:hAnsi="Calibri"/>
                <w:sz w:val="22"/>
                <w:szCs w:val="22"/>
              </w:rPr>
            </w:pPr>
            <w:del w:id="6461" w:author="Jillian Carson-Jackson" w:date="2020-12-27T15:57:00Z">
              <w:r w:rsidRPr="00581508" w:rsidDel="00E358C4">
                <w:rPr>
                  <w:rFonts w:ascii="Calibri" w:hAnsi="Calibri"/>
                  <w:sz w:val="22"/>
                  <w:szCs w:val="22"/>
                </w:rPr>
                <w:delText>Level 3</w:delText>
              </w:r>
            </w:del>
          </w:p>
          <w:p w14:paraId="49A0BA55" w14:textId="613C22D5" w:rsidR="00AC0A93" w:rsidRPr="00581508" w:rsidDel="00E358C4" w:rsidRDefault="00AC0A93" w:rsidP="00DC77A1">
            <w:pPr>
              <w:pStyle w:val="Tabletext"/>
              <w:rPr>
                <w:del w:id="6462" w:author="Jillian Carson-Jackson" w:date="2020-12-27T15:57:00Z"/>
                <w:rFonts w:ascii="Calibri" w:hAnsi="Calibri"/>
                <w:sz w:val="22"/>
                <w:szCs w:val="22"/>
              </w:rPr>
            </w:pPr>
            <w:del w:id="6463" w:author="Jillian Carson-Jackson" w:date="2020-12-27T15:57:00Z">
              <w:r w:rsidRPr="00581508" w:rsidDel="00E358C4">
                <w:rPr>
                  <w:rFonts w:ascii="Calibri" w:hAnsi="Calibri"/>
                  <w:sz w:val="22"/>
                  <w:szCs w:val="22"/>
                </w:rPr>
                <w:delText>Level 1</w:delText>
              </w:r>
            </w:del>
          </w:p>
        </w:tc>
        <w:tc>
          <w:tcPr>
            <w:tcW w:w="1843" w:type="dxa"/>
            <w:tcBorders>
              <w:top w:val="single" w:sz="6" w:space="0" w:color="auto"/>
              <w:left w:val="single" w:sz="6" w:space="0" w:color="auto"/>
              <w:right w:val="single" w:sz="6" w:space="0" w:color="auto"/>
            </w:tcBorders>
          </w:tcPr>
          <w:p w14:paraId="36193528" w14:textId="5B113A57" w:rsidR="00AC0A93" w:rsidRPr="00581508" w:rsidDel="00E358C4" w:rsidRDefault="00AC0A93" w:rsidP="00DC77A1">
            <w:pPr>
              <w:pStyle w:val="Tabletext"/>
              <w:rPr>
                <w:del w:id="6464" w:author="Jillian Carson-Jackson" w:date="2020-12-27T15:57:00Z"/>
                <w:rFonts w:ascii="Calibri" w:hAnsi="Calibri"/>
                <w:sz w:val="22"/>
                <w:szCs w:val="22"/>
              </w:rPr>
            </w:pPr>
          </w:p>
        </w:tc>
        <w:tc>
          <w:tcPr>
            <w:tcW w:w="1701" w:type="dxa"/>
            <w:tcBorders>
              <w:top w:val="single" w:sz="6" w:space="0" w:color="auto"/>
              <w:right w:val="single" w:sz="6" w:space="0" w:color="auto"/>
            </w:tcBorders>
          </w:tcPr>
          <w:p w14:paraId="0019170D" w14:textId="3EF80A33" w:rsidR="00AC0A93" w:rsidRPr="00581508" w:rsidDel="00E358C4" w:rsidRDefault="00AC0A93" w:rsidP="00DC77A1">
            <w:pPr>
              <w:pStyle w:val="Tabletext"/>
              <w:rPr>
                <w:del w:id="6465" w:author="Jillian Carson-Jackson" w:date="2020-12-27T15:57:00Z"/>
                <w:rFonts w:ascii="Calibri" w:hAnsi="Calibri"/>
                <w:sz w:val="22"/>
                <w:szCs w:val="22"/>
              </w:rPr>
            </w:pPr>
          </w:p>
        </w:tc>
      </w:tr>
      <w:tr w:rsidR="00AC0A93" w:rsidRPr="00C50983" w14:paraId="5FAC6173" w14:textId="77777777" w:rsidTr="00DC77A1">
        <w:trPr>
          <w:jc w:val="center"/>
        </w:trPr>
        <w:tc>
          <w:tcPr>
            <w:tcW w:w="3958" w:type="dxa"/>
            <w:tcBorders>
              <w:top w:val="single" w:sz="6" w:space="0" w:color="auto"/>
              <w:left w:val="single" w:sz="6" w:space="0" w:color="auto"/>
            </w:tcBorders>
          </w:tcPr>
          <w:p w14:paraId="5F9EC8DA" w14:textId="77777777" w:rsidR="00AC0A93" w:rsidRPr="00581508" w:rsidRDefault="00AC0A93" w:rsidP="00DC77A1">
            <w:pPr>
              <w:pStyle w:val="Tabletext"/>
              <w:rPr>
                <w:rFonts w:ascii="Calibri" w:hAnsi="Calibri"/>
                <w:b/>
                <w:sz w:val="22"/>
                <w:szCs w:val="22"/>
              </w:rPr>
            </w:pPr>
            <w:r w:rsidRPr="00581508">
              <w:rPr>
                <w:rFonts w:ascii="Calibri" w:hAnsi="Calibri"/>
                <w:b/>
                <w:sz w:val="22"/>
                <w:szCs w:val="22"/>
              </w:rPr>
              <w:t>VTS environment</w:t>
            </w:r>
          </w:p>
          <w:p w14:paraId="698C49CE"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Area limits, boundaries, separation zones, shipping lanes and channels</w:t>
            </w:r>
          </w:p>
          <w:p w14:paraId="45F85248"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Prohibited or dangerous areas, safety zones, anchorages and restricted areas</w:t>
            </w:r>
          </w:p>
          <w:p w14:paraId="627963F4"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Traffic separation schemes</w:t>
            </w:r>
          </w:p>
          <w:p w14:paraId="65FC72A3"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Traffic separation criteria</w:t>
            </w:r>
          </w:p>
          <w:p w14:paraId="20C6BFBE"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Geographical constraints</w:t>
            </w:r>
          </w:p>
        </w:tc>
        <w:tc>
          <w:tcPr>
            <w:tcW w:w="1962" w:type="dxa"/>
            <w:tcBorders>
              <w:top w:val="single" w:sz="6" w:space="0" w:color="auto"/>
              <w:left w:val="single" w:sz="6" w:space="0" w:color="auto"/>
            </w:tcBorders>
          </w:tcPr>
          <w:p w14:paraId="03B69E6A"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2</w:t>
            </w:r>
          </w:p>
        </w:tc>
        <w:tc>
          <w:tcPr>
            <w:tcW w:w="1843" w:type="dxa"/>
            <w:tcBorders>
              <w:top w:val="single" w:sz="6" w:space="0" w:color="auto"/>
              <w:left w:val="single" w:sz="6" w:space="0" w:color="auto"/>
              <w:right w:val="single" w:sz="6" w:space="0" w:color="auto"/>
            </w:tcBorders>
          </w:tcPr>
          <w:p w14:paraId="0FE7F970" w14:textId="77777777" w:rsidR="00AC0A93" w:rsidRPr="00581508" w:rsidRDefault="00AC0A93" w:rsidP="00DC77A1">
            <w:pPr>
              <w:pStyle w:val="Tabletext"/>
              <w:rPr>
                <w:rFonts w:ascii="Calibri" w:hAnsi="Calibri"/>
                <w:sz w:val="22"/>
                <w:szCs w:val="22"/>
              </w:rPr>
            </w:pPr>
          </w:p>
        </w:tc>
        <w:tc>
          <w:tcPr>
            <w:tcW w:w="1701" w:type="dxa"/>
            <w:tcBorders>
              <w:top w:val="single" w:sz="6" w:space="0" w:color="auto"/>
              <w:right w:val="single" w:sz="6" w:space="0" w:color="auto"/>
            </w:tcBorders>
          </w:tcPr>
          <w:p w14:paraId="5159089D" w14:textId="77777777" w:rsidR="00AC0A93" w:rsidRPr="00581508" w:rsidRDefault="00AC0A93" w:rsidP="00DC77A1">
            <w:pPr>
              <w:pStyle w:val="Tabletext"/>
              <w:rPr>
                <w:rFonts w:ascii="Calibri" w:hAnsi="Calibri"/>
                <w:sz w:val="22"/>
                <w:szCs w:val="22"/>
              </w:rPr>
            </w:pPr>
          </w:p>
        </w:tc>
      </w:tr>
      <w:tr w:rsidR="00E358C4" w:rsidRPr="00C50983" w14:paraId="31ACECCE" w14:textId="77777777" w:rsidTr="00DC77A1">
        <w:trPr>
          <w:jc w:val="center"/>
          <w:ins w:id="6466" w:author="Jillian Carson-Jackson" w:date="2020-12-27T15:58:00Z"/>
        </w:trPr>
        <w:tc>
          <w:tcPr>
            <w:tcW w:w="3958" w:type="dxa"/>
            <w:tcBorders>
              <w:top w:val="single" w:sz="6" w:space="0" w:color="auto"/>
              <w:left w:val="single" w:sz="6" w:space="0" w:color="auto"/>
              <w:bottom w:val="single" w:sz="6" w:space="0" w:color="auto"/>
            </w:tcBorders>
          </w:tcPr>
          <w:p w14:paraId="59A58B7E" w14:textId="77777777" w:rsidR="00E358C4" w:rsidRDefault="00E358C4" w:rsidP="00DC77A1">
            <w:pPr>
              <w:pStyle w:val="Tabletext"/>
              <w:rPr>
                <w:ins w:id="6467" w:author="Jillian Carson-Jackson" w:date="2020-12-27T15:58:00Z"/>
                <w:rFonts w:ascii="Calibri" w:hAnsi="Calibri"/>
                <w:b/>
                <w:sz w:val="22"/>
                <w:szCs w:val="22"/>
              </w:rPr>
            </w:pPr>
            <w:ins w:id="6468" w:author="Jillian Carson-Jackson" w:date="2020-12-27T15:58:00Z">
              <w:r>
                <w:rPr>
                  <w:rFonts w:ascii="Calibri" w:hAnsi="Calibri"/>
                  <w:b/>
                  <w:sz w:val="22"/>
                  <w:szCs w:val="22"/>
                </w:rPr>
                <w:t>Provision of</w:t>
              </w:r>
              <w:commentRangeStart w:id="6469"/>
              <w:r>
                <w:rPr>
                  <w:rFonts w:ascii="Calibri" w:hAnsi="Calibri"/>
                  <w:b/>
                  <w:sz w:val="22"/>
                  <w:szCs w:val="22"/>
                </w:rPr>
                <w:t xml:space="preserve"> Information</w:t>
              </w:r>
            </w:ins>
            <w:commentRangeEnd w:id="6469"/>
            <w:ins w:id="6470" w:author="Jillian Carson-Jackson" w:date="2020-12-27T15:59:00Z">
              <w:r w:rsidR="00B117A0">
                <w:rPr>
                  <w:rStyle w:val="CommentReference"/>
                  <w:color w:val="auto"/>
                </w:rPr>
                <w:commentReference w:id="6469"/>
              </w:r>
            </w:ins>
          </w:p>
          <w:p w14:paraId="0CB4FCE6" w14:textId="3D1E9777" w:rsidR="00970A45" w:rsidRPr="00970A45" w:rsidRDefault="00970A45" w:rsidP="00DC77A1">
            <w:pPr>
              <w:pStyle w:val="Tabletext"/>
              <w:rPr>
                <w:ins w:id="6471" w:author="Jillian Carson-Jackson" w:date="2020-12-27T15:58:00Z"/>
                <w:rFonts w:ascii="Calibri" w:hAnsi="Calibri"/>
                <w:bCs/>
                <w:sz w:val="22"/>
                <w:szCs w:val="22"/>
              </w:rPr>
            </w:pPr>
          </w:p>
        </w:tc>
        <w:tc>
          <w:tcPr>
            <w:tcW w:w="1962" w:type="dxa"/>
            <w:tcBorders>
              <w:top w:val="single" w:sz="6" w:space="0" w:color="auto"/>
              <w:left w:val="single" w:sz="6" w:space="0" w:color="auto"/>
              <w:bottom w:val="single" w:sz="6" w:space="0" w:color="auto"/>
            </w:tcBorders>
          </w:tcPr>
          <w:p w14:paraId="1656CDF6" w14:textId="77777777" w:rsidR="00E358C4" w:rsidRPr="00581508" w:rsidRDefault="00E358C4" w:rsidP="00DC77A1">
            <w:pPr>
              <w:pStyle w:val="Tabletext"/>
              <w:rPr>
                <w:ins w:id="6472" w:author="Jillian Carson-Jackson" w:date="2020-12-27T15:58:00Z"/>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1B281802" w14:textId="77777777" w:rsidR="00E358C4" w:rsidRPr="00581508" w:rsidRDefault="00E358C4" w:rsidP="00DC77A1">
            <w:pPr>
              <w:pStyle w:val="Tabletext"/>
              <w:rPr>
                <w:ins w:id="6473" w:author="Jillian Carson-Jackson" w:date="2020-12-27T15:58:00Z"/>
                <w:rFonts w:ascii="Calibri" w:hAnsi="Calibri"/>
                <w:sz w:val="22"/>
                <w:szCs w:val="22"/>
              </w:rPr>
            </w:pPr>
          </w:p>
        </w:tc>
        <w:tc>
          <w:tcPr>
            <w:tcW w:w="1701" w:type="dxa"/>
            <w:tcBorders>
              <w:top w:val="single" w:sz="6" w:space="0" w:color="auto"/>
              <w:bottom w:val="single" w:sz="6" w:space="0" w:color="auto"/>
              <w:right w:val="single" w:sz="6" w:space="0" w:color="auto"/>
            </w:tcBorders>
          </w:tcPr>
          <w:p w14:paraId="6C2DBCB2" w14:textId="77777777" w:rsidR="00E358C4" w:rsidRPr="00581508" w:rsidRDefault="00E358C4" w:rsidP="00DC77A1">
            <w:pPr>
              <w:pStyle w:val="Tabletext"/>
              <w:rPr>
                <w:ins w:id="6474" w:author="Jillian Carson-Jackson" w:date="2020-12-27T15:58:00Z"/>
                <w:rFonts w:ascii="Calibri" w:hAnsi="Calibri"/>
                <w:sz w:val="22"/>
                <w:szCs w:val="22"/>
              </w:rPr>
            </w:pPr>
          </w:p>
        </w:tc>
      </w:tr>
      <w:tr w:rsidR="00AC0A93" w:rsidRPr="00C50983" w14:paraId="0D5385BA" w14:textId="77777777" w:rsidTr="00DC77A1">
        <w:trPr>
          <w:jc w:val="center"/>
        </w:trPr>
        <w:tc>
          <w:tcPr>
            <w:tcW w:w="3958" w:type="dxa"/>
            <w:tcBorders>
              <w:top w:val="single" w:sz="6" w:space="0" w:color="auto"/>
              <w:left w:val="single" w:sz="6" w:space="0" w:color="auto"/>
              <w:bottom w:val="single" w:sz="6" w:space="0" w:color="auto"/>
            </w:tcBorders>
          </w:tcPr>
          <w:p w14:paraId="732360A0" w14:textId="77777777" w:rsidR="00AC0A93" w:rsidRPr="00581508" w:rsidRDefault="00AC0A93" w:rsidP="00DC77A1">
            <w:pPr>
              <w:pStyle w:val="Tabletext"/>
              <w:rPr>
                <w:rFonts w:ascii="Calibri" w:hAnsi="Calibri"/>
                <w:b/>
                <w:sz w:val="22"/>
                <w:szCs w:val="22"/>
              </w:rPr>
            </w:pPr>
            <w:r w:rsidRPr="00581508">
              <w:rPr>
                <w:rFonts w:ascii="Calibri" w:hAnsi="Calibri"/>
                <w:b/>
                <w:sz w:val="22"/>
                <w:szCs w:val="22"/>
              </w:rPr>
              <w:t>Principles of waterway and traffic management</w:t>
            </w:r>
          </w:p>
          <w:p w14:paraId="2F3ED0E3"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Planning</w:t>
            </w:r>
          </w:p>
          <w:p w14:paraId="17E06A8F"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Risk management</w:t>
            </w:r>
          </w:p>
          <w:p w14:paraId="1764BE7A"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Allocation of space</w:t>
            </w:r>
          </w:p>
          <w:p w14:paraId="0EEC0F96"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Criteria which determines the parameters for the safe passage of shipping</w:t>
            </w:r>
          </w:p>
          <w:p w14:paraId="111EA8FD"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Aids to navigation</w:t>
            </w:r>
          </w:p>
        </w:tc>
        <w:tc>
          <w:tcPr>
            <w:tcW w:w="1962" w:type="dxa"/>
            <w:tcBorders>
              <w:top w:val="single" w:sz="6" w:space="0" w:color="auto"/>
              <w:left w:val="single" w:sz="6" w:space="0" w:color="auto"/>
              <w:bottom w:val="single" w:sz="6" w:space="0" w:color="auto"/>
            </w:tcBorders>
          </w:tcPr>
          <w:p w14:paraId="6045ADED"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4</w:t>
            </w:r>
          </w:p>
        </w:tc>
        <w:tc>
          <w:tcPr>
            <w:tcW w:w="1843" w:type="dxa"/>
            <w:tcBorders>
              <w:top w:val="single" w:sz="6" w:space="0" w:color="auto"/>
              <w:left w:val="single" w:sz="6" w:space="0" w:color="auto"/>
              <w:bottom w:val="single" w:sz="6" w:space="0" w:color="auto"/>
              <w:right w:val="single" w:sz="6" w:space="0" w:color="auto"/>
            </w:tcBorders>
          </w:tcPr>
          <w:p w14:paraId="6C2E49E4" w14:textId="77777777" w:rsidR="00AC0A93" w:rsidRPr="00581508" w:rsidRDefault="00AC0A93" w:rsidP="00DC77A1">
            <w:pPr>
              <w:pStyle w:val="Tabletext"/>
              <w:rPr>
                <w:rFonts w:ascii="Calibri" w:hAnsi="Calibri"/>
                <w:sz w:val="22"/>
                <w:szCs w:val="22"/>
              </w:rPr>
            </w:pPr>
          </w:p>
        </w:tc>
        <w:tc>
          <w:tcPr>
            <w:tcW w:w="1701" w:type="dxa"/>
            <w:tcBorders>
              <w:top w:val="single" w:sz="6" w:space="0" w:color="auto"/>
              <w:bottom w:val="single" w:sz="6" w:space="0" w:color="auto"/>
              <w:right w:val="single" w:sz="6" w:space="0" w:color="auto"/>
            </w:tcBorders>
          </w:tcPr>
          <w:p w14:paraId="46D5A624" w14:textId="77777777" w:rsidR="00AC0A93" w:rsidRPr="00581508" w:rsidRDefault="00AC0A93" w:rsidP="00DC77A1">
            <w:pPr>
              <w:pStyle w:val="Tabletext"/>
              <w:rPr>
                <w:rFonts w:ascii="Calibri" w:hAnsi="Calibri"/>
                <w:sz w:val="22"/>
                <w:szCs w:val="22"/>
              </w:rPr>
            </w:pPr>
          </w:p>
        </w:tc>
      </w:tr>
      <w:tr w:rsidR="00AC0A93" w:rsidRPr="00C50983" w14:paraId="1E597FA1" w14:textId="77777777" w:rsidTr="00DC77A1">
        <w:trPr>
          <w:jc w:val="center"/>
        </w:trPr>
        <w:tc>
          <w:tcPr>
            <w:tcW w:w="3958" w:type="dxa"/>
            <w:tcBorders>
              <w:top w:val="single" w:sz="6" w:space="0" w:color="auto"/>
              <w:left w:val="single" w:sz="6" w:space="0" w:color="auto"/>
              <w:bottom w:val="single" w:sz="6" w:space="0" w:color="auto"/>
            </w:tcBorders>
          </w:tcPr>
          <w:p w14:paraId="583DF175" w14:textId="08DCE32A" w:rsidR="00AC0A93" w:rsidRPr="00581508" w:rsidRDefault="00AC0A93" w:rsidP="00DC77A1">
            <w:pPr>
              <w:pStyle w:val="Tabletext"/>
              <w:rPr>
                <w:rFonts w:ascii="Calibri" w:hAnsi="Calibri"/>
                <w:b/>
                <w:sz w:val="22"/>
                <w:szCs w:val="22"/>
              </w:rPr>
            </w:pPr>
            <w:del w:id="6475" w:author="Jillian Carson-Jackson" w:date="2020-12-27T16:00:00Z">
              <w:r w:rsidRPr="00581508" w:rsidDel="00AE167E">
                <w:rPr>
                  <w:rFonts w:ascii="Calibri" w:hAnsi="Calibri"/>
                  <w:b/>
                  <w:sz w:val="22"/>
                  <w:szCs w:val="22"/>
                </w:rPr>
                <w:delText>Traffic monitoring and organisation</w:delText>
              </w:r>
            </w:del>
            <w:ins w:id="6476" w:author="Jillian Carson-Jackson" w:date="2020-12-27T16:00:00Z">
              <w:r w:rsidR="00AE167E">
                <w:rPr>
                  <w:rFonts w:ascii="Calibri" w:hAnsi="Calibri"/>
                  <w:b/>
                  <w:sz w:val="22"/>
                  <w:szCs w:val="22"/>
                </w:rPr>
                <w:t>Monitoring and Management of Vessel Traffic</w:t>
              </w:r>
            </w:ins>
          </w:p>
          <w:p w14:paraId="5B64FAE1"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Traffic patterns</w:t>
            </w:r>
          </w:p>
          <w:p w14:paraId="4BF980B9"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VTS sailing or route plans</w:t>
            </w:r>
          </w:p>
          <w:p w14:paraId="3DCC2421"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Situation analysis</w:t>
            </w:r>
          </w:p>
        </w:tc>
        <w:tc>
          <w:tcPr>
            <w:tcW w:w="1962" w:type="dxa"/>
            <w:tcBorders>
              <w:top w:val="single" w:sz="6" w:space="0" w:color="auto"/>
              <w:left w:val="single" w:sz="6" w:space="0" w:color="auto"/>
              <w:bottom w:val="single" w:sz="6" w:space="0" w:color="auto"/>
            </w:tcBorders>
          </w:tcPr>
          <w:p w14:paraId="5B92E78B"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4</w:t>
            </w:r>
          </w:p>
        </w:tc>
        <w:tc>
          <w:tcPr>
            <w:tcW w:w="1843" w:type="dxa"/>
            <w:tcBorders>
              <w:top w:val="single" w:sz="6" w:space="0" w:color="auto"/>
              <w:left w:val="single" w:sz="6" w:space="0" w:color="auto"/>
              <w:bottom w:val="single" w:sz="6" w:space="0" w:color="auto"/>
              <w:right w:val="single" w:sz="6" w:space="0" w:color="auto"/>
            </w:tcBorders>
          </w:tcPr>
          <w:p w14:paraId="2DC9AC5E" w14:textId="77777777" w:rsidR="00AC0A93" w:rsidRPr="00581508" w:rsidRDefault="00AC0A93" w:rsidP="00DC77A1">
            <w:pPr>
              <w:pStyle w:val="Tabletext"/>
              <w:rPr>
                <w:rFonts w:ascii="Calibri" w:hAnsi="Calibri"/>
                <w:sz w:val="22"/>
                <w:szCs w:val="22"/>
              </w:rPr>
            </w:pPr>
          </w:p>
        </w:tc>
        <w:tc>
          <w:tcPr>
            <w:tcW w:w="1701" w:type="dxa"/>
            <w:tcBorders>
              <w:top w:val="single" w:sz="6" w:space="0" w:color="auto"/>
              <w:bottom w:val="single" w:sz="6" w:space="0" w:color="auto"/>
              <w:right w:val="single" w:sz="6" w:space="0" w:color="auto"/>
            </w:tcBorders>
          </w:tcPr>
          <w:p w14:paraId="2CE66911" w14:textId="77777777" w:rsidR="00AC0A93" w:rsidRPr="00581508" w:rsidRDefault="00AC0A93" w:rsidP="00DC77A1">
            <w:pPr>
              <w:pStyle w:val="Tabletext"/>
              <w:rPr>
                <w:rFonts w:ascii="Calibri" w:hAnsi="Calibri"/>
                <w:sz w:val="22"/>
                <w:szCs w:val="22"/>
              </w:rPr>
            </w:pPr>
          </w:p>
        </w:tc>
      </w:tr>
      <w:tr w:rsidR="00AE167E" w:rsidRPr="00C50983" w14:paraId="465BC028" w14:textId="77777777" w:rsidTr="00DC77A1">
        <w:trPr>
          <w:jc w:val="center"/>
          <w:ins w:id="6477" w:author="Jillian Carson-Jackson" w:date="2020-12-27T16:00:00Z"/>
        </w:trPr>
        <w:tc>
          <w:tcPr>
            <w:tcW w:w="3958" w:type="dxa"/>
            <w:tcBorders>
              <w:top w:val="single" w:sz="6" w:space="0" w:color="auto"/>
              <w:left w:val="single" w:sz="6" w:space="0" w:color="auto"/>
              <w:bottom w:val="single" w:sz="6" w:space="0" w:color="auto"/>
            </w:tcBorders>
          </w:tcPr>
          <w:p w14:paraId="616A5269" w14:textId="77777777" w:rsidR="00AE167E" w:rsidRDefault="00080C06" w:rsidP="00DC77A1">
            <w:pPr>
              <w:pStyle w:val="Tabletext"/>
              <w:rPr>
                <w:ins w:id="6478" w:author="Jillian Carson-Jackson" w:date="2020-12-27T16:00:00Z"/>
                <w:rFonts w:ascii="Calibri" w:hAnsi="Calibri"/>
                <w:b/>
                <w:sz w:val="22"/>
                <w:szCs w:val="22"/>
              </w:rPr>
            </w:pPr>
            <w:ins w:id="6479" w:author="Jillian Carson-Jackson" w:date="2020-12-27T16:00:00Z">
              <w:r>
                <w:rPr>
                  <w:rFonts w:ascii="Calibri" w:hAnsi="Calibri"/>
                  <w:b/>
                  <w:sz w:val="22"/>
                  <w:szCs w:val="22"/>
                </w:rPr>
                <w:t xml:space="preserve">Responding to unsafe </w:t>
              </w:r>
              <w:commentRangeStart w:id="6480"/>
              <w:r>
                <w:rPr>
                  <w:rFonts w:ascii="Calibri" w:hAnsi="Calibri"/>
                  <w:b/>
                  <w:sz w:val="22"/>
                  <w:szCs w:val="22"/>
                </w:rPr>
                <w:t>situations</w:t>
              </w:r>
              <w:commentRangeEnd w:id="6480"/>
              <w:r>
                <w:rPr>
                  <w:rStyle w:val="CommentReference"/>
                  <w:color w:val="auto"/>
                </w:rPr>
                <w:commentReference w:id="6480"/>
              </w:r>
            </w:ins>
          </w:p>
          <w:p w14:paraId="632074E6" w14:textId="4B784E8D" w:rsidR="00080C06" w:rsidRPr="00080C06" w:rsidDel="00AE167E" w:rsidRDefault="00080C06" w:rsidP="00DC77A1">
            <w:pPr>
              <w:pStyle w:val="Tabletext"/>
              <w:rPr>
                <w:ins w:id="6481" w:author="Jillian Carson-Jackson" w:date="2020-12-27T16:00:00Z"/>
                <w:rFonts w:ascii="Calibri" w:hAnsi="Calibri"/>
                <w:bCs/>
                <w:sz w:val="22"/>
                <w:szCs w:val="22"/>
              </w:rPr>
            </w:pPr>
          </w:p>
        </w:tc>
        <w:tc>
          <w:tcPr>
            <w:tcW w:w="1962" w:type="dxa"/>
            <w:tcBorders>
              <w:top w:val="single" w:sz="6" w:space="0" w:color="auto"/>
              <w:left w:val="single" w:sz="6" w:space="0" w:color="auto"/>
              <w:bottom w:val="single" w:sz="6" w:space="0" w:color="auto"/>
            </w:tcBorders>
          </w:tcPr>
          <w:p w14:paraId="6F317BFC" w14:textId="77777777" w:rsidR="00AE167E" w:rsidRPr="00581508" w:rsidRDefault="00AE167E" w:rsidP="00DC77A1">
            <w:pPr>
              <w:pStyle w:val="Tabletext"/>
              <w:rPr>
                <w:ins w:id="6482" w:author="Jillian Carson-Jackson" w:date="2020-12-27T16:00:00Z"/>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586E69FB" w14:textId="77777777" w:rsidR="00AE167E" w:rsidRPr="00581508" w:rsidRDefault="00AE167E" w:rsidP="00DC77A1">
            <w:pPr>
              <w:pStyle w:val="Tabletext"/>
              <w:rPr>
                <w:ins w:id="6483" w:author="Jillian Carson-Jackson" w:date="2020-12-27T16:00:00Z"/>
                <w:rFonts w:ascii="Calibri" w:hAnsi="Calibri"/>
                <w:sz w:val="22"/>
                <w:szCs w:val="22"/>
              </w:rPr>
            </w:pPr>
          </w:p>
        </w:tc>
        <w:tc>
          <w:tcPr>
            <w:tcW w:w="1701" w:type="dxa"/>
            <w:tcBorders>
              <w:top w:val="single" w:sz="6" w:space="0" w:color="auto"/>
              <w:bottom w:val="single" w:sz="6" w:space="0" w:color="auto"/>
              <w:right w:val="single" w:sz="6" w:space="0" w:color="auto"/>
            </w:tcBorders>
          </w:tcPr>
          <w:p w14:paraId="1EE4B0B5" w14:textId="77777777" w:rsidR="00AE167E" w:rsidRPr="00581508" w:rsidRDefault="00AE167E" w:rsidP="00DC77A1">
            <w:pPr>
              <w:pStyle w:val="Tabletext"/>
              <w:rPr>
                <w:ins w:id="6484" w:author="Jillian Carson-Jackson" w:date="2020-12-27T16:00:00Z"/>
                <w:rFonts w:ascii="Calibri" w:hAnsi="Calibri"/>
                <w:sz w:val="22"/>
                <w:szCs w:val="22"/>
              </w:rPr>
            </w:pPr>
          </w:p>
        </w:tc>
      </w:tr>
      <w:tr w:rsidR="00AC0A93" w:rsidRPr="00C50983" w14:paraId="3C58DDEE" w14:textId="77777777" w:rsidTr="00DC77A1">
        <w:trPr>
          <w:trHeight w:val="378"/>
          <w:jc w:val="center"/>
        </w:trPr>
        <w:tc>
          <w:tcPr>
            <w:tcW w:w="3958" w:type="dxa"/>
            <w:tcBorders>
              <w:top w:val="single" w:sz="6" w:space="0" w:color="auto"/>
              <w:left w:val="single" w:sz="6" w:space="0" w:color="auto"/>
              <w:bottom w:val="single" w:sz="6" w:space="0" w:color="auto"/>
            </w:tcBorders>
          </w:tcPr>
          <w:p w14:paraId="6A81FDC8" w14:textId="77777777" w:rsidR="00AC0A93" w:rsidRPr="00581508" w:rsidRDefault="00AC0A93" w:rsidP="00DC77A1">
            <w:pPr>
              <w:pStyle w:val="Tabletext"/>
              <w:rPr>
                <w:rFonts w:ascii="Calibri" w:hAnsi="Calibri"/>
                <w:sz w:val="22"/>
                <w:szCs w:val="22"/>
              </w:rPr>
            </w:pPr>
          </w:p>
        </w:tc>
        <w:tc>
          <w:tcPr>
            <w:tcW w:w="1962" w:type="dxa"/>
            <w:tcBorders>
              <w:top w:val="single" w:sz="6" w:space="0" w:color="auto"/>
              <w:left w:val="single" w:sz="6" w:space="0" w:color="auto"/>
              <w:bottom w:val="single" w:sz="6" w:space="0" w:color="auto"/>
            </w:tcBorders>
          </w:tcPr>
          <w:p w14:paraId="17F1C7A3" w14:textId="77777777" w:rsidR="00AC0A93" w:rsidRPr="00581508" w:rsidRDefault="00AC0A93" w:rsidP="00DC77A1">
            <w:pPr>
              <w:pStyle w:val="Tabletext"/>
              <w:rPr>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318473DC" w14:textId="24F512B0" w:rsidR="00AC0A93" w:rsidRPr="00581508" w:rsidRDefault="00AC0A93" w:rsidP="00DC77A1">
            <w:pPr>
              <w:pStyle w:val="Tabletext"/>
              <w:rPr>
                <w:rFonts w:ascii="Calibri" w:hAnsi="Calibri"/>
                <w:sz w:val="22"/>
                <w:szCs w:val="22"/>
              </w:rPr>
            </w:pPr>
            <w:commentRangeStart w:id="6485"/>
            <w:r w:rsidRPr="00581508">
              <w:rPr>
                <w:rFonts w:ascii="Calibri" w:hAnsi="Calibri"/>
                <w:sz w:val="22"/>
                <w:szCs w:val="22"/>
              </w:rPr>
              <w:t xml:space="preserve">Total </w:t>
            </w:r>
            <w:del w:id="6486" w:author="Jillian Carson-Jackson" w:date="2020-12-27T16:04:00Z">
              <w:r w:rsidRPr="00581508" w:rsidDel="00FA670D">
                <w:rPr>
                  <w:rFonts w:ascii="Calibri" w:hAnsi="Calibri"/>
                  <w:sz w:val="22"/>
                  <w:szCs w:val="22"/>
                </w:rPr>
                <w:delText xml:space="preserve">26 </w:delText>
              </w:r>
            </w:del>
            <w:commentRangeEnd w:id="6485"/>
            <w:ins w:id="6487" w:author="Jillian Carson-Jackson" w:date="2020-12-27T16:04:00Z">
              <w:r w:rsidR="00FA670D">
                <w:rPr>
                  <w:rFonts w:ascii="Calibri" w:hAnsi="Calibri"/>
                  <w:sz w:val="22"/>
                  <w:szCs w:val="22"/>
                </w:rPr>
                <w:t>42</w:t>
              </w:r>
              <w:r w:rsidR="00FA670D" w:rsidRPr="00581508">
                <w:rPr>
                  <w:rFonts w:ascii="Calibri" w:hAnsi="Calibri"/>
                  <w:sz w:val="22"/>
                  <w:szCs w:val="22"/>
                </w:rPr>
                <w:t xml:space="preserve"> </w:t>
              </w:r>
            </w:ins>
            <w:r w:rsidR="00F02991">
              <w:rPr>
                <w:rStyle w:val="CommentReference"/>
                <w:color w:val="auto"/>
              </w:rPr>
              <w:commentReference w:id="6485"/>
            </w:r>
            <w:r w:rsidRPr="00581508">
              <w:rPr>
                <w:rFonts w:ascii="Calibri" w:hAnsi="Calibri"/>
                <w:sz w:val="22"/>
                <w:szCs w:val="22"/>
              </w:rPr>
              <w:t>hours</w:t>
            </w:r>
          </w:p>
        </w:tc>
        <w:tc>
          <w:tcPr>
            <w:tcW w:w="1701" w:type="dxa"/>
            <w:tcBorders>
              <w:top w:val="single" w:sz="6" w:space="0" w:color="auto"/>
              <w:bottom w:val="single" w:sz="6" w:space="0" w:color="auto"/>
              <w:right w:val="single" w:sz="6" w:space="0" w:color="auto"/>
            </w:tcBorders>
          </w:tcPr>
          <w:p w14:paraId="415D88E0" w14:textId="41133C36" w:rsidR="00AC0A93" w:rsidRPr="00581508" w:rsidRDefault="00AC0A93" w:rsidP="00DC77A1">
            <w:pPr>
              <w:pStyle w:val="Tabletext"/>
              <w:rPr>
                <w:rFonts w:ascii="Calibri" w:hAnsi="Calibri"/>
                <w:sz w:val="22"/>
                <w:szCs w:val="22"/>
              </w:rPr>
            </w:pPr>
            <w:r w:rsidRPr="00581508">
              <w:rPr>
                <w:rFonts w:ascii="Calibri" w:hAnsi="Calibri"/>
                <w:sz w:val="22"/>
                <w:szCs w:val="22"/>
              </w:rPr>
              <w:t xml:space="preserve">Total </w:t>
            </w:r>
            <w:del w:id="6488" w:author="Jillian Carson-Jackson" w:date="2020-12-27T16:04:00Z">
              <w:r w:rsidRPr="00581508" w:rsidDel="00FA670D">
                <w:rPr>
                  <w:rFonts w:ascii="Calibri" w:hAnsi="Calibri"/>
                  <w:sz w:val="22"/>
                  <w:szCs w:val="22"/>
                </w:rPr>
                <w:delText xml:space="preserve">52 </w:delText>
              </w:r>
            </w:del>
            <w:ins w:id="6489" w:author="Jillian Carson-Jackson" w:date="2020-12-27T16:05:00Z">
              <w:r w:rsidR="000C679A">
                <w:rPr>
                  <w:rFonts w:ascii="Calibri" w:hAnsi="Calibri"/>
                  <w:sz w:val="22"/>
                  <w:szCs w:val="22"/>
                </w:rPr>
                <w:t>44</w:t>
              </w:r>
            </w:ins>
            <w:ins w:id="6490" w:author="Jillian Carson-Jackson" w:date="2020-12-27T16:04:00Z">
              <w:r w:rsidR="00FA670D" w:rsidRPr="00581508">
                <w:rPr>
                  <w:rFonts w:ascii="Calibri" w:hAnsi="Calibri"/>
                  <w:sz w:val="22"/>
                  <w:szCs w:val="22"/>
                </w:rPr>
                <w:t xml:space="preserve"> </w:t>
              </w:r>
            </w:ins>
            <w:r w:rsidRPr="00581508">
              <w:rPr>
                <w:rFonts w:ascii="Calibri" w:hAnsi="Calibri"/>
                <w:sz w:val="22"/>
                <w:szCs w:val="22"/>
              </w:rPr>
              <w:t>hours</w:t>
            </w:r>
          </w:p>
        </w:tc>
      </w:tr>
    </w:tbl>
    <w:p w14:paraId="3846C429" w14:textId="77777777" w:rsidR="00AC0A93" w:rsidRPr="00C50983" w:rsidRDefault="00AC0A93" w:rsidP="00AC0A93">
      <w:pPr>
        <w:jc w:val="both"/>
        <w:sectPr w:rsidR="00AC0A93" w:rsidRPr="00C50983" w:rsidSect="009862C5">
          <w:pgSz w:w="11906" w:h="16838" w:code="9"/>
          <w:pgMar w:top="1134" w:right="1134" w:bottom="1134" w:left="1134" w:header="709" w:footer="709" w:gutter="0"/>
          <w:cols w:space="708"/>
          <w:docGrid w:linePitch="360"/>
        </w:sectPr>
      </w:pPr>
    </w:p>
    <w:p w14:paraId="279EF293" w14:textId="77777777" w:rsidR="00F211ED" w:rsidRPr="00C50983" w:rsidRDefault="00F211ED" w:rsidP="00F211ED">
      <w:pPr>
        <w:jc w:val="both"/>
        <w:sectPr w:rsidR="00F211ED" w:rsidRPr="00C50983" w:rsidSect="009862C5">
          <w:headerReference w:type="default" r:id="rId34"/>
          <w:pgSz w:w="11906" w:h="16838" w:code="9"/>
          <w:pgMar w:top="1134" w:right="1134" w:bottom="1134" w:left="1134" w:header="709" w:footer="709" w:gutter="0"/>
          <w:cols w:space="708"/>
          <w:docGrid w:linePitch="360"/>
        </w:sectPr>
      </w:pPr>
    </w:p>
    <w:p w14:paraId="17CCC1E1" w14:textId="08EA30C1" w:rsidR="00F211ED" w:rsidRDefault="00F211ED" w:rsidP="00F64B31">
      <w:pPr>
        <w:pStyle w:val="ModuleHeading1"/>
      </w:pPr>
      <w:bookmarkStart w:id="6491" w:name="_Toc443221661"/>
      <w:bookmarkStart w:id="6492" w:name="_Toc446917119"/>
      <w:bookmarkStart w:id="6493" w:name="_Toc111617399"/>
      <w:bookmarkStart w:id="6494" w:name="_Toc245254434"/>
      <w:bookmarkStart w:id="6495" w:name="_Toc62642354"/>
      <w:r w:rsidRPr="00C50983">
        <w:t>DETAILED TEACHING SYLLABUS</w:t>
      </w:r>
      <w:bookmarkEnd w:id="6491"/>
      <w:bookmarkEnd w:id="6492"/>
      <w:bookmarkEnd w:id="6493"/>
      <w:r w:rsidRPr="00C50983">
        <w:t xml:space="preserve"> OF MODULE </w:t>
      </w:r>
      <w:del w:id="6496" w:author="Jillian Carson-Jackson" w:date="2020-12-27T16:11:00Z">
        <w:r w:rsidRPr="00C50983" w:rsidDel="001665A3">
          <w:delText>2</w:delText>
        </w:r>
      </w:del>
      <w:bookmarkEnd w:id="6494"/>
      <w:ins w:id="6497" w:author="Jillian Carson-Jackson" w:date="2020-12-27T16:11:00Z">
        <w:r w:rsidR="001665A3">
          <w:t>3</w:t>
        </w:r>
      </w:ins>
      <w:bookmarkEnd w:id="6495"/>
    </w:p>
    <w:p w14:paraId="1B34C371" w14:textId="77777777" w:rsidR="006B0203" w:rsidRPr="006B0203" w:rsidRDefault="006B0203" w:rsidP="006B0203">
      <w:pPr>
        <w:pStyle w:val="Heading1separatationline"/>
      </w:pPr>
    </w:p>
    <w:p w14:paraId="25368B5D" w14:textId="77777777" w:rsidR="00F211ED" w:rsidRPr="00C50983" w:rsidRDefault="00F211ED" w:rsidP="006B0203">
      <w:pPr>
        <w:pStyle w:val="Tablecaption"/>
      </w:pPr>
      <w:bookmarkStart w:id="6498" w:name="_Toc245254472"/>
      <w:bookmarkStart w:id="6499" w:name="_Toc531423232"/>
      <w:r w:rsidRPr="00C50983">
        <w:t xml:space="preserve">Detailed teaching syllabus – </w:t>
      </w:r>
      <w:commentRangeStart w:id="6500"/>
      <w:r w:rsidRPr="00C50983">
        <w:t>Traffic management</w:t>
      </w:r>
      <w:bookmarkEnd w:id="6498"/>
      <w:bookmarkEnd w:id="6499"/>
      <w:commentRangeEnd w:id="6500"/>
      <w:r w:rsidR="00D27E94">
        <w:rPr>
          <w:rStyle w:val="CommentReference"/>
          <w:b w:val="0"/>
          <w:bCs w:val="0"/>
          <w:i w:val="0"/>
          <w:color w:val="auto"/>
          <w:u w:val="none"/>
        </w:rPr>
        <w:commentReference w:id="6500"/>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F211ED" w:rsidRPr="00C50983" w14:paraId="536AFA19" w14:textId="77777777" w:rsidTr="00575E73">
        <w:trPr>
          <w:cantSplit/>
          <w:tblHeader/>
          <w:jc w:val="center"/>
        </w:trPr>
        <w:tc>
          <w:tcPr>
            <w:tcW w:w="8330" w:type="dxa"/>
            <w:tcBorders>
              <w:bottom w:val="single" w:sz="12" w:space="0" w:color="auto"/>
            </w:tcBorders>
            <w:shd w:val="clear" w:color="auto" w:fill="D9D9D9" w:themeFill="background1" w:themeFillShade="D9"/>
          </w:tcPr>
          <w:p w14:paraId="388D3239" w14:textId="77777777" w:rsidR="00F211ED" w:rsidRPr="00C50983" w:rsidRDefault="00F211ED" w:rsidP="006B0203">
            <w:pPr>
              <w:pStyle w:val="Tableheading"/>
            </w:pPr>
            <w:r w:rsidRPr="00C50983">
              <w:t>Subjects / Learning Objectives</w:t>
            </w:r>
          </w:p>
        </w:tc>
        <w:tc>
          <w:tcPr>
            <w:tcW w:w="3118" w:type="dxa"/>
            <w:tcBorders>
              <w:bottom w:val="single" w:sz="12" w:space="0" w:color="auto"/>
            </w:tcBorders>
            <w:shd w:val="clear" w:color="auto" w:fill="D9D9D9" w:themeFill="background1" w:themeFillShade="D9"/>
          </w:tcPr>
          <w:p w14:paraId="1BCC7A78" w14:textId="77777777" w:rsidR="00F211ED" w:rsidRPr="00C50983" w:rsidRDefault="00F211ED" w:rsidP="006B0203">
            <w:pPr>
              <w:pStyle w:val="Tableheading"/>
            </w:pPr>
            <w:r w:rsidRPr="00C50983">
              <w:t>Reference</w:t>
            </w:r>
          </w:p>
        </w:tc>
        <w:tc>
          <w:tcPr>
            <w:tcW w:w="2835" w:type="dxa"/>
            <w:tcBorders>
              <w:bottom w:val="single" w:sz="12" w:space="0" w:color="auto"/>
            </w:tcBorders>
            <w:shd w:val="clear" w:color="auto" w:fill="D9D9D9" w:themeFill="background1" w:themeFillShade="D9"/>
          </w:tcPr>
          <w:p w14:paraId="0E830532" w14:textId="77777777" w:rsidR="00F211ED" w:rsidRPr="00C50983" w:rsidRDefault="00F211ED" w:rsidP="006B0203">
            <w:pPr>
              <w:pStyle w:val="Tableheading"/>
            </w:pPr>
            <w:r w:rsidRPr="00C50983">
              <w:t>Teaching Aid</w:t>
            </w:r>
          </w:p>
        </w:tc>
      </w:tr>
      <w:tr w:rsidR="00F211ED" w:rsidRPr="006B0203" w:rsidDel="00E9698E" w14:paraId="5BA18A86" w14:textId="597B7F56" w:rsidTr="00575E73">
        <w:trPr>
          <w:cantSplit/>
          <w:trHeight w:val="463"/>
          <w:jc w:val="center"/>
          <w:del w:id="6501" w:author="Jillian Carson-Jackson" w:date="2020-12-27T16:08:00Z"/>
        </w:trPr>
        <w:tc>
          <w:tcPr>
            <w:tcW w:w="8330" w:type="dxa"/>
            <w:shd w:val="clear" w:color="auto" w:fill="D9D9D9" w:themeFill="background1" w:themeFillShade="D9"/>
            <w:vAlign w:val="center"/>
          </w:tcPr>
          <w:p w14:paraId="4A096DFE" w14:textId="66B9EA69" w:rsidR="00F211ED" w:rsidRPr="006B0203" w:rsidDel="00E9698E" w:rsidRDefault="00F211ED" w:rsidP="009862C5">
            <w:pPr>
              <w:pStyle w:val="Tablelevel1bold"/>
              <w:rPr>
                <w:del w:id="6502" w:author="Jillian Carson-Jackson" w:date="2020-12-27T16:08:00Z"/>
                <w:rFonts w:ascii="Calibri" w:hAnsi="Calibri"/>
                <w:sz w:val="22"/>
                <w:szCs w:val="22"/>
              </w:rPr>
            </w:pPr>
            <w:commentRangeStart w:id="6503"/>
            <w:del w:id="6504" w:author="Jillian Carson-Jackson" w:date="2020-12-27T16:08:00Z">
              <w:r w:rsidRPr="006B0203" w:rsidDel="00E9698E">
                <w:rPr>
                  <w:rFonts w:ascii="Calibri" w:hAnsi="Calibri"/>
                  <w:sz w:val="22"/>
                  <w:szCs w:val="22"/>
                </w:rPr>
                <w:delText>Regulatory requirements</w:delText>
              </w:r>
            </w:del>
            <w:commentRangeEnd w:id="6503"/>
            <w:r w:rsidR="00E9698E">
              <w:rPr>
                <w:rStyle w:val="CommentReference"/>
                <w:rFonts w:asciiTheme="minorHAnsi" w:eastAsiaTheme="minorHAnsi" w:hAnsiTheme="minorHAnsi"/>
                <w:b w:val="0"/>
              </w:rPr>
              <w:commentReference w:id="6503"/>
            </w:r>
          </w:p>
        </w:tc>
        <w:tc>
          <w:tcPr>
            <w:tcW w:w="3118" w:type="dxa"/>
            <w:shd w:val="clear" w:color="auto" w:fill="D9D9D9" w:themeFill="background1" w:themeFillShade="D9"/>
            <w:vAlign w:val="center"/>
          </w:tcPr>
          <w:p w14:paraId="66CD8C1A" w14:textId="35BD6A12" w:rsidR="00F211ED" w:rsidRPr="006B0203" w:rsidDel="00E9698E" w:rsidRDefault="00F211ED" w:rsidP="009862C5">
            <w:pPr>
              <w:pStyle w:val="Tablelevel2"/>
              <w:ind w:left="0"/>
              <w:jc w:val="center"/>
              <w:rPr>
                <w:del w:id="6505" w:author="Jillian Carson-Jackson" w:date="2020-12-27T16:08:00Z"/>
                <w:rFonts w:ascii="Calibri" w:hAnsi="Calibri"/>
                <w:sz w:val="22"/>
                <w:szCs w:val="22"/>
              </w:rPr>
            </w:pPr>
            <w:del w:id="6506" w:author="Jillian Carson-Jackson" w:date="2020-12-27T16:08:00Z">
              <w:r w:rsidRPr="006B0203" w:rsidDel="00E9698E">
                <w:rPr>
                  <w:rFonts w:ascii="Calibri" w:hAnsi="Calibri"/>
                  <w:sz w:val="22"/>
                  <w:szCs w:val="22"/>
                </w:rPr>
                <w:delText>R1, R2, R3, R7, R12, R14, R16, R17, R35, R36, R37</w:delText>
              </w:r>
            </w:del>
          </w:p>
        </w:tc>
        <w:tc>
          <w:tcPr>
            <w:tcW w:w="2835" w:type="dxa"/>
            <w:shd w:val="clear" w:color="auto" w:fill="D9D9D9" w:themeFill="background1" w:themeFillShade="D9"/>
            <w:vAlign w:val="center"/>
          </w:tcPr>
          <w:p w14:paraId="7684B1AF" w14:textId="3E9AF37B" w:rsidR="00F211ED" w:rsidRPr="006B0203" w:rsidDel="00E9698E" w:rsidRDefault="00F211ED" w:rsidP="009862C5">
            <w:pPr>
              <w:pStyle w:val="Tablelevel2"/>
              <w:ind w:left="0"/>
              <w:jc w:val="center"/>
              <w:rPr>
                <w:del w:id="6507" w:author="Jillian Carson-Jackson" w:date="2020-12-27T16:08:00Z"/>
                <w:rFonts w:ascii="Calibri" w:hAnsi="Calibri"/>
                <w:sz w:val="22"/>
                <w:szCs w:val="22"/>
              </w:rPr>
            </w:pPr>
          </w:p>
        </w:tc>
      </w:tr>
      <w:tr w:rsidR="00F211ED" w:rsidRPr="006B0203" w:rsidDel="00E9698E" w14:paraId="1F83C8D1" w14:textId="5D3B1207" w:rsidTr="00575E73">
        <w:trPr>
          <w:cantSplit/>
          <w:jc w:val="center"/>
          <w:del w:id="6508" w:author="Jillian Carson-Jackson" w:date="2020-12-27T16:08:00Z"/>
        </w:trPr>
        <w:tc>
          <w:tcPr>
            <w:tcW w:w="8330" w:type="dxa"/>
            <w:tcBorders>
              <w:top w:val="single" w:sz="4" w:space="0" w:color="auto"/>
            </w:tcBorders>
            <w:shd w:val="clear" w:color="auto" w:fill="D9D9D9" w:themeFill="background1" w:themeFillShade="D9"/>
          </w:tcPr>
          <w:p w14:paraId="5F4C0B92" w14:textId="785ED2B3" w:rsidR="00F211ED" w:rsidRPr="006B0203" w:rsidDel="00E9698E" w:rsidRDefault="00F211ED" w:rsidP="009862C5">
            <w:pPr>
              <w:pStyle w:val="Tablelevel1"/>
              <w:rPr>
                <w:del w:id="6509" w:author="Jillian Carson-Jackson" w:date="2020-12-27T16:08:00Z"/>
                <w:rFonts w:ascii="Calibri" w:hAnsi="Calibri"/>
                <w:i/>
                <w:szCs w:val="22"/>
                <w:lang w:eastAsia="en-GB"/>
              </w:rPr>
            </w:pPr>
            <w:del w:id="6510" w:author="Jillian Carson-Jackson" w:date="2020-12-27T16:08:00Z">
              <w:r w:rsidRPr="006B0203" w:rsidDel="00E9698E">
                <w:rPr>
                  <w:rFonts w:ascii="Calibri" w:hAnsi="Calibri"/>
                  <w:i/>
                  <w:szCs w:val="22"/>
                  <w:lang w:eastAsia="en-GB"/>
                </w:rPr>
                <w:delText xml:space="preserve">Identify the legislative requirements relating to the VTS area and protection of the marine environment </w:delText>
              </w:r>
            </w:del>
          </w:p>
        </w:tc>
        <w:tc>
          <w:tcPr>
            <w:tcW w:w="3118" w:type="dxa"/>
            <w:tcBorders>
              <w:top w:val="single" w:sz="4" w:space="0" w:color="auto"/>
            </w:tcBorders>
            <w:shd w:val="clear" w:color="auto" w:fill="D9D9D9" w:themeFill="background1" w:themeFillShade="D9"/>
          </w:tcPr>
          <w:p w14:paraId="0364D887" w14:textId="68C60D7E" w:rsidR="00F211ED" w:rsidRPr="006B0203" w:rsidDel="00E9698E" w:rsidRDefault="00F211ED" w:rsidP="009862C5">
            <w:pPr>
              <w:pStyle w:val="Tablelevel2"/>
              <w:ind w:left="0"/>
              <w:jc w:val="center"/>
              <w:rPr>
                <w:del w:id="6511" w:author="Jillian Carson-Jackson" w:date="2020-12-27T16:08:00Z"/>
                <w:rFonts w:ascii="Calibri" w:hAnsi="Calibri"/>
                <w:sz w:val="22"/>
                <w:szCs w:val="22"/>
              </w:rPr>
            </w:pPr>
          </w:p>
        </w:tc>
        <w:tc>
          <w:tcPr>
            <w:tcW w:w="2835" w:type="dxa"/>
            <w:tcBorders>
              <w:top w:val="single" w:sz="4" w:space="0" w:color="auto"/>
            </w:tcBorders>
            <w:shd w:val="clear" w:color="auto" w:fill="D9D9D9" w:themeFill="background1" w:themeFillShade="D9"/>
          </w:tcPr>
          <w:p w14:paraId="4ED36984" w14:textId="11008D58" w:rsidR="00F211ED" w:rsidRPr="006B0203" w:rsidDel="00E9698E" w:rsidRDefault="00F211ED" w:rsidP="009862C5">
            <w:pPr>
              <w:pStyle w:val="Tablelevel2"/>
              <w:ind w:left="0"/>
              <w:jc w:val="center"/>
              <w:rPr>
                <w:del w:id="6512" w:author="Jillian Carson-Jackson" w:date="2020-12-27T16:08:00Z"/>
                <w:rFonts w:ascii="Calibri" w:hAnsi="Calibri"/>
                <w:sz w:val="22"/>
                <w:szCs w:val="22"/>
              </w:rPr>
            </w:pPr>
          </w:p>
        </w:tc>
      </w:tr>
      <w:tr w:rsidR="00F211ED" w:rsidRPr="006B0203" w:rsidDel="00E9698E" w14:paraId="57DDA63D" w14:textId="4EB0D7BD" w:rsidTr="00575E73">
        <w:trPr>
          <w:cantSplit/>
          <w:trHeight w:val="1294"/>
          <w:jc w:val="center"/>
          <w:del w:id="6513" w:author="Jillian Carson-Jackson" w:date="2020-12-27T16:08:00Z"/>
        </w:trPr>
        <w:tc>
          <w:tcPr>
            <w:tcW w:w="8330" w:type="dxa"/>
            <w:shd w:val="clear" w:color="auto" w:fill="D9D9D9" w:themeFill="background1" w:themeFillShade="D9"/>
          </w:tcPr>
          <w:p w14:paraId="1DBBC7EE" w14:textId="40108D94" w:rsidR="00F211ED" w:rsidRPr="006B0203" w:rsidDel="00E9698E" w:rsidRDefault="00F211ED" w:rsidP="009862C5">
            <w:pPr>
              <w:pStyle w:val="Tablelevel1bold"/>
              <w:rPr>
                <w:del w:id="6514" w:author="Jillian Carson-Jackson" w:date="2020-12-27T16:08:00Z"/>
                <w:rFonts w:ascii="Calibri" w:hAnsi="Calibri"/>
                <w:b w:val="0"/>
                <w:sz w:val="22"/>
                <w:szCs w:val="22"/>
              </w:rPr>
            </w:pPr>
            <w:bookmarkStart w:id="6515" w:name="_Toc446917121"/>
            <w:del w:id="6516" w:author="Jillian Carson-Jackson" w:date="2020-12-27T16:08:00Z">
              <w:r w:rsidRPr="006B0203" w:rsidDel="00E9698E">
                <w:rPr>
                  <w:rFonts w:ascii="Calibri" w:hAnsi="Calibri"/>
                  <w:b w:val="0"/>
                  <w:sz w:val="22"/>
                  <w:szCs w:val="22"/>
                </w:rPr>
                <w:delText>International regulations</w:delText>
              </w:r>
              <w:bookmarkEnd w:id="6515"/>
              <w:r w:rsidRPr="006B0203" w:rsidDel="00E9698E">
                <w:rPr>
                  <w:rFonts w:ascii="Calibri" w:hAnsi="Calibri"/>
                  <w:b w:val="0"/>
                  <w:sz w:val="22"/>
                  <w:szCs w:val="22"/>
                </w:rPr>
                <w:delText xml:space="preserve"> </w:delText>
              </w:r>
            </w:del>
          </w:p>
          <w:p w14:paraId="47F1AC4F" w14:textId="63F3757A" w:rsidR="00F211ED" w:rsidRPr="006B0203" w:rsidDel="00E9698E" w:rsidRDefault="00F211ED" w:rsidP="009862C5">
            <w:pPr>
              <w:pStyle w:val="Tablelevel2"/>
              <w:rPr>
                <w:del w:id="6517" w:author="Jillian Carson-Jackson" w:date="2020-12-27T16:08:00Z"/>
                <w:rFonts w:ascii="Calibri" w:hAnsi="Calibri"/>
                <w:sz w:val="22"/>
                <w:szCs w:val="22"/>
              </w:rPr>
            </w:pPr>
            <w:del w:id="6518" w:author="Jillian Carson-Jackson" w:date="2020-12-27T16:08:00Z">
              <w:r w:rsidRPr="006B0203" w:rsidDel="00E9698E">
                <w:rPr>
                  <w:rFonts w:ascii="Calibri" w:hAnsi="Calibri"/>
                  <w:sz w:val="22"/>
                  <w:szCs w:val="22"/>
                </w:rPr>
                <w:delText>Sources of literature on international legislative requirements</w:delText>
              </w:r>
            </w:del>
          </w:p>
          <w:p w14:paraId="1D6C2B0B" w14:textId="770DCC71" w:rsidR="00F211ED" w:rsidRPr="006B0203" w:rsidDel="00E9698E" w:rsidRDefault="00F211ED" w:rsidP="009862C5">
            <w:pPr>
              <w:pStyle w:val="Tablelevel2"/>
              <w:rPr>
                <w:del w:id="6519" w:author="Jillian Carson-Jackson" w:date="2020-12-27T16:08:00Z"/>
                <w:rFonts w:ascii="Calibri" w:hAnsi="Calibri"/>
                <w:sz w:val="22"/>
                <w:szCs w:val="22"/>
              </w:rPr>
            </w:pPr>
            <w:del w:id="6520" w:author="Jillian Carson-Jackson" w:date="2020-12-27T16:08:00Z">
              <w:r w:rsidRPr="006B0203" w:rsidDel="00E9698E">
                <w:rPr>
                  <w:rFonts w:ascii="Calibri" w:hAnsi="Calibri"/>
                  <w:sz w:val="22"/>
                  <w:szCs w:val="22"/>
                </w:rPr>
                <w:delText>(IMO Resolution 857(20); Ship reporting systems; carriage of dangerous goods; World VTS Guide; etc.</w:delText>
              </w:r>
            </w:del>
          </w:p>
        </w:tc>
        <w:tc>
          <w:tcPr>
            <w:tcW w:w="3118" w:type="dxa"/>
            <w:shd w:val="clear" w:color="auto" w:fill="D9D9D9" w:themeFill="background1" w:themeFillShade="D9"/>
          </w:tcPr>
          <w:p w14:paraId="59BBFE64" w14:textId="67691238" w:rsidR="00F211ED" w:rsidRPr="006B0203" w:rsidDel="00E9698E" w:rsidRDefault="00F211ED" w:rsidP="009862C5">
            <w:pPr>
              <w:pStyle w:val="Tablelevel2"/>
              <w:ind w:left="0"/>
              <w:jc w:val="center"/>
              <w:rPr>
                <w:del w:id="6521" w:author="Jillian Carson-Jackson" w:date="2020-12-27T16:08:00Z"/>
                <w:rFonts w:ascii="Calibri" w:hAnsi="Calibri"/>
                <w:sz w:val="22"/>
                <w:szCs w:val="22"/>
              </w:rPr>
            </w:pPr>
          </w:p>
        </w:tc>
        <w:tc>
          <w:tcPr>
            <w:tcW w:w="2835" w:type="dxa"/>
            <w:shd w:val="clear" w:color="auto" w:fill="D9D9D9" w:themeFill="background1" w:themeFillShade="D9"/>
          </w:tcPr>
          <w:p w14:paraId="1C1B216A" w14:textId="44ECE242" w:rsidR="00F211ED" w:rsidRPr="006B0203" w:rsidDel="00E9698E" w:rsidRDefault="00F211ED" w:rsidP="009862C5">
            <w:pPr>
              <w:pStyle w:val="Tablelevel2"/>
              <w:ind w:left="0"/>
              <w:jc w:val="center"/>
              <w:rPr>
                <w:del w:id="6522" w:author="Jillian Carson-Jackson" w:date="2020-12-27T16:08:00Z"/>
                <w:rFonts w:ascii="Calibri" w:hAnsi="Calibri"/>
                <w:sz w:val="22"/>
                <w:szCs w:val="22"/>
              </w:rPr>
            </w:pPr>
          </w:p>
        </w:tc>
      </w:tr>
      <w:tr w:rsidR="00F211ED" w:rsidRPr="006B0203" w:rsidDel="00E9698E" w14:paraId="0E041BD7" w14:textId="20B2930A" w:rsidTr="00575E73">
        <w:trPr>
          <w:cantSplit/>
          <w:trHeight w:hRule="exact" w:val="1249"/>
          <w:jc w:val="center"/>
          <w:del w:id="6523" w:author="Jillian Carson-Jackson" w:date="2020-12-27T16:08:00Z"/>
        </w:trPr>
        <w:tc>
          <w:tcPr>
            <w:tcW w:w="8330" w:type="dxa"/>
            <w:shd w:val="clear" w:color="auto" w:fill="D9D9D9" w:themeFill="background1" w:themeFillShade="D9"/>
          </w:tcPr>
          <w:p w14:paraId="6D3F5DFB" w14:textId="59ABE314" w:rsidR="00F211ED" w:rsidRPr="006B0203" w:rsidDel="00E9698E" w:rsidRDefault="00F211ED" w:rsidP="009862C5">
            <w:pPr>
              <w:pStyle w:val="Tablelevel1bold"/>
              <w:rPr>
                <w:del w:id="6524" w:author="Jillian Carson-Jackson" w:date="2020-12-27T16:08:00Z"/>
                <w:rFonts w:ascii="Calibri" w:hAnsi="Calibri"/>
                <w:b w:val="0"/>
                <w:sz w:val="22"/>
                <w:szCs w:val="22"/>
              </w:rPr>
            </w:pPr>
            <w:bookmarkStart w:id="6525" w:name="_Toc443221664"/>
            <w:bookmarkStart w:id="6526" w:name="_Toc446917122"/>
            <w:del w:id="6527" w:author="Jillian Carson-Jackson" w:date="2020-12-27T16:08:00Z">
              <w:r w:rsidRPr="006B0203" w:rsidDel="00E9698E">
                <w:rPr>
                  <w:rFonts w:ascii="Calibri" w:hAnsi="Calibri"/>
                  <w:b w:val="0"/>
                  <w:sz w:val="22"/>
                  <w:szCs w:val="22"/>
                </w:rPr>
                <w:delText>National regulations, including local bye laws</w:delText>
              </w:r>
              <w:bookmarkEnd w:id="6525"/>
              <w:bookmarkEnd w:id="6526"/>
            </w:del>
          </w:p>
          <w:p w14:paraId="33054EA2" w14:textId="7988BFF4" w:rsidR="00F211ED" w:rsidRPr="006B0203" w:rsidDel="00E9698E" w:rsidRDefault="00F211ED" w:rsidP="009862C5">
            <w:pPr>
              <w:pStyle w:val="Tablelevel2"/>
              <w:rPr>
                <w:del w:id="6528" w:author="Jillian Carson-Jackson" w:date="2020-12-27T16:08:00Z"/>
                <w:rFonts w:ascii="Calibri" w:hAnsi="Calibri"/>
                <w:sz w:val="22"/>
                <w:szCs w:val="22"/>
              </w:rPr>
            </w:pPr>
            <w:del w:id="6529" w:author="Jillian Carson-Jackson" w:date="2020-12-27T16:08:00Z">
              <w:r w:rsidRPr="006B0203" w:rsidDel="00E9698E">
                <w:rPr>
                  <w:rFonts w:ascii="Calibri" w:hAnsi="Calibri"/>
                  <w:sz w:val="22"/>
                  <w:szCs w:val="22"/>
                </w:rPr>
                <w:delText>Sources of national legislation and promulgation</w:delText>
              </w:r>
            </w:del>
          </w:p>
          <w:p w14:paraId="6DA67EC8" w14:textId="3AF22B94" w:rsidR="00F211ED" w:rsidRPr="006B0203" w:rsidDel="00E9698E" w:rsidRDefault="00F211ED" w:rsidP="009862C5">
            <w:pPr>
              <w:pStyle w:val="Tablelevel2"/>
              <w:rPr>
                <w:del w:id="6530" w:author="Jillian Carson-Jackson" w:date="2020-12-27T16:08:00Z"/>
                <w:rFonts w:ascii="Calibri" w:hAnsi="Calibri"/>
                <w:sz w:val="22"/>
                <w:szCs w:val="22"/>
              </w:rPr>
            </w:pPr>
            <w:del w:id="6531" w:author="Jillian Carson-Jackson" w:date="2020-12-27T16:08:00Z">
              <w:r w:rsidRPr="006B0203" w:rsidDel="00E9698E">
                <w:rPr>
                  <w:rFonts w:ascii="Calibri" w:hAnsi="Calibri"/>
                  <w:sz w:val="22"/>
                  <w:szCs w:val="22"/>
                </w:rPr>
                <w:delText>Bye laws</w:delText>
              </w:r>
            </w:del>
          </w:p>
          <w:p w14:paraId="275AA802" w14:textId="4DED5AF5" w:rsidR="00F211ED" w:rsidRPr="006B0203" w:rsidDel="00E9698E" w:rsidRDefault="00F211ED" w:rsidP="009862C5">
            <w:pPr>
              <w:pStyle w:val="Tablelevel2"/>
              <w:rPr>
                <w:del w:id="6532" w:author="Jillian Carson-Jackson" w:date="2020-12-27T16:08:00Z"/>
                <w:rFonts w:ascii="Calibri" w:hAnsi="Calibri"/>
                <w:sz w:val="22"/>
                <w:szCs w:val="22"/>
              </w:rPr>
            </w:pPr>
            <w:del w:id="6533" w:author="Jillian Carson-Jackson" w:date="2020-12-27T16:08:00Z">
              <w:r w:rsidRPr="006B0203" w:rsidDel="00E9698E">
                <w:rPr>
                  <w:rFonts w:ascii="Calibri" w:hAnsi="Calibri"/>
                  <w:sz w:val="22"/>
                  <w:szCs w:val="22"/>
                </w:rPr>
                <w:delText>Notices to Mariners and other nautical publications</w:delText>
              </w:r>
            </w:del>
          </w:p>
        </w:tc>
        <w:tc>
          <w:tcPr>
            <w:tcW w:w="3118" w:type="dxa"/>
            <w:shd w:val="clear" w:color="auto" w:fill="D9D9D9" w:themeFill="background1" w:themeFillShade="D9"/>
          </w:tcPr>
          <w:p w14:paraId="5BEC1730" w14:textId="25C75188" w:rsidR="00F211ED" w:rsidRPr="006B0203" w:rsidDel="00E9698E" w:rsidRDefault="00F211ED" w:rsidP="009862C5">
            <w:pPr>
              <w:pStyle w:val="Tablelevel2"/>
              <w:ind w:left="0"/>
              <w:jc w:val="center"/>
              <w:rPr>
                <w:del w:id="6534" w:author="Jillian Carson-Jackson" w:date="2020-12-27T16:08:00Z"/>
                <w:rFonts w:ascii="Calibri" w:hAnsi="Calibri"/>
                <w:sz w:val="22"/>
                <w:szCs w:val="22"/>
              </w:rPr>
            </w:pPr>
          </w:p>
        </w:tc>
        <w:tc>
          <w:tcPr>
            <w:tcW w:w="2835" w:type="dxa"/>
            <w:shd w:val="clear" w:color="auto" w:fill="D9D9D9" w:themeFill="background1" w:themeFillShade="D9"/>
          </w:tcPr>
          <w:p w14:paraId="0B426AB3" w14:textId="6A8F90CA" w:rsidR="00F211ED" w:rsidRPr="006B0203" w:rsidDel="00E9698E" w:rsidRDefault="00F211ED" w:rsidP="009862C5">
            <w:pPr>
              <w:pStyle w:val="Tablelevel2"/>
              <w:ind w:left="0"/>
              <w:jc w:val="center"/>
              <w:rPr>
                <w:del w:id="6535" w:author="Jillian Carson-Jackson" w:date="2020-12-27T16:08:00Z"/>
                <w:rFonts w:ascii="Calibri" w:hAnsi="Calibri"/>
                <w:sz w:val="22"/>
                <w:szCs w:val="22"/>
              </w:rPr>
            </w:pPr>
          </w:p>
        </w:tc>
      </w:tr>
      <w:tr w:rsidR="00F211ED" w:rsidRPr="006B0203" w:rsidDel="00E9698E" w14:paraId="05F22653" w14:textId="0D955604" w:rsidTr="00575E73">
        <w:trPr>
          <w:cantSplit/>
          <w:trHeight w:hRule="exact" w:val="1442"/>
          <w:jc w:val="center"/>
          <w:del w:id="6536" w:author="Jillian Carson-Jackson" w:date="2020-12-27T16:08:00Z"/>
        </w:trPr>
        <w:tc>
          <w:tcPr>
            <w:tcW w:w="8330" w:type="dxa"/>
            <w:shd w:val="clear" w:color="auto" w:fill="D9D9D9" w:themeFill="background1" w:themeFillShade="D9"/>
          </w:tcPr>
          <w:p w14:paraId="4EACAD2B" w14:textId="3E0BAD5D" w:rsidR="00F211ED" w:rsidRPr="006B0203" w:rsidDel="00E9698E" w:rsidRDefault="00F211ED" w:rsidP="009862C5">
            <w:pPr>
              <w:pStyle w:val="Tablelevel1bold"/>
              <w:rPr>
                <w:del w:id="6537" w:author="Jillian Carson-Jackson" w:date="2020-12-27T16:08:00Z"/>
                <w:rFonts w:ascii="Calibri" w:hAnsi="Calibri"/>
                <w:b w:val="0"/>
                <w:sz w:val="22"/>
                <w:szCs w:val="22"/>
              </w:rPr>
            </w:pPr>
            <w:bookmarkStart w:id="6538" w:name="_Toc443221665"/>
            <w:bookmarkStart w:id="6539" w:name="_Toc446917123"/>
            <w:del w:id="6540" w:author="Jillian Carson-Jackson" w:date="2020-12-27T16:08:00Z">
              <w:r w:rsidRPr="006B0203" w:rsidDel="00E9698E">
                <w:rPr>
                  <w:rFonts w:ascii="Calibri" w:hAnsi="Calibri"/>
                  <w:b w:val="0"/>
                  <w:sz w:val="22"/>
                  <w:szCs w:val="22"/>
                </w:rPr>
                <w:delText>Legal liabilities of VTS functions</w:delText>
              </w:r>
              <w:bookmarkEnd w:id="6538"/>
              <w:bookmarkEnd w:id="6539"/>
            </w:del>
          </w:p>
          <w:p w14:paraId="517C2EF3" w14:textId="58B60D7B" w:rsidR="00F211ED" w:rsidRPr="006B0203" w:rsidDel="00E9698E" w:rsidRDefault="00F211ED" w:rsidP="009862C5">
            <w:pPr>
              <w:pStyle w:val="Tablelevel2"/>
              <w:rPr>
                <w:del w:id="6541" w:author="Jillian Carson-Jackson" w:date="2020-12-27T16:08:00Z"/>
                <w:rFonts w:ascii="Calibri" w:hAnsi="Calibri"/>
                <w:sz w:val="22"/>
                <w:szCs w:val="22"/>
              </w:rPr>
            </w:pPr>
            <w:del w:id="6542" w:author="Jillian Carson-Jackson" w:date="2020-12-27T16:08:00Z">
              <w:r w:rsidRPr="006B0203" w:rsidDel="00E9698E">
                <w:rPr>
                  <w:rFonts w:ascii="Calibri" w:hAnsi="Calibri"/>
                  <w:sz w:val="22"/>
                  <w:szCs w:val="22"/>
                </w:rPr>
                <w:delText>Extent of competence, authority and responsibility</w:delText>
              </w:r>
            </w:del>
          </w:p>
          <w:p w14:paraId="2422026F" w14:textId="60464ED8" w:rsidR="00F211ED" w:rsidRPr="006B0203" w:rsidDel="00E9698E" w:rsidRDefault="00F211ED" w:rsidP="009862C5">
            <w:pPr>
              <w:pStyle w:val="Tablelevel2"/>
              <w:rPr>
                <w:del w:id="6543" w:author="Jillian Carson-Jackson" w:date="2020-12-27T16:08:00Z"/>
                <w:rFonts w:ascii="Calibri" w:hAnsi="Calibri"/>
                <w:sz w:val="22"/>
                <w:szCs w:val="22"/>
              </w:rPr>
            </w:pPr>
            <w:del w:id="6544" w:author="Jillian Carson-Jackson" w:date="2020-12-27T16:08:00Z">
              <w:r w:rsidRPr="006B0203" w:rsidDel="00E9698E">
                <w:rPr>
                  <w:rFonts w:ascii="Calibri" w:hAnsi="Calibri"/>
                  <w:sz w:val="22"/>
                  <w:szCs w:val="22"/>
                </w:rPr>
                <w:delText>Competent authority</w:delText>
              </w:r>
            </w:del>
          </w:p>
          <w:p w14:paraId="47C43437" w14:textId="63C7258A" w:rsidR="00F211ED" w:rsidRPr="006B0203" w:rsidDel="00E9698E" w:rsidRDefault="00F211ED" w:rsidP="009862C5">
            <w:pPr>
              <w:pStyle w:val="Tablelevel2"/>
              <w:rPr>
                <w:del w:id="6545" w:author="Jillian Carson-Jackson" w:date="2020-12-27T16:08:00Z"/>
                <w:rFonts w:ascii="Calibri" w:hAnsi="Calibri"/>
                <w:sz w:val="22"/>
                <w:szCs w:val="22"/>
              </w:rPr>
            </w:pPr>
            <w:del w:id="6546" w:author="Jillian Carson-Jackson" w:date="2020-12-27T16:08:00Z">
              <w:r w:rsidRPr="006B0203" w:rsidDel="00E9698E">
                <w:rPr>
                  <w:rFonts w:ascii="Calibri" w:hAnsi="Calibri"/>
                  <w:sz w:val="22"/>
                  <w:szCs w:val="22"/>
                </w:rPr>
                <w:delText>VTS authority</w:delText>
              </w:r>
            </w:del>
          </w:p>
          <w:p w14:paraId="4D13FE4B" w14:textId="6B2DE212" w:rsidR="00F211ED" w:rsidRPr="006B0203" w:rsidDel="00E9698E" w:rsidRDefault="00F211ED" w:rsidP="009862C5">
            <w:pPr>
              <w:pStyle w:val="Tablelevel2"/>
              <w:rPr>
                <w:del w:id="6547" w:author="Jillian Carson-Jackson" w:date="2020-12-27T16:08:00Z"/>
                <w:rFonts w:ascii="Calibri" w:hAnsi="Calibri"/>
                <w:sz w:val="22"/>
                <w:szCs w:val="22"/>
              </w:rPr>
            </w:pPr>
            <w:del w:id="6548" w:author="Jillian Carson-Jackson" w:date="2020-12-27T16:08:00Z">
              <w:r w:rsidRPr="006B0203" w:rsidDel="00E9698E">
                <w:rPr>
                  <w:rFonts w:ascii="Calibri" w:hAnsi="Calibri"/>
                  <w:sz w:val="22"/>
                  <w:szCs w:val="22"/>
                </w:rPr>
                <w:delText>Personnel</w:delText>
              </w:r>
            </w:del>
          </w:p>
          <w:p w14:paraId="130F54B2" w14:textId="5A46CD0A" w:rsidR="00F211ED" w:rsidRPr="006B0203" w:rsidDel="00E9698E" w:rsidRDefault="00F211ED" w:rsidP="009862C5">
            <w:pPr>
              <w:pStyle w:val="BodyText"/>
              <w:rPr>
                <w:del w:id="6549" w:author="Jillian Carson-Jackson" w:date="2020-12-27T16:08:00Z"/>
                <w:rFonts w:ascii="Calibri" w:hAnsi="Calibri"/>
                <w:szCs w:val="22"/>
              </w:rPr>
            </w:pPr>
          </w:p>
        </w:tc>
        <w:tc>
          <w:tcPr>
            <w:tcW w:w="3118" w:type="dxa"/>
            <w:shd w:val="clear" w:color="auto" w:fill="D9D9D9" w:themeFill="background1" w:themeFillShade="D9"/>
          </w:tcPr>
          <w:p w14:paraId="4E30F526" w14:textId="6934E640" w:rsidR="00F211ED" w:rsidRPr="006B0203" w:rsidDel="00E9698E" w:rsidRDefault="00F211ED" w:rsidP="009862C5">
            <w:pPr>
              <w:pStyle w:val="Tablelevel2"/>
              <w:ind w:left="0"/>
              <w:jc w:val="center"/>
              <w:rPr>
                <w:del w:id="6550" w:author="Jillian Carson-Jackson" w:date="2020-12-27T16:08:00Z"/>
                <w:rFonts w:ascii="Calibri" w:hAnsi="Calibri"/>
                <w:sz w:val="22"/>
                <w:szCs w:val="22"/>
              </w:rPr>
            </w:pPr>
          </w:p>
        </w:tc>
        <w:tc>
          <w:tcPr>
            <w:tcW w:w="2835" w:type="dxa"/>
            <w:shd w:val="clear" w:color="auto" w:fill="D9D9D9" w:themeFill="background1" w:themeFillShade="D9"/>
          </w:tcPr>
          <w:p w14:paraId="47398D65" w14:textId="2D721B7D" w:rsidR="00F211ED" w:rsidRPr="006B0203" w:rsidDel="00E9698E" w:rsidRDefault="00F211ED" w:rsidP="009862C5">
            <w:pPr>
              <w:pStyle w:val="Tablelevel2"/>
              <w:ind w:left="0"/>
              <w:jc w:val="center"/>
              <w:rPr>
                <w:del w:id="6551" w:author="Jillian Carson-Jackson" w:date="2020-12-27T16:08:00Z"/>
                <w:rFonts w:ascii="Calibri" w:hAnsi="Calibri"/>
                <w:sz w:val="22"/>
                <w:szCs w:val="22"/>
              </w:rPr>
            </w:pPr>
          </w:p>
        </w:tc>
      </w:tr>
      <w:tr w:rsidR="00F211ED" w:rsidRPr="006B0203" w:rsidDel="00E9698E" w14:paraId="6210F2E5" w14:textId="4DE8DBD9" w:rsidTr="00575E73">
        <w:trPr>
          <w:cantSplit/>
          <w:trHeight w:hRule="exact" w:val="340"/>
          <w:jc w:val="center"/>
          <w:del w:id="6552" w:author="Jillian Carson-Jackson" w:date="2020-12-27T16:08:00Z"/>
        </w:trPr>
        <w:tc>
          <w:tcPr>
            <w:tcW w:w="8330" w:type="dxa"/>
            <w:shd w:val="clear" w:color="auto" w:fill="D9D9D9" w:themeFill="background1" w:themeFillShade="D9"/>
          </w:tcPr>
          <w:p w14:paraId="35B4EE55" w14:textId="7EA0EBE5" w:rsidR="00F211ED" w:rsidRPr="006B0203" w:rsidDel="00E9698E" w:rsidRDefault="00F211ED" w:rsidP="009862C5">
            <w:pPr>
              <w:pStyle w:val="Tablelevel1"/>
              <w:rPr>
                <w:del w:id="6553" w:author="Jillian Carson-Jackson" w:date="2020-12-27T16:08:00Z"/>
                <w:rFonts w:ascii="Calibri" w:hAnsi="Calibri"/>
                <w:szCs w:val="22"/>
                <w:lang w:eastAsia="en-GB"/>
              </w:rPr>
            </w:pPr>
            <w:del w:id="6554" w:author="Jillian Carson-Jackson" w:date="2020-12-27T16:08:00Z">
              <w:r w:rsidRPr="006B0203" w:rsidDel="00E9698E">
                <w:rPr>
                  <w:rFonts w:ascii="Calibri" w:hAnsi="Calibri"/>
                  <w:szCs w:val="22"/>
                  <w:lang w:eastAsia="en-GB"/>
                </w:rPr>
                <w:delText xml:space="preserve">Carriage of relevant ship certificates </w:delText>
              </w:r>
            </w:del>
          </w:p>
        </w:tc>
        <w:tc>
          <w:tcPr>
            <w:tcW w:w="3118" w:type="dxa"/>
            <w:shd w:val="clear" w:color="auto" w:fill="D9D9D9" w:themeFill="background1" w:themeFillShade="D9"/>
          </w:tcPr>
          <w:p w14:paraId="792804D9" w14:textId="7E86AA52" w:rsidR="00F211ED" w:rsidRPr="006B0203" w:rsidDel="00E9698E" w:rsidRDefault="00F211ED" w:rsidP="009862C5">
            <w:pPr>
              <w:pStyle w:val="Tablelevel2"/>
              <w:ind w:left="0"/>
              <w:jc w:val="center"/>
              <w:rPr>
                <w:del w:id="6555" w:author="Jillian Carson-Jackson" w:date="2020-12-27T16:08:00Z"/>
                <w:rFonts w:ascii="Calibri" w:hAnsi="Calibri"/>
                <w:sz w:val="22"/>
                <w:szCs w:val="22"/>
              </w:rPr>
            </w:pPr>
          </w:p>
        </w:tc>
        <w:tc>
          <w:tcPr>
            <w:tcW w:w="2835" w:type="dxa"/>
            <w:shd w:val="clear" w:color="auto" w:fill="D9D9D9" w:themeFill="background1" w:themeFillShade="D9"/>
          </w:tcPr>
          <w:p w14:paraId="0F4EEE19" w14:textId="0F410EFE" w:rsidR="00F211ED" w:rsidRPr="006B0203" w:rsidDel="00E9698E" w:rsidRDefault="00F211ED" w:rsidP="009862C5">
            <w:pPr>
              <w:pStyle w:val="Tablelevel2"/>
              <w:ind w:left="0"/>
              <w:jc w:val="center"/>
              <w:rPr>
                <w:del w:id="6556" w:author="Jillian Carson-Jackson" w:date="2020-12-27T16:08:00Z"/>
                <w:rFonts w:ascii="Calibri" w:hAnsi="Calibri"/>
                <w:sz w:val="22"/>
                <w:szCs w:val="22"/>
              </w:rPr>
            </w:pPr>
          </w:p>
        </w:tc>
      </w:tr>
      <w:tr w:rsidR="00F211ED" w:rsidRPr="006B0203" w:rsidDel="00E9698E" w14:paraId="51C7CD5D" w14:textId="17CC4707" w:rsidTr="00575E73">
        <w:trPr>
          <w:cantSplit/>
          <w:trHeight w:hRule="exact" w:val="467"/>
          <w:jc w:val="center"/>
          <w:del w:id="6557" w:author="Jillian Carson-Jackson" w:date="2020-12-27T16:08:00Z"/>
        </w:trPr>
        <w:tc>
          <w:tcPr>
            <w:tcW w:w="8330" w:type="dxa"/>
            <w:shd w:val="clear" w:color="auto" w:fill="D9D9D9" w:themeFill="background1" w:themeFillShade="D9"/>
            <w:vAlign w:val="center"/>
          </w:tcPr>
          <w:p w14:paraId="3F4335C6" w14:textId="305DD990" w:rsidR="00F211ED" w:rsidRPr="006B0203" w:rsidDel="00E9698E" w:rsidRDefault="00F211ED" w:rsidP="009862C5">
            <w:pPr>
              <w:pStyle w:val="Tablelevel1bold"/>
              <w:rPr>
                <w:del w:id="6558" w:author="Jillian Carson-Jackson" w:date="2020-12-27T16:08:00Z"/>
                <w:rFonts w:ascii="Calibri" w:hAnsi="Calibri"/>
                <w:sz w:val="22"/>
                <w:szCs w:val="22"/>
              </w:rPr>
            </w:pPr>
            <w:del w:id="6559" w:author="Jillian Carson-Jackson" w:date="2020-12-27T16:08:00Z">
              <w:r w:rsidRPr="006B0203" w:rsidDel="00E9698E">
                <w:rPr>
                  <w:rFonts w:ascii="Calibri" w:hAnsi="Calibri"/>
                  <w:sz w:val="22"/>
                  <w:szCs w:val="22"/>
                </w:rPr>
                <w:delText>Roles and responsibilities</w:delText>
              </w:r>
            </w:del>
          </w:p>
        </w:tc>
        <w:tc>
          <w:tcPr>
            <w:tcW w:w="3118" w:type="dxa"/>
            <w:shd w:val="clear" w:color="auto" w:fill="D9D9D9" w:themeFill="background1" w:themeFillShade="D9"/>
          </w:tcPr>
          <w:p w14:paraId="1072CD11" w14:textId="1B70421B" w:rsidR="00F211ED" w:rsidRPr="006B0203" w:rsidDel="00E9698E" w:rsidRDefault="00F211ED" w:rsidP="009862C5">
            <w:pPr>
              <w:pStyle w:val="Tablelevel2"/>
              <w:ind w:left="0"/>
              <w:jc w:val="center"/>
              <w:rPr>
                <w:del w:id="6560" w:author="Jillian Carson-Jackson" w:date="2020-12-27T16:08:00Z"/>
                <w:rFonts w:ascii="Calibri" w:hAnsi="Calibri"/>
                <w:sz w:val="22"/>
                <w:szCs w:val="22"/>
              </w:rPr>
            </w:pPr>
          </w:p>
        </w:tc>
        <w:tc>
          <w:tcPr>
            <w:tcW w:w="2835" w:type="dxa"/>
            <w:shd w:val="clear" w:color="auto" w:fill="D9D9D9" w:themeFill="background1" w:themeFillShade="D9"/>
          </w:tcPr>
          <w:p w14:paraId="1F31BA61" w14:textId="3CA4C2A7" w:rsidR="00F211ED" w:rsidRPr="006B0203" w:rsidDel="00E9698E" w:rsidRDefault="00F211ED" w:rsidP="009862C5">
            <w:pPr>
              <w:pStyle w:val="Tablelevel2"/>
              <w:ind w:left="0"/>
              <w:jc w:val="center"/>
              <w:rPr>
                <w:del w:id="6561" w:author="Jillian Carson-Jackson" w:date="2020-12-27T16:08:00Z"/>
                <w:rFonts w:ascii="Calibri" w:hAnsi="Calibri"/>
                <w:sz w:val="22"/>
                <w:szCs w:val="22"/>
              </w:rPr>
            </w:pPr>
          </w:p>
        </w:tc>
      </w:tr>
      <w:tr w:rsidR="00F211ED" w:rsidRPr="006B0203" w:rsidDel="00E9698E" w14:paraId="2BB36E55" w14:textId="24C856C9" w:rsidTr="00575E73">
        <w:trPr>
          <w:cantSplit/>
          <w:trHeight w:hRule="exact" w:val="568"/>
          <w:jc w:val="center"/>
          <w:del w:id="6562" w:author="Jillian Carson-Jackson" w:date="2020-12-27T16:08:00Z"/>
        </w:trPr>
        <w:tc>
          <w:tcPr>
            <w:tcW w:w="8330" w:type="dxa"/>
            <w:shd w:val="clear" w:color="auto" w:fill="D9D9D9" w:themeFill="background1" w:themeFillShade="D9"/>
          </w:tcPr>
          <w:p w14:paraId="791E567A" w14:textId="4B851B6B" w:rsidR="00F211ED" w:rsidRPr="006B0203" w:rsidDel="00E9698E" w:rsidRDefault="00F211ED" w:rsidP="009862C5">
            <w:pPr>
              <w:pStyle w:val="Tablelevel1"/>
              <w:rPr>
                <w:del w:id="6563" w:author="Jillian Carson-Jackson" w:date="2020-12-27T16:08:00Z"/>
                <w:rFonts w:ascii="Calibri" w:hAnsi="Calibri"/>
                <w:i/>
                <w:szCs w:val="22"/>
                <w:lang w:eastAsia="en-GB"/>
              </w:rPr>
            </w:pPr>
            <w:del w:id="6564" w:author="Jillian Carson-Jackson" w:date="2020-12-27T16:08:00Z">
              <w:r w:rsidRPr="006B0203" w:rsidDel="00E9698E">
                <w:rPr>
                  <w:rFonts w:ascii="Calibri" w:hAnsi="Calibri"/>
                  <w:i/>
                  <w:szCs w:val="22"/>
                  <w:lang w:eastAsia="en-GB"/>
                </w:rPr>
                <w:delText>Explain the roles, responsibilities of and relationships between ship masters, marine pilots, VTS and allied services</w:delText>
              </w:r>
            </w:del>
          </w:p>
        </w:tc>
        <w:tc>
          <w:tcPr>
            <w:tcW w:w="3118" w:type="dxa"/>
            <w:shd w:val="clear" w:color="auto" w:fill="D9D9D9" w:themeFill="background1" w:themeFillShade="D9"/>
          </w:tcPr>
          <w:p w14:paraId="1BE88387" w14:textId="4C79C4E4" w:rsidR="00F211ED" w:rsidRPr="006B0203" w:rsidDel="00E9698E" w:rsidRDefault="00F211ED" w:rsidP="009862C5">
            <w:pPr>
              <w:pStyle w:val="Tablelevel2"/>
              <w:ind w:left="0"/>
              <w:jc w:val="center"/>
              <w:rPr>
                <w:del w:id="6565" w:author="Jillian Carson-Jackson" w:date="2020-12-27T16:08:00Z"/>
                <w:rFonts w:ascii="Calibri" w:hAnsi="Calibri"/>
                <w:sz w:val="22"/>
                <w:szCs w:val="22"/>
              </w:rPr>
            </w:pPr>
          </w:p>
        </w:tc>
        <w:tc>
          <w:tcPr>
            <w:tcW w:w="2835" w:type="dxa"/>
            <w:shd w:val="clear" w:color="auto" w:fill="D9D9D9" w:themeFill="background1" w:themeFillShade="D9"/>
          </w:tcPr>
          <w:p w14:paraId="420A999A" w14:textId="768343AE" w:rsidR="00F211ED" w:rsidRPr="006B0203" w:rsidDel="00E9698E" w:rsidRDefault="00F211ED" w:rsidP="009862C5">
            <w:pPr>
              <w:pStyle w:val="Tablelevel2"/>
              <w:ind w:left="0"/>
              <w:jc w:val="center"/>
              <w:rPr>
                <w:del w:id="6566" w:author="Jillian Carson-Jackson" w:date="2020-12-27T16:08:00Z"/>
                <w:rFonts w:ascii="Calibri" w:hAnsi="Calibri"/>
                <w:sz w:val="22"/>
                <w:szCs w:val="22"/>
              </w:rPr>
            </w:pPr>
          </w:p>
        </w:tc>
      </w:tr>
      <w:tr w:rsidR="00F211ED" w:rsidRPr="006B0203" w:rsidDel="00E9698E" w14:paraId="27EA33B6" w14:textId="07ED2BE1" w:rsidTr="00575E73">
        <w:trPr>
          <w:cantSplit/>
          <w:trHeight w:hRule="exact" w:val="937"/>
          <w:jc w:val="center"/>
          <w:del w:id="6567" w:author="Jillian Carson-Jackson" w:date="2020-12-27T16:08:00Z"/>
        </w:trPr>
        <w:tc>
          <w:tcPr>
            <w:tcW w:w="8330" w:type="dxa"/>
            <w:shd w:val="clear" w:color="auto" w:fill="D9D9D9" w:themeFill="background1" w:themeFillShade="D9"/>
          </w:tcPr>
          <w:p w14:paraId="1D9C6E00" w14:textId="48C8DC9E" w:rsidR="00F211ED" w:rsidRPr="006B0203" w:rsidDel="00E9698E" w:rsidRDefault="00F211ED" w:rsidP="009862C5">
            <w:pPr>
              <w:pStyle w:val="Tablelevel1bold"/>
              <w:rPr>
                <w:del w:id="6568" w:author="Jillian Carson-Jackson" w:date="2020-12-27T16:08:00Z"/>
                <w:rFonts w:ascii="Calibri" w:hAnsi="Calibri"/>
                <w:b w:val="0"/>
                <w:sz w:val="22"/>
                <w:szCs w:val="22"/>
              </w:rPr>
            </w:pPr>
            <w:del w:id="6569" w:author="Jillian Carson-Jackson" w:date="2020-12-27T16:08:00Z">
              <w:r w:rsidRPr="006B0203" w:rsidDel="00E9698E">
                <w:rPr>
                  <w:rFonts w:ascii="Calibri" w:hAnsi="Calibri"/>
                  <w:b w:val="0"/>
                  <w:sz w:val="22"/>
                  <w:szCs w:val="22"/>
                </w:rPr>
                <w:delText>Ship masters</w:delText>
              </w:r>
            </w:del>
          </w:p>
          <w:p w14:paraId="1534B58B" w14:textId="77B3BAC2" w:rsidR="00F211ED" w:rsidRPr="006B0203" w:rsidDel="00E9698E" w:rsidRDefault="00F211ED" w:rsidP="009862C5">
            <w:pPr>
              <w:pStyle w:val="Tablelevel2"/>
              <w:rPr>
                <w:del w:id="6570" w:author="Jillian Carson-Jackson" w:date="2020-12-27T16:08:00Z"/>
                <w:rFonts w:ascii="Calibri" w:hAnsi="Calibri"/>
                <w:sz w:val="22"/>
                <w:szCs w:val="22"/>
              </w:rPr>
            </w:pPr>
            <w:del w:id="6571" w:author="Jillian Carson-Jackson" w:date="2020-12-27T16:08:00Z">
              <w:r w:rsidRPr="006B0203" w:rsidDel="00E9698E">
                <w:rPr>
                  <w:rFonts w:ascii="Calibri" w:hAnsi="Calibri"/>
                  <w:sz w:val="22"/>
                  <w:szCs w:val="22"/>
                </w:rPr>
                <w:delText>Responsibility of the ship master</w:delText>
              </w:r>
            </w:del>
          </w:p>
          <w:p w14:paraId="22254A2C" w14:textId="2C17271D" w:rsidR="00F211ED" w:rsidRPr="006B0203" w:rsidDel="00E9698E" w:rsidRDefault="00F211ED" w:rsidP="009862C5">
            <w:pPr>
              <w:pStyle w:val="Tablelevel2"/>
              <w:rPr>
                <w:del w:id="6572" w:author="Jillian Carson-Jackson" w:date="2020-12-27T16:08:00Z"/>
                <w:rFonts w:ascii="Calibri" w:hAnsi="Calibri"/>
                <w:sz w:val="22"/>
                <w:szCs w:val="22"/>
              </w:rPr>
            </w:pPr>
            <w:del w:id="6573" w:author="Jillian Carson-Jackson" w:date="2020-12-27T16:08:00Z">
              <w:r w:rsidRPr="006B0203" w:rsidDel="00E9698E">
                <w:rPr>
                  <w:rFonts w:ascii="Calibri" w:hAnsi="Calibri"/>
                  <w:sz w:val="22"/>
                  <w:szCs w:val="22"/>
                </w:rPr>
                <w:delText>Responsibility of the ship master to VTS</w:delText>
              </w:r>
            </w:del>
          </w:p>
        </w:tc>
        <w:tc>
          <w:tcPr>
            <w:tcW w:w="3118" w:type="dxa"/>
            <w:shd w:val="clear" w:color="auto" w:fill="D9D9D9" w:themeFill="background1" w:themeFillShade="D9"/>
          </w:tcPr>
          <w:p w14:paraId="0B9B4810" w14:textId="0F444447" w:rsidR="00F211ED" w:rsidRPr="006B0203" w:rsidDel="00E9698E" w:rsidRDefault="00F211ED" w:rsidP="009862C5">
            <w:pPr>
              <w:pStyle w:val="Tablelevel2"/>
              <w:ind w:left="0"/>
              <w:jc w:val="center"/>
              <w:rPr>
                <w:del w:id="6574" w:author="Jillian Carson-Jackson" w:date="2020-12-27T16:08:00Z"/>
                <w:rFonts w:ascii="Calibri" w:hAnsi="Calibri"/>
                <w:sz w:val="22"/>
                <w:szCs w:val="22"/>
              </w:rPr>
            </w:pPr>
          </w:p>
        </w:tc>
        <w:tc>
          <w:tcPr>
            <w:tcW w:w="2835" w:type="dxa"/>
            <w:shd w:val="clear" w:color="auto" w:fill="D9D9D9" w:themeFill="background1" w:themeFillShade="D9"/>
          </w:tcPr>
          <w:p w14:paraId="5F284BA0" w14:textId="48FC08DF" w:rsidR="00F211ED" w:rsidRPr="006B0203" w:rsidDel="00E9698E" w:rsidRDefault="00F211ED" w:rsidP="009862C5">
            <w:pPr>
              <w:pStyle w:val="Tablelevel2"/>
              <w:ind w:left="0"/>
              <w:jc w:val="center"/>
              <w:rPr>
                <w:del w:id="6575" w:author="Jillian Carson-Jackson" w:date="2020-12-27T16:08:00Z"/>
                <w:rFonts w:ascii="Calibri" w:hAnsi="Calibri"/>
                <w:sz w:val="22"/>
                <w:szCs w:val="22"/>
              </w:rPr>
            </w:pPr>
          </w:p>
        </w:tc>
      </w:tr>
      <w:tr w:rsidR="00F211ED" w:rsidRPr="006B0203" w:rsidDel="00E9698E" w14:paraId="09D695DE" w14:textId="284628D0" w:rsidTr="00575E73">
        <w:trPr>
          <w:cantSplit/>
          <w:trHeight w:hRule="exact" w:val="978"/>
          <w:jc w:val="center"/>
          <w:del w:id="6576" w:author="Jillian Carson-Jackson" w:date="2020-12-27T16:08:00Z"/>
        </w:trPr>
        <w:tc>
          <w:tcPr>
            <w:tcW w:w="8330" w:type="dxa"/>
            <w:shd w:val="clear" w:color="auto" w:fill="D9D9D9" w:themeFill="background1" w:themeFillShade="D9"/>
          </w:tcPr>
          <w:p w14:paraId="5ECE86E3" w14:textId="483C5576" w:rsidR="00F211ED" w:rsidRPr="006B0203" w:rsidDel="00E9698E" w:rsidRDefault="00F211ED" w:rsidP="009862C5">
            <w:pPr>
              <w:pStyle w:val="Tablelevel1bold"/>
              <w:rPr>
                <w:del w:id="6577" w:author="Jillian Carson-Jackson" w:date="2020-12-27T16:08:00Z"/>
                <w:rFonts w:ascii="Calibri" w:hAnsi="Calibri"/>
                <w:b w:val="0"/>
                <w:sz w:val="22"/>
                <w:szCs w:val="22"/>
              </w:rPr>
            </w:pPr>
            <w:del w:id="6578" w:author="Jillian Carson-Jackson" w:date="2020-12-27T16:08:00Z">
              <w:r w:rsidRPr="006B0203" w:rsidDel="00E9698E">
                <w:rPr>
                  <w:rFonts w:ascii="Calibri" w:hAnsi="Calibri"/>
                  <w:b w:val="0"/>
                  <w:sz w:val="22"/>
                  <w:szCs w:val="22"/>
                </w:rPr>
                <w:delText>Marine pilots</w:delText>
              </w:r>
            </w:del>
          </w:p>
          <w:p w14:paraId="34198E07" w14:textId="2816B2E1" w:rsidR="00F211ED" w:rsidRPr="006B0203" w:rsidDel="00E9698E" w:rsidRDefault="00F211ED" w:rsidP="009862C5">
            <w:pPr>
              <w:pStyle w:val="Tablelevel2"/>
              <w:rPr>
                <w:del w:id="6579" w:author="Jillian Carson-Jackson" w:date="2020-12-27T16:08:00Z"/>
                <w:rFonts w:ascii="Calibri" w:hAnsi="Calibri"/>
                <w:sz w:val="22"/>
                <w:szCs w:val="22"/>
              </w:rPr>
            </w:pPr>
            <w:del w:id="6580" w:author="Jillian Carson-Jackson" w:date="2020-12-27T16:08:00Z">
              <w:r w:rsidRPr="006B0203" w:rsidDel="00E9698E">
                <w:rPr>
                  <w:rFonts w:ascii="Calibri" w:hAnsi="Calibri"/>
                  <w:sz w:val="22"/>
                  <w:szCs w:val="22"/>
                </w:rPr>
                <w:delText>Responsibility of the pilot to the ship master</w:delText>
              </w:r>
            </w:del>
          </w:p>
          <w:p w14:paraId="536A7B08" w14:textId="6BA1C786" w:rsidR="00F211ED" w:rsidRPr="006B0203" w:rsidDel="00E9698E" w:rsidRDefault="00F211ED" w:rsidP="009862C5">
            <w:pPr>
              <w:pStyle w:val="Tablelevel2"/>
              <w:rPr>
                <w:del w:id="6581" w:author="Jillian Carson-Jackson" w:date="2020-12-27T16:08:00Z"/>
                <w:rFonts w:ascii="Calibri" w:hAnsi="Calibri"/>
                <w:sz w:val="22"/>
                <w:szCs w:val="22"/>
              </w:rPr>
            </w:pPr>
            <w:del w:id="6582" w:author="Jillian Carson-Jackson" w:date="2020-12-27T16:08:00Z">
              <w:r w:rsidRPr="006B0203" w:rsidDel="00E9698E">
                <w:rPr>
                  <w:rFonts w:ascii="Calibri" w:hAnsi="Calibri"/>
                  <w:sz w:val="22"/>
                  <w:szCs w:val="22"/>
                </w:rPr>
                <w:delText>Responsibility of the pilot to VTS</w:delText>
              </w:r>
            </w:del>
          </w:p>
        </w:tc>
        <w:tc>
          <w:tcPr>
            <w:tcW w:w="3118" w:type="dxa"/>
            <w:shd w:val="clear" w:color="auto" w:fill="D9D9D9" w:themeFill="background1" w:themeFillShade="D9"/>
          </w:tcPr>
          <w:p w14:paraId="36FECF9A" w14:textId="3870594A" w:rsidR="00F211ED" w:rsidRPr="006B0203" w:rsidDel="00E9698E" w:rsidRDefault="00F211ED" w:rsidP="009862C5">
            <w:pPr>
              <w:pStyle w:val="Tablelevel2"/>
              <w:ind w:left="0"/>
              <w:jc w:val="center"/>
              <w:rPr>
                <w:del w:id="6583" w:author="Jillian Carson-Jackson" w:date="2020-12-27T16:08:00Z"/>
                <w:rFonts w:ascii="Calibri" w:hAnsi="Calibri"/>
                <w:sz w:val="22"/>
                <w:szCs w:val="22"/>
              </w:rPr>
            </w:pPr>
          </w:p>
        </w:tc>
        <w:tc>
          <w:tcPr>
            <w:tcW w:w="2835" w:type="dxa"/>
            <w:shd w:val="clear" w:color="auto" w:fill="D9D9D9" w:themeFill="background1" w:themeFillShade="D9"/>
          </w:tcPr>
          <w:p w14:paraId="686F1DC9" w14:textId="491E3E3B" w:rsidR="00F211ED" w:rsidRPr="006B0203" w:rsidDel="00E9698E" w:rsidRDefault="00F211ED" w:rsidP="009862C5">
            <w:pPr>
              <w:pStyle w:val="Tablelevel2"/>
              <w:ind w:left="0"/>
              <w:jc w:val="center"/>
              <w:rPr>
                <w:del w:id="6584" w:author="Jillian Carson-Jackson" w:date="2020-12-27T16:08:00Z"/>
                <w:rFonts w:ascii="Calibri" w:hAnsi="Calibri"/>
                <w:sz w:val="22"/>
                <w:szCs w:val="22"/>
              </w:rPr>
            </w:pPr>
          </w:p>
        </w:tc>
      </w:tr>
      <w:tr w:rsidR="00F211ED" w:rsidRPr="006B0203" w:rsidDel="00E9698E" w14:paraId="1138DFF9" w14:textId="6B05BA19" w:rsidTr="00575E73">
        <w:trPr>
          <w:cantSplit/>
          <w:trHeight w:hRule="exact" w:val="985"/>
          <w:jc w:val="center"/>
          <w:del w:id="6585" w:author="Jillian Carson-Jackson" w:date="2020-12-27T16:08:00Z"/>
        </w:trPr>
        <w:tc>
          <w:tcPr>
            <w:tcW w:w="8330" w:type="dxa"/>
            <w:shd w:val="clear" w:color="auto" w:fill="D9D9D9" w:themeFill="background1" w:themeFillShade="D9"/>
          </w:tcPr>
          <w:p w14:paraId="08402411" w14:textId="43E8CBF0" w:rsidR="00F211ED" w:rsidRPr="006B0203" w:rsidDel="00E9698E" w:rsidRDefault="00F211ED" w:rsidP="009862C5">
            <w:pPr>
              <w:pStyle w:val="Tablelevel1bold"/>
              <w:rPr>
                <w:del w:id="6586" w:author="Jillian Carson-Jackson" w:date="2020-12-27T16:08:00Z"/>
                <w:rFonts w:ascii="Calibri" w:hAnsi="Calibri"/>
                <w:b w:val="0"/>
                <w:sz w:val="22"/>
                <w:szCs w:val="22"/>
              </w:rPr>
            </w:pPr>
            <w:del w:id="6587" w:author="Jillian Carson-Jackson" w:date="2020-12-27T16:08:00Z">
              <w:r w:rsidRPr="006B0203" w:rsidDel="00E9698E">
                <w:rPr>
                  <w:rFonts w:ascii="Calibri" w:hAnsi="Calibri"/>
                  <w:b w:val="0"/>
                  <w:sz w:val="22"/>
                  <w:szCs w:val="22"/>
                </w:rPr>
                <w:delText xml:space="preserve">VTS </w:delText>
              </w:r>
            </w:del>
          </w:p>
          <w:p w14:paraId="1FB45F6B" w14:textId="5E623AA1" w:rsidR="00F211ED" w:rsidRPr="006B0203" w:rsidDel="00E9698E" w:rsidRDefault="00F211ED" w:rsidP="009862C5">
            <w:pPr>
              <w:pStyle w:val="Tablelevel2"/>
              <w:rPr>
                <w:del w:id="6588" w:author="Jillian Carson-Jackson" w:date="2020-12-27T16:08:00Z"/>
                <w:rFonts w:ascii="Calibri" w:hAnsi="Calibri"/>
                <w:sz w:val="22"/>
                <w:szCs w:val="22"/>
              </w:rPr>
            </w:pPr>
            <w:del w:id="6589" w:author="Jillian Carson-Jackson" w:date="2020-12-27T16:08:00Z">
              <w:r w:rsidRPr="006B0203" w:rsidDel="00E9698E">
                <w:rPr>
                  <w:rFonts w:ascii="Calibri" w:hAnsi="Calibri"/>
                  <w:sz w:val="22"/>
                  <w:szCs w:val="22"/>
                </w:rPr>
                <w:delText>Responsibility to the master and pilot</w:delText>
              </w:r>
            </w:del>
          </w:p>
          <w:p w14:paraId="65BD4B09" w14:textId="5C507045" w:rsidR="00F211ED" w:rsidRPr="006B0203" w:rsidDel="00E9698E" w:rsidRDefault="00F211ED" w:rsidP="009862C5">
            <w:pPr>
              <w:pStyle w:val="Tablelevel2"/>
              <w:rPr>
                <w:del w:id="6590" w:author="Jillian Carson-Jackson" w:date="2020-12-27T16:08:00Z"/>
                <w:rFonts w:ascii="Calibri" w:hAnsi="Calibri"/>
                <w:sz w:val="22"/>
                <w:szCs w:val="22"/>
              </w:rPr>
            </w:pPr>
            <w:del w:id="6591" w:author="Jillian Carson-Jackson" w:date="2020-12-27T16:08:00Z">
              <w:r w:rsidRPr="006B0203" w:rsidDel="00E9698E">
                <w:rPr>
                  <w:rFonts w:ascii="Calibri" w:hAnsi="Calibri"/>
                  <w:sz w:val="22"/>
                  <w:szCs w:val="22"/>
                </w:rPr>
                <w:delText>Responsibility of VTS to allied services</w:delText>
              </w:r>
            </w:del>
          </w:p>
        </w:tc>
        <w:tc>
          <w:tcPr>
            <w:tcW w:w="3118" w:type="dxa"/>
            <w:shd w:val="clear" w:color="auto" w:fill="D9D9D9" w:themeFill="background1" w:themeFillShade="D9"/>
          </w:tcPr>
          <w:p w14:paraId="29F476D5" w14:textId="14EFF1FE" w:rsidR="00F211ED" w:rsidRPr="006B0203" w:rsidDel="00E9698E" w:rsidRDefault="00F211ED" w:rsidP="009862C5">
            <w:pPr>
              <w:pStyle w:val="Tablelevel2"/>
              <w:ind w:left="0"/>
              <w:jc w:val="center"/>
              <w:rPr>
                <w:del w:id="6592" w:author="Jillian Carson-Jackson" w:date="2020-12-27T16:08:00Z"/>
                <w:rFonts w:ascii="Calibri" w:hAnsi="Calibri"/>
                <w:sz w:val="22"/>
                <w:szCs w:val="22"/>
              </w:rPr>
            </w:pPr>
          </w:p>
        </w:tc>
        <w:tc>
          <w:tcPr>
            <w:tcW w:w="2835" w:type="dxa"/>
            <w:shd w:val="clear" w:color="auto" w:fill="D9D9D9" w:themeFill="background1" w:themeFillShade="D9"/>
          </w:tcPr>
          <w:p w14:paraId="227F85B3" w14:textId="54235877" w:rsidR="00F211ED" w:rsidRPr="006B0203" w:rsidDel="00E9698E" w:rsidRDefault="00F211ED" w:rsidP="009862C5">
            <w:pPr>
              <w:pStyle w:val="Tablelevel2"/>
              <w:ind w:left="0"/>
              <w:jc w:val="center"/>
              <w:rPr>
                <w:del w:id="6593" w:author="Jillian Carson-Jackson" w:date="2020-12-27T16:08:00Z"/>
                <w:rFonts w:ascii="Calibri" w:hAnsi="Calibri"/>
                <w:sz w:val="22"/>
                <w:szCs w:val="22"/>
              </w:rPr>
            </w:pPr>
          </w:p>
        </w:tc>
      </w:tr>
      <w:tr w:rsidR="00F211ED" w:rsidRPr="006B0203" w:rsidDel="00E9698E" w14:paraId="1FA6B54D" w14:textId="73D39F6F" w:rsidTr="00575E73">
        <w:trPr>
          <w:cantSplit/>
          <w:trHeight w:hRule="exact" w:val="985"/>
          <w:jc w:val="center"/>
          <w:del w:id="6594" w:author="Jillian Carson-Jackson" w:date="2020-12-27T16:08:00Z"/>
        </w:trPr>
        <w:tc>
          <w:tcPr>
            <w:tcW w:w="8330" w:type="dxa"/>
            <w:shd w:val="clear" w:color="auto" w:fill="D9D9D9" w:themeFill="background1" w:themeFillShade="D9"/>
          </w:tcPr>
          <w:p w14:paraId="4DF512EC" w14:textId="73E8143B" w:rsidR="00F211ED" w:rsidRPr="006B0203" w:rsidDel="00E9698E" w:rsidRDefault="00F211ED" w:rsidP="009862C5">
            <w:pPr>
              <w:pStyle w:val="Tablelevel1bold"/>
              <w:rPr>
                <w:del w:id="6595" w:author="Jillian Carson-Jackson" w:date="2020-12-27T16:08:00Z"/>
                <w:rFonts w:ascii="Calibri" w:hAnsi="Calibri"/>
                <w:b w:val="0"/>
                <w:sz w:val="22"/>
                <w:szCs w:val="22"/>
              </w:rPr>
            </w:pPr>
            <w:del w:id="6596" w:author="Jillian Carson-Jackson" w:date="2020-12-27T16:08:00Z">
              <w:r w:rsidRPr="006B0203" w:rsidDel="00E9698E">
                <w:rPr>
                  <w:rFonts w:ascii="Calibri" w:hAnsi="Calibri"/>
                  <w:b w:val="0"/>
                  <w:sz w:val="22"/>
                  <w:szCs w:val="22"/>
                </w:rPr>
                <w:delText>Allied services</w:delText>
              </w:r>
            </w:del>
          </w:p>
          <w:p w14:paraId="4DE3BBCE" w14:textId="74FFA244" w:rsidR="00F211ED" w:rsidRPr="006B0203" w:rsidDel="00E9698E" w:rsidRDefault="00F211ED" w:rsidP="009862C5">
            <w:pPr>
              <w:pStyle w:val="Tablelevel2"/>
              <w:rPr>
                <w:del w:id="6597" w:author="Jillian Carson-Jackson" w:date="2020-12-27T16:08:00Z"/>
                <w:rFonts w:ascii="Calibri" w:hAnsi="Calibri"/>
                <w:sz w:val="22"/>
                <w:szCs w:val="22"/>
              </w:rPr>
            </w:pPr>
            <w:del w:id="6598" w:author="Jillian Carson-Jackson" w:date="2020-12-27T16:08:00Z">
              <w:r w:rsidRPr="006B0203" w:rsidDel="00E9698E">
                <w:rPr>
                  <w:rFonts w:ascii="Calibri" w:hAnsi="Calibri"/>
                  <w:sz w:val="22"/>
                  <w:szCs w:val="22"/>
                </w:rPr>
                <w:delText>Knowledge of allied services (i.e. harbour master, port authority)</w:delText>
              </w:r>
            </w:del>
          </w:p>
          <w:p w14:paraId="34A8A009" w14:textId="569C742A" w:rsidR="00F211ED" w:rsidRPr="006B0203" w:rsidDel="00E9698E" w:rsidRDefault="00F211ED" w:rsidP="009862C5">
            <w:pPr>
              <w:pStyle w:val="Tablelevel2"/>
              <w:rPr>
                <w:del w:id="6599" w:author="Jillian Carson-Jackson" w:date="2020-12-27T16:08:00Z"/>
                <w:rFonts w:ascii="Calibri" w:hAnsi="Calibri"/>
                <w:sz w:val="22"/>
                <w:szCs w:val="22"/>
              </w:rPr>
            </w:pPr>
            <w:del w:id="6600" w:author="Jillian Carson-Jackson" w:date="2020-12-27T16:08:00Z">
              <w:r w:rsidRPr="006B0203" w:rsidDel="00E9698E">
                <w:rPr>
                  <w:rFonts w:ascii="Calibri" w:hAnsi="Calibri"/>
                  <w:sz w:val="22"/>
                  <w:szCs w:val="22"/>
                </w:rPr>
                <w:delText>Roles of allied services</w:delText>
              </w:r>
            </w:del>
          </w:p>
        </w:tc>
        <w:tc>
          <w:tcPr>
            <w:tcW w:w="3118" w:type="dxa"/>
            <w:shd w:val="clear" w:color="auto" w:fill="D9D9D9" w:themeFill="background1" w:themeFillShade="D9"/>
          </w:tcPr>
          <w:p w14:paraId="441036B6" w14:textId="4B21627F" w:rsidR="00F211ED" w:rsidRPr="006B0203" w:rsidDel="00E9698E" w:rsidRDefault="00F211ED" w:rsidP="009862C5">
            <w:pPr>
              <w:pStyle w:val="Tablelevel2"/>
              <w:ind w:left="0"/>
              <w:jc w:val="center"/>
              <w:rPr>
                <w:del w:id="6601" w:author="Jillian Carson-Jackson" w:date="2020-12-27T16:08:00Z"/>
                <w:rFonts w:ascii="Calibri" w:hAnsi="Calibri"/>
                <w:sz w:val="22"/>
                <w:szCs w:val="22"/>
              </w:rPr>
            </w:pPr>
          </w:p>
        </w:tc>
        <w:tc>
          <w:tcPr>
            <w:tcW w:w="2835" w:type="dxa"/>
            <w:shd w:val="clear" w:color="auto" w:fill="D9D9D9" w:themeFill="background1" w:themeFillShade="D9"/>
          </w:tcPr>
          <w:p w14:paraId="3D0FBBDC" w14:textId="5ACC89E9" w:rsidR="00F211ED" w:rsidRPr="006B0203" w:rsidDel="00E9698E" w:rsidRDefault="00F211ED" w:rsidP="009862C5">
            <w:pPr>
              <w:pStyle w:val="Tablelevel2"/>
              <w:ind w:left="0"/>
              <w:jc w:val="center"/>
              <w:rPr>
                <w:del w:id="6602" w:author="Jillian Carson-Jackson" w:date="2020-12-27T16:08:00Z"/>
                <w:rFonts w:ascii="Calibri" w:hAnsi="Calibri"/>
                <w:sz w:val="22"/>
                <w:szCs w:val="22"/>
              </w:rPr>
            </w:pPr>
          </w:p>
        </w:tc>
      </w:tr>
      <w:tr w:rsidR="00F211ED" w:rsidRPr="006B0203" w14:paraId="5AC56B70" w14:textId="77777777" w:rsidTr="00575E73">
        <w:trPr>
          <w:cantSplit/>
          <w:trHeight w:hRule="exact" w:val="587"/>
          <w:jc w:val="center"/>
        </w:trPr>
        <w:tc>
          <w:tcPr>
            <w:tcW w:w="8330" w:type="dxa"/>
            <w:shd w:val="clear" w:color="auto" w:fill="D9D9D9" w:themeFill="background1" w:themeFillShade="D9"/>
            <w:vAlign w:val="center"/>
          </w:tcPr>
          <w:p w14:paraId="5985FE4C" w14:textId="77777777" w:rsidR="00F211ED" w:rsidRPr="00746CF1" w:rsidRDefault="00F211ED" w:rsidP="009862C5">
            <w:pPr>
              <w:pStyle w:val="Tablelevel1bold"/>
              <w:rPr>
                <w:rFonts w:ascii="Calibri" w:hAnsi="Calibri"/>
                <w:sz w:val="22"/>
                <w:szCs w:val="22"/>
              </w:rPr>
            </w:pPr>
            <w:r w:rsidRPr="00746CF1">
              <w:rPr>
                <w:rFonts w:ascii="Calibri" w:hAnsi="Calibri"/>
                <w:sz w:val="22"/>
                <w:szCs w:val="22"/>
              </w:rPr>
              <w:t xml:space="preserve">VTS </w:t>
            </w:r>
            <w:commentRangeStart w:id="6603"/>
            <w:r w:rsidRPr="00746CF1">
              <w:rPr>
                <w:rFonts w:ascii="Calibri" w:hAnsi="Calibri"/>
                <w:sz w:val="22"/>
                <w:szCs w:val="22"/>
              </w:rPr>
              <w:t>environment</w:t>
            </w:r>
            <w:commentRangeEnd w:id="6603"/>
            <w:r w:rsidR="00566E3B" w:rsidRPr="00746CF1">
              <w:rPr>
                <w:rStyle w:val="CommentReference"/>
                <w:rFonts w:asciiTheme="minorHAnsi" w:eastAsiaTheme="minorHAnsi" w:hAnsiTheme="minorHAnsi"/>
                <w:b w:val="0"/>
              </w:rPr>
              <w:commentReference w:id="6603"/>
            </w:r>
          </w:p>
        </w:tc>
        <w:tc>
          <w:tcPr>
            <w:tcW w:w="3118" w:type="dxa"/>
            <w:shd w:val="clear" w:color="auto" w:fill="D9D9D9" w:themeFill="background1" w:themeFillShade="D9"/>
          </w:tcPr>
          <w:p w14:paraId="047993B6" w14:textId="77777777" w:rsidR="00F211ED" w:rsidRPr="006B0203" w:rsidRDefault="00F211ED" w:rsidP="009862C5">
            <w:pPr>
              <w:pStyle w:val="Tablelevel2"/>
              <w:ind w:left="0"/>
              <w:jc w:val="center"/>
              <w:rPr>
                <w:rFonts w:ascii="Calibri" w:hAnsi="Calibri"/>
                <w:sz w:val="22"/>
                <w:szCs w:val="22"/>
              </w:rPr>
            </w:pPr>
            <w:r w:rsidRPr="006B0203">
              <w:rPr>
                <w:rFonts w:ascii="Calibri" w:hAnsi="Calibri"/>
                <w:sz w:val="22"/>
                <w:szCs w:val="22"/>
              </w:rPr>
              <w:t>R35, R37</w:t>
            </w:r>
          </w:p>
        </w:tc>
        <w:tc>
          <w:tcPr>
            <w:tcW w:w="2835" w:type="dxa"/>
            <w:shd w:val="clear" w:color="auto" w:fill="D9D9D9" w:themeFill="background1" w:themeFillShade="D9"/>
          </w:tcPr>
          <w:p w14:paraId="47246863" w14:textId="77777777" w:rsidR="00F211ED" w:rsidRPr="006B0203" w:rsidRDefault="00F211ED" w:rsidP="009862C5">
            <w:pPr>
              <w:pStyle w:val="Tablelevel2"/>
              <w:ind w:left="0"/>
              <w:jc w:val="center"/>
              <w:rPr>
                <w:rFonts w:ascii="Calibri" w:hAnsi="Calibri"/>
                <w:sz w:val="22"/>
                <w:szCs w:val="22"/>
              </w:rPr>
            </w:pPr>
            <w:r w:rsidRPr="006B0203">
              <w:rPr>
                <w:rFonts w:ascii="Calibri" w:hAnsi="Calibri"/>
                <w:sz w:val="22"/>
                <w:szCs w:val="22"/>
              </w:rPr>
              <w:t>A1,A2</w:t>
            </w:r>
          </w:p>
        </w:tc>
      </w:tr>
      <w:bookmarkEnd w:id="6267"/>
      <w:tr w:rsidR="00F211ED" w:rsidRPr="006B0203" w14:paraId="19D42FFF" w14:textId="77777777" w:rsidTr="00575E73">
        <w:trPr>
          <w:cantSplit/>
          <w:trHeight w:hRule="exact" w:val="561"/>
          <w:jc w:val="center"/>
        </w:trPr>
        <w:tc>
          <w:tcPr>
            <w:tcW w:w="8330" w:type="dxa"/>
            <w:tcBorders>
              <w:bottom w:val="single" w:sz="4" w:space="0" w:color="auto"/>
            </w:tcBorders>
            <w:shd w:val="clear" w:color="auto" w:fill="D9D9D9" w:themeFill="background1" w:themeFillShade="D9"/>
          </w:tcPr>
          <w:p w14:paraId="62B7A0D8" w14:textId="77777777" w:rsidR="00F211ED" w:rsidRPr="00746CF1" w:rsidRDefault="00F211ED" w:rsidP="009862C5">
            <w:pPr>
              <w:pStyle w:val="Tablelevel1"/>
              <w:rPr>
                <w:rFonts w:ascii="Calibri" w:hAnsi="Calibri"/>
                <w:i/>
                <w:szCs w:val="22"/>
                <w:lang w:eastAsia="en-GB"/>
              </w:rPr>
            </w:pPr>
            <w:r w:rsidRPr="00746CF1">
              <w:rPr>
                <w:rFonts w:ascii="Calibri" w:hAnsi="Calibri"/>
                <w:i/>
                <w:szCs w:val="22"/>
                <w:lang w:eastAsia="en-GB"/>
              </w:rPr>
              <w:t>Demonstrate a knowledge of the VTS operational area, including geographical features, traffic routing measures and aids to navigation</w:t>
            </w:r>
          </w:p>
        </w:tc>
        <w:tc>
          <w:tcPr>
            <w:tcW w:w="3118" w:type="dxa"/>
            <w:tcBorders>
              <w:bottom w:val="single" w:sz="4" w:space="0" w:color="auto"/>
            </w:tcBorders>
            <w:shd w:val="clear" w:color="auto" w:fill="D9D9D9" w:themeFill="background1" w:themeFillShade="D9"/>
          </w:tcPr>
          <w:p w14:paraId="39A273A8"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4" w:space="0" w:color="auto"/>
            </w:tcBorders>
            <w:shd w:val="clear" w:color="auto" w:fill="D9D9D9" w:themeFill="background1" w:themeFillShade="D9"/>
          </w:tcPr>
          <w:p w14:paraId="283BD12B" w14:textId="77777777" w:rsidR="00F211ED" w:rsidRPr="006B0203" w:rsidRDefault="00F211ED" w:rsidP="009862C5">
            <w:pPr>
              <w:pStyle w:val="Tablelevel2"/>
              <w:ind w:left="0"/>
              <w:jc w:val="center"/>
              <w:rPr>
                <w:rFonts w:ascii="Calibri" w:hAnsi="Calibri"/>
                <w:sz w:val="22"/>
                <w:szCs w:val="22"/>
              </w:rPr>
            </w:pPr>
          </w:p>
        </w:tc>
      </w:tr>
      <w:tr w:rsidR="00F211ED" w:rsidRPr="006B0203" w14:paraId="060ED057"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7C420726" w14:textId="77777777" w:rsidR="00F211ED" w:rsidRPr="00746CF1" w:rsidRDefault="00F211ED" w:rsidP="009862C5">
            <w:pPr>
              <w:pStyle w:val="Tablelevel2"/>
              <w:ind w:left="0"/>
              <w:rPr>
                <w:rFonts w:ascii="Calibri" w:hAnsi="Calibri"/>
                <w:sz w:val="22"/>
                <w:szCs w:val="22"/>
              </w:rPr>
            </w:pPr>
            <w:r w:rsidRPr="00746CF1">
              <w:rPr>
                <w:rFonts w:ascii="Calibri" w:hAnsi="Calibri"/>
                <w:sz w:val="22"/>
                <w:szCs w:val="22"/>
              </w:rPr>
              <w:t>Area limits, boundaries, separation zones, shipping lanes and channels</w:t>
            </w:r>
          </w:p>
        </w:tc>
        <w:tc>
          <w:tcPr>
            <w:tcW w:w="3118" w:type="dxa"/>
            <w:tcBorders>
              <w:bottom w:val="single" w:sz="6" w:space="0" w:color="auto"/>
            </w:tcBorders>
            <w:shd w:val="clear" w:color="auto" w:fill="D9D9D9" w:themeFill="background1" w:themeFillShade="D9"/>
          </w:tcPr>
          <w:p w14:paraId="0C1941E1"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40011EFE" w14:textId="77777777" w:rsidR="00F211ED" w:rsidRPr="006B0203" w:rsidRDefault="00F211ED" w:rsidP="009862C5">
            <w:pPr>
              <w:pStyle w:val="Tablelevel2"/>
              <w:ind w:left="0"/>
              <w:jc w:val="center"/>
              <w:rPr>
                <w:rFonts w:ascii="Calibri" w:hAnsi="Calibri"/>
                <w:sz w:val="22"/>
                <w:szCs w:val="22"/>
              </w:rPr>
            </w:pPr>
          </w:p>
        </w:tc>
      </w:tr>
      <w:tr w:rsidR="00F211ED" w:rsidRPr="006B0203" w14:paraId="662A72FB"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015B59D3" w14:textId="77777777" w:rsidR="00F211ED" w:rsidRPr="00746CF1" w:rsidRDefault="00F211ED" w:rsidP="009862C5">
            <w:pPr>
              <w:pStyle w:val="Tablelevel2"/>
              <w:ind w:left="0"/>
              <w:rPr>
                <w:rFonts w:ascii="Calibri" w:hAnsi="Calibri"/>
                <w:sz w:val="22"/>
                <w:szCs w:val="22"/>
              </w:rPr>
            </w:pPr>
            <w:r w:rsidRPr="00746CF1">
              <w:rPr>
                <w:rFonts w:ascii="Calibri" w:hAnsi="Calibri"/>
                <w:sz w:val="22"/>
                <w:szCs w:val="22"/>
              </w:rPr>
              <w:t>Prohibited or dangerous areas, safety zones, anchorages and restricted areas</w:t>
            </w:r>
          </w:p>
        </w:tc>
        <w:tc>
          <w:tcPr>
            <w:tcW w:w="3118" w:type="dxa"/>
            <w:tcBorders>
              <w:bottom w:val="single" w:sz="6" w:space="0" w:color="auto"/>
            </w:tcBorders>
            <w:shd w:val="clear" w:color="auto" w:fill="D9D9D9" w:themeFill="background1" w:themeFillShade="D9"/>
          </w:tcPr>
          <w:p w14:paraId="28919A51"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74D9E4C6" w14:textId="77777777" w:rsidR="00F211ED" w:rsidRPr="006B0203" w:rsidRDefault="00F211ED" w:rsidP="009862C5">
            <w:pPr>
              <w:pStyle w:val="Tablelevel2"/>
              <w:ind w:left="0"/>
              <w:jc w:val="center"/>
              <w:rPr>
                <w:rFonts w:ascii="Calibri" w:hAnsi="Calibri"/>
                <w:sz w:val="22"/>
                <w:szCs w:val="22"/>
              </w:rPr>
            </w:pPr>
          </w:p>
        </w:tc>
      </w:tr>
      <w:tr w:rsidR="00F211ED" w:rsidRPr="006B0203" w14:paraId="1E371B4D"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0589F0C3" w14:textId="77777777" w:rsidR="00F211ED" w:rsidRPr="00746CF1" w:rsidRDefault="00F211ED" w:rsidP="009862C5">
            <w:pPr>
              <w:pStyle w:val="Tablelevel2"/>
              <w:ind w:left="0"/>
              <w:rPr>
                <w:rFonts w:ascii="Calibri" w:hAnsi="Calibri"/>
                <w:sz w:val="22"/>
                <w:szCs w:val="22"/>
              </w:rPr>
            </w:pPr>
            <w:r w:rsidRPr="00746CF1">
              <w:rPr>
                <w:rFonts w:ascii="Calibri" w:hAnsi="Calibri"/>
                <w:sz w:val="22"/>
                <w:szCs w:val="22"/>
              </w:rPr>
              <w:t>Traffic separation schemes</w:t>
            </w:r>
          </w:p>
        </w:tc>
        <w:tc>
          <w:tcPr>
            <w:tcW w:w="3118" w:type="dxa"/>
            <w:tcBorders>
              <w:bottom w:val="single" w:sz="6" w:space="0" w:color="auto"/>
            </w:tcBorders>
            <w:shd w:val="clear" w:color="auto" w:fill="D9D9D9" w:themeFill="background1" w:themeFillShade="D9"/>
          </w:tcPr>
          <w:p w14:paraId="17E619B2"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7174859F" w14:textId="77777777" w:rsidR="00F211ED" w:rsidRPr="006B0203" w:rsidRDefault="00F211ED" w:rsidP="009862C5">
            <w:pPr>
              <w:pStyle w:val="Tablelevel2"/>
              <w:ind w:left="0"/>
              <w:jc w:val="center"/>
              <w:rPr>
                <w:rFonts w:ascii="Calibri" w:hAnsi="Calibri"/>
                <w:sz w:val="22"/>
                <w:szCs w:val="22"/>
              </w:rPr>
            </w:pPr>
          </w:p>
        </w:tc>
      </w:tr>
      <w:tr w:rsidR="00F211ED" w:rsidRPr="006B0203" w14:paraId="6D24F727"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431F1A3C" w14:textId="77777777" w:rsidR="00F211ED" w:rsidRPr="00746CF1" w:rsidRDefault="00F211ED" w:rsidP="009862C5">
            <w:pPr>
              <w:pStyle w:val="Tablelevel2"/>
              <w:ind w:left="0"/>
              <w:rPr>
                <w:rFonts w:ascii="Calibri" w:hAnsi="Calibri"/>
                <w:sz w:val="22"/>
                <w:szCs w:val="22"/>
              </w:rPr>
            </w:pPr>
            <w:r w:rsidRPr="00746CF1">
              <w:rPr>
                <w:rFonts w:ascii="Calibri" w:hAnsi="Calibri"/>
                <w:sz w:val="22"/>
                <w:szCs w:val="22"/>
              </w:rPr>
              <w:t>Traffic separation criteria</w:t>
            </w:r>
          </w:p>
        </w:tc>
        <w:tc>
          <w:tcPr>
            <w:tcW w:w="3118" w:type="dxa"/>
            <w:tcBorders>
              <w:bottom w:val="single" w:sz="6" w:space="0" w:color="auto"/>
            </w:tcBorders>
            <w:shd w:val="clear" w:color="auto" w:fill="D9D9D9" w:themeFill="background1" w:themeFillShade="D9"/>
          </w:tcPr>
          <w:p w14:paraId="1B3E51A8"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40CF560D" w14:textId="77777777" w:rsidR="00F211ED" w:rsidRPr="006B0203" w:rsidRDefault="00F211ED" w:rsidP="009862C5">
            <w:pPr>
              <w:pStyle w:val="Tablelevel2"/>
              <w:ind w:left="0"/>
              <w:jc w:val="center"/>
              <w:rPr>
                <w:rFonts w:ascii="Calibri" w:hAnsi="Calibri"/>
                <w:sz w:val="22"/>
                <w:szCs w:val="22"/>
              </w:rPr>
            </w:pPr>
          </w:p>
        </w:tc>
      </w:tr>
      <w:tr w:rsidR="00F211ED" w:rsidRPr="006B0203" w14:paraId="765E6394"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3E2A897B" w14:textId="77777777" w:rsidR="00F211ED" w:rsidRPr="00746CF1" w:rsidRDefault="00F211ED" w:rsidP="009862C5">
            <w:pPr>
              <w:pStyle w:val="Tablelevel2"/>
              <w:ind w:left="0"/>
              <w:rPr>
                <w:rFonts w:ascii="Calibri" w:hAnsi="Calibri"/>
                <w:sz w:val="22"/>
                <w:szCs w:val="22"/>
              </w:rPr>
            </w:pPr>
            <w:r w:rsidRPr="00746CF1">
              <w:rPr>
                <w:rFonts w:ascii="Calibri" w:hAnsi="Calibri"/>
                <w:sz w:val="22"/>
                <w:szCs w:val="22"/>
              </w:rPr>
              <w:t>Geographical constraints</w:t>
            </w:r>
          </w:p>
        </w:tc>
        <w:tc>
          <w:tcPr>
            <w:tcW w:w="3118" w:type="dxa"/>
            <w:tcBorders>
              <w:bottom w:val="single" w:sz="6" w:space="0" w:color="auto"/>
            </w:tcBorders>
            <w:shd w:val="clear" w:color="auto" w:fill="D9D9D9" w:themeFill="background1" w:themeFillShade="D9"/>
          </w:tcPr>
          <w:p w14:paraId="00E90655"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06A4ABC5" w14:textId="77777777" w:rsidR="00F211ED" w:rsidRPr="006B0203" w:rsidRDefault="00F211ED" w:rsidP="009862C5">
            <w:pPr>
              <w:pStyle w:val="Tablelevel2"/>
              <w:ind w:left="0"/>
              <w:jc w:val="center"/>
              <w:rPr>
                <w:rFonts w:ascii="Calibri" w:hAnsi="Calibri"/>
                <w:sz w:val="22"/>
                <w:szCs w:val="22"/>
              </w:rPr>
            </w:pPr>
          </w:p>
        </w:tc>
      </w:tr>
      <w:tr w:rsidR="00F211ED" w:rsidRPr="006B0203" w14:paraId="38EB7EB5" w14:textId="77777777" w:rsidTr="00575E73">
        <w:trPr>
          <w:cantSplit/>
          <w:trHeight w:hRule="exact" w:val="454"/>
          <w:jc w:val="center"/>
        </w:trPr>
        <w:tc>
          <w:tcPr>
            <w:tcW w:w="8330" w:type="dxa"/>
            <w:tcBorders>
              <w:bottom w:val="single" w:sz="6" w:space="0" w:color="auto"/>
            </w:tcBorders>
            <w:shd w:val="clear" w:color="auto" w:fill="D9D9D9" w:themeFill="background1" w:themeFillShade="D9"/>
          </w:tcPr>
          <w:p w14:paraId="1E1F2740" w14:textId="77777777" w:rsidR="00F211ED" w:rsidRPr="00746CF1" w:rsidRDefault="00F211ED" w:rsidP="009862C5">
            <w:pPr>
              <w:pStyle w:val="Tablelevel2"/>
              <w:ind w:left="0"/>
              <w:rPr>
                <w:rFonts w:ascii="Calibri" w:hAnsi="Calibri"/>
                <w:sz w:val="22"/>
                <w:szCs w:val="22"/>
              </w:rPr>
            </w:pPr>
            <w:r w:rsidRPr="00746CF1">
              <w:rPr>
                <w:rFonts w:ascii="Calibri" w:hAnsi="Calibri"/>
                <w:sz w:val="22"/>
                <w:szCs w:val="22"/>
              </w:rPr>
              <w:t>Aids to navigation (e-navigation, virtual aids to navigation)</w:t>
            </w:r>
          </w:p>
        </w:tc>
        <w:tc>
          <w:tcPr>
            <w:tcW w:w="3118" w:type="dxa"/>
            <w:tcBorders>
              <w:bottom w:val="single" w:sz="6" w:space="0" w:color="auto"/>
            </w:tcBorders>
            <w:shd w:val="clear" w:color="auto" w:fill="D9D9D9" w:themeFill="background1" w:themeFillShade="D9"/>
          </w:tcPr>
          <w:p w14:paraId="2C318DDB"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041BC89A" w14:textId="77777777" w:rsidR="00F211ED" w:rsidRPr="006B0203" w:rsidRDefault="00F211ED" w:rsidP="009862C5">
            <w:pPr>
              <w:pStyle w:val="Tablelevel2"/>
              <w:ind w:left="0"/>
              <w:jc w:val="center"/>
              <w:rPr>
                <w:rFonts w:ascii="Calibri" w:hAnsi="Calibri"/>
                <w:sz w:val="22"/>
                <w:szCs w:val="22"/>
              </w:rPr>
            </w:pPr>
          </w:p>
        </w:tc>
      </w:tr>
    </w:tbl>
    <w:p w14:paraId="3D68B986" w14:textId="77777777" w:rsidR="00F211ED" w:rsidRPr="006B0203" w:rsidRDefault="00F211ED" w:rsidP="00F211ED">
      <w:pPr>
        <w:rPr>
          <w:rFonts w:ascii="Calibri" w:hAnsi="Calibri"/>
          <w:sz w:val="22"/>
          <w:szCs w:val="22"/>
        </w:rPr>
      </w:pPr>
      <w:r w:rsidRPr="006B0203">
        <w:rPr>
          <w:rFonts w:ascii="Calibri" w:hAnsi="Calibri"/>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F211ED" w:rsidRPr="00581508" w14:paraId="4E0ABCE7" w14:textId="77777777" w:rsidTr="007734C8">
        <w:trPr>
          <w:cantSplit/>
          <w:tblHeader/>
          <w:jc w:val="center"/>
        </w:trPr>
        <w:tc>
          <w:tcPr>
            <w:tcW w:w="8330" w:type="dxa"/>
            <w:tcBorders>
              <w:bottom w:val="single" w:sz="12" w:space="0" w:color="auto"/>
            </w:tcBorders>
          </w:tcPr>
          <w:p w14:paraId="75A2265D" w14:textId="77777777" w:rsidR="00F211ED" w:rsidRPr="00581508" w:rsidRDefault="00F211ED" w:rsidP="00581508">
            <w:pPr>
              <w:pStyle w:val="Tableheading"/>
            </w:pPr>
            <w:r w:rsidRPr="00581508">
              <w:t>Subjects / Learning Objectives</w:t>
            </w:r>
          </w:p>
        </w:tc>
        <w:tc>
          <w:tcPr>
            <w:tcW w:w="3118" w:type="dxa"/>
            <w:tcBorders>
              <w:bottom w:val="single" w:sz="12" w:space="0" w:color="auto"/>
            </w:tcBorders>
          </w:tcPr>
          <w:p w14:paraId="68A6B212" w14:textId="77777777" w:rsidR="00F211ED" w:rsidRPr="00581508" w:rsidRDefault="00F211ED" w:rsidP="00581508">
            <w:pPr>
              <w:pStyle w:val="Tableheading"/>
            </w:pPr>
            <w:r w:rsidRPr="00581508">
              <w:t>Reference</w:t>
            </w:r>
          </w:p>
        </w:tc>
        <w:tc>
          <w:tcPr>
            <w:tcW w:w="2835" w:type="dxa"/>
            <w:tcBorders>
              <w:bottom w:val="single" w:sz="12" w:space="0" w:color="auto"/>
            </w:tcBorders>
          </w:tcPr>
          <w:p w14:paraId="5E0A5925" w14:textId="77777777" w:rsidR="00F211ED" w:rsidRPr="00581508" w:rsidRDefault="00F211ED" w:rsidP="00581508">
            <w:pPr>
              <w:pStyle w:val="Tableheading"/>
            </w:pPr>
            <w:r w:rsidRPr="00581508">
              <w:t>Teaching Aid</w:t>
            </w:r>
          </w:p>
        </w:tc>
      </w:tr>
      <w:tr w:rsidR="00F211ED" w:rsidRPr="00581508" w14:paraId="6BBE6892" w14:textId="77777777" w:rsidTr="007734C8">
        <w:trPr>
          <w:cantSplit/>
          <w:trHeight w:hRule="exact" w:val="858"/>
          <w:jc w:val="center"/>
        </w:trPr>
        <w:tc>
          <w:tcPr>
            <w:tcW w:w="8330" w:type="dxa"/>
            <w:tcBorders>
              <w:bottom w:val="single" w:sz="6" w:space="0" w:color="auto"/>
            </w:tcBorders>
            <w:vAlign w:val="center"/>
          </w:tcPr>
          <w:p w14:paraId="0CFDC94E" w14:textId="77777777" w:rsidR="00F211ED" w:rsidRPr="00581508" w:rsidRDefault="00F211ED" w:rsidP="009862C5">
            <w:pPr>
              <w:pStyle w:val="Tablelevel2"/>
              <w:ind w:left="0"/>
              <w:rPr>
                <w:rFonts w:ascii="Calibri" w:hAnsi="Calibri"/>
                <w:b/>
                <w:sz w:val="22"/>
                <w:szCs w:val="22"/>
              </w:rPr>
            </w:pPr>
            <w:r w:rsidRPr="00581508">
              <w:rPr>
                <w:rFonts w:ascii="Calibri" w:hAnsi="Calibri"/>
                <w:b/>
                <w:sz w:val="22"/>
                <w:szCs w:val="22"/>
              </w:rPr>
              <w:t>Principles of waterway and traffic management</w:t>
            </w:r>
          </w:p>
        </w:tc>
        <w:tc>
          <w:tcPr>
            <w:tcW w:w="3118" w:type="dxa"/>
            <w:tcBorders>
              <w:bottom w:val="single" w:sz="6" w:space="0" w:color="auto"/>
            </w:tcBorders>
          </w:tcPr>
          <w:p w14:paraId="7F207193"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 to R7 inclusive,</w:t>
            </w:r>
          </w:p>
          <w:p w14:paraId="1AB2161B"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R17, R35, R41, R58, R59</w:t>
            </w:r>
          </w:p>
        </w:tc>
        <w:tc>
          <w:tcPr>
            <w:tcW w:w="2835" w:type="dxa"/>
            <w:tcBorders>
              <w:bottom w:val="single" w:sz="6" w:space="0" w:color="auto"/>
            </w:tcBorders>
          </w:tcPr>
          <w:p w14:paraId="3D06CD78"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A1, A2, A3, A5, A6, A7</w:t>
            </w:r>
          </w:p>
          <w:p w14:paraId="49054F42"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E2 during simulated exercises</w:t>
            </w:r>
          </w:p>
        </w:tc>
      </w:tr>
      <w:tr w:rsidR="00F211ED" w:rsidRPr="00581508" w14:paraId="77B60CBD" w14:textId="77777777" w:rsidTr="007734C8">
        <w:trPr>
          <w:cantSplit/>
          <w:trHeight w:val="542"/>
          <w:jc w:val="center"/>
        </w:trPr>
        <w:tc>
          <w:tcPr>
            <w:tcW w:w="8330" w:type="dxa"/>
            <w:tcBorders>
              <w:top w:val="single" w:sz="6" w:space="0" w:color="auto"/>
            </w:tcBorders>
          </w:tcPr>
          <w:p w14:paraId="02BEA1D4" w14:textId="77777777" w:rsidR="00F211ED" w:rsidRPr="00581508" w:rsidRDefault="00F211ED" w:rsidP="009862C5">
            <w:pPr>
              <w:pStyle w:val="Tablelevel1"/>
              <w:rPr>
                <w:rFonts w:ascii="Calibri" w:hAnsi="Calibri"/>
                <w:i/>
                <w:szCs w:val="22"/>
                <w:lang w:eastAsia="en-GB"/>
              </w:rPr>
            </w:pPr>
            <w:r w:rsidRPr="00581508">
              <w:rPr>
                <w:rFonts w:ascii="Calibri" w:hAnsi="Calibri"/>
                <w:i/>
                <w:szCs w:val="22"/>
                <w:lang w:eastAsia="en-GB"/>
              </w:rPr>
              <w:t>Demonstrate a knowledge of the procedures for maintaining a safe and efficient waterway</w:t>
            </w:r>
          </w:p>
        </w:tc>
        <w:tc>
          <w:tcPr>
            <w:tcW w:w="3118" w:type="dxa"/>
            <w:tcBorders>
              <w:top w:val="single" w:sz="6" w:space="0" w:color="auto"/>
            </w:tcBorders>
          </w:tcPr>
          <w:p w14:paraId="6652EDFF" w14:textId="77777777" w:rsidR="00F211ED" w:rsidRPr="00581508" w:rsidRDefault="00F211ED" w:rsidP="009862C5">
            <w:pPr>
              <w:pStyle w:val="Tablelevel2"/>
              <w:ind w:left="0"/>
              <w:jc w:val="center"/>
              <w:rPr>
                <w:rFonts w:ascii="Calibri" w:hAnsi="Calibri"/>
                <w:sz w:val="22"/>
                <w:szCs w:val="22"/>
              </w:rPr>
            </w:pPr>
          </w:p>
        </w:tc>
        <w:tc>
          <w:tcPr>
            <w:tcW w:w="2835" w:type="dxa"/>
            <w:tcBorders>
              <w:top w:val="single" w:sz="6" w:space="0" w:color="auto"/>
            </w:tcBorders>
          </w:tcPr>
          <w:p w14:paraId="16814162" w14:textId="77777777" w:rsidR="00F211ED" w:rsidRPr="00581508" w:rsidRDefault="00F211ED" w:rsidP="009862C5">
            <w:pPr>
              <w:pStyle w:val="Tablelevel2"/>
              <w:ind w:left="0"/>
              <w:jc w:val="center"/>
              <w:rPr>
                <w:rFonts w:ascii="Calibri" w:hAnsi="Calibri"/>
                <w:sz w:val="22"/>
                <w:szCs w:val="22"/>
              </w:rPr>
            </w:pPr>
          </w:p>
        </w:tc>
      </w:tr>
      <w:tr w:rsidR="00F211ED" w:rsidRPr="00581508" w14:paraId="7ACE870E" w14:textId="77777777" w:rsidTr="007734C8">
        <w:trPr>
          <w:cantSplit/>
          <w:jc w:val="center"/>
        </w:trPr>
        <w:tc>
          <w:tcPr>
            <w:tcW w:w="8330" w:type="dxa"/>
          </w:tcPr>
          <w:p w14:paraId="1E139B15" w14:textId="00FFD3B4" w:rsidR="00F211ED" w:rsidRPr="00581508" w:rsidDel="00EA6FEF" w:rsidRDefault="00F211ED" w:rsidP="009862C5">
            <w:pPr>
              <w:pStyle w:val="Tablelevel1bold"/>
              <w:rPr>
                <w:del w:id="6604" w:author="Abercrombie, Kerrie" w:date="2021-01-22T13:22:00Z"/>
                <w:rFonts w:ascii="Calibri" w:hAnsi="Calibri"/>
                <w:b w:val="0"/>
                <w:sz w:val="22"/>
                <w:szCs w:val="22"/>
              </w:rPr>
            </w:pPr>
            <w:bookmarkStart w:id="6605" w:name="_Toc443221679"/>
            <w:bookmarkStart w:id="6606" w:name="_Toc446917137"/>
            <w:commentRangeStart w:id="6607"/>
            <w:del w:id="6608" w:author="Abercrombie, Kerrie" w:date="2021-01-22T13:22:00Z">
              <w:r w:rsidRPr="00581508" w:rsidDel="00EA6FEF">
                <w:rPr>
                  <w:rFonts w:ascii="Calibri" w:hAnsi="Calibri"/>
                  <w:b w:val="0"/>
                  <w:sz w:val="22"/>
                  <w:szCs w:val="22"/>
                </w:rPr>
                <w:delText>Planning</w:delText>
              </w:r>
              <w:bookmarkEnd w:id="6605"/>
              <w:bookmarkEnd w:id="6606"/>
            </w:del>
          </w:p>
          <w:p w14:paraId="7131482C" w14:textId="71695A62" w:rsidR="00F211ED" w:rsidRPr="00581508" w:rsidDel="00EA6FEF" w:rsidRDefault="00F211ED" w:rsidP="009862C5">
            <w:pPr>
              <w:pStyle w:val="Tablelevel2"/>
              <w:rPr>
                <w:del w:id="6609" w:author="Abercrombie, Kerrie" w:date="2021-01-22T13:22:00Z"/>
                <w:rFonts w:ascii="Calibri" w:hAnsi="Calibri"/>
                <w:sz w:val="22"/>
                <w:szCs w:val="22"/>
              </w:rPr>
            </w:pPr>
            <w:del w:id="6610" w:author="Abercrombie, Kerrie" w:date="2021-01-22T13:22:00Z">
              <w:r w:rsidRPr="00581508" w:rsidDel="00EA6FEF">
                <w:rPr>
                  <w:rFonts w:ascii="Calibri" w:hAnsi="Calibri"/>
                  <w:sz w:val="22"/>
                  <w:szCs w:val="22"/>
                </w:rPr>
                <w:delText>Routeing</w:delText>
              </w:r>
            </w:del>
          </w:p>
          <w:p w14:paraId="0AAAAE22" w14:textId="71BD5211" w:rsidR="00F211ED" w:rsidRPr="00581508" w:rsidDel="00EA6FEF" w:rsidRDefault="00F211ED" w:rsidP="009862C5">
            <w:pPr>
              <w:pStyle w:val="Tablelevel3"/>
              <w:rPr>
                <w:del w:id="6611" w:author="Abercrombie, Kerrie" w:date="2021-01-22T13:22:00Z"/>
                <w:rFonts w:ascii="Calibri" w:hAnsi="Calibri"/>
                <w:sz w:val="22"/>
                <w:szCs w:val="22"/>
                <w:lang w:eastAsia="en-GB"/>
              </w:rPr>
            </w:pPr>
            <w:del w:id="6612" w:author="Abercrombie, Kerrie" w:date="2021-01-22T13:22:00Z">
              <w:r w:rsidRPr="00581508" w:rsidDel="00EA6FEF">
                <w:rPr>
                  <w:rFonts w:ascii="Calibri" w:hAnsi="Calibri"/>
                  <w:sz w:val="22"/>
                  <w:szCs w:val="22"/>
                  <w:lang w:eastAsia="en-GB"/>
                </w:rPr>
                <w:delText>Channel geography</w:delText>
              </w:r>
            </w:del>
          </w:p>
          <w:p w14:paraId="50E7026D" w14:textId="07025449" w:rsidR="00F211ED" w:rsidRPr="00581508" w:rsidDel="00EA6FEF" w:rsidRDefault="00F211ED" w:rsidP="009862C5">
            <w:pPr>
              <w:pStyle w:val="Tablelevel3"/>
              <w:rPr>
                <w:del w:id="6613" w:author="Abercrombie, Kerrie" w:date="2021-01-22T13:22:00Z"/>
                <w:rFonts w:ascii="Calibri" w:hAnsi="Calibri"/>
                <w:sz w:val="22"/>
                <w:szCs w:val="22"/>
                <w:lang w:eastAsia="en-GB"/>
              </w:rPr>
            </w:pPr>
            <w:del w:id="6614" w:author="Abercrombie, Kerrie" w:date="2021-01-22T13:22:00Z">
              <w:r w:rsidRPr="00581508" w:rsidDel="00EA6FEF">
                <w:rPr>
                  <w:rFonts w:ascii="Calibri" w:hAnsi="Calibri"/>
                  <w:sz w:val="22"/>
                  <w:szCs w:val="22"/>
                  <w:lang w:eastAsia="en-GB"/>
                </w:rPr>
                <w:delText>Traffic restriction areas</w:delText>
              </w:r>
            </w:del>
          </w:p>
          <w:p w14:paraId="4954F2A7" w14:textId="7F681C9A" w:rsidR="00F211ED" w:rsidRPr="00581508" w:rsidDel="00EA6FEF" w:rsidRDefault="00F211ED" w:rsidP="009862C5">
            <w:pPr>
              <w:pStyle w:val="Tablelevel3"/>
              <w:rPr>
                <w:del w:id="6615" w:author="Abercrombie, Kerrie" w:date="2021-01-22T13:22:00Z"/>
                <w:rFonts w:ascii="Calibri" w:hAnsi="Calibri"/>
                <w:sz w:val="22"/>
                <w:szCs w:val="22"/>
                <w:lang w:eastAsia="en-GB"/>
              </w:rPr>
            </w:pPr>
            <w:del w:id="6616" w:author="Abercrombie, Kerrie" w:date="2021-01-22T13:22:00Z">
              <w:r w:rsidRPr="00581508" w:rsidDel="00EA6FEF">
                <w:rPr>
                  <w:rFonts w:ascii="Calibri" w:hAnsi="Calibri"/>
                  <w:sz w:val="22"/>
                  <w:szCs w:val="22"/>
                  <w:lang w:eastAsia="en-GB"/>
                </w:rPr>
                <w:delText>Anchorage areas</w:delText>
              </w:r>
            </w:del>
          </w:p>
          <w:p w14:paraId="5AEDCF73" w14:textId="581E46F7" w:rsidR="00F211ED" w:rsidRPr="00581508" w:rsidDel="00EA6FEF" w:rsidRDefault="00F211ED" w:rsidP="009862C5">
            <w:pPr>
              <w:pStyle w:val="Tablelevel3"/>
              <w:rPr>
                <w:del w:id="6617" w:author="Abercrombie, Kerrie" w:date="2021-01-22T13:22:00Z"/>
                <w:rFonts w:ascii="Calibri" w:hAnsi="Calibri"/>
                <w:sz w:val="22"/>
                <w:szCs w:val="22"/>
                <w:lang w:eastAsia="en-GB"/>
              </w:rPr>
            </w:pPr>
            <w:del w:id="6618" w:author="Abercrombie, Kerrie" w:date="2021-01-22T13:22:00Z">
              <w:r w:rsidRPr="00581508" w:rsidDel="00EA6FEF">
                <w:rPr>
                  <w:rFonts w:ascii="Calibri" w:hAnsi="Calibri"/>
                  <w:sz w:val="22"/>
                  <w:szCs w:val="22"/>
                  <w:lang w:eastAsia="en-GB"/>
                </w:rPr>
                <w:delText>Obstructions</w:delText>
              </w:r>
            </w:del>
          </w:p>
          <w:p w14:paraId="703C665C" w14:textId="1C9557DC" w:rsidR="00F211ED" w:rsidRPr="00581508" w:rsidDel="00EA6FEF" w:rsidRDefault="00F211ED" w:rsidP="009862C5">
            <w:pPr>
              <w:pStyle w:val="Tablelevel2"/>
              <w:rPr>
                <w:del w:id="6619" w:author="Abercrombie, Kerrie" w:date="2021-01-22T13:22:00Z"/>
                <w:rFonts w:ascii="Calibri" w:hAnsi="Calibri"/>
                <w:sz w:val="22"/>
                <w:szCs w:val="22"/>
              </w:rPr>
            </w:pPr>
            <w:del w:id="6620" w:author="Abercrombie, Kerrie" w:date="2021-01-22T13:22:00Z">
              <w:r w:rsidRPr="00581508" w:rsidDel="00EA6FEF">
                <w:rPr>
                  <w:rFonts w:ascii="Calibri" w:hAnsi="Calibri"/>
                  <w:sz w:val="22"/>
                  <w:szCs w:val="22"/>
                </w:rPr>
                <w:delText>Type of traffic</w:delText>
              </w:r>
            </w:del>
          </w:p>
          <w:p w14:paraId="582FD3BA" w14:textId="28585C81" w:rsidR="00F211ED" w:rsidRPr="00581508" w:rsidDel="00EA6FEF" w:rsidRDefault="00F211ED" w:rsidP="009862C5">
            <w:pPr>
              <w:pStyle w:val="Tablelevel3"/>
              <w:rPr>
                <w:del w:id="6621" w:author="Abercrombie, Kerrie" w:date="2021-01-22T13:22:00Z"/>
                <w:rFonts w:ascii="Calibri" w:hAnsi="Calibri"/>
                <w:sz w:val="22"/>
                <w:szCs w:val="22"/>
                <w:lang w:eastAsia="en-GB"/>
              </w:rPr>
            </w:pPr>
            <w:del w:id="6622" w:author="Abercrombie, Kerrie" w:date="2021-01-22T13:22:00Z">
              <w:r w:rsidRPr="00581508" w:rsidDel="00EA6FEF">
                <w:rPr>
                  <w:rFonts w:ascii="Calibri" w:hAnsi="Calibri"/>
                  <w:sz w:val="22"/>
                  <w:szCs w:val="22"/>
                  <w:lang w:eastAsia="en-GB"/>
                </w:rPr>
                <w:delText>Ship characteristics</w:delText>
              </w:r>
            </w:del>
          </w:p>
          <w:p w14:paraId="3DDA6D99" w14:textId="60E18293" w:rsidR="00F211ED" w:rsidRPr="00581508" w:rsidDel="00EA6FEF" w:rsidRDefault="00F211ED" w:rsidP="009862C5">
            <w:pPr>
              <w:pStyle w:val="Tablelevel3"/>
              <w:rPr>
                <w:del w:id="6623" w:author="Abercrombie, Kerrie" w:date="2021-01-22T13:22:00Z"/>
                <w:rFonts w:ascii="Calibri" w:hAnsi="Calibri"/>
                <w:sz w:val="22"/>
                <w:szCs w:val="22"/>
                <w:lang w:eastAsia="en-GB"/>
              </w:rPr>
            </w:pPr>
            <w:del w:id="6624" w:author="Abercrombie, Kerrie" w:date="2021-01-22T13:22:00Z">
              <w:r w:rsidRPr="00581508" w:rsidDel="00EA6FEF">
                <w:rPr>
                  <w:rFonts w:ascii="Calibri" w:hAnsi="Calibri"/>
                  <w:sz w:val="22"/>
                  <w:szCs w:val="22"/>
                  <w:lang w:eastAsia="en-GB"/>
                </w:rPr>
                <w:delText>Cargo characteristics</w:delText>
              </w:r>
            </w:del>
          </w:p>
          <w:p w14:paraId="7FAB570D" w14:textId="465B26B5" w:rsidR="00F211ED" w:rsidRPr="00581508" w:rsidDel="00EA6FEF" w:rsidRDefault="00F211ED" w:rsidP="009862C5">
            <w:pPr>
              <w:pStyle w:val="Tablelevel2"/>
              <w:rPr>
                <w:del w:id="6625" w:author="Abercrombie, Kerrie" w:date="2021-01-22T13:22:00Z"/>
                <w:rFonts w:ascii="Calibri" w:hAnsi="Calibri"/>
                <w:sz w:val="22"/>
                <w:szCs w:val="22"/>
              </w:rPr>
            </w:pPr>
            <w:del w:id="6626" w:author="Abercrombie, Kerrie" w:date="2021-01-22T13:22:00Z">
              <w:r w:rsidRPr="00581508" w:rsidDel="00EA6FEF">
                <w:rPr>
                  <w:rFonts w:ascii="Calibri" w:hAnsi="Calibri"/>
                  <w:sz w:val="22"/>
                  <w:szCs w:val="22"/>
                </w:rPr>
                <w:delText>Information</w:delText>
              </w:r>
            </w:del>
          </w:p>
          <w:p w14:paraId="6B379112" w14:textId="31E8B769" w:rsidR="00F211ED" w:rsidRPr="00581508" w:rsidDel="00EA6FEF" w:rsidRDefault="00F211ED" w:rsidP="009862C5">
            <w:pPr>
              <w:pStyle w:val="Tablelevel3"/>
              <w:rPr>
                <w:del w:id="6627" w:author="Abercrombie, Kerrie" w:date="2021-01-22T13:22:00Z"/>
                <w:rFonts w:ascii="Calibri" w:hAnsi="Calibri"/>
                <w:sz w:val="22"/>
                <w:szCs w:val="22"/>
                <w:lang w:eastAsia="en-GB"/>
              </w:rPr>
            </w:pPr>
            <w:del w:id="6628" w:author="Abercrombie, Kerrie" w:date="2021-01-22T13:22:00Z">
              <w:r w:rsidRPr="00581508" w:rsidDel="00EA6FEF">
                <w:rPr>
                  <w:rFonts w:ascii="Calibri" w:hAnsi="Calibri"/>
                  <w:sz w:val="22"/>
                  <w:szCs w:val="22"/>
                  <w:lang w:eastAsia="en-GB"/>
                </w:rPr>
                <w:delText>Traffic</w:delText>
              </w:r>
            </w:del>
          </w:p>
          <w:p w14:paraId="4DC5496A" w14:textId="47D0FFD3" w:rsidR="00F211ED" w:rsidRPr="00581508" w:rsidDel="00EA6FEF" w:rsidRDefault="00F211ED" w:rsidP="009862C5">
            <w:pPr>
              <w:pStyle w:val="Tablelevel3"/>
              <w:rPr>
                <w:del w:id="6629" w:author="Abercrombie, Kerrie" w:date="2021-01-22T13:22:00Z"/>
                <w:rFonts w:ascii="Calibri" w:hAnsi="Calibri"/>
                <w:sz w:val="22"/>
                <w:szCs w:val="22"/>
                <w:lang w:eastAsia="en-GB"/>
              </w:rPr>
            </w:pPr>
            <w:del w:id="6630" w:author="Abercrombie, Kerrie" w:date="2021-01-22T13:22:00Z">
              <w:r w:rsidRPr="00581508" w:rsidDel="00EA6FEF">
                <w:rPr>
                  <w:rFonts w:ascii="Calibri" w:hAnsi="Calibri"/>
                  <w:sz w:val="22"/>
                  <w:szCs w:val="22"/>
                  <w:lang w:eastAsia="en-GB"/>
                </w:rPr>
                <w:delText>Waterway (Notice to shipping, regattas)</w:delText>
              </w:r>
            </w:del>
          </w:p>
          <w:p w14:paraId="249E3450" w14:textId="37F322D6" w:rsidR="00F211ED" w:rsidRPr="00581508" w:rsidRDefault="00F211ED" w:rsidP="009862C5">
            <w:pPr>
              <w:pStyle w:val="Tablelevel3"/>
              <w:rPr>
                <w:rFonts w:ascii="Calibri" w:hAnsi="Calibri"/>
                <w:sz w:val="22"/>
                <w:szCs w:val="22"/>
                <w:lang w:eastAsia="en-GB"/>
              </w:rPr>
            </w:pPr>
            <w:del w:id="6631" w:author="Abercrombie, Kerrie" w:date="2021-01-22T13:22:00Z">
              <w:r w:rsidRPr="00581508" w:rsidDel="00EA6FEF">
                <w:rPr>
                  <w:rFonts w:ascii="Calibri" w:hAnsi="Calibri"/>
                  <w:sz w:val="22"/>
                  <w:szCs w:val="22"/>
                  <w:lang w:eastAsia="en-GB"/>
                </w:rPr>
                <w:delText>Environmental (visibility, waterspouts, dust storms, pollution)</w:delText>
              </w:r>
            </w:del>
            <w:commentRangeEnd w:id="6607"/>
            <w:r w:rsidR="00EA6FEF">
              <w:rPr>
                <w:rStyle w:val="CommentReference"/>
                <w:rFonts w:asciiTheme="minorHAnsi" w:eastAsiaTheme="minorHAnsi" w:hAnsiTheme="minorHAnsi"/>
                <w:lang w:eastAsia="en-GB"/>
              </w:rPr>
              <w:commentReference w:id="6607"/>
            </w:r>
          </w:p>
        </w:tc>
        <w:tc>
          <w:tcPr>
            <w:tcW w:w="3118" w:type="dxa"/>
          </w:tcPr>
          <w:p w14:paraId="64499B81" w14:textId="77777777" w:rsidR="00F211ED" w:rsidRPr="00581508" w:rsidRDefault="00F211ED" w:rsidP="009862C5">
            <w:pPr>
              <w:pStyle w:val="Tablelevel2"/>
              <w:ind w:left="0"/>
              <w:jc w:val="center"/>
              <w:rPr>
                <w:rFonts w:ascii="Calibri" w:hAnsi="Calibri"/>
                <w:sz w:val="22"/>
                <w:szCs w:val="22"/>
              </w:rPr>
            </w:pPr>
          </w:p>
        </w:tc>
        <w:tc>
          <w:tcPr>
            <w:tcW w:w="2835" w:type="dxa"/>
          </w:tcPr>
          <w:p w14:paraId="76DF97C6" w14:textId="77777777" w:rsidR="00F211ED" w:rsidRPr="00581508" w:rsidRDefault="00F211ED" w:rsidP="009862C5">
            <w:pPr>
              <w:pStyle w:val="Tablelevel2"/>
              <w:ind w:left="0"/>
              <w:jc w:val="center"/>
              <w:rPr>
                <w:rFonts w:ascii="Calibri" w:hAnsi="Calibri"/>
                <w:sz w:val="22"/>
                <w:szCs w:val="22"/>
              </w:rPr>
            </w:pPr>
          </w:p>
        </w:tc>
      </w:tr>
      <w:tr w:rsidR="00F211ED" w:rsidRPr="00581508" w14:paraId="34032B9F" w14:textId="77777777" w:rsidTr="007734C8">
        <w:trPr>
          <w:cantSplit/>
          <w:trHeight w:val="2662"/>
          <w:jc w:val="center"/>
        </w:trPr>
        <w:tc>
          <w:tcPr>
            <w:tcW w:w="8330" w:type="dxa"/>
          </w:tcPr>
          <w:p w14:paraId="6020154D" w14:textId="00EF23E8" w:rsidR="00F211ED" w:rsidRPr="00581508" w:rsidDel="00EA6FEF" w:rsidRDefault="00F211ED" w:rsidP="009862C5">
            <w:pPr>
              <w:pStyle w:val="Tablelevel1bold"/>
              <w:rPr>
                <w:del w:id="6632" w:author="Abercrombie, Kerrie" w:date="2021-01-22T13:26:00Z"/>
                <w:rFonts w:ascii="Calibri" w:hAnsi="Calibri"/>
                <w:b w:val="0"/>
                <w:sz w:val="22"/>
                <w:szCs w:val="22"/>
              </w:rPr>
            </w:pPr>
            <w:bookmarkStart w:id="6633" w:name="_Toc443221680"/>
            <w:bookmarkStart w:id="6634" w:name="_Toc446917138"/>
            <w:del w:id="6635" w:author="Abercrombie, Kerrie" w:date="2021-01-22T13:26:00Z">
              <w:r w:rsidRPr="00581508" w:rsidDel="00EA6FEF">
                <w:rPr>
                  <w:rFonts w:ascii="Calibri" w:hAnsi="Calibri"/>
                  <w:b w:val="0"/>
                  <w:sz w:val="22"/>
                  <w:szCs w:val="22"/>
                </w:rPr>
                <w:delText>Risk management</w:delText>
              </w:r>
              <w:bookmarkEnd w:id="6633"/>
              <w:bookmarkEnd w:id="6634"/>
            </w:del>
          </w:p>
          <w:p w14:paraId="49DE167F" w14:textId="220C075F" w:rsidR="00F211ED" w:rsidRPr="00581508" w:rsidDel="00EA6FEF" w:rsidRDefault="00F211ED" w:rsidP="009862C5">
            <w:pPr>
              <w:pStyle w:val="Tablelevel2"/>
              <w:rPr>
                <w:del w:id="6636" w:author="Abercrombie, Kerrie" w:date="2021-01-22T13:25:00Z"/>
                <w:rFonts w:ascii="Calibri" w:hAnsi="Calibri"/>
                <w:sz w:val="22"/>
                <w:szCs w:val="22"/>
              </w:rPr>
            </w:pPr>
            <w:commentRangeStart w:id="6637"/>
            <w:del w:id="6638" w:author="Abercrombie, Kerrie" w:date="2021-01-22T13:25:00Z">
              <w:r w:rsidRPr="00581508" w:rsidDel="00EA6FEF">
                <w:rPr>
                  <w:rFonts w:ascii="Calibri" w:hAnsi="Calibri"/>
                  <w:sz w:val="22"/>
                  <w:szCs w:val="22"/>
                </w:rPr>
                <w:delText>Controllable risks</w:delText>
              </w:r>
            </w:del>
          </w:p>
          <w:p w14:paraId="6811D2B6" w14:textId="42839ECE" w:rsidR="00F211ED" w:rsidRPr="00581508" w:rsidDel="00EA6FEF" w:rsidRDefault="00F211ED" w:rsidP="009862C5">
            <w:pPr>
              <w:pStyle w:val="Tablelevel3"/>
              <w:rPr>
                <w:del w:id="6639" w:author="Abercrombie, Kerrie" w:date="2021-01-22T13:25:00Z"/>
                <w:rFonts w:ascii="Calibri" w:hAnsi="Calibri"/>
                <w:sz w:val="22"/>
                <w:szCs w:val="22"/>
                <w:lang w:eastAsia="en-GB"/>
              </w:rPr>
            </w:pPr>
            <w:del w:id="6640" w:author="Abercrombie, Kerrie" w:date="2021-01-22T13:25:00Z">
              <w:r w:rsidRPr="00581508" w:rsidDel="00EA6FEF">
                <w:rPr>
                  <w:rFonts w:ascii="Calibri" w:hAnsi="Calibri"/>
                  <w:sz w:val="22"/>
                  <w:szCs w:val="22"/>
                  <w:lang w:eastAsia="en-GB"/>
                </w:rPr>
                <w:delText>Experience of VTS Operators</w:delText>
              </w:r>
            </w:del>
          </w:p>
          <w:p w14:paraId="0ECD8263" w14:textId="4E700FC4" w:rsidR="00F211ED" w:rsidRPr="00581508" w:rsidDel="00EA6FEF" w:rsidRDefault="00F211ED" w:rsidP="009862C5">
            <w:pPr>
              <w:pStyle w:val="Tablelevel3"/>
              <w:rPr>
                <w:del w:id="6641" w:author="Abercrombie, Kerrie" w:date="2021-01-22T13:25:00Z"/>
                <w:rFonts w:ascii="Calibri" w:hAnsi="Calibri"/>
                <w:sz w:val="22"/>
                <w:szCs w:val="22"/>
                <w:lang w:eastAsia="en-GB"/>
              </w:rPr>
            </w:pPr>
            <w:del w:id="6642" w:author="Abercrombie, Kerrie" w:date="2021-01-22T13:25:00Z">
              <w:r w:rsidRPr="00581508" w:rsidDel="00EA6FEF">
                <w:rPr>
                  <w:rFonts w:ascii="Calibri" w:hAnsi="Calibri"/>
                  <w:sz w:val="22"/>
                  <w:szCs w:val="22"/>
                  <w:lang w:eastAsia="en-GB"/>
                </w:rPr>
                <w:delText>Utilisation of equipment</w:delText>
              </w:r>
            </w:del>
          </w:p>
          <w:p w14:paraId="7D0FC383" w14:textId="3C199E42" w:rsidR="00F211ED" w:rsidRPr="00581508" w:rsidDel="00EA6FEF" w:rsidRDefault="00F211ED" w:rsidP="009862C5">
            <w:pPr>
              <w:pStyle w:val="Tablelevel3"/>
              <w:rPr>
                <w:del w:id="6643" w:author="Abercrombie, Kerrie" w:date="2021-01-22T13:25:00Z"/>
                <w:rFonts w:ascii="Calibri" w:hAnsi="Calibri"/>
                <w:sz w:val="22"/>
                <w:szCs w:val="22"/>
                <w:lang w:eastAsia="en-GB"/>
              </w:rPr>
            </w:pPr>
            <w:del w:id="6644" w:author="Abercrombie, Kerrie" w:date="2021-01-22T13:25:00Z">
              <w:r w:rsidRPr="00581508" w:rsidDel="00EA6FEF">
                <w:rPr>
                  <w:rFonts w:ascii="Calibri" w:hAnsi="Calibri"/>
                  <w:sz w:val="22"/>
                  <w:szCs w:val="22"/>
                  <w:lang w:eastAsia="en-GB"/>
                </w:rPr>
                <w:delText>Contingency plans/pollution</w:delText>
              </w:r>
            </w:del>
          </w:p>
          <w:p w14:paraId="60CC7797" w14:textId="4A99A4A1" w:rsidR="00F211ED" w:rsidRPr="00581508" w:rsidDel="00EA6FEF" w:rsidRDefault="00F211ED" w:rsidP="009862C5">
            <w:pPr>
              <w:pStyle w:val="Tablelevel2"/>
              <w:rPr>
                <w:del w:id="6645" w:author="Abercrombie, Kerrie" w:date="2021-01-22T13:25:00Z"/>
                <w:rFonts w:ascii="Calibri" w:hAnsi="Calibri"/>
                <w:sz w:val="22"/>
                <w:szCs w:val="22"/>
              </w:rPr>
            </w:pPr>
            <w:del w:id="6646" w:author="Abercrombie, Kerrie" w:date="2021-01-22T13:25:00Z">
              <w:r w:rsidRPr="00581508" w:rsidDel="00EA6FEF">
                <w:rPr>
                  <w:rFonts w:ascii="Calibri" w:hAnsi="Calibri"/>
                  <w:sz w:val="22"/>
                  <w:szCs w:val="22"/>
                </w:rPr>
                <w:delText>Uncontrollable risks</w:delText>
              </w:r>
            </w:del>
          </w:p>
          <w:p w14:paraId="1F14D790" w14:textId="034D8A83" w:rsidR="00F211ED" w:rsidRPr="00581508" w:rsidDel="00EA6FEF" w:rsidRDefault="00F211ED" w:rsidP="009862C5">
            <w:pPr>
              <w:pStyle w:val="Tablelevel3"/>
              <w:rPr>
                <w:del w:id="6647" w:author="Abercrombie, Kerrie" w:date="2021-01-22T13:25:00Z"/>
                <w:rFonts w:ascii="Calibri" w:hAnsi="Calibri"/>
                <w:sz w:val="22"/>
                <w:szCs w:val="22"/>
                <w:lang w:eastAsia="en-GB"/>
              </w:rPr>
            </w:pPr>
            <w:del w:id="6648" w:author="Abercrombie, Kerrie" w:date="2021-01-22T13:25:00Z">
              <w:r w:rsidRPr="00581508" w:rsidDel="00EA6FEF">
                <w:rPr>
                  <w:rFonts w:ascii="Calibri" w:hAnsi="Calibri"/>
                  <w:sz w:val="22"/>
                  <w:szCs w:val="22"/>
                  <w:lang w:eastAsia="en-GB"/>
                </w:rPr>
                <w:delText>Geography</w:delText>
              </w:r>
            </w:del>
          </w:p>
          <w:p w14:paraId="7D9E84E1" w14:textId="50C764C8" w:rsidR="00F211ED" w:rsidRPr="00581508" w:rsidDel="00EA6FEF" w:rsidRDefault="00F211ED" w:rsidP="009862C5">
            <w:pPr>
              <w:pStyle w:val="Tablelevel3"/>
              <w:rPr>
                <w:del w:id="6649" w:author="Abercrombie, Kerrie" w:date="2021-01-22T13:25:00Z"/>
                <w:rFonts w:ascii="Calibri" w:hAnsi="Calibri"/>
                <w:sz w:val="22"/>
                <w:szCs w:val="22"/>
                <w:lang w:eastAsia="en-GB"/>
              </w:rPr>
            </w:pPr>
            <w:del w:id="6650" w:author="Abercrombie, Kerrie" w:date="2021-01-22T13:25:00Z">
              <w:r w:rsidRPr="00581508" w:rsidDel="00EA6FEF">
                <w:rPr>
                  <w:rFonts w:ascii="Calibri" w:hAnsi="Calibri"/>
                  <w:sz w:val="22"/>
                  <w:szCs w:val="22"/>
                  <w:lang w:eastAsia="en-GB"/>
                </w:rPr>
                <w:delText>Meteorological factors</w:delText>
              </w:r>
            </w:del>
          </w:p>
          <w:p w14:paraId="455C9636" w14:textId="0C723869" w:rsidR="00F211ED" w:rsidRPr="00581508" w:rsidDel="00EA6FEF" w:rsidRDefault="00F211ED" w:rsidP="009862C5">
            <w:pPr>
              <w:pStyle w:val="Tablelevel3"/>
              <w:rPr>
                <w:del w:id="6651" w:author="Abercrombie, Kerrie" w:date="2021-01-22T13:25:00Z"/>
                <w:rFonts w:ascii="Calibri" w:hAnsi="Calibri"/>
                <w:sz w:val="22"/>
                <w:szCs w:val="22"/>
                <w:lang w:eastAsia="en-GB"/>
              </w:rPr>
            </w:pPr>
            <w:del w:id="6652" w:author="Abercrombie, Kerrie" w:date="2021-01-22T13:25:00Z">
              <w:r w:rsidRPr="00581508" w:rsidDel="00EA6FEF">
                <w:rPr>
                  <w:rFonts w:ascii="Calibri" w:hAnsi="Calibri"/>
                  <w:sz w:val="22"/>
                  <w:szCs w:val="22"/>
                  <w:lang w:eastAsia="en-GB"/>
                </w:rPr>
                <w:delText>Hydrographic factors</w:delText>
              </w:r>
            </w:del>
          </w:p>
          <w:p w14:paraId="0BFB73CE" w14:textId="14EABFE8" w:rsidR="00F211ED" w:rsidRPr="00581508" w:rsidDel="00EA6FEF" w:rsidRDefault="00F211ED" w:rsidP="009862C5">
            <w:pPr>
              <w:pStyle w:val="Tablelevel3"/>
              <w:rPr>
                <w:del w:id="6653" w:author="Abercrombie, Kerrie" w:date="2021-01-22T13:25:00Z"/>
                <w:rFonts w:ascii="Calibri" w:hAnsi="Calibri"/>
                <w:sz w:val="22"/>
                <w:szCs w:val="22"/>
                <w:lang w:eastAsia="en-GB"/>
              </w:rPr>
            </w:pPr>
            <w:del w:id="6654" w:author="Abercrombie, Kerrie" w:date="2021-01-22T13:25:00Z">
              <w:r w:rsidRPr="00581508" w:rsidDel="00EA6FEF">
                <w:rPr>
                  <w:rFonts w:ascii="Calibri" w:hAnsi="Calibri"/>
                  <w:sz w:val="22"/>
                  <w:szCs w:val="22"/>
                  <w:lang w:eastAsia="en-GB"/>
                </w:rPr>
                <w:delText>Traffic congestion</w:delText>
              </w:r>
            </w:del>
          </w:p>
          <w:p w14:paraId="489665AD" w14:textId="5C52B74D" w:rsidR="00F211ED" w:rsidRPr="00581508" w:rsidRDefault="00F211ED" w:rsidP="009862C5">
            <w:pPr>
              <w:pStyle w:val="Tablelevel2"/>
              <w:rPr>
                <w:rFonts w:ascii="Calibri" w:hAnsi="Calibri"/>
                <w:sz w:val="22"/>
                <w:szCs w:val="22"/>
              </w:rPr>
            </w:pPr>
            <w:del w:id="6655" w:author="Abercrombie, Kerrie" w:date="2021-01-22T13:26:00Z">
              <w:r w:rsidRPr="00581508" w:rsidDel="00EA6FEF">
                <w:rPr>
                  <w:rFonts w:ascii="Calibri" w:hAnsi="Calibri"/>
                  <w:sz w:val="22"/>
                  <w:szCs w:val="22"/>
                </w:rPr>
                <w:delText xml:space="preserve">Procedures to </w:delText>
              </w:r>
            </w:del>
            <w:commentRangeEnd w:id="6637"/>
            <w:r w:rsidR="00EA6FEF">
              <w:rPr>
                <w:rStyle w:val="CommentReference"/>
                <w:rFonts w:asciiTheme="minorHAnsi" w:eastAsiaTheme="minorHAnsi" w:hAnsiTheme="minorHAnsi"/>
              </w:rPr>
              <w:commentReference w:id="6637"/>
            </w:r>
            <w:del w:id="6656" w:author="Abercrombie, Kerrie" w:date="2021-01-22T13:26:00Z">
              <w:r w:rsidRPr="00581508" w:rsidDel="00EA6FEF">
                <w:rPr>
                  <w:rFonts w:ascii="Calibri" w:hAnsi="Calibri"/>
                  <w:sz w:val="22"/>
                  <w:szCs w:val="22"/>
                </w:rPr>
                <w:delText>mitigate risks</w:delText>
              </w:r>
            </w:del>
          </w:p>
        </w:tc>
        <w:tc>
          <w:tcPr>
            <w:tcW w:w="3118" w:type="dxa"/>
          </w:tcPr>
          <w:p w14:paraId="4CC76E65" w14:textId="77777777" w:rsidR="00F211ED" w:rsidRPr="00581508" w:rsidRDefault="00F211ED" w:rsidP="009862C5">
            <w:pPr>
              <w:pStyle w:val="Tablelevel2"/>
              <w:ind w:left="0"/>
              <w:jc w:val="center"/>
              <w:rPr>
                <w:rFonts w:ascii="Calibri" w:hAnsi="Calibri"/>
                <w:sz w:val="22"/>
                <w:szCs w:val="22"/>
              </w:rPr>
            </w:pPr>
          </w:p>
        </w:tc>
        <w:tc>
          <w:tcPr>
            <w:tcW w:w="2835" w:type="dxa"/>
          </w:tcPr>
          <w:p w14:paraId="19E2FCA6" w14:textId="77777777" w:rsidR="00F211ED" w:rsidRPr="00581508" w:rsidRDefault="00F211ED" w:rsidP="009862C5">
            <w:pPr>
              <w:pStyle w:val="Tablelevel2"/>
              <w:ind w:left="0"/>
              <w:jc w:val="center"/>
              <w:rPr>
                <w:rFonts w:ascii="Calibri" w:hAnsi="Calibri"/>
                <w:sz w:val="22"/>
                <w:szCs w:val="22"/>
              </w:rPr>
            </w:pPr>
          </w:p>
        </w:tc>
      </w:tr>
      <w:tr w:rsidR="00F211ED" w:rsidRPr="00581508" w14:paraId="5B4E1208" w14:textId="77777777" w:rsidTr="007734C8">
        <w:trPr>
          <w:cantSplit/>
          <w:trHeight w:val="1262"/>
          <w:jc w:val="center"/>
        </w:trPr>
        <w:tc>
          <w:tcPr>
            <w:tcW w:w="8330" w:type="dxa"/>
          </w:tcPr>
          <w:p w14:paraId="78AD38E4" w14:textId="6B54F1D9" w:rsidR="00F211ED" w:rsidRPr="00581508" w:rsidDel="00EA6FEF" w:rsidRDefault="00F211ED" w:rsidP="009862C5">
            <w:pPr>
              <w:pStyle w:val="Tablelevel1bold"/>
              <w:rPr>
                <w:del w:id="6657" w:author="Abercrombie, Kerrie" w:date="2021-01-22T13:26:00Z"/>
                <w:rFonts w:ascii="Calibri" w:hAnsi="Calibri"/>
                <w:b w:val="0"/>
                <w:sz w:val="22"/>
                <w:szCs w:val="22"/>
              </w:rPr>
            </w:pPr>
            <w:bookmarkStart w:id="6658" w:name="_Toc443221681"/>
            <w:bookmarkStart w:id="6659" w:name="_Toc446917139"/>
            <w:del w:id="6660" w:author="Abercrombie, Kerrie" w:date="2021-01-22T13:26:00Z">
              <w:r w:rsidRPr="00581508" w:rsidDel="00EA6FEF">
                <w:rPr>
                  <w:rFonts w:ascii="Calibri" w:hAnsi="Calibri"/>
                  <w:b w:val="0"/>
                  <w:sz w:val="22"/>
                  <w:szCs w:val="22"/>
                </w:rPr>
                <w:delText>Allocation of space</w:delText>
              </w:r>
              <w:bookmarkEnd w:id="6658"/>
              <w:bookmarkEnd w:id="6659"/>
            </w:del>
          </w:p>
          <w:p w14:paraId="286C83A2" w14:textId="34CF01A0" w:rsidR="00F211ED" w:rsidRPr="00581508" w:rsidDel="00EA6FEF" w:rsidRDefault="00F211ED" w:rsidP="009862C5">
            <w:pPr>
              <w:pStyle w:val="Tablelevel2"/>
              <w:rPr>
                <w:del w:id="6661" w:author="Abercrombie, Kerrie" w:date="2021-01-22T13:26:00Z"/>
                <w:rFonts w:ascii="Calibri" w:hAnsi="Calibri"/>
                <w:sz w:val="22"/>
                <w:szCs w:val="22"/>
              </w:rPr>
            </w:pPr>
            <w:commentRangeStart w:id="6662"/>
            <w:del w:id="6663" w:author="Abercrombie, Kerrie" w:date="2021-01-22T13:26:00Z">
              <w:r w:rsidRPr="00581508" w:rsidDel="00EA6FEF">
                <w:rPr>
                  <w:rFonts w:ascii="Calibri" w:hAnsi="Calibri"/>
                  <w:sz w:val="22"/>
                  <w:szCs w:val="22"/>
                </w:rPr>
                <w:delText>Ships domain</w:delText>
              </w:r>
            </w:del>
          </w:p>
          <w:p w14:paraId="66029A9E" w14:textId="047E3145" w:rsidR="00F211ED" w:rsidRPr="00581508" w:rsidDel="00EA6FEF" w:rsidRDefault="00F211ED" w:rsidP="009862C5">
            <w:pPr>
              <w:pStyle w:val="Tablelevel2"/>
              <w:rPr>
                <w:del w:id="6664" w:author="Abercrombie, Kerrie" w:date="2021-01-22T13:26:00Z"/>
                <w:rFonts w:ascii="Calibri" w:hAnsi="Calibri"/>
                <w:sz w:val="22"/>
                <w:szCs w:val="22"/>
              </w:rPr>
            </w:pPr>
            <w:del w:id="6665" w:author="Abercrombie, Kerrie" w:date="2021-01-22T13:26:00Z">
              <w:r w:rsidRPr="00581508" w:rsidDel="00EA6FEF">
                <w:rPr>
                  <w:rFonts w:ascii="Calibri" w:hAnsi="Calibri"/>
                  <w:sz w:val="22"/>
                  <w:szCs w:val="22"/>
                </w:rPr>
                <w:delText>Authorising ship movements</w:delText>
              </w:r>
            </w:del>
          </w:p>
          <w:p w14:paraId="0CF28528" w14:textId="7834C4E2" w:rsidR="00F211ED" w:rsidRPr="00581508" w:rsidRDefault="00F211ED" w:rsidP="009862C5">
            <w:pPr>
              <w:pStyle w:val="Tablelevel2"/>
              <w:rPr>
                <w:rFonts w:ascii="Calibri" w:hAnsi="Calibri"/>
                <w:sz w:val="22"/>
                <w:szCs w:val="22"/>
              </w:rPr>
            </w:pPr>
            <w:del w:id="6666" w:author="Abercrombie, Kerrie" w:date="2021-01-22T13:26:00Z">
              <w:r w:rsidRPr="00581508" w:rsidDel="00EA6FEF">
                <w:rPr>
                  <w:rFonts w:ascii="Calibri" w:hAnsi="Calibri"/>
                  <w:sz w:val="22"/>
                  <w:szCs w:val="22"/>
                </w:rPr>
                <w:delText>Allocation of priorities</w:delText>
              </w:r>
            </w:del>
            <w:commentRangeEnd w:id="6662"/>
            <w:r w:rsidR="00EA6FEF">
              <w:rPr>
                <w:rStyle w:val="CommentReference"/>
                <w:rFonts w:asciiTheme="minorHAnsi" w:eastAsiaTheme="minorHAnsi" w:hAnsiTheme="minorHAnsi"/>
              </w:rPr>
              <w:commentReference w:id="6662"/>
            </w:r>
          </w:p>
        </w:tc>
        <w:tc>
          <w:tcPr>
            <w:tcW w:w="3118" w:type="dxa"/>
          </w:tcPr>
          <w:p w14:paraId="4EEAF645" w14:textId="77777777" w:rsidR="00F211ED" w:rsidRPr="00581508" w:rsidRDefault="00F211ED" w:rsidP="009862C5">
            <w:pPr>
              <w:pStyle w:val="Tablelevel2"/>
              <w:ind w:left="0"/>
              <w:jc w:val="center"/>
              <w:rPr>
                <w:rFonts w:ascii="Calibri" w:hAnsi="Calibri"/>
                <w:sz w:val="22"/>
                <w:szCs w:val="22"/>
              </w:rPr>
            </w:pPr>
          </w:p>
        </w:tc>
        <w:tc>
          <w:tcPr>
            <w:tcW w:w="2835" w:type="dxa"/>
          </w:tcPr>
          <w:p w14:paraId="26F68B63" w14:textId="77777777" w:rsidR="00F211ED" w:rsidRPr="00581508" w:rsidRDefault="00F211ED" w:rsidP="009862C5">
            <w:pPr>
              <w:pStyle w:val="Tablelevel2"/>
              <w:ind w:left="0"/>
              <w:jc w:val="center"/>
              <w:rPr>
                <w:rFonts w:ascii="Calibri" w:hAnsi="Calibri"/>
                <w:sz w:val="22"/>
                <w:szCs w:val="22"/>
              </w:rPr>
            </w:pPr>
          </w:p>
        </w:tc>
      </w:tr>
      <w:tr w:rsidR="00F211ED" w:rsidRPr="00581508" w14:paraId="3BE63886" w14:textId="77777777" w:rsidTr="007734C8">
        <w:trPr>
          <w:cantSplit/>
          <w:trHeight w:val="1970"/>
          <w:jc w:val="center"/>
        </w:trPr>
        <w:tc>
          <w:tcPr>
            <w:tcW w:w="8330" w:type="dxa"/>
          </w:tcPr>
          <w:p w14:paraId="5D16982B" w14:textId="77777777" w:rsidR="00F211ED" w:rsidRPr="00581508" w:rsidRDefault="00F211ED" w:rsidP="009862C5">
            <w:pPr>
              <w:pStyle w:val="Tablelevel1bold"/>
              <w:rPr>
                <w:rFonts w:ascii="Calibri" w:hAnsi="Calibri"/>
                <w:b w:val="0"/>
                <w:sz w:val="22"/>
                <w:szCs w:val="22"/>
              </w:rPr>
            </w:pPr>
            <w:r w:rsidRPr="00581508">
              <w:rPr>
                <w:rFonts w:ascii="Calibri" w:hAnsi="Calibri"/>
                <w:b w:val="0"/>
                <w:sz w:val="22"/>
                <w:szCs w:val="22"/>
              </w:rPr>
              <w:t>Criteria which determine the parameters for the safe passage of shipping</w:t>
            </w:r>
          </w:p>
          <w:p w14:paraId="46D88C9A" w14:textId="5590935D" w:rsidR="00F211ED" w:rsidRPr="00581508" w:rsidDel="00EA6FEF" w:rsidRDefault="00F211ED" w:rsidP="009862C5">
            <w:pPr>
              <w:pStyle w:val="Tablelevel2"/>
              <w:rPr>
                <w:del w:id="6667" w:author="Abercrombie, Kerrie" w:date="2021-01-22T13:27:00Z"/>
                <w:rFonts w:ascii="Calibri" w:hAnsi="Calibri"/>
                <w:sz w:val="22"/>
                <w:szCs w:val="22"/>
              </w:rPr>
            </w:pPr>
            <w:commentRangeStart w:id="6668"/>
            <w:del w:id="6669" w:author="Abercrombie, Kerrie" w:date="2021-01-22T13:27:00Z">
              <w:r w:rsidRPr="00581508" w:rsidDel="00EA6FEF">
                <w:rPr>
                  <w:rFonts w:ascii="Calibri" w:hAnsi="Calibri"/>
                  <w:sz w:val="22"/>
                  <w:szCs w:val="22"/>
                </w:rPr>
                <w:delText>Water reference level</w:delText>
              </w:r>
            </w:del>
          </w:p>
          <w:p w14:paraId="7C96C7C2" w14:textId="26723353" w:rsidR="00F211ED" w:rsidRPr="00581508" w:rsidDel="00EA6FEF" w:rsidRDefault="00F211ED" w:rsidP="009862C5">
            <w:pPr>
              <w:pStyle w:val="Tablelevel3"/>
              <w:rPr>
                <w:del w:id="6670" w:author="Abercrombie, Kerrie" w:date="2021-01-22T13:27:00Z"/>
                <w:rFonts w:ascii="Calibri" w:hAnsi="Calibri"/>
                <w:sz w:val="22"/>
                <w:szCs w:val="22"/>
                <w:lang w:eastAsia="en-GB"/>
              </w:rPr>
            </w:pPr>
            <w:del w:id="6671" w:author="Abercrombie, Kerrie" w:date="2021-01-22T13:27:00Z">
              <w:r w:rsidRPr="00581508" w:rsidDel="00EA6FEF">
                <w:rPr>
                  <w:rFonts w:ascii="Calibri" w:hAnsi="Calibri"/>
                  <w:sz w:val="22"/>
                  <w:szCs w:val="22"/>
                  <w:lang w:eastAsia="en-GB"/>
                </w:rPr>
                <w:delText>Tide gauges</w:delText>
              </w:r>
            </w:del>
          </w:p>
          <w:p w14:paraId="3F7A592F" w14:textId="0627B725" w:rsidR="00F211ED" w:rsidRPr="00581508" w:rsidDel="00EA6FEF" w:rsidRDefault="00F211ED" w:rsidP="009862C5">
            <w:pPr>
              <w:pStyle w:val="Tablelevel3"/>
              <w:rPr>
                <w:del w:id="6672" w:author="Abercrombie, Kerrie" w:date="2021-01-22T13:27:00Z"/>
                <w:rFonts w:ascii="Calibri" w:hAnsi="Calibri"/>
                <w:sz w:val="22"/>
                <w:szCs w:val="22"/>
                <w:lang w:eastAsia="en-GB"/>
              </w:rPr>
            </w:pPr>
            <w:del w:id="6673" w:author="Abercrombie, Kerrie" w:date="2021-01-22T13:27:00Z">
              <w:r w:rsidRPr="00581508" w:rsidDel="00EA6FEF">
                <w:rPr>
                  <w:rFonts w:ascii="Calibri" w:hAnsi="Calibri"/>
                  <w:sz w:val="22"/>
                  <w:szCs w:val="22"/>
                  <w:lang w:eastAsia="en-GB"/>
                </w:rPr>
                <w:delText>Correlation between predicted and actual water levels</w:delText>
              </w:r>
            </w:del>
          </w:p>
          <w:p w14:paraId="53BC35B7" w14:textId="3CA9BE90" w:rsidR="00F211ED" w:rsidRPr="00581508" w:rsidDel="00EA6FEF" w:rsidRDefault="00F211ED" w:rsidP="009862C5">
            <w:pPr>
              <w:pStyle w:val="Tablelevel3"/>
              <w:rPr>
                <w:del w:id="6674" w:author="Abercrombie, Kerrie" w:date="2021-01-22T13:27:00Z"/>
                <w:rFonts w:ascii="Calibri" w:hAnsi="Calibri"/>
                <w:sz w:val="22"/>
                <w:szCs w:val="22"/>
                <w:lang w:eastAsia="en-GB"/>
              </w:rPr>
            </w:pPr>
            <w:del w:id="6675" w:author="Abercrombie, Kerrie" w:date="2021-01-22T13:27:00Z">
              <w:r w:rsidRPr="00581508" w:rsidDel="00EA6FEF">
                <w:rPr>
                  <w:rFonts w:ascii="Calibri" w:hAnsi="Calibri"/>
                  <w:sz w:val="22"/>
                  <w:szCs w:val="22"/>
                  <w:lang w:eastAsia="en-GB"/>
                </w:rPr>
                <w:delText>Allowance for delayed manoeuvres</w:delText>
              </w:r>
            </w:del>
            <w:commentRangeEnd w:id="6668"/>
            <w:r w:rsidR="00EA6FEF">
              <w:rPr>
                <w:rStyle w:val="CommentReference"/>
                <w:rFonts w:asciiTheme="minorHAnsi" w:eastAsiaTheme="minorHAnsi" w:hAnsiTheme="minorHAnsi"/>
                <w:lang w:eastAsia="en-GB"/>
              </w:rPr>
              <w:commentReference w:id="6668"/>
            </w:r>
          </w:p>
          <w:p w14:paraId="76659EEB" w14:textId="4BB804CB" w:rsidR="00F211ED" w:rsidRPr="00581508" w:rsidDel="00EA6FEF" w:rsidRDefault="00F211ED" w:rsidP="009862C5">
            <w:pPr>
              <w:pStyle w:val="Tablelevel2"/>
              <w:rPr>
                <w:del w:id="6676" w:author="Abercrombie, Kerrie" w:date="2021-01-22T13:27:00Z"/>
                <w:rFonts w:ascii="Calibri" w:hAnsi="Calibri"/>
                <w:sz w:val="22"/>
                <w:szCs w:val="22"/>
              </w:rPr>
            </w:pPr>
            <w:commentRangeStart w:id="6677"/>
            <w:del w:id="6678" w:author="Abercrombie, Kerrie" w:date="2021-01-22T13:27:00Z">
              <w:r w:rsidRPr="00581508" w:rsidDel="00EA6FEF">
                <w:rPr>
                  <w:rFonts w:ascii="Calibri" w:hAnsi="Calibri"/>
                  <w:sz w:val="22"/>
                  <w:szCs w:val="22"/>
                </w:rPr>
                <w:delText>Safe underkeel clearance</w:delText>
              </w:r>
            </w:del>
          </w:p>
          <w:p w14:paraId="338E9DB9" w14:textId="6D9CAE62" w:rsidR="00F211ED" w:rsidRPr="00581508" w:rsidDel="00EA6FEF" w:rsidRDefault="00F211ED" w:rsidP="009862C5">
            <w:pPr>
              <w:pStyle w:val="Tablelevel3"/>
              <w:rPr>
                <w:del w:id="6679" w:author="Abercrombie, Kerrie" w:date="2021-01-22T13:27:00Z"/>
                <w:rFonts w:ascii="Calibri" w:hAnsi="Calibri"/>
                <w:sz w:val="22"/>
                <w:szCs w:val="22"/>
                <w:lang w:eastAsia="en-GB"/>
              </w:rPr>
            </w:pPr>
            <w:del w:id="6680" w:author="Abercrombie, Kerrie" w:date="2021-01-22T13:27:00Z">
              <w:r w:rsidRPr="00581508" w:rsidDel="00EA6FEF">
                <w:rPr>
                  <w:rFonts w:ascii="Calibri" w:hAnsi="Calibri"/>
                  <w:sz w:val="22"/>
                  <w:szCs w:val="22"/>
                  <w:lang w:eastAsia="en-GB"/>
                </w:rPr>
                <w:delText>Draught measurements vertical ship movements, allowance for squat and swell</w:delText>
              </w:r>
            </w:del>
          </w:p>
          <w:p w14:paraId="0145A1E5" w14:textId="19AFBB36" w:rsidR="00F211ED" w:rsidRPr="00581508" w:rsidDel="00EA6FEF" w:rsidRDefault="00F211ED" w:rsidP="009862C5">
            <w:pPr>
              <w:pStyle w:val="Tablelevel3"/>
              <w:rPr>
                <w:del w:id="6681" w:author="Abercrombie, Kerrie" w:date="2021-01-22T13:27:00Z"/>
                <w:rFonts w:ascii="Calibri" w:hAnsi="Calibri"/>
                <w:sz w:val="22"/>
                <w:szCs w:val="22"/>
                <w:lang w:eastAsia="en-GB"/>
              </w:rPr>
            </w:pPr>
            <w:del w:id="6682" w:author="Abercrombie, Kerrie" w:date="2021-01-22T13:27:00Z">
              <w:r w:rsidRPr="00581508" w:rsidDel="00EA6FEF">
                <w:rPr>
                  <w:rFonts w:ascii="Calibri" w:hAnsi="Calibri"/>
                  <w:sz w:val="22"/>
                  <w:szCs w:val="22"/>
                  <w:lang w:eastAsia="en-GB"/>
                </w:rPr>
                <w:delText>Safety margins in rock and soft sea-bed conditions</w:delText>
              </w:r>
            </w:del>
          </w:p>
          <w:p w14:paraId="67607FF1" w14:textId="05ADC004" w:rsidR="00F211ED" w:rsidRPr="00581508" w:rsidDel="00EA6FEF" w:rsidRDefault="00F211ED" w:rsidP="009862C5">
            <w:pPr>
              <w:pStyle w:val="Tablelevel3"/>
              <w:rPr>
                <w:del w:id="6683" w:author="Abercrombie, Kerrie" w:date="2021-01-22T13:27:00Z"/>
                <w:rFonts w:ascii="Calibri" w:hAnsi="Calibri"/>
                <w:sz w:val="22"/>
                <w:szCs w:val="22"/>
                <w:lang w:eastAsia="en-GB"/>
              </w:rPr>
            </w:pPr>
            <w:del w:id="6684" w:author="Abercrombie, Kerrie" w:date="2021-01-22T13:27:00Z">
              <w:r w:rsidRPr="00581508" w:rsidDel="00EA6FEF">
                <w:rPr>
                  <w:rFonts w:ascii="Calibri" w:hAnsi="Calibri"/>
                  <w:sz w:val="22"/>
                  <w:szCs w:val="22"/>
                  <w:lang w:eastAsia="en-GB"/>
                </w:rPr>
                <w:delText>Net underkeel clearance</w:delText>
              </w:r>
            </w:del>
          </w:p>
          <w:p w14:paraId="7C1931C4" w14:textId="75AC122C" w:rsidR="00F211ED" w:rsidRPr="00581508" w:rsidDel="00EA6FEF" w:rsidRDefault="00F211ED" w:rsidP="009862C5">
            <w:pPr>
              <w:pStyle w:val="Tablelevel3"/>
              <w:rPr>
                <w:del w:id="6685" w:author="Abercrombie, Kerrie" w:date="2021-01-22T13:27:00Z"/>
                <w:rFonts w:ascii="Calibri" w:hAnsi="Calibri"/>
                <w:sz w:val="22"/>
                <w:szCs w:val="22"/>
                <w:lang w:eastAsia="en-GB"/>
              </w:rPr>
            </w:pPr>
            <w:del w:id="6686" w:author="Abercrombie, Kerrie" w:date="2021-01-22T13:27:00Z">
              <w:r w:rsidRPr="00581508" w:rsidDel="00EA6FEF">
                <w:rPr>
                  <w:rFonts w:ascii="Calibri" w:hAnsi="Calibri"/>
                  <w:sz w:val="22"/>
                  <w:szCs w:val="22"/>
                  <w:lang w:eastAsia="en-GB"/>
                </w:rPr>
                <w:delText>Gross underkeel clearance, including allowance for weather; exposure and topography</w:delText>
              </w:r>
            </w:del>
            <w:commentRangeEnd w:id="6677"/>
            <w:r w:rsidR="00EA6FEF">
              <w:rPr>
                <w:rStyle w:val="CommentReference"/>
                <w:rFonts w:asciiTheme="minorHAnsi" w:eastAsiaTheme="minorHAnsi" w:hAnsiTheme="minorHAnsi"/>
                <w:lang w:eastAsia="en-GB"/>
              </w:rPr>
              <w:commentReference w:id="6677"/>
            </w:r>
          </w:p>
          <w:p w14:paraId="6D97231D" w14:textId="52B8489C" w:rsidR="00F211ED" w:rsidRPr="00581508" w:rsidDel="00EA6FEF" w:rsidRDefault="00F211ED" w:rsidP="009862C5">
            <w:pPr>
              <w:pStyle w:val="Tablelevel2"/>
              <w:rPr>
                <w:del w:id="6687" w:author="Abercrombie, Kerrie" w:date="2021-01-22T13:28:00Z"/>
                <w:rFonts w:ascii="Calibri" w:hAnsi="Calibri"/>
                <w:sz w:val="22"/>
                <w:szCs w:val="22"/>
              </w:rPr>
            </w:pPr>
            <w:commentRangeStart w:id="6688"/>
            <w:del w:id="6689" w:author="Abercrombie, Kerrie" w:date="2021-01-22T13:28:00Z">
              <w:r w:rsidRPr="00581508" w:rsidDel="00EA6FEF">
                <w:rPr>
                  <w:rFonts w:ascii="Calibri" w:hAnsi="Calibri"/>
                  <w:sz w:val="22"/>
                  <w:szCs w:val="22"/>
                </w:rPr>
                <w:delText>Safe air draft</w:delText>
              </w:r>
            </w:del>
          </w:p>
          <w:p w14:paraId="5A2AF390" w14:textId="02C6765F" w:rsidR="00F211ED" w:rsidRPr="00581508" w:rsidDel="00EA6FEF" w:rsidRDefault="00F211ED" w:rsidP="009862C5">
            <w:pPr>
              <w:pStyle w:val="Tablelevel3"/>
              <w:rPr>
                <w:del w:id="6690" w:author="Abercrombie, Kerrie" w:date="2021-01-22T13:28:00Z"/>
                <w:rFonts w:ascii="Calibri" w:hAnsi="Calibri"/>
                <w:sz w:val="22"/>
                <w:szCs w:val="22"/>
                <w:lang w:eastAsia="en-GB"/>
              </w:rPr>
            </w:pPr>
            <w:del w:id="6691" w:author="Abercrombie, Kerrie" w:date="2021-01-22T13:28:00Z">
              <w:r w:rsidRPr="00581508" w:rsidDel="00EA6FEF">
                <w:rPr>
                  <w:rFonts w:ascii="Calibri" w:hAnsi="Calibri"/>
                  <w:sz w:val="22"/>
                  <w:szCs w:val="22"/>
                  <w:lang w:eastAsia="en-GB"/>
                </w:rPr>
                <w:delText>Factors affecting and sources of information for calculating air draft</w:delText>
              </w:r>
            </w:del>
            <w:commentRangeEnd w:id="6688"/>
            <w:r w:rsidR="00EA6FEF">
              <w:rPr>
                <w:rStyle w:val="CommentReference"/>
                <w:rFonts w:asciiTheme="minorHAnsi" w:eastAsiaTheme="minorHAnsi" w:hAnsiTheme="minorHAnsi"/>
                <w:lang w:eastAsia="en-GB"/>
              </w:rPr>
              <w:commentReference w:id="6688"/>
            </w:r>
          </w:p>
          <w:p w14:paraId="3CCEC809" w14:textId="2E7FE14D" w:rsidR="00F211ED" w:rsidRPr="00581508" w:rsidDel="00EA6FEF" w:rsidRDefault="00F211ED" w:rsidP="009862C5">
            <w:pPr>
              <w:pStyle w:val="Tablelevel2"/>
              <w:rPr>
                <w:del w:id="6692" w:author="Abercrombie, Kerrie" w:date="2021-01-22T13:29:00Z"/>
                <w:rFonts w:ascii="Calibri" w:hAnsi="Calibri"/>
                <w:sz w:val="22"/>
                <w:szCs w:val="22"/>
              </w:rPr>
            </w:pPr>
            <w:commentRangeStart w:id="6693"/>
            <w:del w:id="6694" w:author="Abercrombie, Kerrie" w:date="2021-01-22T13:29:00Z">
              <w:r w:rsidRPr="00581508" w:rsidDel="00EA6FEF">
                <w:rPr>
                  <w:rFonts w:ascii="Calibri" w:hAnsi="Calibri"/>
                  <w:sz w:val="22"/>
                  <w:szCs w:val="22"/>
                </w:rPr>
                <w:delText>Safe channel width</w:delText>
              </w:r>
            </w:del>
          </w:p>
          <w:p w14:paraId="63DCCA3F" w14:textId="5A5BB2F6" w:rsidR="00F211ED" w:rsidRPr="00581508" w:rsidDel="00EA6FEF" w:rsidRDefault="00F211ED" w:rsidP="009862C5">
            <w:pPr>
              <w:pStyle w:val="Tablelevel3"/>
              <w:rPr>
                <w:del w:id="6695" w:author="Abercrombie, Kerrie" w:date="2021-01-22T13:29:00Z"/>
                <w:rFonts w:ascii="Calibri" w:hAnsi="Calibri"/>
                <w:sz w:val="22"/>
                <w:szCs w:val="22"/>
                <w:lang w:eastAsia="en-GB"/>
              </w:rPr>
            </w:pPr>
            <w:del w:id="6696" w:author="Abercrombie, Kerrie" w:date="2021-01-22T13:29:00Z">
              <w:r w:rsidRPr="00581508" w:rsidDel="00EA6FEF">
                <w:rPr>
                  <w:rFonts w:ascii="Calibri" w:hAnsi="Calibri"/>
                  <w:sz w:val="22"/>
                  <w:szCs w:val="22"/>
                  <w:lang w:eastAsia="en-GB"/>
                </w:rPr>
                <w:delText>Principles of devising a safe width under calm and adverse conditions</w:delText>
              </w:r>
            </w:del>
          </w:p>
          <w:p w14:paraId="2847CFF2" w14:textId="0AED62B5" w:rsidR="00F211ED" w:rsidRPr="00581508" w:rsidDel="00EA6FEF" w:rsidRDefault="00F211ED" w:rsidP="009862C5">
            <w:pPr>
              <w:pStyle w:val="Tablelevel3"/>
              <w:rPr>
                <w:del w:id="6697" w:author="Abercrombie, Kerrie" w:date="2021-01-22T13:29:00Z"/>
                <w:rFonts w:ascii="Calibri" w:hAnsi="Calibri"/>
                <w:sz w:val="22"/>
                <w:szCs w:val="22"/>
                <w:lang w:eastAsia="en-GB"/>
              </w:rPr>
            </w:pPr>
            <w:del w:id="6698" w:author="Abercrombie, Kerrie" w:date="2021-01-22T13:29:00Z">
              <w:r w:rsidRPr="00581508" w:rsidDel="00EA6FEF">
                <w:rPr>
                  <w:rFonts w:ascii="Calibri" w:hAnsi="Calibri"/>
                  <w:sz w:val="22"/>
                  <w:szCs w:val="22"/>
                  <w:lang w:eastAsia="en-GB"/>
                </w:rPr>
                <w:delText>Limiting factors in precise navigation</w:delText>
              </w:r>
            </w:del>
          </w:p>
          <w:p w14:paraId="66013075" w14:textId="4FF07D57" w:rsidR="00F211ED" w:rsidRPr="00581508" w:rsidDel="00EA6FEF" w:rsidRDefault="00F211ED" w:rsidP="009862C5">
            <w:pPr>
              <w:pStyle w:val="Tablelevel3"/>
              <w:rPr>
                <w:del w:id="6699" w:author="Abercrombie, Kerrie" w:date="2021-01-22T13:29:00Z"/>
                <w:rFonts w:ascii="Calibri" w:hAnsi="Calibri"/>
                <w:sz w:val="22"/>
                <w:szCs w:val="22"/>
                <w:lang w:eastAsia="en-GB"/>
              </w:rPr>
            </w:pPr>
            <w:del w:id="6700" w:author="Abercrombie, Kerrie" w:date="2021-01-22T13:29:00Z">
              <w:r w:rsidRPr="00581508" w:rsidDel="00EA6FEF">
                <w:rPr>
                  <w:rFonts w:ascii="Calibri" w:hAnsi="Calibri"/>
                  <w:sz w:val="22"/>
                  <w:szCs w:val="22"/>
                  <w:lang w:eastAsia="en-GB"/>
                </w:rPr>
                <w:delText>Adequacy of safe underkeel clearance across channel width</w:delText>
              </w:r>
            </w:del>
          </w:p>
          <w:p w14:paraId="56ACE586" w14:textId="4BEDD159" w:rsidR="00F211ED" w:rsidRPr="00581508" w:rsidDel="00EA6FEF" w:rsidRDefault="00F211ED" w:rsidP="009862C5">
            <w:pPr>
              <w:pStyle w:val="Tablelevel3"/>
              <w:rPr>
                <w:del w:id="6701" w:author="Abercrombie, Kerrie" w:date="2021-01-22T13:29:00Z"/>
                <w:rFonts w:ascii="Calibri" w:hAnsi="Calibri"/>
                <w:sz w:val="22"/>
                <w:szCs w:val="22"/>
                <w:lang w:eastAsia="en-GB"/>
              </w:rPr>
            </w:pPr>
            <w:del w:id="6702" w:author="Abercrombie, Kerrie" w:date="2021-01-22T13:29:00Z">
              <w:r w:rsidRPr="00581508" w:rsidDel="00EA6FEF">
                <w:rPr>
                  <w:rFonts w:ascii="Calibri" w:hAnsi="Calibri"/>
                  <w:sz w:val="22"/>
                  <w:szCs w:val="22"/>
                  <w:lang w:eastAsia="en-GB"/>
                </w:rPr>
                <w:delText>Calculation of safe channel or fairway width</w:delText>
              </w:r>
              <w:commentRangeEnd w:id="6693"/>
              <w:r w:rsidR="00EA6FEF" w:rsidDel="00EA6FEF">
                <w:rPr>
                  <w:rStyle w:val="CommentReference"/>
                  <w:rFonts w:asciiTheme="minorHAnsi" w:eastAsiaTheme="minorHAnsi" w:hAnsiTheme="minorHAnsi"/>
                  <w:lang w:eastAsia="en-GB"/>
                </w:rPr>
                <w:commentReference w:id="6693"/>
              </w:r>
            </w:del>
          </w:p>
          <w:p w14:paraId="41EE2A89" w14:textId="7D851932" w:rsidR="00F211ED" w:rsidRPr="00581508" w:rsidDel="00EA6FEF" w:rsidRDefault="00F211ED" w:rsidP="009862C5">
            <w:pPr>
              <w:pStyle w:val="Tablelevel2"/>
              <w:rPr>
                <w:del w:id="6703" w:author="Abercrombie, Kerrie" w:date="2021-01-22T13:29:00Z"/>
                <w:rFonts w:ascii="Calibri" w:hAnsi="Calibri"/>
                <w:sz w:val="22"/>
                <w:szCs w:val="22"/>
              </w:rPr>
            </w:pPr>
            <w:commentRangeStart w:id="6704"/>
            <w:del w:id="6705" w:author="Abercrombie, Kerrie" w:date="2021-01-22T13:29:00Z">
              <w:r w:rsidRPr="00581508" w:rsidDel="00EA6FEF">
                <w:rPr>
                  <w:rFonts w:ascii="Calibri" w:hAnsi="Calibri"/>
                  <w:sz w:val="22"/>
                  <w:szCs w:val="22"/>
                </w:rPr>
                <w:delText>Shipping movements</w:delText>
              </w:r>
            </w:del>
          </w:p>
          <w:p w14:paraId="68E28FFA" w14:textId="350B72A9" w:rsidR="00F211ED" w:rsidRPr="00581508" w:rsidRDefault="00F211ED" w:rsidP="009862C5">
            <w:pPr>
              <w:pStyle w:val="Tablelevel3"/>
              <w:rPr>
                <w:rFonts w:ascii="Calibri" w:hAnsi="Calibri"/>
                <w:sz w:val="22"/>
                <w:szCs w:val="22"/>
                <w:lang w:eastAsia="en-GB"/>
              </w:rPr>
            </w:pPr>
            <w:del w:id="6706" w:author="Abercrombie, Kerrie" w:date="2021-01-22T13:29:00Z">
              <w:r w:rsidRPr="00581508" w:rsidDel="00EA6FEF">
                <w:rPr>
                  <w:rFonts w:ascii="Calibri" w:hAnsi="Calibri"/>
                  <w:sz w:val="22"/>
                  <w:szCs w:val="22"/>
                  <w:lang w:eastAsia="en-GB"/>
                </w:rPr>
                <w:delText>Movements authorised only when safe criteria have been determined and conditions satisfactorily met</w:delText>
              </w:r>
              <w:commentRangeEnd w:id="6704"/>
              <w:r w:rsidR="00EA6FEF" w:rsidDel="00EA6FEF">
                <w:rPr>
                  <w:rStyle w:val="CommentReference"/>
                  <w:rFonts w:asciiTheme="minorHAnsi" w:eastAsiaTheme="minorHAnsi" w:hAnsiTheme="minorHAnsi"/>
                  <w:lang w:eastAsia="en-GB"/>
                </w:rPr>
                <w:commentReference w:id="6704"/>
              </w:r>
            </w:del>
          </w:p>
        </w:tc>
        <w:tc>
          <w:tcPr>
            <w:tcW w:w="3118" w:type="dxa"/>
          </w:tcPr>
          <w:p w14:paraId="56BA4B3A" w14:textId="77777777" w:rsidR="00F211ED" w:rsidRPr="00581508" w:rsidRDefault="00F211ED" w:rsidP="009862C5">
            <w:pPr>
              <w:pStyle w:val="Tablelevel2"/>
              <w:ind w:left="0"/>
              <w:jc w:val="center"/>
              <w:rPr>
                <w:rFonts w:ascii="Calibri" w:hAnsi="Calibri"/>
                <w:sz w:val="22"/>
                <w:szCs w:val="22"/>
              </w:rPr>
            </w:pPr>
          </w:p>
        </w:tc>
        <w:tc>
          <w:tcPr>
            <w:tcW w:w="2835" w:type="dxa"/>
          </w:tcPr>
          <w:p w14:paraId="43E4CF01" w14:textId="77777777" w:rsidR="00F211ED" w:rsidRPr="00581508" w:rsidRDefault="00F211ED" w:rsidP="009862C5">
            <w:pPr>
              <w:pStyle w:val="Tablelevel2"/>
              <w:ind w:left="0"/>
              <w:jc w:val="center"/>
              <w:rPr>
                <w:rFonts w:ascii="Calibri" w:hAnsi="Calibri"/>
                <w:sz w:val="22"/>
                <w:szCs w:val="22"/>
              </w:rPr>
            </w:pPr>
          </w:p>
        </w:tc>
      </w:tr>
      <w:tr w:rsidR="00F211ED" w:rsidRPr="00581508" w14:paraId="74C81A80" w14:textId="77777777" w:rsidTr="007734C8">
        <w:trPr>
          <w:cantSplit/>
          <w:trHeight w:val="669"/>
          <w:jc w:val="center"/>
        </w:trPr>
        <w:tc>
          <w:tcPr>
            <w:tcW w:w="8330" w:type="dxa"/>
            <w:vAlign w:val="center"/>
          </w:tcPr>
          <w:p w14:paraId="0A133A62" w14:textId="77777777" w:rsidR="00F211ED" w:rsidRPr="00581508" w:rsidRDefault="00F211ED" w:rsidP="009862C5">
            <w:pPr>
              <w:pStyle w:val="Tablelevel1"/>
              <w:rPr>
                <w:rFonts w:ascii="Calibri" w:hAnsi="Calibri"/>
                <w:b/>
                <w:szCs w:val="22"/>
                <w:lang w:eastAsia="en-GB"/>
              </w:rPr>
            </w:pPr>
            <w:r w:rsidRPr="00581508">
              <w:rPr>
                <w:rFonts w:ascii="Calibri" w:hAnsi="Calibri"/>
                <w:b/>
                <w:szCs w:val="22"/>
                <w:lang w:eastAsia="en-GB"/>
              </w:rPr>
              <w:t>Traffic monitoring and organisation</w:t>
            </w:r>
          </w:p>
        </w:tc>
        <w:tc>
          <w:tcPr>
            <w:tcW w:w="3118" w:type="dxa"/>
          </w:tcPr>
          <w:p w14:paraId="1EB382F1"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R17, R37, R41</w:t>
            </w:r>
          </w:p>
        </w:tc>
        <w:tc>
          <w:tcPr>
            <w:tcW w:w="2835" w:type="dxa"/>
          </w:tcPr>
          <w:p w14:paraId="67B31A03"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A1, A2, A3, A5, A6, A7</w:t>
            </w:r>
          </w:p>
          <w:p w14:paraId="5CF9C359"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E2 during simulated exercises</w:t>
            </w:r>
          </w:p>
        </w:tc>
      </w:tr>
      <w:tr w:rsidR="00F211ED" w:rsidRPr="00581508" w14:paraId="3C1DEAD2" w14:textId="77777777" w:rsidTr="007734C8">
        <w:trPr>
          <w:cantSplit/>
          <w:trHeight w:val="669"/>
          <w:jc w:val="center"/>
        </w:trPr>
        <w:tc>
          <w:tcPr>
            <w:tcW w:w="8330" w:type="dxa"/>
          </w:tcPr>
          <w:p w14:paraId="3BAD934A" w14:textId="77777777" w:rsidR="00F211ED" w:rsidRPr="00581508" w:rsidRDefault="00F211ED" w:rsidP="009862C5">
            <w:pPr>
              <w:pStyle w:val="Tablelevel1"/>
              <w:rPr>
                <w:rFonts w:ascii="Calibri" w:hAnsi="Calibri"/>
                <w:i/>
                <w:szCs w:val="22"/>
                <w:lang w:eastAsia="en-GB"/>
              </w:rPr>
            </w:pPr>
            <w:r w:rsidRPr="00581508">
              <w:rPr>
                <w:rFonts w:ascii="Calibri" w:hAnsi="Calibri"/>
                <w:i/>
                <w:szCs w:val="22"/>
                <w:lang w:eastAsia="en-GB"/>
              </w:rPr>
              <w:t>Demonstrate a knowledge of traffic patterns, sailing/route plans and perform situational analysis required to maintain a safe and efficient waterway</w:t>
            </w:r>
          </w:p>
        </w:tc>
        <w:tc>
          <w:tcPr>
            <w:tcW w:w="3118" w:type="dxa"/>
          </w:tcPr>
          <w:p w14:paraId="0CF86237" w14:textId="77777777" w:rsidR="00F211ED" w:rsidRPr="00581508" w:rsidRDefault="00F211ED" w:rsidP="009862C5">
            <w:pPr>
              <w:pStyle w:val="Tablelevel2"/>
              <w:ind w:left="0"/>
              <w:jc w:val="center"/>
              <w:rPr>
                <w:rFonts w:ascii="Calibri" w:hAnsi="Calibri"/>
                <w:sz w:val="22"/>
                <w:szCs w:val="22"/>
              </w:rPr>
            </w:pPr>
          </w:p>
        </w:tc>
        <w:tc>
          <w:tcPr>
            <w:tcW w:w="2835" w:type="dxa"/>
          </w:tcPr>
          <w:p w14:paraId="2FDC93C6" w14:textId="77777777" w:rsidR="00F211ED" w:rsidRPr="00581508" w:rsidRDefault="00F211ED" w:rsidP="009862C5">
            <w:pPr>
              <w:pStyle w:val="Tablelevel2"/>
              <w:ind w:left="0"/>
              <w:jc w:val="center"/>
              <w:rPr>
                <w:rFonts w:ascii="Calibri" w:hAnsi="Calibri"/>
                <w:sz w:val="22"/>
                <w:szCs w:val="22"/>
              </w:rPr>
            </w:pPr>
          </w:p>
        </w:tc>
      </w:tr>
      <w:tr w:rsidR="00F211ED" w:rsidRPr="00581508" w14:paraId="35EC671F" w14:textId="77777777" w:rsidTr="007734C8">
        <w:trPr>
          <w:cantSplit/>
          <w:jc w:val="center"/>
        </w:trPr>
        <w:tc>
          <w:tcPr>
            <w:tcW w:w="8330" w:type="dxa"/>
          </w:tcPr>
          <w:p w14:paraId="62C65699" w14:textId="08D3FC51" w:rsidR="00F211ED" w:rsidRPr="00581508" w:rsidDel="00EA6FEF" w:rsidRDefault="00F211ED" w:rsidP="009862C5">
            <w:pPr>
              <w:pStyle w:val="Tablelevel1bold"/>
              <w:rPr>
                <w:del w:id="6707" w:author="Abercrombie, Kerrie" w:date="2021-01-22T13:30:00Z"/>
                <w:rFonts w:ascii="Calibri" w:hAnsi="Calibri"/>
                <w:b w:val="0"/>
                <w:sz w:val="22"/>
                <w:szCs w:val="22"/>
              </w:rPr>
            </w:pPr>
            <w:commentRangeStart w:id="6708"/>
            <w:del w:id="6709" w:author="Abercrombie, Kerrie" w:date="2021-01-22T13:30:00Z">
              <w:r w:rsidRPr="00581508" w:rsidDel="00EA6FEF">
                <w:rPr>
                  <w:rFonts w:ascii="Calibri" w:hAnsi="Calibri"/>
                  <w:b w:val="0"/>
                  <w:sz w:val="22"/>
                  <w:szCs w:val="22"/>
                </w:rPr>
                <w:delText>Traffic patterns</w:delText>
              </w:r>
            </w:del>
          </w:p>
          <w:p w14:paraId="6DF52364" w14:textId="478361DA" w:rsidR="00F211ED" w:rsidRPr="00581508" w:rsidDel="00EA6FEF" w:rsidRDefault="00F211ED" w:rsidP="009862C5">
            <w:pPr>
              <w:pStyle w:val="Tablelevel2"/>
              <w:rPr>
                <w:del w:id="6710" w:author="Abercrombie, Kerrie" w:date="2021-01-22T13:30:00Z"/>
                <w:rFonts w:ascii="Calibri" w:hAnsi="Calibri"/>
                <w:sz w:val="22"/>
                <w:szCs w:val="22"/>
              </w:rPr>
            </w:pPr>
            <w:del w:id="6711" w:author="Abercrombie, Kerrie" w:date="2021-01-22T13:30:00Z">
              <w:r w:rsidRPr="00581508" w:rsidDel="00EA6FEF">
                <w:rPr>
                  <w:rFonts w:ascii="Calibri" w:hAnsi="Calibri"/>
                  <w:sz w:val="22"/>
                  <w:szCs w:val="22"/>
                </w:rPr>
                <w:delText>Normal traffic patterns</w:delText>
              </w:r>
            </w:del>
          </w:p>
          <w:p w14:paraId="705B9E2C" w14:textId="4180F4C7" w:rsidR="00F211ED" w:rsidRPr="00581508" w:rsidRDefault="00F211ED" w:rsidP="009862C5">
            <w:pPr>
              <w:pStyle w:val="Tablelevel2"/>
              <w:rPr>
                <w:rFonts w:ascii="Calibri" w:hAnsi="Calibri"/>
                <w:sz w:val="22"/>
                <w:szCs w:val="22"/>
              </w:rPr>
            </w:pPr>
            <w:del w:id="6712" w:author="Abercrombie, Kerrie" w:date="2021-01-22T13:30:00Z">
              <w:r w:rsidRPr="00581508" w:rsidDel="00EA6FEF">
                <w:rPr>
                  <w:rFonts w:ascii="Calibri" w:hAnsi="Calibri"/>
                  <w:sz w:val="22"/>
                  <w:szCs w:val="22"/>
                </w:rPr>
                <w:delText>Non-routine items affecting traffic patterns (rogue vessels, weather)</w:delText>
              </w:r>
              <w:commentRangeEnd w:id="6708"/>
              <w:r w:rsidR="00EA6FEF" w:rsidDel="00EA6FEF">
                <w:rPr>
                  <w:rStyle w:val="CommentReference"/>
                  <w:rFonts w:asciiTheme="minorHAnsi" w:eastAsiaTheme="minorHAnsi" w:hAnsiTheme="minorHAnsi"/>
                </w:rPr>
                <w:commentReference w:id="6708"/>
              </w:r>
            </w:del>
          </w:p>
        </w:tc>
        <w:tc>
          <w:tcPr>
            <w:tcW w:w="3118" w:type="dxa"/>
          </w:tcPr>
          <w:p w14:paraId="05CFFF17" w14:textId="77777777" w:rsidR="00F211ED" w:rsidRPr="00581508" w:rsidRDefault="00F211ED" w:rsidP="009862C5">
            <w:pPr>
              <w:pStyle w:val="Tablelevel2"/>
              <w:ind w:left="0"/>
              <w:jc w:val="center"/>
              <w:rPr>
                <w:rFonts w:ascii="Calibri" w:hAnsi="Calibri"/>
                <w:sz w:val="22"/>
                <w:szCs w:val="22"/>
              </w:rPr>
            </w:pPr>
          </w:p>
        </w:tc>
        <w:tc>
          <w:tcPr>
            <w:tcW w:w="2835" w:type="dxa"/>
          </w:tcPr>
          <w:p w14:paraId="1779C7A3" w14:textId="77777777" w:rsidR="00F211ED" w:rsidRPr="00581508" w:rsidRDefault="00F211ED" w:rsidP="009862C5">
            <w:pPr>
              <w:pStyle w:val="Tablelevel2"/>
              <w:ind w:left="0"/>
              <w:jc w:val="center"/>
              <w:rPr>
                <w:rFonts w:ascii="Calibri" w:hAnsi="Calibri"/>
                <w:sz w:val="22"/>
                <w:szCs w:val="22"/>
              </w:rPr>
            </w:pPr>
          </w:p>
        </w:tc>
      </w:tr>
      <w:tr w:rsidR="00F211ED" w:rsidRPr="00581508" w14:paraId="4B41B293" w14:textId="77777777" w:rsidTr="007734C8">
        <w:trPr>
          <w:cantSplit/>
          <w:jc w:val="center"/>
        </w:trPr>
        <w:tc>
          <w:tcPr>
            <w:tcW w:w="8330" w:type="dxa"/>
          </w:tcPr>
          <w:p w14:paraId="493CDEDC" w14:textId="63AD66D1" w:rsidR="00F211ED" w:rsidRPr="00581508" w:rsidDel="00EA6FEF" w:rsidRDefault="00F211ED" w:rsidP="009862C5">
            <w:pPr>
              <w:pStyle w:val="Tablelevel1bold"/>
              <w:rPr>
                <w:del w:id="6713" w:author="Abercrombie, Kerrie" w:date="2021-01-22T13:31:00Z"/>
                <w:rFonts w:ascii="Calibri" w:hAnsi="Calibri"/>
                <w:b w:val="0"/>
                <w:sz w:val="22"/>
                <w:szCs w:val="22"/>
              </w:rPr>
            </w:pPr>
            <w:commentRangeStart w:id="6714"/>
            <w:del w:id="6715" w:author="Abercrombie, Kerrie" w:date="2021-01-22T13:31:00Z">
              <w:r w:rsidRPr="00581508" w:rsidDel="00EA6FEF">
                <w:rPr>
                  <w:rFonts w:ascii="Calibri" w:hAnsi="Calibri"/>
                  <w:b w:val="0"/>
                  <w:sz w:val="22"/>
                  <w:szCs w:val="22"/>
                </w:rPr>
                <w:delText>VTS sailing or route plan</w:delText>
              </w:r>
            </w:del>
          </w:p>
          <w:p w14:paraId="3F3E8C84" w14:textId="09B69F3A" w:rsidR="00F211ED" w:rsidRPr="00581508" w:rsidRDefault="00F211ED" w:rsidP="009862C5">
            <w:pPr>
              <w:pStyle w:val="Tablelevel2"/>
              <w:rPr>
                <w:rFonts w:ascii="Calibri" w:hAnsi="Calibri"/>
                <w:i/>
                <w:sz w:val="22"/>
                <w:szCs w:val="22"/>
              </w:rPr>
            </w:pPr>
            <w:del w:id="6716" w:author="Abercrombie, Kerrie" w:date="2021-01-22T13:31:00Z">
              <w:r w:rsidRPr="00581508" w:rsidDel="00EA6FEF">
                <w:rPr>
                  <w:rFonts w:ascii="Calibri" w:hAnsi="Calibri"/>
                  <w:sz w:val="22"/>
                  <w:szCs w:val="22"/>
                </w:rPr>
                <w:delText>Developing a plan to ensure safe and efficient movement of vessel traffic</w:delText>
              </w:r>
              <w:commentRangeEnd w:id="6714"/>
              <w:r w:rsidR="00EA6FEF" w:rsidDel="00EA6FEF">
                <w:rPr>
                  <w:rStyle w:val="CommentReference"/>
                  <w:rFonts w:asciiTheme="minorHAnsi" w:eastAsiaTheme="minorHAnsi" w:hAnsiTheme="minorHAnsi"/>
                </w:rPr>
                <w:commentReference w:id="6714"/>
              </w:r>
            </w:del>
          </w:p>
        </w:tc>
        <w:tc>
          <w:tcPr>
            <w:tcW w:w="3118" w:type="dxa"/>
          </w:tcPr>
          <w:p w14:paraId="5DA181B0" w14:textId="77777777" w:rsidR="00F211ED" w:rsidRPr="00581508" w:rsidRDefault="00F211ED" w:rsidP="009862C5">
            <w:pPr>
              <w:pStyle w:val="Tablelevel2"/>
              <w:ind w:left="0"/>
              <w:jc w:val="center"/>
              <w:rPr>
                <w:rFonts w:ascii="Calibri" w:hAnsi="Calibri"/>
                <w:sz w:val="22"/>
                <w:szCs w:val="22"/>
              </w:rPr>
            </w:pPr>
          </w:p>
        </w:tc>
        <w:tc>
          <w:tcPr>
            <w:tcW w:w="2835" w:type="dxa"/>
          </w:tcPr>
          <w:p w14:paraId="17F91FB2" w14:textId="77777777" w:rsidR="00F211ED" w:rsidRPr="00581508" w:rsidRDefault="00F211ED" w:rsidP="009862C5">
            <w:pPr>
              <w:pStyle w:val="Tablelevel2"/>
              <w:ind w:left="0"/>
              <w:jc w:val="center"/>
              <w:rPr>
                <w:rFonts w:ascii="Calibri" w:hAnsi="Calibri"/>
                <w:sz w:val="22"/>
                <w:szCs w:val="22"/>
              </w:rPr>
            </w:pPr>
          </w:p>
        </w:tc>
      </w:tr>
      <w:tr w:rsidR="00F211ED" w:rsidRPr="00581508" w14:paraId="2633C2EA" w14:textId="77777777" w:rsidTr="007734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330" w:type="dxa"/>
            <w:tcBorders>
              <w:top w:val="single" w:sz="4" w:space="0" w:color="auto"/>
              <w:left w:val="single" w:sz="4" w:space="0" w:color="auto"/>
              <w:bottom w:val="single" w:sz="4" w:space="0" w:color="auto"/>
              <w:right w:val="single" w:sz="4" w:space="0" w:color="auto"/>
            </w:tcBorders>
          </w:tcPr>
          <w:p w14:paraId="326C931C" w14:textId="6EA7FDBF" w:rsidR="00F211ED" w:rsidRPr="00581508" w:rsidDel="0067109F" w:rsidRDefault="00F211ED" w:rsidP="009862C5">
            <w:pPr>
              <w:pStyle w:val="Tablelevel1bold"/>
              <w:rPr>
                <w:del w:id="6717" w:author="Abercrombie, Kerrie" w:date="2021-01-22T13:33:00Z"/>
                <w:rFonts w:ascii="Calibri" w:hAnsi="Calibri"/>
                <w:b w:val="0"/>
                <w:sz w:val="22"/>
                <w:szCs w:val="22"/>
              </w:rPr>
            </w:pPr>
            <w:bookmarkStart w:id="6718" w:name="_Toc443221685"/>
            <w:bookmarkStart w:id="6719" w:name="_Toc446917144"/>
            <w:commentRangeStart w:id="6720"/>
            <w:del w:id="6721" w:author="Abercrombie, Kerrie" w:date="2021-01-22T13:33:00Z">
              <w:r w:rsidRPr="00581508" w:rsidDel="0067109F">
                <w:rPr>
                  <w:rFonts w:ascii="Calibri" w:hAnsi="Calibri"/>
                  <w:b w:val="0"/>
                  <w:sz w:val="22"/>
                  <w:szCs w:val="22"/>
                </w:rPr>
                <w:delText>Situation analysis</w:delText>
              </w:r>
              <w:bookmarkEnd w:id="6718"/>
              <w:bookmarkEnd w:id="6719"/>
            </w:del>
          </w:p>
          <w:p w14:paraId="0A546D9F" w14:textId="3DBE7FF9" w:rsidR="00F211ED" w:rsidRPr="00581508" w:rsidDel="0067109F" w:rsidRDefault="00F211ED" w:rsidP="009862C5">
            <w:pPr>
              <w:pStyle w:val="Tablelevel2"/>
              <w:rPr>
                <w:del w:id="6722" w:author="Abercrombie, Kerrie" w:date="2021-01-22T13:33:00Z"/>
                <w:rFonts w:ascii="Calibri" w:hAnsi="Calibri"/>
                <w:sz w:val="22"/>
                <w:szCs w:val="22"/>
              </w:rPr>
            </w:pPr>
            <w:del w:id="6723" w:author="Abercrombie, Kerrie" w:date="2021-01-22T13:33:00Z">
              <w:r w:rsidRPr="00581508" w:rsidDel="0067109F">
                <w:rPr>
                  <w:rFonts w:ascii="Calibri" w:hAnsi="Calibri"/>
                  <w:sz w:val="22"/>
                  <w:szCs w:val="22"/>
                </w:rPr>
                <w:delText>Conflict assessment</w:delText>
              </w:r>
            </w:del>
          </w:p>
          <w:p w14:paraId="63FE1512" w14:textId="50404966" w:rsidR="00F211ED" w:rsidRPr="00581508" w:rsidDel="0067109F" w:rsidRDefault="00F211ED" w:rsidP="009862C5">
            <w:pPr>
              <w:pStyle w:val="Tablelevel3"/>
              <w:rPr>
                <w:del w:id="6724" w:author="Abercrombie, Kerrie" w:date="2021-01-22T13:33:00Z"/>
                <w:rFonts w:ascii="Calibri" w:hAnsi="Calibri"/>
                <w:sz w:val="22"/>
                <w:szCs w:val="22"/>
                <w:lang w:eastAsia="en-GB"/>
              </w:rPr>
            </w:pPr>
            <w:del w:id="6725" w:author="Abercrombie, Kerrie" w:date="2021-01-22T13:33:00Z">
              <w:r w:rsidRPr="00581508" w:rsidDel="0067109F">
                <w:rPr>
                  <w:rFonts w:ascii="Calibri" w:hAnsi="Calibri"/>
                  <w:sz w:val="22"/>
                  <w:szCs w:val="22"/>
                  <w:lang w:eastAsia="en-GB"/>
                </w:rPr>
                <w:delText>Spatial separation</w:delText>
              </w:r>
            </w:del>
          </w:p>
          <w:p w14:paraId="257B491A" w14:textId="4D4CB501" w:rsidR="00F211ED" w:rsidRPr="00581508" w:rsidDel="0067109F" w:rsidRDefault="00F211ED" w:rsidP="009862C5">
            <w:pPr>
              <w:pStyle w:val="Tablelevel2"/>
              <w:rPr>
                <w:del w:id="6726" w:author="Abercrombie, Kerrie" w:date="2021-01-22T13:33:00Z"/>
                <w:rFonts w:ascii="Calibri" w:hAnsi="Calibri"/>
                <w:sz w:val="22"/>
                <w:szCs w:val="22"/>
              </w:rPr>
            </w:pPr>
            <w:del w:id="6727" w:author="Abercrombie, Kerrie" w:date="2021-01-22T13:33:00Z">
              <w:r w:rsidRPr="00581508" w:rsidDel="0067109F">
                <w:rPr>
                  <w:rFonts w:ascii="Calibri" w:hAnsi="Calibri"/>
                  <w:sz w:val="22"/>
                  <w:szCs w:val="22"/>
                </w:rPr>
                <w:delText>Determination of relevant traffic</w:delText>
              </w:r>
            </w:del>
          </w:p>
          <w:p w14:paraId="05B04410" w14:textId="12C8D73C" w:rsidR="00F211ED" w:rsidRPr="00581508" w:rsidDel="0067109F" w:rsidRDefault="00F211ED" w:rsidP="009862C5">
            <w:pPr>
              <w:pStyle w:val="Tablelevel3"/>
              <w:rPr>
                <w:del w:id="6728" w:author="Abercrombie, Kerrie" w:date="2021-01-22T13:33:00Z"/>
                <w:rFonts w:ascii="Calibri" w:hAnsi="Calibri"/>
                <w:sz w:val="22"/>
                <w:szCs w:val="22"/>
                <w:lang w:eastAsia="en-GB"/>
              </w:rPr>
            </w:pPr>
            <w:del w:id="6729" w:author="Abercrombie, Kerrie" w:date="2021-01-22T13:33:00Z">
              <w:r w:rsidRPr="00581508" w:rsidDel="0067109F">
                <w:rPr>
                  <w:rFonts w:ascii="Calibri" w:hAnsi="Calibri"/>
                  <w:sz w:val="22"/>
                  <w:szCs w:val="22"/>
                  <w:lang w:eastAsia="en-GB"/>
                </w:rPr>
                <w:delText>Participating/non-participating traffic</w:delText>
              </w:r>
            </w:del>
          </w:p>
          <w:p w14:paraId="562FD694" w14:textId="3DF5D38B" w:rsidR="00F211ED" w:rsidRPr="00581508" w:rsidDel="0067109F" w:rsidRDefault="00F211ED" w:rsidP="009862C5">
            <w:pPr>
              <w:pStyle w:val="Tablelevel3"/>
              <w:rPr>
                <w:del w:id="6730" w:author="Abercrombie, Kerrie" w:date="2021-01-22T13:33:00Z"/>
                <w:rFonts w:ascii="Calibri" w:hAnsi="Calibri"/>
                <w:sz w:val="22"/>
                <w:szCs w:val="22"/>
                <w:lang w:eastAsia="en-GB"/>
              </w:rPr>
            </w:pPr>
            <w:del w:id="6731" w:author="Abercrombie, Kerrie" w:date="2021-01-22T13:33:00Z">
              <w:r w:rsidRPr="00581508" w:rsidDel="0067109F">
                <w:rPr>
                  <w:rFonts w:ascii="Calibri" w:hAnsi="Calibri"/>
                  <w:sz w:val="22"/>
                  <w:szCs w:val="22"/>
                  <w:lang w:eastAsia="en-GB"/>
                </w:rPr>
                <w:delText>National and international regulations</w:delText>
              </w:r>
            </w:del>
          </w:p>
          <w:p w14:paraId="0447D186" w14:textId="1AC13E8F" w:rsidR="00F211ED" w:rsidRPr="00581508" w:rsidDel="0067109F" w:rsidRDefault="00F211ED" w:rsidP="009862C5">
            <w:pPr>
              <w:pStyle w:val="Tablelevel3"/>
              <w:rPr>
                <w:del w:id="6732" w:author="Abercrombie, Kerrie" w:date="2021-01-22T13:33:00Z"/>
                <w:rFonts w:ascii="Calibri" w:hAnsi="Calibri"/>
                <w:sz w:val="22"/>
                <w:szCs w:val="22"/>
                <w:lang w:eastAsia="en-GB"/>
              </w:rPr>
            </w:pPr>
            <w:del w:id="6733" w:author="Abercrombie, Kerrie" w:date="2021-01-22T13:33:00Z">
              <w:r w:rsidRPr="00581508" w:rsidDel="0067109F">
                <w:rPr>
                  <w:rFonts w:ascii="Calibri" w:hAnsi="Calibri"/>
                  <w:sz w:val="22"/>
                  <w:szCs w:val="22"/>
                  <w:lang w:eastAsia="en-GB"/>
                </w:rPr>
                <w:delText>Local procedures</w:delText>
              </w:r>
            </w:del>
          </w:p>
          <w:p w14:paraId="523DA86B" w14:textId="59E1D8A4" w:rsidR="00F211ED" w:rsidRPr="00581508" w:rsidRDefault="00F211ED" w:rsidP="009862C5">
            <w:pPr>
              <w:pStyle w:val="Tablelevel2"/>
              <w:rPr>
                <w:rFonts w:ascii="Calibri" w:hAnsi="Calibri"/>
                <w:sz w:val="22"/>
                <w:szCs w:val="22"/>
              </w:rPr>
            </w:pPr>
            <w:del w:id="6734" w:author="Abercrombie, Kerrie" w:date="2021-01-22T13:33:00Z">
              <w:r w:rsidRPr="00581508" w:rsidDel="0067109F">
                <w:rPr>
                  <w:rFonts w:ascii="Calibri" w:hAnsi="Calibri"/>
                  <w:sz w:val="22"/>
                  <w:szCs w:val="22"/>
                </w:rPr>
                <w:delText>Tools for determining relevant traffic - risk of collision, unclear intentions, non-routine action, blind corner etc</w:delText>
              </w:r>
              <w:commentRangeEnd w:id="6720"/>
              <w:r w:rsidR="0067109F" w:rsidDel="0067109F">
                <w:rPr>
                  <w:rStyle w:val="CommentReference"/>
                  <w:rFonts w:asciiTheme="minorHAnsi" w:eastAsiaTheme="minorHAnsi" w:hAnsiTheme="minorHAnsi"/>
                </w:rPr>
                <w:commentReference w:id="6720"/>
              </w:r>
            </w:del>
          </w:p>
        </w:tc>
        <w:tc>
          <w:tcPr>
            <w:tcW w:w="3118" w:type="dxa"/>
            <w:tcBorders>
              <w:top w:val="single" w:sz="4" w:space="0" w:color="auto"/>
              <w:left w:val="single" w:sz="4" w:space="0" w:color="auto"/>
              <w:bottom w:val="single" w:sz="4" w:space="0" w:color="auto"/>
              <w:right w:val="single" w:sz="4" w:space="0" w:color="auto"/>
            </w:tcBorders>
          </w:tcPr>
          <w:p w14:paraId="2272E731"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R7, R41, R35, R36</w:t>
            </w:r>
          </w:p>
        </w:tc>
        <w:tc>
          <w:tcPr>
            <w:tcW w:w="2835" w:type="dxa"/>
            <w:tcBorders>
              <w:top w:val="single" w:sz="4" w:space="0" w:color="auto"/>
              <w:left w:val="single" w:sz="4" w:space="0" w:color="auto"/>
              <w:bottom w:val="single" w:sz="4" w:space="0" w:color="auto"/>
              <w:right w:val="single" w:sz="4" w:space="0" w:color="auto"/>
            </w:tcBorders>
          </w:tcPr>
          <w:p w14:paraId="2D1BFFDE" w14:textId="77777777" w:rsidR="00F211ED" w:rsidRPr="00581508" w:rsidRDefault="00F211ED" w:rsidP="009862C5">
            <w:pPr>
              <w:pStyle w:val="Tablelevel2"/>
              <w:rPr>
                <w:rFonts w:ascii="Calibri" w:hAnsi="Calibri"/>
                <w:sz w:val="22"/>
                <w:szCs w:val="22"/>
              </w:rPr>
            </w:pPr>
          </w:p>
        </w:tc>
      </w:tr>
    </w:tbl>
    <w:p w14:paraId="2AC947A0" w14:textId="77777777" w:rsidR="00F211ED" w:rsidRPr="00C50983" w:rsidRDefault="00F211ED" w:rsidP="00F211ED"/>
    <w:p w14:paraId="06CD9CF2" w14:textId="77777777" w:rsidR="00F211ED" w:rsidRPr="00C50983" w:rsidRDefault="00F211ED" w:rsidP="00F211ED"/>
    <w:p w14:paraId="190A9EE6" w14:textId="77777777" w:rsidR="00F211ED" w:rsidRPr="00C50983" w:rsidRDefault="00F211ED" w:rsidP="00F211ED">
      <w:pPr>
        <w:pStyle w:val="BodyText"/>
        <w:sectPr w:rsidR="00F211ED" w:rsidRPr="00C50983" w:rsidSect="009862C5">
          <w:headerReference w:type="default" r:id="rId35"/>
          <w:pgSz w:w="16838" w:h="11906" w:orient="landscape"/>
          <w:pgMar w:top="1134" w:right="1134" w:bottom="1134" w:left="1134" w:header="706" w:footer="706" w:gutter="0"/>
          <w:cols w:space="708"/>
          <w:docGrid w:linePitch="360"/>
        </w:sectPr>
      </w:pPr>
    </w:p>
    <w:p w14:paraId="7DB0F097" w14:textId="77777777" w:rsidR="001665A3" w:rsidRPr="00C50983" w:rsidRDefault="001665A3" w:rsidP="00575E73">
      <w:pPr>
        <w:pStyle w:val="Module"/>
        <w:shd w:val="clear" w:color="auto" w:fill="D9D9D9" w:themeFill="background1" w:themeFillShade="D9"/>
        <w:rPr>
          <w:caps/>
        </w:rPr>
      </w:pPr>
      <w:bookmarkStart w:id="6735" w:name="_Toc111617432"/>
      <w:bookmarkStart w:id="6736" w:name="_Toc245254440"/>
      <w:bookmarkStart w:id="6737" w:name="_Toc62642355"/>
      <w:bookmarkStart w:id="6738" w:name="_Toc111617400"/>
      <w:bookmarkStart w:id="6739" w:name="_Toc245254435"/>
      <w:r w:rsidRPr="00C50983">
        <w:t>NAUTICAL KNOWLEDGE</w:t>
      </w:r>
      <w:bookmarkEnd w:id="6735"/>
      <w:bookmarkEnd w:id="6736"/>
      <w:bookmarkEnd w:id="6737"/>
    </w:p>
    <w:p w14:paraId="080ACF6A" w14:textId="77777777" w:rsidR="001665A3" w:rsidRDefault="001665A3" w:rsidP="00575E73">
      <w:pPr>
        <w:pStyle w:val="ModuleHeading1"/>
        <w:shd w:val="clear" w:color="auto" w:fill="D9D9D9" w:themeFill="background1" w:themeFillShade="D9"/>
      </w:pPr>
      <w:bookmarkStart w:id="6740" w:name="_Toc446917373"/>
      <w:bookmarkStart w:id="6741" w:name="_Toc111617433"/>
      <w:bookmarkStart w:id="6742" w:name="_Toc245254441"/>
      <w:bookmarkStart w:id="6743" w:name="_Toc62642356"/>
      <w:commentRangeStart w:id="6744"/>
      <w:r w:rsidRPr="00C50983">
        <w:t>INTRODUCTION</w:t>
      </w:r>
      <w:bookmarkEnd w:id="6740"/>
      <w:bookmarkEnd w:id="6741"/>
      <w:bookmarkEnd w:id="6742"/>
      <w:commentRangeEnd w:id="6744"/>
      <w:r w:rsidR="00E2214B">
        <w:rPr>
          <w:rStyle w:val="CommentReference"/>
          <w:rFonts w:eastAsiaTheme="minorHAnsi"/>
          <w:b w:val="0"/>
          <w:caps w:val="0"/>
          <w:color w:val="auto"/>
        </w:rPr>
        <w:commentReference w:id="6744"/>
      </w:r>
      <w:bookmarkEnd w:id="6743"/>
    </w:p>
    <w:p w14:paraId="21C3C10B" w14:textId="77777777" w:rsidR="001665A3" w:rsidRPr="00670F81" w:rsidRDefault="001665A3" w:rsidP="00575E73">
      <w:pPr>
        <w:pStyle w:val="Heading1separatationline"/>
        <w:shd w:val="clear" w:color="auto" w:fill="D9D9D9" w:themeFill="background1" w:themeFillShade="D9"/>
      </w:pPr>
    </w:p>
    <w:p w14:paraId="6DD18AED" w14:textId="77777777" w:rsidR="001665A3" w:rsidRPr="00C50983" w:rsidRDefault="001665A3" w:rsidP="00575E73">
      <w:pPr>
        <w:pStyle w:val="BodyText"/>
        <w:shd w:val="clear" w:color="auto" w:fill="D9D9D9" w:themeFill="background1" w:themeFillShade="D9"/>
      </w:pPr>
      <w:r w:rsidRPr="00C50983">
        <w:t>Instructors for this module should have a good knowledge of ship bridge activities as well as a recognised marine qualification.  If this cannot be achieved, then the appropriate expert should cover certain sections of this module.  Every instructor should have full access to simulation equipment.  In addition, if possible, arrangements should be made for trainees to visit operational VTS centres.</w:t>
      </w:r>
    </w:p>
    <w:p w14:paraId="1ACB8E53" w14:textId="77777777" w:rsidR="001665A3" w:rsidRDefault="001665A3" w:rsidP="00575E73">
      <w:pPr>
        <w:pStyle w:val="ModuleHeading1"/>
        <w:shd w:val="clear" w:color="auto" w:fill="D9D9D9" w:themeFill="background1" w:themeFillShade="D9"/>
      </w:pPr>
      <w:bookmarkStart w:id="6745" w:name="_Toc446917374"/>
      <w:bookmarkStart w:id="6746" w:name="_Toc111617434"/>
      <w:bookmarkStart w:id="6747" w:name="_Toc245254442"/>
      <w:bookmarkStart w:id="6748" w:name="_Toc62642357"/>
      <w:r w:rsidRPr="00C50983">
        <w:t>SUBJECT FRAMEWORK</w:t>
      </w:r>
      <w:bookmarkEnd w:id="6745"/>
      <w:bookmarkEnd w:id="6746"/>
      <w:bookmarkEnd w:id="6747"/>
      <w:bookmarkEnd w:id="6748"/>
    </w:p>
    <w:p w14:paraId="0E1FD31B" w14:textId="77777777" w:rsidR="001665A3" w:rsidRPr="00FC3BF5" w:rsidRDefault="001665A3" w:rsidP="00575E73">
      <w:pPr>
        <w:pStyle w:val="Heading1separatationline"/>
        <w:shd w:val="clear" w:color="auto" w:fill="D9D9D9" w:themeFill="background1" w:themeFillShade="D9"/>
      </w:pPr>
    </w:p>
    <w:p w14:paraId="75F27B30" w14:textId="77777777" w:rsidR="001665A3" w:rsidRPr="00C50983" w:rsidRDefault="001665A3" w:rsidP="00575E73">
      <w:pPr>
        <w:pStyle w:val="ModuleHeading2"/>
        <w:shd w:val="clear" w:color="auto" w:fill="D9D9D9" w:themeFill="background1" w:themeFillShade="D9"/>
      </w:pPr>
      <w:bookmarkStart w:id="6749" w:name="_Toc446917375"/>
      <w:bookmarkStart w:id="6750" w:name="_Toc111617435"/>
      <w:r w:rsidRPr="00C50983">
        <w:t>Scope</w:t>
      </w:r>
      <w:bookmarkEnd w:id="6749"/>
      <w:bookmarkEnd w:id="6750"/>
    </w:p>
    <w:p w14:paraId="726CCC1B" w14:textId="77777777" w:rsidR="001665A3" w:rsidRPr="00C50983" w:rsidRDefault="001665A3" w:rsidP="00575E73">
      <w:pPr>
        <w:pStyle w:val="BodyText"/>
        <w:shd w:val="clear" w:color="auto" w:fill="D9D9D9" w:themeFill="background1" w:themeFillShade="D9"/>
      </w:pPr>
      <w:r w:rsidRPr="00C50983">
        <w:t>This syllabus covers the requirement for VTS Operators to be able to carry out certain navigational functions and to have sufficient knowledge of ships to understand limitations of manoeuvrability or the need for special treatment caused by malfunction of shipboard systems or the type of cargo being carried.</w:t>
      </w:r>
    </w:p>
    <w:p w14:paraId="52DF28C2" w14:textId="77777777" w:rsidR="001665A3" w:rsidRPr="00C50983" w:rsidRDefault="001665A3" w:rsidP="00575E73">
      <w:pPr>
        <w:pStyle w:val="BodyText"/>
        <w:shd w:val="clear" w:color="auto" w:fill="D9D9D9" w:themeFill="background1" w:themeFillShade="D9"/>
      </w:pPr>
      <w:r w:rsidRPr="00C50983">
        <w:t>This course covers the theory and practice of chartwork, provides knowledge of the collision regulations, buoyage and electronic aids to navigation systems as well as shipboard navigational equipment.  It also provides an understanding of ship design matters, certain shipboard systems and some circumstances external to a ship which might influence its behaviour.</w:t>
      </w:r>
    </w:p>
    <w:p w14:paraId="562B8B8B" w14:textId="77777777" w:rsidR="001665A3" w:rsidRPr="00C50983" w:rsidRDefault="001665A3" w:rsidP="00575E73">
      <w:pPr>
        <w:pStyle w:val="BodyText"/>
        <w:shd w:val="clear" w:color="auto" w:fill="D9D9D9" w:themeFill="background1" w:themeFillShade="D9"/>
      </w:pPr>
      <w:r w:rsidRPr="00C50983">
        <w:t>This course also provides knowledge of port operations as well as other services provided to shipping by ports, harbours and offshore installations.</w:t>
      </w:r>
    </w:p>
    <w:p w14:paraId="5F953101" w14:textId="77777777" w:rsidR="001665A3" w:rsidRPr="00C50983" w:rsidRDefault="001665A3" w:rsidP="00575E73">
      <w:pPr>
        <w:pStyle w:val="ModuleHeading2"/>
        <w:shd w:val="clear" w:color="auto" w:fill="D9D9D9" w:themeFill="background1" w:themeFillShade="D9"/>
      </w:pPr>
      <w:bookmarkStart w:id="6751" w:name="_Toc446917376"/>
      <w:bookmarkStart w:id="6752" w:name="_Toc111617436"/>
      <w:r w:rsidRPr="00C50983">
        <w:t>Aims</w:t>
      </w:r>
      <w:bookmarkEnd w:id="6751"/>
      <w:bookmarkEnd w:id="6752"/>
    </w:p>
    <w:p w14:paraId="7985E793" w14:textId="77777777" w:rsidR="001665A3" w:rsidRPr="00C50983" w:rsidRDefault="001665A3" w:rsidP="00575E73">
      <w:pPr>
        <w:pStyle w:val="BodyText"/>
        <w:shd w:val="clear" w:color="auto" w:fill="D9D9D9" w:themeFill="background1" w:themeFillShade="D9"/>
      </w:pPr>
      <w:r w:rsidRPr="00C50983">
        <w:t xml:space="preserve">On completion of the course trainees will be able to </w:t>
      </w:r>
    </w:p>
    <w:p w14:paraId="2111E80B" w14:textId="77777777" w:rsidR="001665A3" w:rsidRPr="00C50983" w:rsidRDefault="001665A3" w:rsidP="00575E73">
      <w:pPr>
        <w:pStyle w:val="Bullet2"/>
        <w:shd w:val="clear" w:color="auto" w:fill="D9D9D9" w:themeFill="background1" w:themeFillShade="D9"/>
      </w:pPr>
      <w:r w:rsidRPr="00C50983">
        <w:t>read information from a chart;</w:t>
      </w:r>
    </w:p>
    <w:p w14:paraId="46FFA85D" w14:textId="77777777" w:rsidR="001665A3" w:rsidRPr="00C50983" w:rsidRDefault="001665A3" w:rsidP="00575E73">
      <w:pPr>
        <w:pStyle w:val="Bullet2"/>
        <w:shd w:val="clear" w:color="auto" w:fill="D9D9D9" w:themeFill="background1" w:themeFillShade="D9"/>
      </w:pPr>
      <w:r w:rsidRPr="00C50983">
        <w:t>fix the position of ships on a chart;</w:t>
      </w:r>
    </w:p>
    <w:p w14:paraId="58EAE4BB" w14:textId="77777777" w:rsidR="001665A3" w:rsidRPr="00C50983" w:rsidRDefault="001665A3" w:rsidP="00575E73">
      <w:pPr>
        <w:pStyle w:val="Bullet2"/>
        <w:shd w:val="clear" w:color="auto" w:fill="D9D9D9" w:themeFill="background1" w:themeFillShade="D9"/>
      </w:pPr>
      <w:r w:rsidRPr="00C50983">
        <w:t>read information from tide tables; and</w:t>
      </w:r>
    </w:p>
    <w:p w14:paraId="4655B7D2" w14:textId="77777777" w:rsidR="001665A3" w:rsidRPr="00C50983" w:rsidRDefault="001665A3" w:rsidP="00575E73">
      <w:pPr>
        <w:pStyle w:val="Bullet2"/>
        <w:shd w:val="clear" w:color="auto" w:fill="D9D9D9" w:themeFill="background1" w:themeFillShade="D9"/>
      </w:pPr>
      <w:r w:rsidRPr="00C50983">
        <w:t>carry out course, speed and distance calculations, taking into account any set, drift or leeway.</w:t>
      </w:r>
    </w:p>
    <w:p w14:paraId="6179BD9E" w14:textId="77777777" w:rsidR="001665A3" w:rsidRPr="00C50983" w:rsidRDefault="001665A3" w:rsidP="00575E73">
      <w:pPr>
        <w:pStyle w:val="BodyText"/>
        <w:shd w:val="clear" w:color="auto" w:fill="D9D9D9" w:themeFill="background1" w:themeFillShade="D9"/>
      </w:pPr>
      <w:r w:rsidRPr="00C50983">
        <w:t xml:space="preserve">The trainees will also have a sufficient understanding of ships and their systems to enable them to appreciate situations on board and to discuss matters and problems relating to the navigation of a ship through a VTS area with its master, pilot or navigating officer. </w:t>
      </w:r>
    </w:p>
    <w:p w14:paraId="166C376F" w14:textId="77777777" w:rsidR="001665A3" w:rsidRPr="00C50983" w:rsidRDefault="001665A3" w:rsidP="00575E73">
      <w:pPr>
        <w:pStyle w:val="BodyText"/>
        <w:shd w:val="clear" w:color="auto" w:fill="D9D9D9" w:themeFill="background1" w:themeFillShade="D9"/>
      </w:pPr>
      <w:r w:rsidRPr="00C50983">
        <w:t>The course will also enable trainees to have knowledge of port operations and the ability to co-ordinate information relating to other services provided by port and harbour authorities including offshore installations.</w:t>
      </w:r>
    </w:p>
    <w:p w14:paraId="5097596B" w14:textId="77777777" w:rsidR="001665A3" w:rsidRPr="00C50983" w:rsidRDefault="001665A3" w:rsidP="00575E73">
      <w:pPr>
        <w:pStyle w:val="BodyText"/>
        <w:shd w:val="clear" w:color="auto" w:fill="D9D9D9" w:themeFill="background1" w:themeFillShade="D9"/>
      </w:pPr>
      <w:commentRangeStart w:id="6753"/>
      <w:r w:rsidRPr="00C50983">
        <w:t>If a simulator is available, it is possible to give the trainees realistic exercises on navigating a vessel and the role of VTS in giving assistance to navigate safely and expeditiously through a VTS area. Consideration should be given to running simulated exercises to demonstrate the manoeuvrability of different types of vessel.  Integrated exercises on handling emergency situations could also be carried out.</w:t>
      </w:r>
      <w:commentRangeEnd w:id="6753"/>
      <w:r w:rsidR="005300C7">
        <w:rPr>
          <w:rStyle w:val="CommentReference"/>
        </w:rPr>
        <w:commentReference w:id="6753"/>
      </w:r>
    </w:p>
    <w:p w14:paraId="594E2B45" w14:textId="77777777" w:rsidR="001665A3" w:rsidRDefault="001665A3" w:rsidP="00575E73">
      <w:pPr>
        <w:pStyle w:val="ModuleHeading1"/>
        <w:shd w:val="clear" w:color="auto" w:fill="D9D9D9" w:themeFill="background1" w:themeFillShade="D9"/>
      </w:pPr>
      <w:r w:rsidRPr="00C50983">
        <w:br w:type="page"/>
      </w:r>
      <w:bookmarkStart w:id="6754" w:name="_Toc446917377"/>
      <w:bookmarkStart w:id="6755" w:name="_Toc111617437"/>
      <w:bookmarkStart w:id="6756" w:name="_Toc245254443"/>
      <w:bookmarkStart w:id="6757" w:name="_Toc62642358"/>
      <w:r w:rsidRPr="00C50983">
        <w:t>SUBJECT OUTLINE</w:t>
      </w:r>
      <w:bookmarkEnd w:id="6754"/>
      <w:bookmarkEnd w:id="6755"/>
      <w:r w:rsidRPr="00C50983">
        <w:t xml:space="preserve"> OF MODULE 4</w:t>
      </w:r>
      <w:bookmarkEnd w:id="6756"/>
      <w:bookmarkEnd w:id="6757"/>
    </w:p>
    <w:p w14:paraId="26DEE842" w14:textId="77777777" w:rsidR="001665A3" w:rsidRPr="00670F81" w:rsidRDefault="001665A3" w:rsidP="00575E73">
      <w:pPr>
        <w:pStyle w:val="Heading1separatationline"/>
        <w:shd w:val="clear" w:color="auto" w:fill="D9D9D9" w:themeFill="background1" w:themeFillShade="D9"/>
      </w:pPr>
    </w:p>
    <w:p w14:paraId="5080FEEC" w14:textId="77777777" w:rsidR="001665A3" w:rsidRPr="00C50983" w:rsidRDefault="001665A3" w:rsidP="00575E73">
      <w:pPr>
        <w:pStyle w:val="Tablecaption"/>
        <w:shd w:val="clear" w:color="auto" w:fill="D9D9D9" w:themeFill="background1" w:themeFillShade="D9"/>
      </w:pPr>
      <w:bookmarkStart w:id="6758" w:name="_Toc245254475"/>
      <w:bookmarkStart w:id="6759" w:name="_Toc531423235"/>
      <w:r w:rsidRPr="00C50983">
        <w:t>Subject outline – Nautical knowledge</w:t>
      </w:r>
      <w:bookmarkEnd w:id="6758"/>
      <w:bookmarkEnd w:id="6759"/>
      <w:r w:rsidRPr="00C50983">
        <w:t xml:space="preserve"> </w:t>
      </w:r>
    </w:p>
    <w:tbl>
      <w:tblPr>
        <w:tblW w:w="9606" w:type="dxa"/>
        <w:jc w:val="center"/>
        <w:tblLayout w:type="fixed"/>
        <w:tblLook w:val="0000" w:firstRow="0" w:lastRow="0" w:firstColumn="0" w:lastColumn="0" w:noHBand="0" w:noVBand="0"/>
      </w:tblPr>
      <w:tblGrid>
        <w:gridCol w:w="4219"/>
        <w:gridCol w:w="1843"/>
        <w:gridCol w:w="1843"/>
        <w:gridCol w:w="1694"/>
        <w:gridCol w:w="7"/>
      </w:tblGrid>
      <w:tr w:rsidR="001665A3" w:rsidRPr="00670F81" w14:paraId="1BD69F41" w14:textId="77777777" w:rsidTr="00DC77A1">
        <w:trPr>
          <w:gridAfter w:val="1"/>
          <w:wAfter w:w="7" w:type="dxa"/>
          <w:trHeight w:val="511"/>
          <w:jc w:val="center"/>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7FC0807E" w14:textId="77777777" w:rsidR="001665A3" w:rsidRPr="00670F81" w:rsidRDefault="001665A3" w:rsidP="00575E73">
            <w:pPr>
              <w:pStyle w:val="Tableheading"/>
              <w:shd w:val="clear" w:color="auto" w:fill="D9D9D9" w:themeFill="background1" w:themeFillShade="D9"/>
            </w:pPr>
            <w:r w:rsidRPr="00670F81">
              <w:t>Subject Area</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170E5D09" w14:textId="77777777" w:rsidR="001665A3" w:rsidRPr="00670F81" w:rsidRDefault="001665A3" w:rsidP="00575E73">
            <w:pPr>
              <w:pStyle w:val="Tableheading"/>
              <w:shd w:val="clear" w:color="auto" w:fill="D9D9D9" w:themeFill="background1" w:themeFillShade="D9"/>
            </w:pPr>
            <w:r w:rsidRPr="00670F81">
              <w:t>Recommended Competence Level</w:t>
            </w:r>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1D13CE1B" w14:textId="77777777" w:rsidR="001665A3" w:rsidRPr="00670F81" w:rsidRDefault="001665A3" w:rsidP="00575E73">
            <w:pPr>
              <w:pStyle w:val="Tableheading"/>
              <w:shd w:val="clear" w:color="auto" w:fill="D9D9D9" w:themeFill="background1" w:themeFillShade="D9"/>
            </w:pPr>
            <w:r w:rsidRPr="00670F81">
              <w:t>Recommended Hours</w:t>
            </w:r>
          </w:p>
        </w:tc>
      </w:tr>
      <w:tr w:rsidR="001665A3" w:rsidRPr="00670F81" w14:paraId="56648824" w14:textId="77777777" w:rsidTr="00DC77A1">
        <w:trPr>
          <w:gridAfter w:val="1"/>
          <w:wAfter w:w="7" w:type="dxa"/>
          <w:jc w:val="center"/>
        </w:trPr>
        <w:tc>
          <w:tcPr>
            <w:tcW w:w="4219" w:type="dxa"/>
            <w:vMerge/>
            <w:tcBorders>
              <w:top w:val="single" w:sz="4" w:space="0" w:color="auto"/>
              <w:left w:val="single" w:sz="4" w:space="0" w:color="auto"/>
              <w:bottom w:val="single" w:sz="4" w:space="0" w:color="auto"/>
              <w:right w:val="single" w:sz="4" w:space="0" w:color="auto"/>
            </w:tcBorders>
          </w:tcPr>
          <w:p w14:paraId="13A831FE" w14:textId="77777777" w:rsidR="001665A3" w:rsidRPr="00670F81" w:rsidRDefault="001665A3" w:rsidP="00575E73">
            <w:pPr>
              <w:pStyle w:val="Tableheading"/>
              <w:shd w:val="clear" w:color="auto" w:fill="D9D9D9" w:themeFill="background1" w:themeFillShade="D9"/>
            </w:pPr>
          </w:p>
        </w:tc>
        <w:tc>
          <w:tcPr>
            <w:tcW w:w="1843" w:type="dxa"/>
            <w:vMerge/>
            <w:tcBorders>
              <w:top w:val="single" w:sz="4" w:space="0" w:color="auto"/>
              <w:left w:val="single" w:sz="4" w:space="0" w:color="auto"/>
              <w:bottom w:val="single" w:sz="4" w:space="0" w:color="auto"/>
              <w:right w:val="single" w:sz="4" w:space="0" w:color="auto"/>
            </w:tcBorders>
          </w:tcPr>
          <w:p w14:paraId="3692ABA6" w14:textId="77777777" w:rsidR="001665A3" w:rsidRPr="00670F81" w:rsidRDefault="001665A3" w:rsidP="00575E73">
            <w:pPr>
              <w:pStyle w:val="Tableheading"/>
              <w:shd w:val="clear" w:color="auto" w:fill="D9D9D9" w:themeFill="background1" w:themeFillShade="D9"/>
            </w:pPr>
          </w:p>
        </w:tc>
        <w:tc>
          <w:tcPr>
            <w:tcW w:w="1843" w:type="dxa"/>
            <w:tcBorders>
              <w:top w:val="single" w:sz="4" w:space="0" w:color="auto"/>
              <w:left w:val="single" w:sz="4" w:space="0" w:color="auto"/>
              <w:bottom w:val="single" w:sz="4" w:space="0" w:color="auto"/>
              <w:right w:val="single" w:sz="4" w:space="0" w:color="auto"/>
            </w:tcBorders>
            <w:vAlign w:val="center"/>
          </w:tcPr>
          <w:p w14:paraId="33CFD8FF" w14:textId="77777777" w:rsidR="001665A3" w:rsidRPr="00670F81" w:rsidRDefault="001665A3" w:rsidP="00575E73">
            <w:pPr>
              <w:pStyle w:val="Tableheading"/>
              <w:shd w:val="clear" w:color="auto" w:fill="D9D9D9" w:themeFill="background1" w:themeFillShade="D9"/>
            </w:pPr>
            <w:r w:rsidRPr="00670F81">
              <w:t>Presentations/ Lectures</w:t>
            </w:r>
          </w:p>
        </w:tc>
        <w:tc>
          <w:tcPr>
            <w:tcW w:w="1694" w:type="dxa"/>
            <w:tcBorders>
              <w:top w:val="single" w:sz="4" w:space="0" w:color="auto"/>
              <w:left w:val="single" w:sz="4" w:space="0" w:color="auto"/>
              <w:bottom w:val="single" w:sz="4" w:space="0" w:color="auto"/>
              <w:right w:val="single" w:sz="4" w:space="0" w:color="auto"/>
            </w:tcBorders>
            <w:vAlign w:val="center"/>
          </w:tcPr>
          <w:p w14:paraId="47C4725F" w14:textId="77777777" w:rsidR="001665A3" w:rsidRPr="00670F81" w:rsidRDefault="001665A3" w:rsidP="00575E73">
            <w:pPr>
              <w:pStyle w:val="Tableheading"/>
              <w:shd w:val="clear" w:color="auto" w:fill="D9D9D9" w:themeFill="background1" w:themeFillShade="D9"/>
            </w:pPr>
            <w:r w:rsidRPr="00670F81">
              <w:t>Exercises/ Simulation</w:t>
            </w:r>
          </w:p>
        </w:tc>
      </w:tr>
      <w:tr w:rsidR="001665A3" w:rsidRPr="00670F81" w14:paraId="28310D97" w14:textId="77777777" w:rsidTr="00DC77A1">
        <w:trPr>
          <w:jc w:val="center"/>
        </w:trPr>
        <w:tc>
          <w:tcPr>
            <w:tcW w:w="4219" w:type="dxa"/>
            <w:tcBorders>
              <w:top w:val="single" w:sz="12" w:space="0" w:color="auto"/>
              <w:left w:val="single" w:sz="6" w:space="0" w:color="auto"/>
              <w:bottom w:val="single" w:sz="6" w:space="0" w:color="auto"/>
              <w:right w:val="single" w:sz="6" w:space="0" w:color="auto"/>
            </w:tcBorders>
          </w:tcPr>
          <w:p w14:paraId="69C7C0EA" w14:textId="77777777" w:rsidR="001665A3" w:rsidRPr="00670F81" w:rsidRDefault="001665A3" w:rsidP="00575E73">
            <w:pPr>
              <w:pStyle w:val="Tablelevel1bold"/>
              <w:shd w:val="clear" w:color="auto" w:fill="D9D9D9" w:themeFill="background1" w:themeFillShade="D9"/>
              <w:rPr>
                <w:rFonts w:ascii="Calibri" w:hAnsi="Calibri"/>
                <w:sz w:val="22"/>
                <w:szCs w:val="22"/>
              </w:rPr>
            </w:pPr>
            <w:r w:rsidRPr="00670F81">
              <w:rPr>
                <w:rFonts w:ascii="Calibri" w:hAnsi="Calibri"/>
                <w:sz w:val="22"/>
                <w:szCs w:val="22"/>
              </w:rPr>
              <w:t>Chartwork</w:t>
            </w:r>
          </w:p>
          <w:p w14:paraId="2F40CA2B"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Chart information and terminology</w:t>
            </w:r>
          </w:p>
          <w:p w14:paraId="6398A272"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Plotting positions on paper charts</w:t>
            </w:r>
          </w:p>
          <w:p w14:paraId="719CCC8C"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Course/speed/distance/time calculations</w:t>
            </w:r>
          </w:p>
          <w:p w14:paraId="27600E99"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True and magnetic courses</w:t>
            </w:r>
          </w:p>
          <w:p w14:paraId="2B1CC140"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Passage planning</w:t>
            </w:r>
          </w:p>
          <w:p w14:paraId="092E7A89"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Tides and tidal streams</w:t>
            </w:r>
          </w:p>
          <w:p w14:paraId="571F9BC8"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 xml:space="preserve">Correcting paper charts and publications </w:t>
            </w:r>
          </w:p>
        </w:tc>
        <w:tc>
          <w:tcPr>
            <w:tcW w:w="1843" w:type="dxa"/>
            <w:tcBorders>
              <w:top w:val="single" w:sz="12" w:space="0" w:color="auto"/>
              <w:bottom w:val="single" w:sz="6" w:space="0" w:color="auto"/>
              <w:right w:val="single" w:sz="6" w:space="0" w:color="auto"/>
            </w:tcBorders>
          </w:tcPr>
          <w:p w14:paraId="72A82277" w14:textId="77777777" w:rsidR="001665A3" w:rsidRPr="00670F81" w:rsidRDefault="001665A3" w:rsidP="00575E73">
            <w:pPr>
              <w:shd w:val="clear" w:color="auto" w:fill="D9D9D9" w:themeFill="background1" w:themeFillShade="D9"/>
              <w:jc w:val="center"/>
              <w:rPr>
                <w:rFonts w:ascii="Calibri" w:hAnsi="Calibri"/>
                <w:sz w:val="22"/>
                <w:szCs w:val="22"/>
              </w:rPr>
            </w:pPr>
            <w:r w:rsidRPr="00670F81">
              <w:rPr>
                <w:rFonts w:ascii="Calibri" w:hAnsi="Calibri"/>
                <w:sz w:val="22"/>
                <w:szCs w:val="22"/>
              </w:rPr>
              <w:t>Level 1</w:t>
            </w:r>
          </w:p>
        </w:tc>
        <w:tc>
          <w:tcPr>
            <w:tcW w:w="1843" w:type="dxa"/>
            <w:tcBorders>
              <w:top w:val="single" w:sz="12" w:space="0" w:color="auto"/>
              <w:bottom w:val="single" w:sz="6" w:space="0" w:color="auto"/>
              <w:right w:val="single" w:sz="6" w:space="0" w:color="auto"/>
            </w:tcBorders>
          </w:tcPr>
          <w:p w14:paraId="373F3521" w14:textId="77777777" w:rsidR="001665A3" w:rsidRPr="00670F81" w:rsidRDefault="001665A3" w:rsidP="00575E73">
            <w:pPr>
              <w:shd w:val="clear" w:color="auto" w:fill="D9D9D9" w:themeFill="background1" w:themeFillShade="D9"/>
              <w:jc w:val="center"/>
              <w:rPr>
                <w:rFonts w:ascii="Calibri" w:hAnsi="Calibri"/>
                <w:sz w:val="22"/>
                <w:szCs w:val="22"/>
              </w:rPr>
            </w:pPr>
          </w:p>
        </w:tc>
        <w:tc>
          <w:tcPr>
            <w:tcW w:w="1701" w:type="dxa"/>
            <w:gridSpan w:val="2"/>
            <w:tcBorders>
              <w:top w:val="single" w:sz="12" w:space="0" w:color="auto"/>
              <w:bottom w:val="single" w:sz="6" w:space="0" w:color="auto"/>
              <w:right w:val="single" w:sz="6" w:space="0" w:color="auto"/>
            </w:tcBorders>
          </w:tcPr>
          <w:p w14:paraId="0EE5FD3F" w14:textId="77777777" w:rsidR="001665A3" w:rsidRPr="00670F81" w:rsidRDefault="001665A3" w:rsidP="00575E73">
            <w:pPr>
              <w:shd w:val="clear" w:color="auto" w:fill="D9D9D9" w:themeFill="background1" w:themeFillShade="D9"/>
              <w:jc w:val="center"/>
              <w:rPr>
                <w:rFonts w:ascii="Calibri" w:hAnsi="Calibri"/>
                <w:sz w:val="22"/>
                <w:szCs w:val="22"/>
              </w:rPr>
            </w:pPr>
          </w:p>
        </w:tc>
      </w:tr>
      <w:tr w:rsidR="001665A3" w:rsidRPr="00670F81" w14:paraId="720826CA" w14:textId="77777777" w:rsidTr="00DC77A1">
        <w:trPr>
          <w:jc w:val="center"/>
        </w:trPr>
        <w:tc>
          <w:tcPr>
            <w:tcW w:w="4219" w:type="dxa"/>
            <w:tcBorders>
              <w:top w:val="single" w:sz="6" w:space="0" w:color="auto"/>
              <w:left w:val="single" w:sz="6" w:space="0" w:color="auto"/>
              <w:right w:val="single" w:sz="6" w:space="0" w:color="auto"/>
            </w:tcBorders>
          </w:tcPr>
          <w:p w14:paraId="7CE31A11" w14:textId="77777777" w:rsidR="001665A3" w:rsidRPr="00670F81" w:rsidRDefault="001665A3" w:rsidP="00575E73">
            <w:pPr>
              <w:pStyle w:val="Tablelevel1bold"/>
              <w:shd w:val="clear" w:color="auto" w:fill="D9D9D9" w:themeFill="background1" w:themeFillShade="D9"/>
              <w:rPr>
                <w:rFonts w:ascii="Calibri" w:hAnsi="Calibri"/>
                <w:sz w:val="22"/>
                <w:szCs w:val="22"/>
              </w:rPr>
            </w:pPr>
            <w:r w:rsidRPr="00670F81">
              <w:rPr>
                <w:rFonts w:ascii="Calibri" w:hAnsi="Calibri"/>
                <w:sz w:val="22"/>
                <w:szCs w:val="22"/>
              </w:rPr>
              <w:t>Collision regulations</w:t>
            </w:r>
          </w:p>
          <w:p w14:paraId="2F6BF191"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International Regulations for Preventing Collisions at Sea (COLREGS)</w:t>
            </w:r>
          </w:p>
        </w:tc>
        <w:tc>
          <w:tcPr>
            <w:tcW w:w="1843" w:type="dxa"/>
            <w:tcBorders>
              <w:top w:val="single" w:sz="6" w:space="0" w:color="auto"/>
              <w:right w:val="single" w:sz="6" w:space="0" w:color="auto"/>
            </w:tcBorders>
          </w:tcPr>
          <w:p w14:paraId="5B1F1706" w14:textId="77777777" w:rsidR="001665A3" w:rsidRPr="00670F81" w:rsidRDefault="001665A3" w:rsidP="00575E73">
            <w:pPr>
              <w:shd w:val="clear" w:color="auto" w:fill="D9D9D9" w:themeFill="background1" w:themeFillShade="D9"/>
              <w:jc w:val="center"/>
              <w:rPr>
                <w:rFonts w:ascii="Calibri" w:hAnsi="Calibri"/>
                <w:sz w:val="22"/>
                <w:szCs w:val="22"/>
              </w:rPr>
            </w:pPr>
            <w:r w:rsidRPr="00670F81">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52C328BB" w14:textId="77777777" w:rsidR="001665A3" w:rsidRPr="00670F81" w:rsidRDefault="001665A3" w:rsidP="00575E73">
            <w:pPr>
              <w:shd w:val="clear" w:color="auto" w:fill="D9D9D9" w:themeFill="background1" w:themeFillShade="D9"/>
              <w:jc w:val="center"/>
              <w:rPr>
                <w:rFonts w:ascii="Calibri" w:hAnsi="Calibri"/>
                <w:sz w:val="22"/>
                <w:szCs w:val="22"/>
              </w:rPr>
            </w:pPr>
          </w:p>
        </w:tc>
        <w:tc>
          <w:tcPr>
            <w:tcW w:w="1701" w:type="dxa"/>
            <w:gridSpan w:val="2"/>
            <w:tcBorders>
              <w:top w:val="single" w:sz="6" w:space="0" w:color="auto"/>
              <w:right w:val="single" w:sz="6" w:space="0" w:color="auto"/>
            </w:tcBorders>
          </w:tcPr>
          <w:p w14:paraId="23FE68D3" w14:textId="77777777" w:rsidR="001665A3" w:rsidRPr="00670F81" w:rsidRDefault="001665A3" w:rsidP="00575E73">
            <w:pPr>
              <w:shd w:val="clear" w:color="auto" w:fill="D9D9D9" w:themeFill="background1" w:themeFillShade="D9"/>
              <w:jc w:val="center"/>
              <w:rPr>
                <w:rFonts w:ascii="Calibri" w:hAnsi="Calibri"/>
                <w:sz w:val="22"/>
                <w:szCs w:val="22"/>
              </w:rPr>
            </w:pPr>
          </w:p>
        </w:tc>
      </w:tr>
      <w:tr w:rsidR="001665A3" w:rsidRPr="00670F81" w14:paraId="669DFD35" w14:textId="77777777" w:rsidTr="00DC77A1">
        <w:trPr>
          <w:jc w:val="center"/>
        </w:trPr>
        <w:tc>
          <w:tcPr>
            <w:tcW w:w="4219" w:type="dxa"/>
            <w:tcBorders>
              <w:top w:val="single" w:sz="6" w:space="0" w:color="auto"/>
              <w:left w:val="single" w:sz="6" w:space="0" w:color="auto"/>
              <w:right w:val="single" w:sz="6" w:space="0" w:color="auto"/>
            </w:tcBorders>
          </w:tcPr>
          <w:p w14:paraId="3DC4FFCE" w14:textId="77777777" w:rsidR="001665A3" w:rsidRPr="00670F81" w:rsidRDefault="001665A3" w:rsidP="00575E73">
            <w:pPr>
              <w:pStyle w:val="Tablelevel1bold"/>
              <w:shd w:val="clear" w:color="auto" w:fill="D9D9D9" w:themeFill="background1" w:themeFillShade="D9"/>
              <w:rPr>
                <w:rFonts w:ascii="Calibri" w:hAnsi="Calibri"/>
                <w:sz w:val="22"/>
                <w:szCs w:val="22"/>
              </w:rPr>
            </w:pPr>
            <w:r w:rsidRPr="00670F81">
              <w:rPr>
                <w:rFonts w:ascii="Calibri" w:hAnsi="Calibri"/>
                <w:sz w:val="22"/>
                <w:szCs w:val="22"/>
              </w:rPr>
              <w:t>Aids to Navigation</w:t>
            </w:r>
          </w:p>
          <w:p w14:paraId="49965561"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 xml:space="preserve">International Maritime Buoyage </w:t>
            </w:r>
          </w:p>
          <w:p w14:paraId="27565862"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Radar beacons</w:t>
            </w:r>
          </w:p>
          <w:p w14:paraId="368981E4"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Satellite and differential satellite position fixing</w:t>
            </w:r>
          </w:p>
          <w:p w14:paraId="5448DCF2"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Terrestrial position fixing systems</w:t>
            </w:r>
          </w:p>
          <w:p w14:paraId="0A5116F2"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Virtual aids to navigation</w:t>
            </w:r>
          </w:p>
        </w:tc>
        <w:tc>
          <w:tcPr>
            <w:tcW w:w="1843" w:type="dxa"/>
            <w:tcBorders>
              <w:top w:val="single" w:sz="6" w:space="0" w:color="auto"/>
              <w:right w:val="single" w:sz="6" w:space="0" w:color="auto"/>
            </w:tcBorders>
          </w:tcPr>
          <w:p w14:paraId="63E9EC06" w14:textId="77777777" w:rsidR="001665A3" w:rsidRPr="00670F81" w:rsidRDefault="001665A3" w:rsidP="00575E73">
            <w:pPr>
              <w:shd w:val="clear" w:color="auto" w:fill="D9D9D9" w:themeFill="background1" w:themeFillShade="D9"/>
              <w:jc w:val="center"/>
              <w:rPr>
                <w:rFonts w:ascii="Calibri" w:hAnsi="Calibri"/>
                <w:sz w:val="22"/>
                <w:szCs w:val="22"/>
              </w:rPr>
            </w:pPr>
            <w:r w:rsidRPr="00670F81">
              <w:rPr>
                <w:rFonts w:ascii="Calibri" w:hAnsi="Calibri"/>
                <w:sz w:val="22"/>
                <w:szCs w:val="22"/>
              </w:rPr>
              <w:t>Level 2</w:t>
            </w:r>
          </w:p>
        </w:tc>
        <w:tc>
          <w:tcPr>
            <w:tcW w:w="1843" w:type="dxa"/>
            <w:tcBorders>
              <w:bottom w:val="single" w:sz="6" w:space="0" w:color="auto"/>
              <w:right w:val="single" w:sz="6" w:space="0" w:color="auto"/>
            </w:tcBorders>
          </w:tcPr>
          <w:p w14:paraId="20107F2B" w14:textId="77777777" w:rsidR="001665A3" w:rsidRPr="00670F81" w:rsidRDefault="001665A3" w:rsidP="00575E73">
            <w:pPr>
              <w:shd w:val="clear" w:color="auto" w:fill="D9D9D9" w:themeFill="background1" w:themeFillShade="D9"/>
              <w:jc w:val="center"/>
              <w:rPr>
                <w:rFonts w:ascii="Calibri" w:hAnsi="Calibri"/>
                <w:sz w:val="22"/>
                <w:szCs w:val="22"/>
              </w:rPr>
            </w:pPr>
          </w:p>
        </w:tc>
        <w:tc>
          <w:tcPr>
            <w:tcW w:w="1701" w:type="dxa"/>
            <w:gridSpan w:val="2"/>
            <w:tcBorders>
              <w:top w:val="single" w:sz="6" w:space="0" w:color="auto"/>
              <w:right w:val="single" w:sz="6" w:space="0" w:color="auto"/>
            </w:tcBorders>
          </w:tcPr>
          <w:p w14:paraId="33EB580F" w14:textId="77777777" w:rsidR="001665A3" w:rsidRPr="00670F81" w:rsidRDefault="001665A3" w:rsidP="00575E73">
            <w:pPr>
              <w:shd w:val="clear" w:color="auto" w:fill="D9D9D9" w:themeFill="background1" w:themeFillShade="D9"/>
              <w:jc w:val="center"/>
              <w:rPr>
                <w:rFonts w:ascii="Calibri" w:hAnsi="Calibri"/>
                <w:sz w:val="22"/>
                <w:szCs w:val="22"/>
              </w:rPr>
            </w:pPr>
          </w:p>
        </w:tc>
      </w:tr>
      <w:tr w:rsidR="001665A3" w:rsidRPr="00670F81" w14:paraId="50A26453" w14:textId="77777777" w:rsidTr="00DC77A1">
        <w:trPr>
          <w:jc w:val="center"/>
        </w:trPr>
        <w:tc>
          <w:tcPr>
            <w:tcW w:w="4219" w:type="dxa"/>
            <w:tcBorders>
              <w:top w:val="single" w:sz="6" w:space="0" w:color="auto"/>
              <w:left w:val="single" w:sz="6" w:space="0" w:color="auto"/>
              <w:right w:val="single" w:sz="6" w:space="0" w:color="auto"/>
            </w:tcBorders>
          </w:tcPr>
          <w:p w14:paraId="5607B837" w14:textId="77777777" w:rsidR="001665A3" w:rsidRPr="00670F81" w:rsidRDefault="001665A3" w:rsidP="00575E73">
            <w:pPr>
              <w:pStyle w:val="Tablelevel1bold"/>
              <w:shd w:val="clear" w:color="auto" w:fill="D9D9D9" w:themeFill="background1" w:themeFillShade="D9"/>
              <w:rPr>
                <w:rFonts w:ascii="Calibri" w:hAnsi="Calibri"/>
                <w:sz w:val="22"/>
                <w:szCs w:val="22"/>
              </w:rPr>
            </w:pPr>
            <w:r w:rsidRPr="00670F81">
              <w:rPr>
                <w:rFonts w:ascii="Calibri" w:hAnsi="Calibri"/>
                <w:sz w:val="22"/>
                <w:szCs w:val="22"/>
              </w:rPr>
              <w:t>Navigational Aids (Shipborne)</w:t>
            </w:r>
          </w:p>
          <w:p w14:paraId="0132E748"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Radar</w:t>
            </w:r>
          </w:p>
          <w:p w14:paraId="18DF6BB5"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Gyro and magnetic compasses</w:t>
            </w:r>
          </w:p>
          <w:p w14:paraId="4E33BB39"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Other navigational aids</w:t>
            </w:r>
          </w:p>
        </w:tc>
        <w:tc>
          <w:tcPr>
            <w:tcW w:w="1843" w:type="dxa"/>
            <w:tcBorders>
              <w:top w:val="single" w:sz="6" w:space="0" w:color="auto"/>
              <w:bottom w:val="single" w:sz="6" w:space="0" w:color="auto"/>
              <w:right w:val="single" w:sz="6" w:space="0" w:color="auto"/>
            </w:tcBorders>
          </w:tcPr>
          <w:p w14:paraId="31A24F17" w14:textId="77777777" w:rsidR="001665A3" w:rsidRPr="00670F81" w:rsidRDefault="001665A3" w:rsidP="00575E73">
            <w:pPr>
              <w:shd w:val="clear" w:color="auto" w:fill="D9D9D9" w:themeFill="background1" w:themeFillShade="D9"/>
              <w:jc w:val="center"/>
              <w:rPr>
                <w:rFonts w:ascii="Calibri" w:hAnsi="Calibri"/>
                <w:sz w:val="22"/>
                <w:szCs w:val="22"/>
              </w:rPr>
            </w:pPr>
            <w:r w:rsidRPr="00670F81">
              <w:rPr>
                <w:rFonts w:ascii="Calibri" w:hAnsi="Calibri"/>
                <w:sz w:val="22"/>
                <w:szCs w:val="22"/>
              </w:rPr>
              <w:t>Level 2</w:t>
            </w:r>
          </w:p>
        </w:tc>
        <w:tc>
          <w:tcPr>
            <w:tcW w:w="1843" w:type="dxa"/>
            <w:tcBorders>
              <w:bottom w:val="single" w:sz="6" w:space="0" w:color="auto"/>
              <w:right w:val="single" w:sz="6" w:space="0" w:color="auto"/>
            </w:tcBorders>
          </w:tcPr>
          <w:p w14:paraId="3AC0EB30" w14:textId="77777777" w:rsidR="001665A3" w:rsidRPr="00670F81" w:rsidRDefault="001665A3" w:rsidP="00575E73">
            <w:pPr>
              <w:shd w:val="clear" w:color="auto" w:fill="D9D9D9" w:themeFill="background1" w:themeFillShade="D9"/>
              <w:jc w:val="center"/>
              <w:rPr>
                <w:rFonts w:ascii="Calibri" w:hAnsi="Calibri"/>
                <w:sz w:val="22"/>
                <w:szCs w:val="22"/>
              </w:rPr>
            </w:pPr>
          </w:p>
        </w:tc>
        <w:tc>
          <w:tcPr>
            <w:tcW w:w="1701" w:type="dxa"/>
            <w:gridSpan w:val="2"/>
            <w:tcBorders>
              <w:top w:val="single" w:sz="6" w:space="0" w:color="auto"/>
              <w:right w:val="single" w:sz="6" w:space="0" w:color="auto"/>
            </w:tcBorders>
          </w:tcPr>
          <w:p w14:paraId="160B755E" w14:textId="77777777" w:rsidR="001665A3" w:rsidRPr="00670F81" w:rsidRDefault="001665A3" w:rsidP="00575E73">
            <w:pPr>
              <w:shd w:val="clear" w:color="auto" w:fill="D9D9D9" w:themeFill="background1" w:themeFillShade="D9"/>
              <w:jc w:val="center"/>
              <w:rPr>
                <w:rFonts w:ascii="Calibri" w:hAnsi="Calibri"/>
                <w:sz w:val="22"/>
                <w:szCs w:val="22"/>
              </w:rPr>
            </w:pPr>
          </w:p>
        </w:tc>
      </w:tr>
      <w:tr w:rsidR="001665A3" w:rsidRPr="00670F81" w14:paraId="31633098" w14:textId="77777777" w:rsidTr="00DC77A1">
        <w:trPr>
          <w:jc w:val="center"/>
        </w:trPr>
        <w:tc>
          <w:tcPr>
            <w:tcW w:w="4219" w:type="dxa"/>
            <w:tcBorders>
              <w:top w:val="single" w:sz="6" w:space="0" w:color="auto"/>
              <w:left w:val="single" w:sz="6" w:space="0" w:color="auto"/>
              <w:bottom w:val="single" w:sz="6" w:space="0" w:color="auto"/>
            </w:tcBorders>
          </w:tcPr>
          <w:p w14:paraId="00EFA171" w14:textId="77777777" w:rsidR="001665A3" w:rsidRPr="00670F81" w:rsidRDefault="001665A3" w:rsidP="00575E73">
            <w:pPr>
              <w:pStyle w:val="Tablelevel1bold"/>
              <w:shd w:val="clear" w:color="auto" w:fill="D9D9D9" w:themeFill="background1" w:themeFillShade="D9"/>
              <w:rPr>
                <w:rFonts w:ascii="Calibri" w:hAnsi="Calibri"/>
                <w:sz w:val="22"/>
                <w:szCs w:val="22"/>
              </w:rPr>
            </w:pPr>
            <w:r w:rsidRPr="00670F81">
              <w:rPr>
                <w:rFonts w:ascii="Calibri" w:hAnsi="Calibri"/>
                <w:sz w:val="22"/>
                <w:szCs w:val="22"/>
              </w:rPr>
              <w:t>Shipboard Knowledge</w:t>
            </w:r>
          </w:p>
          <w:p w14:paraId="04112500"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Ship terminology - Technical</w:t>
            </w:r>
          </w:p>
          <w:p w14:paraId="20C52647"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Ship terminology - Nautical phrases</w:t>
            </w:r>
          </w:p>
          <w:p w14:paraId="465A3663"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Types of vessels</w:t>
            </w:r>
          </w:p>
          <w:p w14:paraId="0DE53E2F"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Types of cargo</w:t>
            </w:r>
          </w:p>
          <w:p w14:paraId="2E8F5483"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Ship stability</w:t>
            </w:r>
          </w:p>
          <w:p w14:paraId="4BA9EB59"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Propulsion systems</w:t>
            </w:r>
          </w:p>
          <w:p w14:paraId="50B6934B"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 xml:space="preserve">External forces </w:t>
            </w:r>
          </w:p>
          <w:p w14:paraId="073D758C"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Vessel bridge procedures</w:t>
            </w:r>
          </w:p>
        </w:tc>
        <w:tc>
          <w:tcPr>
            <w:tcW w:w="1843" w:type="dxa"/>
            <w:tcBorders>
              <w:left w:val="single" w:sz="6" w:space="0" w:color="auto"/>
              <w:bottom w:val="single" w:sz="6" w:space="0" w:color="auto"/>
            </w:tcBorders>
          </w:tcPr>
          <w:p w14:paraId="5BD33268" w14:textId="77777777" w:rsidR="001665A3" w:rsidRPr="00670F81" w:rsidRDefault="001665A3" w:rsidP="00575E73">
            <w:pPr>
              <w:shd w:val="clear" w:color="auto" w:fill="D9D9D9" w:themeFill="background1" w:themeFillShade="D9"/>
              <w:jc w:val="center"/>
              <w:rPr>
                <w:rFonts w:ascii="Calibri" w:hAnsi="Calibri"/>
                <w:sz w:val="22"/>
                <w:szCs w:val="22"/>
              </w:rPr>
            </w:pPr>
            <w:r w:rsidRPr="00670F81">
              <w:rPr>
                <w:rFonts w:ascii="Calibri" w:hAnsi="Calibri"/>
                <w:sz w:val="22"/>
                <w:szCs w:val="22"/>
              </w:rPr>
              <w:t>Level 2</w:t>
            </w:r>
          </w:p>
        </w:tc>
        <w:tc>
          <w:tcPr>
            <w:tcW w:w="1843" w:type="dxa"/>
            <w:tcBorders>
              <w:left w:val="single" w:sz="6" w:space="0" w:color="auto"/>
              <w:bottom w:val="single" w:sz="6" w:space="0" w:color="auto"/>
              <w:right w:val="single" w:sz="6" w:space="0" w:color="auto"/>
            </w:tcBorders>
          </w:tcPr>
          <w:p w14:paraId="5041A29C" w14:textId="77777777" w:rsidR="001665A3" w:rsidRPr="00670F81" w:rsidRDefault="001665A3" w:rsidP="00575E73">
            <w:pPr>
              <w:shd w:val="clear" w:color="auto" w:fill="D9D9D9" w:themeFill="background1" w:themeFillShade="D9"/>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1082AEB" w14:textId="77777777" w:rsidR="001665A3" w:rsidRPr="00670F81" w:rsidRDefault="001665A3" w:rsidP="00575E73">
            <w:pPr>
              <w:shd w:val="clear" w:color="auto" w:fill="D9D9D9" w:themeFill="background1" w:themeFillShade="D9"/>
              <w:jc w:val="center"/>
              <w:rPr>
                <w:rFonts w:ascii="Calibri" w:hAnsi="Calibri"/>
                <w:sz w:val="22"/>
                <w:szCs w:val="22"/>
              </w:rPr>
            </w:pPr>
          </w:p>
        </w:tc>
      </w:tr>
      <w:tr w:rsidR="001665A3" w:rsidRPr="00670F81" w14:paraId="2AFDAD94" w14:textId="77777777" w:rsidTr="00DC77A1">
        <w:trPr>
          <w:jc w:val="center"/>
        </w:trPr>
        <w:tc>
          <w:tcPr>
            <w:tcW w:w="4219" w:type="dxa"/>
            <w:tcBorders>
              <w:top w:val="single" w:sz="6" w:space="0" w:color="auto"/>
              <w:left w:val="single" w:sz="6" w:space="0" w:color="auto"/>
              <w:bottom w:val="single" w:sz="6" w:space="0" w:color="auto"/>
              <w:right w:val="single" w:sz="6" w:space="0" w:color="auto"/>
            </w:tcBorders>
          </w:tcPr>
          <w:p w14:paraId="454C0C0A" w14:textId="77777777" w:rsidR="001665A3" w:rsidRPr="00670F81" w:rsidRDefault="001665A3" w:rsidP="00575E73">
            <w:pPr>
              <w:pStyle w:val="Tablelevel1bold"/>
              <w:shd w:val="clear" w:color="auto" w:fill="D9D9D9" w:themeFill="background1" w:themeFillShade="D9"/>
              <w:rPr>
                <w:rFonts w:ascii="Calibri" w:hAnsi="Calibri"/>
                <w:sz w:val="22"/>
                <w:szCs w:val="22"/>
              </w:rPr>
            </w:pPr>
            <w:r w:rsidRPr="00670F81">
              <w:rPr>
                <w:rFonts w:ascii="Calibri" w:hAnsi="Calibri"/>
                <w:sz w:val="22"/>
                <w:szCs w:val="22"/>
              </w:rPr>
              <w:t>Port Operations and other allied services</w:t>
            </w:r>
          </w:p>
          <w:p w14:paraId="1176B24A"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 xml:space="preserve">Pilotage operations </w:t>
            </w:r>
          </w:p>
          <w:p w14:paraId="11A28A2A"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Port operations, including contingency plans</w:t>
            </w:r>
          </w:p>
          <w:p w14:paraId="239B3976"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Security</w:t>
            </w:r>
          </w:p>
          <w:p w14:paraId="14F8334B"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Tugs and towing</w:t>
            </w:r>
          </w:p>
          <w:p w14:paraId="10D48C68"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 xml:space="preserve">Ships agents </w:t>
            </w:r>
          </w:p>
        </w:tc>
        <w:tc>
          <w:tcPr>
            <w:tcW w:w="1843" w:type="dxa"/>
            <w:tcBorders>
              <w:top w:val="single" w:sz="6" w:space="0" w:color="auto"/>
              <w:bottom w:val="single" w:sz="6" w:space="0" w:color="auto"/>
              <w:right w:val="single" w:sz="6" w:space="0" w:color="auto"/>
            </w:tcBorders>
          </w:tcPr>
          <w:p w14:paraId="451B222F" w14:textId="77777777" w:rsidR="001665A3" w:rsidRPr="00670F81" w:rsidRDefault="001665A3" w:rsidP="00575E73">
            <w:pPr>
              <w:shd w:val="clear" w:color="auto" w:fill="D9D9D9" w:themeFill="background1" w:themeFillShade="D9"/>
              <w:jc w:val="center"/>
              <w:rPr>
                <w:rFonts w:ascii="Calibri" w:hAnsi="Calibri"/>
                <w:sz w:val="22"/>
                <w:szCs w:val="22"/>
              </w:rPr>
            </w:pPr>
            <w:r w:rsidRPr="00670F81">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3CFB4BF4" w14:textId="77777777" w:rsidR="001665A3" w:rsidRPr="00670F81" w:rsidRDefault="001665A3" w:rsidP="00575E73">
            <w:pPr>
              <w:shd w:val="clear" w:color="auto" w:fill="D9D9D9" w:themeFill="background1" w:themeFillShade="D9"/>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F9D922E" w14:textId="77777777" w:rsidR="001665A3" w:rsidRPr="00670F81" w:rsidRDefault="001665A3" w:rsidP="00575E73">
            <w:pPr>
              <w:shd w:val="clear" w:color="auto" w:fill="D9D9D9" w:themeFill="background1" w:themeFillShade="D9"/>
              <w:jc w:val="center"/>
              <w:rPr>
                <w:rFonts w:ascii="Calibri" w:hAnsi="Calibri"/>
                <w:sz w:val="22"/>
                <w:szCs w:val="22"/>
              </w:rPr>
            </w:pPr>
          </w:p>
        </w:tc>
      </w:tr>
      <w:tr w:rsidR="001665A3" w:rsidRPr="00670F81" w14:paraId="569E1538" w14:textId="77777777" w:rsidTr="00DC77A1">
        <w:trPr>
          <w:jc w:val="center"/>
        </w:trPr>
        <w:tc>
          <w:tcPr>
            <w:tcW w:w="4219" w:type="dxa"/>
            <w:tcBorders>
              <w:top w:val="single" w:sz="6" w:space="0" w:color="auto"/>
              <w:left w:val="single" w:sz="6" w:space="0" w:color="auto"/>
              <w:bottom w:val="single" w:sz="6" w:space="0" w:color="auto"/>
              <w:right w:val="single" w:sz="6" w:space="0" w:color="auto"/>
            </w:tcBorders>
          </w:tcPr>
          <w:p w14:paraId="60F8C973" w14:textId="77777777" w:rsidR="001665A3" w:rsidRPr="00670F81" w:rsidRDefault="001665A3" w:rsidP="00575E73">
            <w:pPr>
              <w:pStyle w:val="Tablelevel1bold"/>
              <w:shd w:val="clear" w:color="auto" w:fill="D9D9D9" w:themeFill="background1" w:themeFillShade="D9"/>
              <w:rPr>
                <w:rFonts w:ascii="Calibri" w:hAnsi="Calibri"/>
                <w:sz w:val="22"/>
                <w:szCs w:val="22"/>
              </w:rPr>
            </w:pPr>
          </w:p>
        </w:tc>
        <w:tc>
          <w:tcPr>
            <w:tcW w:w="1843" w:type="dxa"/>
            <w:tcBorders>
              <w:top w:val="single" w:sz="6" w:space="0" w:color="auto"/>
              <w:bottom w:val="single" w:sz="6" w:space="0" w:color="auto"/>
              <w:right w:val="single" w:sz="6" w:space="0" w:color="auto"/>
            </w:tcBorders>
          </w:tcPr>
          <w:p w14:paraId="435533F1" w14:textId="77777777" w:rsidR="001665A3" w:rsidRPr="00670F81" w:rsidRDefault="001665A3" w:rsidP="00575E73">
            <w:pPr>
              <w:shd w:val="clear" w:color="auto" w:fill="D9D9D9" w:themeFill="background1" w:themeFillShade="D9"/>
              <w:jc w:val="center"/>
              <w:rPr>
                <w:rFonts w:ascii="Calibri" w:hAnsi="Calibri"/>
                <w:sz w:val="22"/>
                <w:szCs w:val="22"/>
              </w:rPr>
            </w:pPr>
          </w:p>
        </w:tc>
        <w:tc>
          <w:tcPr>
            <w:tcW w:w="1843" w:type="dxa"/>
            <w:tcBorders>
              <w:top w:val="single" w:sz="6" w:space="0" w:color="auto"/>
              <w:bottom w:val="single" w:sz="6" w:space="0" w:color="auto"/>
              <w:right w:val="single" w:sz="6" w:space="0" w:color="auto"/>
            </w:tcBorders>
          </w:tcPr>
          <w:p w14:paraId="36B6855C" w14:textId="77777777" w:rsidR="001665A3" w:rsidRPr="00670F81" w:rsidRDefault="001665A3" w:rsidP="00575E73">
            <w:pPr>
              <w:shd w:val="clear" w:color="auto" w:fill="D9D9D9" w:themeFill="background1" w:themeFillShade="D9"/>
              <w:jc w:val="center"/>
              <w:rPr>
                <w:rFonts w:ascii="Calibri" w:hAnsi="Calibri"/>
                <w:sz w:val="22"/>
                <w:szCs w:val="22"/>
              </w:rPr>
            </w:pPr>
            <w:r w:rsidRPr="00670F81">
              <w:rPr>
                <w:rFonts w:ascii="Calibri" w:hAnsi="Calibri"/>
                <w:sz w:val="22"/>
                <w:szCs w:val="22"/>
              </w:rPr>
              <w:t>Total 85 hours</w:t>
            </w:r>
          </w:p>
        </w:tc>
        <w:tc>
          <w:tcPr>
            <w:tcW w:w="1701" w:type="dxa"/>
            <w:gridSpan w:val="2"/>
            <w:tcBorders>
              <w:top w:val="single" w:sz="6" w:space="0" w:color="auto"/>
              <w:bottom w:val="single" w:sz="6" w:space="0" w:color="auto"/>
              <w:right w:val="single" w:sz="6" w:space="0" w:color="auto"/>
            </w:tcBorders>
          </w:tcPr>
          <w:p w14:paraId="1326E7FA" w14:textId="77777777" w:rsidR="001665A3" w:rsidRPr="00670F81" w:rsidRDefault="001665A3" w:rsidP="00575E73">
            <w:pPr>
              <w:shd w:val="clear" w:color="auto" w:fill="D9D9D9" w:themeFill="background1" w:themeFillShade="D9"/>
              <w:jc w:val="center"/>
              <w:rPr>
                <w:rFonts w:ascii="Calibri" w:hAnsi="Calibri"/>
                <w:sz w:val="22"/>
                <w:szCs w:val="22"/>
              </w:rPr>
            </w:pPr>
            <w:r w:rsidRPr="00670F81">
              <w:rPr>
                <w:rFonts w:ascii="Calibri" w:hAnsi="Calibri"/>
                <w:sz w:val="22"/>
                <w:szCs w:val="22"/>
              </w:rPr>
              <w:t>Total 38 hours</w:t>
            </w:r>
          </w:p>
        </w:tc>
      </w:tr>
    </w:tbl>
    <w:p w14:paraId="09A0F66A" w14:textId="77777777" w:rsidR="001665A3" w:rsidRPr="00C50983" w:rsidRDefault="001665A3" w:rsidP="00575E73">
      <w:pPr>
        <w:pStyle w:val="Heading1"/>
        <w:keepLines w:val="0"/>
        <w:numPr>
          <w:ilvl w:val="0"/>
          <w:numId w:val="33"/>
        </w:numPr>
        <w:shd w:val="clear" w:color="auto" w:fill="D9D9D9" w:themeFill="background1" w:themeFillShade="D9"/>
        <w:spacing w:after="120" w:line="240" w:lineRule="auto"/>
        <w:ind w:left="993"/>
        <w:sectPr w:rsidR="001665A3" w:rsidRPr="00C50983" w:rsidSect="006039FF">
          <w:headerReference w:type="default" r:id="rId36"/>
          <w:pgSz w:w="11906" w:h="16838"/>
          <w:pgMar w:top="1134" w:right="1134" w:bottom="1134" w:left="1134" w:header="708" w:footer="708" w:gutter="0"/>
          <w:cols w:space="708"/>
          <w:docGrid w:linePitch="360"/>
        </w:sectPr>
      </w:pPr>
    </w:p>
    <w:p w14:paraId="7F19F7A7" w14:textId="77777777" w:rsidR="001665A3" w:rsidRDefault="001665A3" w:rsidP="00575E73">
      <w:pPr>
        <w:pStyle w:val="ModuleHeading1"/>
        <w:shd w:val="clear" w:color="auto" w:fill="D9D9D9" w:themeFill="background1" w:themeFillShade="D9"/>
      </w:pPr>
      <w:bookmarkStart w:id="6760" w:name="_Toc446917378"/>
      <w:bookmarkStart w:id="6761" w:name="_Toc111617438"/>
      <w:bookmarkStart w:id="6762" w:name="_Toc245254444"/>
      <w:bookmarkStart w:id="6763" w:name="_Toc62642359"/>
      <w:bookmarkStart w:id="6764" w:name="_Toc408737360"/>
      <w:r w:rsidRPr="00C50983">
        <w:t>DETAILED TEACHING SYLLABUS</w:t>
      </w:r>
      <w:bookmarkEnd w:id="6760"/>
      <w:bookmarkEnd w:id="6761"/>
      <w:r w:rsidRPr="00C50983">
        <w:t xml:space="preserve"> OF MODULE 4</w:t>
      </w:r>
      <w:bookmarkEnd w:id="6762"/>
      <w:bookmarkEnd w:id="6763"/>
    </w:p>
    <w:p w14:paraId="223EB5E2" w14:textId="77777777" w:rsidR="001665A3" w:rsidRPr="003B629F" w:rsidRDefault="001665A3" w:rsidP="00575E73">
      <w:pPr>
        <w:pStyle w:val="Heading1separatationline"/>
        <w:shd w:val="clear" w:color="auto" w:fill="D9D9D9" w:themeFill="background1" w:themeFillShade="D9"/>
      </w:pPr>
    </w:p>
    <w:p w14:paraId="5AD46E73" w14:textId="77777777" w:rsidR="001665A3" w:rsidRPr="00C50983" w:rsidRDefault="001665A3" w:rsidP="00575E73">
      <w:pPr>
        <w:pStyle w:val="Tablecaption"/>
        <w:shd w:val="clear" w:color="auto" w:fill="D9D9D9" w:themeFill="background1" w:themeFillShade="D9"/>
      </w:pPr>
      <w:bookmarkStart w:id="6765" w:name="_Toc245254476"/>
      <w:bookmarkStart w:id="6766" w:name="_Toc531423236"/>
      <w:r w:rsidRPr="00C50983">
        <w:t>Detailed teaching syllabus – Nautical knowledge</w:t>
      </w:r>
      <w:bookmarkEnd w:id="6765"/>
      <w:bookmarkEnd w:id="6766"/>
      <w:r w:rsidRPr="00C5098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531E3ACB" w14:textId="77777777" w:rsidTr="00DC77A1">
        <w:trPr>
          <w:cantSplit/>
          <w:tblHeader/>
          <w:jc w:val="center"/>
        </w:trPr>
        <w:tc>
          <w:tcPr>
            <w:tcW w:w="8897" w:type="dxa"/>
            <w:tcBorders>
              <w:bottom w:val="single" w:sz="12" w:space="0" w:color="auto"/>
            </w:tcBorders>
            <w:vAlign w:val="center"/>
          </w:tcPr>
          <w:p w14:paraId="229E1955" w14:textId="77777777" w:rsidR="001665A3" w:rsidRPr="003B629F" w:rsidRDefault="001665A3" w:rsidP="00575E73">
            <w:pPr>
              <w:pStyle w:val="Tableheading"/>
              <w:shd w:val="clear" w:color="auto" w:fill="D9D9D9" w:themeFill="background1" w:themeFillShade="D9"/>
            </w:pPr>
            <w:r w:rsidRPr="003B629F">
              <w:t>Subjects / Learning Objectives</w:t>
            </w:r>
          </w:p>
        </w:tc>
        <w:tc>
          <w:tcPr>
            <w:tcW w:w="2551" w:type="dxa"/>
            <w:tcBorders>
              <w:bottom w:val="single" w:sz="12" w:space="0" w:color="auto"/>
            </w:tcBorders>
            <w:vAlign w:val="center"/>
          </w:tcPr>
          <w:p w14:paraId="263E8668" w14:textId="77777777" w:rsidR="001665A3" w:rsidRPr="003B629F" w:rsidRDefault="001665A3" w:rsidP="00575E73">
            <w:pPr>
              <w:pStyle w:val="Tableheading"/>
              <w:shd w:val="clear" w:color="auto" w:fill="D9D9D9" w:themeFill="background1" w:themeFillShade="D9"/>
            </w:pPr>
            <w:r w:rsidRPr="003B629F">
              <w:t>Reference</w:t>
            </w:r>
          </w:p>
        </w:tc>
        <w:tc>
          <w:tcPr>
            <w:tcW w:w="2694" w:type="dxa"/>
            <w:tcBorders>
              <w:bottom w:val="single" w:sz="12" w:space="0" w:color="auto"/>
            </w:tcBorders>
            <w:vAlign w:val="center"/>
          </w:tcPr>
          <w:p w14:paraId="47B703EB" w14:textId="77777777" w:rsidR="001665A3" w:rsidRPr="003B629F" w:rsidRDefault="001665A3" w:rsidP="00575E73">
            <w:pPr>
              <w:pStyle w:val="Tableheading"/>
              <w:shd w:val="clear" w:color="auto" w:fill="D9D9D9" w:themeFill="background1" w:themeFillShade="D9"/>
            </w:pPr>
            <w:r w:rsidRPr="003B629F">
              <w:t>Teaching Aid</w:t>
            </w:r>
          </w:p>
        </w:tc>
      </w:tr>
      <w:tr w:rsidR="001665A3" w:rsidRPr="003B629F" w14:paraId="3BB1804C" w14:textId="77777777" w:rsidTr="00DC77A1">
        <w:trPr>
          <w:cantSplit/>
          <w:trHeight w:hRule="exact" w:val="461"/>
          <w:jc w:val="center"/>
        </w:trPr>
        <w:tc>
          <w:tcPr>
            <w:tcW w:w="8897" w:type="dxa"/>
            <w:tcBorders>
              <w:top w:val="single" w:sz="12" w:space="0" w:color="auto"/>
            </w:tcBorders>
          </w:tcPr>
          <w:p w14:paraId="49C25137" w14:textId="77777777" w:rsidR="001665A3" w:rsidRPr="003B629F" w:rsidRDefault="001665A3" w:rsidP="00575E73">
            <w:pPr>
              <w:pStyle w:val="Tablelevel1bold"/>
              <w:shd w:val="clear" w:color="auto" w:fill="D9D9D9" w:themeFill="background1" w:themeFillShade="D9"/>
              <w:rPr>
                <w:rFonts w:ascii="Calibri" w:hAnsi="Calibri"/>
                <w:sz w:val="22"/>
                <w:szCs w:val="22"/>
              </w:rPr>
            </w:pPr>
            <w:bookmarkStart w:id="6767" w:name="_Toc446917379"/>
            <w:bookmarkStart w:id="6768" w:name="_Toc111617439"/>
            <w:commentRangeStart w:id="6769"/>
            <w:r w:rsidRPr="003B629F">
              <w:rPr>
                <w:rFonts w:ascii="Calibri" w:hAnsi="Calibri"/>
                <w:sz w:val="22"/>
                <w:szCs w:val="22"/>
              </w:rPr>
              <w:t>Chartwork</w:t>
            </w:r>
            <w:bookmarkEnd w:id="6767"/>
            <w:bookmarkEnd w:id="6768"/>
            <w:commentRangeEnd w:id="6769"/>
            <w:r w:rsidR="005300C7">
              <w:rPr>
                <w:rStyle w:val="CommentReference"/>
                <w:rFonts w:asciiTheme="minorHAnsi" w:eastAsiaTheme="minorHAnsi" w:hAnsiTheme="minorHAnsi"/>
                <w:b w:val="0"/>
              </w:rPr>
              <w:commentReference w:id="6769"/>
            </w:r>
          </w:p>
        </w:tc>
        <w:tc>
          <w:tcPr>
            <w:tcW w:w="2551" w:type="dxa"/>
            <w:tcBorders>
              <w:top w:val="single" w:sz="12" w:space="0" w:color="auto"/>
            </w:tcBorders>
            <w:vAlign w:val="center"/>
          </w:tcPr>
          <w:p w14:paraId="3EB29228" w14:textId="77777777" w:rsidR="001665A3" w:rsidRPr="003B629F" w:rsidRDefault="001665A3" w:rsidP="00575E73">
            <w:pPr>
              <w:pStyle w:val="Tablelevel1"/>
              <w:shd w:val="clear" w:color="auto" w:fill="D9D9D9" w:themeFill="background1" w:themeFillShade="D9"/>
              <w:jc w:val="center"/>
              <w:rPr>
                <w:rFonts w:ascii="Calibri" w:hAnsi="Calibri"/>
                <w:szCs w:val="22"/>
                <w:lang w:eastAsia="en-GB"/>
              </w:rPr>
            </w:pPr>
            <w:r w:rsidRPr="003B629F">
              <w:rPr>
                <w:rFonts w:ascii="Calibri" w:hAnsi="Calibri"/>
                <w:szCs w:val="22"/>
                <w:lang w:eastAsia="en-GB"/>
              </w:rPr>
              <w:t>R4, R27</w:t>
            </w:r>
          </w:p>
        </w:tc>
        <w:tc>
          <w:tcPr>
            <w:tcW w:w="2694" w:type="dxa"/>
            <w:tcBorders>
              <w:top w:val="single" w:sz="12" w:space="0" w:color="auto"/>
            </w:tcBorders>
            <w:vAlign w:val="center"/>
          </w:tcPr>
          <w:p w14:paraId="639DE6F0" w14:textId="77777777" w:rsidR="001665A3" w:rsidRPr="003B629F" w:rsidRDefault="001665A3" w:rsidP="00575E73">
            <w:pPr>
              <w:pStyle w:val="Tablelevel1"/>
              <w:shd w:val="clear" w:color="auto" w:fill="D9D9D9" w:themeFill="background1" w:themeFillShade="D9"/>
              <w:jc w:val="center"/>
              <w:rPr>
                <w:rFonts w:ascii="Calibri" w:hAnsi="Calibri"/>
                <w:szCs w:val="22"/>
                <w:lang w:eastAsia="en-GB"/>
              </w:rPr>
            </w:pPr>
            <w:r w:rsidRPr="003B629F">
              <w:rPr>
                <w:rFonts w:ascii="Calibri" w:hAnsi="Calibri"/>
                <w:szCs w:val="22"/>
                <w:lang w:eastAsia="en-GB"/>
              </w:rPr>
              <w:t>A1, A2, A3, A6, A7</w:t>
            </w:r>
          </w:p>
        </w:tc>
      </w:tr>
      <w:tr w:rsidR="001665A3" w:rsidRPr="003B629F" w14:paraId="5FF22E34" w14:textId="77777777" w:rsidTr="00DC77A1">
        <w:trPr>
          <w:cantSplit/>
          <w:jc w:val="center"/>
        </w:trPr>
        <w:tc>
          <w:tcPr>
            <w:tcW w:w="8897" w:type="dxa"/>
          </w:tcPr>
          <w:p w14:paraId="2393A7CC"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6770" w:name="_Toc446917380"/>
            <w:bookmarkStart w:id="6771" w:name="_Toc111617440"/>
            <w:r w:rsidRPr="003B629F">
              <w:rPr>
                <w:rFonts w:ascii="Calibri" w:hAnsi="Calibri"/>
                <w:b w:val="0"/>
                <w:sz w:val="22"/>
                <w:szCs w:val="22"/>
              </w:rPr>
              <w:t>Chart information and terminology</w:t>
            </w:r>
            <w:bookmarkEnd w:id="6770"/>
            <w:bookmarkEnd w:id="6771"/>
          </w:p>
          <w:p w14:paraId="7298FBD2" w14:textId="77777777" w:rsidR="001665A3" w:rsidRPr="003B629F" w:rsidRDefault="001665A3" w:rsidP="00575E73">
            <w:pPr>
              <w:pStyle w:val="Tablelevel1"/>
              <w:shd w:val="clear" w:color="auto" w:fill="D9D9D9" w:themeFill="background1" w:themeFillShade="D9"/>
              <w:rPr>
                <w:rFonts w:ascii="Calibri" w:hAnsi="Calibri"/>
                <w:szCs w:val="22"/>
                <w:lang w:eastAsia="en-GB"/>
              </w:rPr>
            </w:pPr>
            <w:r w:rsidRPr="003B629F">
              <w:rPr>
                <w:rFonts w:ascii="Calibri" w:hAnsi="Calibri"/>
                <w:szCs w:val="22"/>
                <w:lang w:eastAsia="en-GB"/>
              </w:rPr>
              <w:t>Demonstrate knowledge of charts and the information contained thereon</w:t>
            </w:r>
          </w:p>
          <w:p w14:paraId="7201A8C3" w14:textId="77777777" w:rsidR="001665A3" w:rsidRPr="006B194C" w:rsidRDefault="001665A3" w:rsidP="00575E73">
            <w:pPr>
              <w:pStyle w:val="Tablelevel2"/>
              <w:shd w:val="clear" w:color="auto" w:fill="D9D9D9" w:themeFill="background1" w:themeFillShade="D9"/>
              <w:rPr>
                <w:rFonts w:ascii="Calibri" w:hAnsi="Calibri"/>
                <w:sz w:val="22"/>
                <w:szCs w:val="22"/>
                <w:highlight w:val="green"/>
              </w:rPr>
            </w:pPr>
            <w:r w:rsidRPr="006B194C">
              <w:rPr>
                <w:rFonts w:ascii="Calibri" w:hAnsi="Calibri"/>
                <w:sz w:val="22"/>
                <w:szCs w:val="22"/>
                <w:highlight w:val="green"/>
              </w:rPr>
              <w:t>Finding positions on the globe - lat/long, great circle</w:t>
            </w:r>
          </w:p>
          <w:p w14:paraId="44B43C3F"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6B194C">
              <w:rPr>
                <w:rFonts w:ascii="Calibri" w:hAnsi="Calibri"/>
                <w:sz w:val="22"/>
                <w:szCs w:val="22"/>
                <w:highlight w:val="green"/>
              </w:rPr>
              <w:t>Chart projections and geodetic datums</w:t>
            </w:r>
          </w:p>
          <w:p w14:paraId="51781D05" w14:textId="3F08E707" w:rsidR="001665A3" w:rsidRPr="003B629F" w:rsidDel="0067109F" w:rsidRDefault="001665A3" w:rsidP="00575E73">
            <w:pPr>
              <w:pStyle w:val="Tablelevel1"/>
              <w:shd w:val="clear" w:color="auto" w:fill="D9D9D9" w:themeFill="background1" w:themeFillShade="D9"/>
              <w:rPr>
                <w:del w:id="6772" w:author="Abercrombie, Kerrie" w:date="2021-01-22T13:43:00Z"/>
                <w:rFonts w:ascii="Calibri" w:hAnsi="Calibri"/>
                <w:szCs w:val="22"/>
                <w:lang w:eastAsia="en-GB"/>
              </w:rPr>
            </w:pPr>
            <w:commentRangeStart w:id="6773"/>
            <w:del w:id="6774" w:author="Abercrombie, Kerrie" w:date="2021-01-22T13:43:00Z">
              <w:r w:rsidRPr="003B629F" w:rsidDel="0067109F">
                <w:rPr>
                  <w:rFonts w:ascii="Calibri" w:hAnsi="Calibri"/>
                  <w:szCs w:val="22"/>
                  <w:lang w:eastAsia="en-GB"/>
                </w:rPr>
                <w:delText>Use of charts in VTS</w:delText>
              </w:r>
            </w:del>
          </w:p>
          <w:p w14:paraId="07FE2462" w14:textId="5393BFB3" w:rsidR="001665A3" w:rsidRPr="003B629F" w:rsidDel="0067109F" w:rsidRDefault="001665A3" w:rsidP="00575E73">
            <w:pPr>
              <w:pStyle w:val="Tablelevel2"/>
              <w:shd w:val="clear" w:color="auto" w:fill="D9D9D9" w:themeFill="background1" w:themeFillShade="D9"/>
              <w:rPr>
                <w:del w:id="6775" w:author="Abercrombie, Kerrie" w:date="2021-01-22T13:43:00Z"/>
                <w:rFonts w:ascii="Calibri" w:hAnsi="Calibri"/>
                <w:sz w:val="22"/>
                <w:szCs w:val="22"/>
              </w:rPr>
            </w:pPr>
            <w:del w:id="6776" w:author="Abercrombie, Kerrie" w:date="2021-01-22T13:43:00Z">
              <w:r w:rsidRPr="003B629F" w:rsidDel="0067109F">
                <w:rPr>
                  <w:rFonts w:ascii="Calibri" w:hAnsi="Calibri"/>
                  <w:sz w:val="22"/>
                  <w:szCs w:val="22"/>
                </w:rPr>
                <w:delText>Identify and describe chart symbols</w:delText>
              </w:r>
            </w:del>
          </w:p>
          <w:p w14:paraId="3BC675BB" w14:textId="662E0CCB" w:rsidR="001665A3" w:rsidRPr="003B629F" w:rsidDel="0067109F" w:rsidRDefault="001665A3" w:rsidP="00575E73">
            <w:pPr>
              <w:pStyle w:val="Tablelevel3"/>
              <w:shd w:val="clear" w:color="auto" w:fill="D9D9D9" w:themeFill="background1" w:themeFillShade="D9"/>
              <w:rPr>
                <w:del w:id="6777" w:author="Abercrombie, Kerrie" w:date="2021-01-22T13:43:00Z"/>
                <w:rFonts w:ascii="Calibri" w:hAnsi="Calibri"/>
                <w:sz w:val="22"/>
                <w:szCs w:val="22"/>
                <w:lang w:eastAsia="en-GB"/>
              </w:rPr>
            </w:pPr>
            <w:del w:id="6778" w:author="Abercrombie, Kerrie" w:date="2021-01-22T13:43:00Z">
              <w:r w:rsidRPr="003B629F" w:rsidDel="0067109F">
                <w:rPr>
                  <w:rFonts w:ascii="Calibri" w:hAnsi="Calibri"/>
                  <w:sz w:val="22"/>
                  <w:szCs w:val="22"/>
                  <w:lang w:eastAsia="en-GB"/>
                </w:rPr>
                <w:delText>Symbols associated with VTS</w:delText>
              </w:r>
            </w:del>
          </w:p>
          <w:p w14:paraId="479F4E44" w14:textId="0FADAEA0" w:rsidR="001665A3" w:rsidRPr="003B629F" w:rsidDel="0067109F" w:rsidRDefault="001665A3" w:rsidP="00575E73">
            <w:pPr>
              <w:pStyle w:val="Tablelevel3"/>
              <w:shd w:val="clear" w:color="auto" w:fill="D9D9D9" w:themeFill="background1" w:themeFillShade="D9"/>
              <w:rPr>
                <w:del w:id="6779" w:author="Abercrombie, Kerrie" w:date="2021-01-22T13:43:00Z"/>
                <w:rFonts w:ascii="Calibri" w:hAnsi="Calibri"/>
                <w:sz w:val="22"/>
                <w:szCs w:val="22"/>
                <w:lang w:eastAsia="en-GB"/>
              </w:rPr>
            </w:pPr>
            <w:del w:id="6780" w:author="Abercrombie, Kerrie" w:date="2021-01-22T13:43:00Z">
              <w:r w:rsidRPr="003B629F" w:rsidDel="0067109F">
                <w:rPr>
                  <w:rFonts w:ascii="Calibri" w:hAnsi="Calibri"/>
                  <w:sz w:val="22"/>
                  <w:szCs w:val="22"/>
                  <w:lang w:eastAsia="en-GB"/>
                </w:rPr>
                <w:delText>Importance of symbols in a VTS area</w:delText>
              </w:r>
            </w:del>
          </w:p>
          <w:p w14:paraId="458A5D8C" w14:textId="1510F2AA" w:rsidR="001665A3" w:rsidRPr="003B629F" w:rsidRDefault="001665A3" w:rsidP="00575E73">
            <w:pPr>
              <w:pStyle w:val="Tablelevel3"/>
              <w:shd w:val="clear" w:color="auto" w:fill="D9D9D9" w:themeFill="background1" w:themeFillShade="D9"/>
              <w:rPr>
                <w:rFonts w:ascii="Calibri" w:hAnsi="Calibri"/>
                <w:sz w:val="22"/>
                <w:szCs w:val="22"/>
                <w:lang w:eastAsia="en-GB"/>
              </w:rPr>
            </w:pPr>
            <w:del w:id="6781" w:author="Abercrombie, Kerrie" w:date="2021-01-22T13:43:00Z">
              <w:r w:rsidRPr="003B629F" w:rsidDel="0067109F">
                <w:rPr>
                  <w:rFonts w:ascii="Calibri" w:hAnsi="Calibri"/>
                  <w:sz w:val="22"/>
                  <w:szCs w:val="22"/>
                  <w:lang w:eastAsia="en-GB"/>
                </w:rPr>
                <w:delText>Importance of symbols to the mariner</w:delText>
              </w:r>
            </w:del>
            <w:commentRangeEnd w:id="6773"/>
            <w:r w:rsidR="0067109F">
              <w:rPr>
                <w:rStyle w:val="CommentReference"/>
                <w:rFonts w:asciiTheme="minorHAnsi" w:eastAsiaTheme="minorHAnsi" w:hAnsiTheme="minorHAnsi"/>
                <w:lang w:eastAsia="en-GB"/>
              </w:rPr>
              <w:commentReference w:id="6773"/>
            </w:r>
          </w:p>
        </w:tc>
        <w:tc>
          <w:tcPr>
            <w:tcW w:w="2551" w:type="dxa"/>
          </w:tcPr>
          <w:p w14:paraId="68338B57" w14:textId="77777777" w:rsidR="001665A3" w:rsidRPr="003B629F" w:rsidRDefault="001665A3" w:rsidP="00575E73">
            <w:pPr>
              <w:pStyle w:val="BodyText"/>
              <w:shd w:val="clear" w:color="auto" w:fill="D9D9D9" w:themeFill="background1" w:themeFillShade="D9"/>
              <w:jc w:val="center"/>
              <w:rPr>
                <w:rFonts w:ascii="Calibri" w:hAnsi="Calibri"/>
                <w:szCs w:val="22"/>
              </w:rPr>
            </w:pPr>
          </w:p>
        </w:tc>
        <w:tc>
          <w:tcPr>
            <w:tcW w:w="2694" w:type="dxa"/>
          </w:tcPr>
          <w:p w14:paraId="1C756D63" w14:textId="77777777" w:rsidR="001665A3" w:rsidRPr="003B629F" w:rsidRDefault="001665A3" w:rsidP="00575E73">
            <w:pPr>
              <w:pStyle w:val="BodyText"/>
              <w:shd w:val="clear" w:color="auto" w:fill="D9D9D9" w:themeFill="background1" w:themeFillShade="D9"/>
              <w:jc w:val="center"/>
              <w:rPr>
                <w:rFonts w:ascii="Calibri" w:hAnsi="Calibri"/>
                <w:szCs w:val="22"/>
              </w:rPr>
            </w:pPr>
          </w:p>
        </w:tc>
      </w:tr>
      <w:tr w:rsidR="001665A3" w:rsidRPr="003B629F" w14:paraId="5FEC1BFB" w14:textId="77777777" w:rsidTr="00DC77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897" w:type="dxa"/>
            <w:tcBorders>
              <w:top w:val="single" w:sz="4" w:space="0" w:color="auto"/>
              <w:left w:val="single" w:sz="4" w:space="0" w:color="auto"/>
              <w:bottom w:val="single" w:sz="4" w:space="0" w:color="auto"/>
              <w:right w:val="single" w:sz="4" w:space="0" w:color="auto"/>
            </w:tcBorders>
          </w:tcPr>
          <w:p w14:paraId="68E3666B"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6782" w:name="_Toc446917381"/>
            <w:bookmarkStart w:id="6783" w:name="_Toc111617441"/>
            <w:r w:rsidRPr="003B629F">
              <w:rPr>
                <w:rFonts w:ascii="Calibri" w:hAnsi="Calibri"/>
                <w:b w:val="0"/>
                <w:sz w:val="22"/>
                <w:szCs w:val="22"/>
              </w:rPr>
              <w:t>Plotting positions on paper charts</w:t>
            </w:r>
            <w:bookmarkEnd w:id="6782"/>
            <w:bookmarkEnd w:id="6783"/>
          </w:p>
          <w:p w14:paraId="76DCF56D"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Demonstrate the basic plotting instruments</w:t>
            </w:r>
          </w:p>
          <w:p w14:paraId="15C05FA5"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Parallel rulers</w:t>
            </w:r>
          </w:p>
          <w:p w14:paraId="1021F8F6"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Compass/dividers</w:t>
            </w:r>
          </w:p>
          <w:p w14:paraId="0258BBCE"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Loran-C interpolations, if applicable</w:t>
            </w:r>
          </w:p>
          <w:p w14:paraId="2129776C"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Demonstrate the ability to plotting on charts (using various projections as appropriate)</w:t>
            </w:r>
          </w:p>
          <w:p w14:paraId="4ED73CCF"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Using parallel rulers</w:t>
            </w:r>
          </w:p>
          <w:p w14:paraId="3244A21F"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Using parallel rulers and compass/dividers</w:t>
            </w:r>
          </w:p>
          <w:p w14:paraId="0E0C5FB3"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6B194C">
              <w:rPr>
                <w:rFonts w:ascii="Calibri" w:hAnsi="Calibri"/>
                <w:sz w:val="22"/>
                <w:szCs w:val="22"/>
                <w:highlight w:val="green"/>
                <w:lang w:eastAsia="en-GB"/>
              </w:rPr>
              <w:t>Measuring distances on charts</w:t>
            </w:r>
          </w:p>
          <w:p w14:paraId="0BC000BD"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Explain the use of Lines of Positions (LOPs)</w:t>
            </w:r>
          </w:p>
          <w:p w14:paraId="5FE91AAA" w14:textId="77777777" w:rsidR="001665A3" w:rsidRPr="006B194C" w:rsidRDefault="001665A3" w:rsidP="00575E73">
            <w:pPr>
              <w:pStyle w:val="Tablelevel3"/>
              <w:shd w:val="clear" w:color="auto" w:fill="D9D9D9" w:themeFill="background1" w:themeFillShade="D9"/>
              <w:rPr>
                <w:rFonts w:ascii="Calibri" w:hAnsi="Calibri"/>
                <w:sz w:val="22"/>
                <w:szCs w:val="22"/>
                <w:highlight w:val="green"/>
                <w:lang w:eastAsia="en-GB"/>
              </w:rPr>
            </w:pPr>
            <w:r w:rsidRPr="006B194C">
              <w:rPr>
                <w:rFonts w:ascii="Calibri" w:hAnsi="Calibri"/>
                <w:sz w:val="22"/>
                <w:szCs w:val="22"/>
                <w:highlight w:val="green"/>
                <w:lang w:eastAsia="en-GB"/>
              </w:rPr>
              <w:t>Bearings</w:t>
            </w:r>
          </w:p>
          <w:p w14:paraId="0CB0DAF4"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6B194C">
              <w:rPr>
                <w:rFonts w:ascii="Calibri" w:hAnsi="Calibri"/>
                <w:sz w:val="22"/>
                <w:szCs w:val="22"/>
                <w:highlight w:val="green"/>
                <w:lang w:eastAsia="en-GB"/>
              </w:rPr>
              <w:t>Ranges</w:t>
            </w:r>
          </w:p>
          <w:p w14:paraId="77CC8B65"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Loran-C, if applicable</w:t>
            </w:r>
          </w:p>
          <w:p w14:paraId="7D0C89D7"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Combination of LOPs</w:t>
            </w:r>
          </w:p>
          <w:p w14:paraId="6510E986"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Definition of “cocked hat”</w:t>
            </w:r>
          </w:p>
          <w:p w14:paraId="54DBB396" w14:textId="77777777" w:rsidR="001665A3" w:rsidRPr="003B629F" w:rsidRDefault="001665A3" w:rsidP="00575E73">
            <w:pPr>
              <w:pStyle w:val="Tablelevel3"/>
              <w:shd w:val="clear" w:color="auto" w:fill="D9D9D9" w:themeFill="background1" w:themeFillShade="D9"/>
              <w:rPr>
                <w:rFonts w:ascii="Calibri" w:hAnsi="Calibri"/>
                <w:b/>
                <w:i/>
                <w:sz w:val="22"/>
                <w:szCs w:val="22"/>
                <w:lang w:eastAsia="en-GB"/>
              </w:rPr>
            </w:pPr>
            <w:r w:rsidRPr="003B629F">
              <w:rPr>
                <w:rFonts w:ascii="Calibri" w:hAnsi="Calibri"/>
                <w:sz w:val="22"/>
                <w:szCs w:val="22"/>
                <w:lang w:eastAsia="en-GB"/>
              </w:rPr>
              <w:t>LOPs given from ships and calculated from shore positions</w:t>
            </w:r>
          </w:p>
        </w:tc>
        <w:tc>
          <w:tcPr>
            <w:tcW w:w="2551" w:type="dxa"/>
            <w:tcBorders>
              <w:top w:val="single" w:sz="4" w:space="0" w:color="auto"/>
              <w:left w:val="single" w:sz="4" w:space="0" w:color="auto"/>
              <w:bottom w:val="single" w:sz="4" w:space="0" w:color="auto"/>
              <w:right w:val="single" w:sz="4" w:space="0" w:color="auto"/>
            </w:tcBorders>
          </w:tcPr>
          <w:p w14:paraId="0B856FA4" w14:textId="77777777" w:rsidR="001665A3" w:rsidRPr="003B629F" w:rsidRDefault="001665A3" w:rsidP="00575E73">
            <w:pPr>
              <w:pStyle w:val="BodyText"/>
              <w:shd w:val="clear" w:color="auto" w:fill="D9D9D9" w:themeFill="background1" w:themeFillShade="D9"/>
              <w:jc w:val="center"/>
              <w:rPr>
                <w:rFonts w:ascii="Calibri" w:hAnsi="Calibri"/>
                <w:szCs w:val="22"/>
              </w:rPr>
            </w:pPr>
          </w:p>
        </w:tc>
        <w:tc>
          <w:tcPr>
            <w:tcW w:w="2694" w:type="dxa"/>
            <w:tcBorders>
              <w:top w:val="single" w:sz="4" w:space="0" w:color="auto"/>
              <w:left w:val="single" w:sz="4" w:space="0" w:color="auto"/>
              <w:bottom w:val="single" w:sz="4" w:space="0" w:color="auto"/>
              <w:right w:val="single" w:sz="4" w:space="0" w:color="auto"/>
            </w:tcBorders>
          </w:tcPr>
          <w:p w14:paraId="19189A82" w14:textId="77777777" w:rsidR="001665A3" w:rsidRPr="003B629F" w:rsidRDefault="001665A3" w:rsidP="00575E73">
            <w:pPr>
              <w:pStyle w:val="BodyText"/>
              <w:shd w:val="clear" w:color="auto" w:fill="D9D9D9" w:themeFill="background1" w:themeFillShade="D9"/>
              <w:jc w:val="center"/>
              <w:rPr>
                <w:rFonts w:ascii="Calibri" w:hAnsi="Calibri"/>
                <w:szCs w:val="22"/>
              </w:rPr>
            </w:pPr>
          </w:p>
        </w:tc>
      </w:tr>
      <w:tr w:rsidR="001665A3" w:rsidRPr="003B629F" w14:paraId="58CC88C1" w14:textId="77777777" w:rsidTr="00DC77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897" w:type="dxa"/>
            <w:tcBorders>
              <w:top w:val="single" w:sz="4" w:space="0" w:color="auto"/>
              <w:left w:val="single" w:sz="4" w:space="0" w:color="auto"/>
              <w:bottom w:val="single" w:sz="4" w:space="0" w:color="auto"/>
              <w:right w:val="single" w:sz="4" w:space="0" w:color="auto"/>
            </w:tcBorders>
          </w:tcPr>
          <w:p w14:paraId="7FFA5335"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commentRangeStart w:id="6784"/>
            <w:r w:rsidRPr="003B629F">
              <w:rPr>
                <w:rFonts w:ascii="Calibri" w:hAnsi="Calibri"/>
                <w:b w:val="0"/>
                <w:sz w:val="22"/>
                <w:szCs w:val="22"/>
              </w:rPr>
              <w:t>Perform exercises on speed/distance/time calculations</w:t>
            </w:r>
          </w:p>
          <w:p w14:paraId="41570F17"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Introduction of S, D, T formula (S x T = D)</w:t>
            </w:r>
          </w:p>
          <w:p w14:paraId="43EAC27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Use of formula in simple situations</w:t>
            </w:r>
          </w:p>
          <w:p w14:paraId="20342D26" w14:textId="77777777" w:rsidR="001665A3" w:rsidRPr="003B629F" w:rsidRDefault="001665A3" w:rsidP="00575E73">
            <w:pPr>
              <w:pStyle w:val="Tablelevel2"/>
              <w:shd w:val="clear" w:color="auto" w:fill="D9D9D9" w:themeFill="background1" w:themeFillShade="D9"/>
              <w:rPr>
                <w:rFonts w:ascii="Calibri" w:hAnsi="Calibri"/>
                <w:b/>
                <w:i/>
                <w:sz w:val="22"/>
                <w:szCs w:val="22"/>
              </w:rPr>
            </w:pPr>
            <w:r w:rsidRPr="003B629F">
              <w:rPr>
                <w:rFonts w:ascii="Calibri" w:hAnsi="Calibri"/>
                <w:sz w:val="22"/>
                <w:szCs w:val="22"/>
              </w:rPr>
              <w:t>Use of formula in complex situations</w:t>
            </w:r>
            <w:commentRangeEnd w:id="6784"/>
            <w:r w:rsidR="0067109F">
              <w:rPr>
                <w:rStyle w:val="CommentReference"/>
                <w:rFonts w:asciiTheme="minorHAnsi" w:eastAsiaTheme="minorHAnsi" w:hAnsiTheme="minorHAnsi"/>
              </w:rPr>
              <w:commentReference w:id="6784"/>
            </w:r>
          </w:p>
        </w:tc>
        <w:tc>
          <w:tcPr>
            <w:tcW w:w="2551" w:type="dxa"/>
            <w:tcBorders>
              <w:top w:val="single" w:sz="4" w:space="0" w:color="auto"/>
              <w:left w:val="single" w:sz="4" w:space="0" w:color="auto"/>
              <w:bottom w:val="single" w:sz="4" w:space="0" w:color="auto"/>
              <w:right w:val="single" w:sz="4" w:space="0" w:color="auto"/>
            </w:tcBorders>
          </w:tcPr>
          <w:p w14:paraId="0CB4C853" w14:textId="77777777" w:rsidR="001665A3" w:rsidRPr="003B629F" w:rsidRDefault="001665A3" w:rsidP="00575E73">
            <w:pPr>
              <w:pStyle w:val="BodyText"/>
              <w:shd w:val="clear" w:color="auto" w:fill="D9D9D9" w:themeFill="background1" w:themeFillShade="D9"/>
              <w:jc w:val="center"/>
              <w:rPr>
                <w:rFonts w:ascii="Calibri" w:hAnsi="Calibri"/>
                <w:szCs w:val="22"/>
              </w:rPr>
            </w:pPr>
          </w:p>
        </w:tc>
        <w:tc>
          <w:tcPr>
            <w:tcW w:w="2694" w:type="dxa"/>
            <w:tcBorders>
              <w:top w:val="single" w:sz="4" w:space="0" w:color="auto"/>
              <w:left w:val="single" w:sz="4" w:space="0" w:color="auto"/>
              <w:bottom w:val="single" w:sz="4" w:space="0" w:color="auto"/>
              <w:right w:val="single" w:sz="4" w:space="0" w:color="auto"/>
            </w:tcBorders>
          </w:tcPr>
          <w:p w14:paraId="0E75D080" w14:textId="77777777" w:rsidR="001665A3" w:rsidRPr="003B629F" w:rsidRDefault="001665A3" w:rsidP="00575E73">
            <w:pPr>
              <w:pStyle w:val="BodyText"/>
              <w:shd w:val="clear" w:color="auto" w:fill="D9D9D9" w:themeFill="background1" w:themeFillShade="D9"/>
              <w:jc w:val="center"/>
              <w:rPr>
                <w:rFonts w:ascii="Calibri" w:hAnsi="Calibri"/>
                <w:szCs w:val="22"/>
              </w:rPr>
            </w:pPr>
          </w:p>
        </w:tc>
      </w:tr>
      <w:tr w:rsidR="001665A3" w:rsidRPr="003B629F" w14:paraId="403D8B41" w14:textId="77777777" w:rsidTr="00DC77A1">
        <w:trPr>
          <w:cantSplit/>
          <w:jc w:val="center"/>
        </w:trPr>
        <w:tc>
          <w:tcPr>
            <w:tcW w:w="8897" w:type="dxa"/>
          </w:tcPr>
          <w:p w14:paraId="39A72E2E"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r w:rsidRPr="003B629F">
              <w:rPr>
                <w:rFonts w:ascii="Calibri" w:hAnsi="Calibri"/>
                <w:b w:val="0"/>
                <w:sz w:val="22"/>
                <w:szCs w:val="22"/>
              </w:rPr>
              <w:t>Explain the theory and practice use of true and magnetic courses</w:t>
            </w:r>
          </w:p>
          <w:p w14:paraId="5DA35AEC"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Perform exercise in laying of a true course</w:t>
            </w:r>
          </w:p>
          <w:p w14:paraId="5EE4031F"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Using parallel rulers to compass rose</w:t>
            </w:r>
          </w:p>
          <w:p w14:paraId="6C58B1F9"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Using parallel rulers to line of longitude on Mercator charts</w:t>
            </w:r>
          </w:p>
          <w:p w14:paraId="21B08503"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Reading courses off charts</w:t>
            </w:r>
          </w:p>
          <w:p w14:paraId="0BEB78C5"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Perform exercise in Dead Reckoning (DR) positions</w:t>
            </w:r>
          </w:p>
          <w:p w14:paraId="6384C547"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Accepted symbology used on charts</w:t>
            </w:r>
          </w:p>
          <w:p w14:paraId="779118F8"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Calculating and measuring for DR positions</w:t>
            </w:r>
          </w:p>
          <w:p w14:paraId="1477DCA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Perform exercise in compass and magnetic courses</w:t>
            </w:r>
          </w:p>
          <w:p w14:paraId="5559B8FB"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Definition of variation, deviation and compass error</w:t>
            </w:r>
          </w:p>
          <w:p w14:paraId="6E1A50BE" w14:textId="77777777" w:rsidR="001665A3" w:rsidRPr="003B629F" w:rsidRDefault="001665A3" w:rsidP="00575E73">
            <w:pPr>
              <w:pStyle w:val="Tablelevel3"/>
              <w:shd w:val="clear" w:color="auto" w:fill="D9D9D9" w:themeFill="background1" w:themeFillShade="D9"/>
              <w:rPr>
                <w:rFonts w:ascii="Calibri" w:hAnsi="Calibri" w:cs="TimesNewRomanPS-BoldMT"/>
                <w:b/>
                <w:bCs/>
                <w:i/>
                <w:sz w:val="22"/>
                <w:szCs w:val="22"/>
                <w:lang w:eastAsia="en-GB"/>
              </w:rPr>
            </w:pPr>
            <w:r w:rsidRPr="003B629F">
              <w:rPr>
                <w:rFonts w:ascii="Calibri" w:hAnsi="Calibri"/>
                <w:sz w:val="22"/>
                <w:szCs w:val="22"/>
                <w:lang w:eastAsia="en-GB"/>
              </w:rPr>
              <w:t>Problems associated with using magnetic compass or true courses from shore-based position</w:t>
            </w:r>
          </w:p>
        </w:tc>
        <w:tc>
          <w:tcPr>
            <w:tcW w:w="2551" w:type="dxa"/>
          </w:tcPr>
          <w:p w14:paraId="029887E2" w14:textId="77777777" w:rsidR="001665A3" w:rsidRPr="003B629F" w:rsidRDefault="001665A3" w:rsidP="00575E73">
            <w:pPr>
              <w:pStyle w:val="BodyText"/>
              <w:shd w:val="clear" w:color="auto" w:fill="D9D9D9" w:themeFill="background1" w:themeFillShade="D9"/>
              <w:jc w:val="center"/>
              <w:rPr>
                <w:rFonts w:ascii="Calibri" w:hAnsi="Calibri"/>
                <w:szCs w:val="22"/>
              </w:rPr>
            </w:pPr>
          </w:p>
        </w:tc>
        <w:tc>
          <w:tcPr>
            <w:tcW w:w="2694" w:type="dxa"/>
          </w:tcPr>
          <w:p w14:paraId="30A18A25" w14:textId="77777777" w:rsidR="001665A3" w:rsidRPr="003B629F" w:rsidRDefault="001665A3" w:rsidP="00575E73">
            <w:pPr>
              <w:pStyle w:val="BodyText"/>
              <w:shd w:val="clear" w:color="auto" w:fill="D9D9D9" w:themeFill="background1" w:themeFillShade="D9"/>
              <w:jc w:val="center"/>
              <w:rPr>
                <w:rFonts w:ascii="Calibri" w:hAnsi="Calibri"/>
                <w:szCs w:val="22"/>
              </w:rPr>
            </w:pPr>
          </w:p>
        </w:tc>
      </w:tr>
      <w:tr w:rsidR="001665A3" w:rsidRPr="003B629F" w14:paraId="106A338A"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41416FB" w14:textId="77777777" w:rsidR="001665A3" w:rsidRPr="003B629F" w:rsidRDefault="001665A3" w:rsidP="00575E73">
            <w:pPr>
              <w:shd w:val="clear" w:color="auto" w:fill="D9D9D9" w:themeFill="background1" w:themeFillShade="D9"/>
              <w:rPr>
                <w:rFonts w:ascii="Calibri" w:hAnsi="Calibri"/>
                <w:sz w:val="22"/>
                <w:szCs w:val="22"/>
              </w:rPr>
            </w:pPr>
            <w:bookmarkStart w:id="6785" w:name="_Toc446917385"/>
            <w:bookmarkStart w:id="6786" w:name="_Toc111617442"/>
            <w:r w:rsidRPr="003B629F">
              <w:rPr>
                <w:rFonts w:ascii="Calibri" w:hAnsi="Calibri"/>
                <w:sz w:val="22"/>
                <w:szCs w:val="22"/>
              </w:rPr>
              <w:t xml:space="preserve">Describe the importance of </w:t>
            </w:r>
            <w:bookmarkEnd w:id="6785"/>
            <w:bookmarkEnd w:id="6786"/>
            <w:r w:rsidRPr="003B629F">
              <w:rPr>
                <w:rFonts w:ascii="Calibri" w:hAnsi="Calibri"/>
                <w:sz w:val="22"/>
                <w:szCs w:val="22"/>
              </w:rPr>
              <w:t>passage planning</w:t>
            </w:r>
          </w:p>
          <w:p w14:paraId="61C250E8"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The requirement for a vessel to create and use a passage plan</w:t>
            </w:r>
          </w:p>
          <w:p w14:paraId="76A6B72F"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The four key elements of a passage plan – appraisal, planning, execution and monitoring</w:t>
            </w:r>
          </w:p>
          <w:p w14:paraId="74CE7D48"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 xml:space="preserve">Ascertaining waterway information using charts and symbols </w:t>
            </w:r>
          </w:p>
          <w:p w14:paraId="30A9330F"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Formulating plans of action using information provided, chart information, tidal information, etc.</w:t>
            </w:r>
          </w:p>
          <w:p w14:paraId="6618A2AF"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Contingency planning</w:t>
            </w:r>
          </w:p>
        </w:tc>
        <w:tc>
          <w:tcPr>
            <w:tcW w:w="2551" w:type="dxa"/>
          </w:tcPr>
          <w:p w14:paraId="5A26046A" w14:textId="77777777" w:rsidR="001665A3" w:rsidRPr="003B629F" w:rsidRDefault="001665A3" w:rsidP="00575E73">
            <w:pPr>
              <w:shd w:val="clear" w:color="auto" w:fill="D9D9D9" w:themeFill="background1" w:themeFillShade="D9"/>
              <w:jc w:val="center"/>
              <w:rPr>
                <w:rFonts w:ascii="Calibri" w:hAnsi="Calibri"/>
                <w:sz w:val="22"/>
                <w:szCs w:val="22"/>
              </w:rPr>
            </w:pPr>
          </w:p>
        </w:tc>
        <w:tc>
          <w:tcPr>
            <w:tcW w:w="2694" w:type="dxa"/>
          </w:tcPr>
          <w:p w14:paraId="7F844579" w14:textId="77777777" w:rsidR="001665A3" w:rsidRPr="003B629F" w:rsidRDefault="001665A3" w:rsidP="00575E73">
            <w:pPr>
              <w:shd w:val="clear" w:color="auto" w:fill="D9D9D9" w:themeFill="background1" w:themeFillShade="D9"/>
              <w:jc w:val="center"/>
              <w:rPr>
                <w:rFonts w:ascii="Calibri" w:hAnsi="Calibri"/>
                <w:sz w:val="22"/>
                <w:szCs w:val="22"/>
              </w:rPr>
            </w:pPr>
          </w:p>
        </w:tc>
      </w:tr>
      <w:tr w:rsidR="001665A3" w:rsidRPr="003B629F" w14:paraId="4F1C3B5F"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Borders>
              <w:top w:val="single" w:sz="12" w:space="0" w:color="auto"/>
            </w:tcBorders>
          </w:tcPr>
          <w:p w14:paraId="5547DCEB" w14:textId="68515B5F" w:rsidR="001665A3" w:rsidRPr="003B629F" w:rsidDel="003967D9" w:rsidRDefault="001665A3" w:rsidP="00575E73">
            <w:pPr>
              <w:shd w:val="clear" w:color="auto" w:fill="D9D9D9" w:themeFill="background1" w:themeFillShade="D9"/>
              <w:rPr>
                <w:del w:id="6787" w:author="Abercrombie, Kerrie" w:date="2021-01-22T13:45:00Z"/>
                <w:rFonts w:ascii="Calibri" w:hAnsi="Calibri"/>
                <w:sz w:val="22"/>
                <w:szCs w:val="22"/>
              </w:rPr>
            </w:pPr>
            <w:commentRangeStart w:id="6788"/>
            <w:del w:id="6789" w:author="Abercrombie, Kerrie" w:date="2021-01-22T13:45:00Z">
              <w:r w:rsidRPr="003B629F" w:rsidDel="003967D9">
                <w:rPr>
                  <w:rFonts w:ascii="Calibri" w:hAnsi="Calibri"/>
                  <w:sz w:val="22"/>
                  <w:szCs w:val="22"/>
                </w:rPr>
                <w:delText>Describe the effect of tides and tidal streams</w:delText>
              </w:r>
            </w:del>
          </w:p>
          <w:p w14:paraId="40F30E85" w14:textId="142B316B" w:rsidR="001665A3" w:rsidRPr="003B629F" w:rsidDel="003967D9" w:rsidRDefault="001665A3" w:rsidP="00575E73">
            <w:pPr>
              <w:pStyle w:val="Tablelevel1"/>
              <w:shd w:val="clear" w:color="auto" w:fill="D9D9D9" w:themeFill="background1" w:themeFillShade="D9"/>
              <w:rPr>
                <w:del w:id="6790" w:author="Abercrombie, Kerrie" w:date="2021-01-22T13:45:00Z"/>
                <w:rFonts w:ascii="Calibri" w:hAnsi="Calibri"/>
                <w:szCs w:val="22"/>
              </w:rPr>
            </w:pPr>
            <w:del w:id="6791" w:author="Abercrombie, Kerrie" w:date="2021-01-22T13:45:00Z">
              <w:r w:rsidRPr="003B629F" w:rsidDel="003967D9">
                <w:rPr>
                  <w:rFonts w:ascii="Calibri" w:hAnsi="Calibri"/>
                  <w:szCs w:val="22"/>
                </w:rPr>
                <w:delText>Introduction to tides and tidal stream</w:delText>
              </w:r>
            </w:del>
          </w:p>
          <w:p w14:paraId="4780D46A" w14:textId="58138A8B" w:rsidR="001665A3" w:rsidRPr="003B629F" w:rsidDel="003967D9" w:rsidRDefault="001665A3" w:rsidP="00575E73">
            <w:pPr>
              <w:pStyle w:val="Tablelevel2"/>
              <w:shd w:val="clear" w:color="auto" w:fill="D9D9D9" w:themeFill="background1" w:themeFillShade="D9"/>
              <w:rPr>
                <w:del w:id="6792" w:author="Abercrombie, Kerrie" w:date="2021-01-22T13:45:00Z"/>
                <w:rFonts w:ascii="Calibri" w:hAnsi="Calibri"/>
                <w:sz w:val="22"/>
                <w:szCs w:val="22"/>
              </w:rPr>
            </w:pPr>
            <w:del w:id="6793" w:author="Abercrombie, Kerrie" w:date="2021-01-22T13:45:00Z">
              <w:r w:rsidRPr="003B629F" w:rsidDel="003967D9">
                <w:rPr>
                  <w:rFonts w:ascii="Calibri" w:hAnsi="Calibri"/>
                  <w:sz w:val="22"/>
                  <w:szCs w:val="22"/>
                </w:rPr>
                <w:delText>Explain the definition of terms relating to tides and tidal streams</w:delText>
              </w:r>
            </w:del>
          </w:p>
          <w:p w14:paraId="3461C704" w14:textId="00B6EAF0" w:rsidR="001665A3" w:rsidRPr="003B629F" w:rsidDel="003967D9" w:rsidRDefault="001665A3" w:rsidP="00575E73">
            <w:pPr>
              <w:pStyle w:val="Tablelevel3"/>
              <w:shd w:val="clear" w:color="auto" w:fill="D9D9D9" w:themeFill="background1" w:themeFillShade="D9"/>
              <w:rPr>
                <w:del w:id="6794" w:author="Abercrombie, Kerrie" w:date="2021-01-22T13:45:00Z"/>
                <w:rFonts w:ascii="Calibri" w:hAnsi="Calibri"/>
                <w:sz w:val="22"/>
                <w:szCs w:val="22"/>
                <w:lang w:eastAsia="en-GB"/>
              </w:rPr>
            </w:pPr>
            <w:del w:id="6795" w:author="Abercrombie, Kerrie" w:date="2021-01-22T13:45:00Z">
              <w:r w:rsidRPr="003B629F" w:rsidDel="003967D9">
                <w:rPr>
                  <w:rFonts w:ascii="Calibri" w:hAnsi="Calibri"/>
                  <w:sz w:val="22"/>
                  <w:szCs w:val="22"/>
                  <w:lang w:eastAsia="en-GB"/>
                </w:rPr>
                <w:delText>Chart datum</w:delText>
              </w:r>
            </w:del>
          </w:p>
          <w:p w14:paraId="261CBC7F" w14:textId="045FB702" w:rsidR="001665A3" w:rsidRPr="003B629F" w:rsidDel="003967D9" w:rsidRDefault="001665A3" w:rsidP="00575E73">
            <w:pPr>
              <w:pStyle w:val="Tablelevel3"/>
              <w:shd w:val="clear" w:color="auto" w:fill="D9D9D9" w:themeFill="background1" w:themeFillShade="D9"/>
              <w:rPr>
                <w:del w:id="6796" w:author="Abercrombie, Kerrie" w:date="2021-01-22T13:45:00Z"/>
                <w:rFonts w:ascii="Calibri" w:hAnsi="Calibri"/>
                <w:sz w:val="22"/>
                <w:szCs w:val="22"/>
                <w:lang w:eastAsia="en-GB"/>
              </w:rPr>
            </w:pPr>
            <w:del w:id="6797" w:author="Abercrombie, Kerrie" w:date="2021-01-22T13:45:00Z">
              <w:r w:rsidRPr="003B629F" w:rsidDel="003967D9">
                <w:rPr>
                  <w:rFonts w:ascii="Calibri" w:hAnsi="Calibri"/>
                  <w:sz w:val="22"/>
                  <w:szCs w:val="22"/>
                  <w:lang w:eastAsia="en-GB"/>
                </w:rPr>
                <w:delText>Spring/neap tides</w:delText>
              </w:r>
            </w:del>
          </w:p>
          <w:p w14:paraId="37781806" w14:textId="7E37C0C1" w:rsidR="001665A3" w:rsidRPr="003B629F" w:rsidDel="003967D9" w:rsidRDefault="001665A3" w:rsidP="00575E73">
            <w:pPr>
              <w:pStyle w:val="Tablelevel3"/>
              <w:shd w:val="clear" w:color="auto" w:fill="D9D9D9" w:themeFill="background1" w:themeFillShade="D9"/>
              <w:rPr>
                <w:del w:id="6798" w:author="Abercrombie, Kerrie" w:date="2021-01-22T13:45:00Z"/>
                <w:rFonts w:ascii="Calibri" w:hAnsi="Calibri"/>
                <w:sz w:val="22"/>
                <w:szCs w:val="22"/>
                <w:lang w:eastAsia="en-GB"/>
              </w:rPr>
            </w:pPr>
            <w:del w:id="6799" w:author="Abercrombie, Kerrie" w:date="2021-01-22T13:45:00Z">
              <w:r w:rsidRPr="003B629F" w:rsidDel="003967D9">
                <w:rPr>
                  <w:rFonts w:ascii="Calibri" w:hAnsi="Calibri"/>
                  <w:sz w:val="22"/>
                  <w:szCs w:val="22"/>
                  <w:lang w:eastAsia="en-GB"/>
                </w:rPr>
                <w:delText>Ebb/flow/slack/eddies</w:delText>
              </w:r>
            </w:del>
          </w:p>
          <w:p w14:paraId="153E6763" w14:textId="3BEAB515" w:rsidR="001665A3" w:rsidRPr="003B629F" w:rsidDel="003967D9" w:rsidRDefault="001665A3" w:rsidP="00575E73">
            <w:pPr>
              <w:pStyle w:val="Tablelevel3"/>
              <w:shd w:val="clear" w:color="auto" w:fill="D9D9D9" w:themeFill="background1" w:themeFillShade="D9"/>
              <w:rPr>
                <w:del w:id="6800" w:author="Abercrombie, Kerrie" w:date="2021-01-22T13:45:00Z"/>
                <w:rFonts w:ascii="Calibri" w:hAnsi="Calibri"/>
                <w:sz w:val="22"/>
                <w:szCs w:val="22"/>
                <w:lang w:eastAsia="en-GB"/>
              </w:rPr>
            </w:pPr>
            <w:del w:id="6801" w:author="Abercrombie, Kerrie" w:date="2021-01-22T13:45:00Z">
              <w:r w:rsidRPr="003B629F" w:rsidDel="003967D9">
                <w:rPr>
                  <w:rFonts w:ascii="Calibri" w:hAnsi="Calibri"/>
                  <w:sz w:val="22"/>
                  <w:szCs w:val="22"/>
                  <w:lang w:eastAsia="en-GB"/>
                </w:rPr>
                <w:delText>Set/drift/rate</w:delText>
              </w:r>
            </w:del>
          </w:p>
          <w:p w14:paraId="16110634" w14:textId="2DEB0AAE" w:rsidR="001665A3" w:rsidRPr="003B629F" w:rsidDel="003967D9" w:rsidRDefault="001665A3" w:rsidP="00575E73">
            <w:pPr>
              <w:pStyle w:val="Tablelevel3"/>
              <w:shd w:val="clear" w:color="auto" w:fill="D9D9D9" w:themeFill="background1" w:themeFillShade="D9"/>
              <w:rPr>
                <w:del w:id="6802" w:author="Abercrombie, Kerrie" w:date="2021-01-22T13:45:00Z"/>
                <w:rFonts w:ascii="Calibri" w:hAnsi="Calibri"/>
                <w:sz w:val="22"/>
                <w:szCs w:val="22"/>
              </w:rPr>
            </w:pPr>
            <w:del w:id="6803" w:author="Abercrombie, Kerrie" w:date="2021-01-22T13:45:00Z">
              <w:r w:rsidRPr="003B629F" w:rsidDel="003967D9">
                <w:rPr>
                  <w:rFonts w:ascii="Calibri" w:hAnsi="Calibri"/>
                  <w:sz w:val="22"/>
                  <w:szCs w:val="22"/>
                  <w:lang w:eastAsia="en-GB"/>
                </w:rPr>
                <w:delText>Diurnal/semi-diurnal</w:delText>
              </w:r>
            </w:del>
          </w:p>
          <w:p w14:paraId="2627A613" w14:textId="2D0588E8" w:rsidR="001665A3" w:rsidRPr="003B629F" w:rsidDel="003967D9" w:rsidRDefault="001665A3" w:rsidP="00575E73">
            <w:pPr>
              <w:pStyle w:val="Tablelevel2"/>
              <w:shd w:val="clear" w:color="auto" w:fill="D9D9D9" w:themeFill="background1" w:themeFillShade="D9"/>
              <w:rPr>
                <w:del w:id="6804" w:author="Abercrombie, Kerrie" w:date="2021-01-22T13:45:00Z"/>
                <w:rFonts w:ascii="Calibri" w:hAnsi="Calibri"/>
                <w:sz w:val="22"/>
                <w:szCs w:val="22"/>
              </w:rPr>
            </w:pPr>
            <w:del w:id="6805" w:author="Abercrombie, Kerrie" w:date="2021-01-22T13:45:00Z">
              <w:r w:rsidRPr="003B629F" w:rsidDel="003967D9">
                <w:rPr>
                  <w:rFonts w:ascii="Calibri" w:hAnsi="Calibri"/>
                  <w:sz w:val="22"/>
                  <w:szCs w:val="22"/>
                </w:rPr>
                <w:delText>Demonstrate the use of tide and current tables</w:delText>
              </w:r>
            </w:del>
          </w:p>
          <w:p w14:paraId="5A1AEEAF" w14:textId="48620200" w:rsidR="001665A3" w:rsidRPr="003B629F" w:rsidDel="003967D9" w:rsidRDefault="001665A3" w:rsidP="00575E73">
            <w:pPr>
              <w:pStyle w:val="Tablelevel3"/>
              <w:shd w:val="clear" w:color="auto" w:fill="D9D9D9" w:themeFill="background1" w:themeFillShade="D9"/>
              <w:rPr>
                <w:del w:id="6806" w:author="Abercrombie, Kerrie" w:date="2021-01-22T13:45:00Z"/>
                <w:rFonts w:ascii="Calibri" w:hAnsi="Calibri"/>
                <w:sz w:val="22"/>
                <w:szCs w:val="22"/>
              </w:rPr>
            </w:pPr>
            <w:del w:id="6807" w:author="Abercrombie, Kerrie" w:date="2021-01-22T13:45:00Z">
              <w:r w:rsidRPr="003B629F" w:rsidDel="003967D9">
                <w:rPr>
                  <w:rFonts w:ascii="Calibri" w:hAnsi="Calibri"/>
                  <w:sz w:val="22"/>
                  <w:szCs w:val="22"/>
                </w:rPr>
                <w:delText>Information contained in tide tables</w:delText>
              </w:r>
            </w:del>
          </w:p>
          <w:p w14:paraId="564389DD" w14:textId="72F38C0B" w:rsidR="001665A3" w:rsidRPr="003B629F" w:rsidDel="003967D9" w:rsidRDefault="001665A3" w:rsidP="00575E73">
            <w:pPr>
              <w:pStyle w:val="Tablelevel3"/>
              <w:shd w:val="clear" w:color="auto" w:fill="D9D9D9" w:themeFill="background1" w:themeFillShade="D9"/>
              <w:rPr>
                <w:del w:id="6808" w:author="Abercrombie, Kerrie" w:date="2021-01-22T13:45:00Z"/>
                <w:rFonts w:ascii="Calibri" w:hAnsi="Calibri"/>
                <w:sz w:val="22"/>
                <w:szCs w:val="22"/>
              </w:rPr>
            </w:pPr>
            <w:del w:id="6809" w:author="Abercrombie, Kerrie" w:date="2021-01-22T13:45:00Z">
              <w:r w:rsidRPr="003B629F" w:rsidDel="003967D9">
                <w:rPr>
                  <w:rFonts w:ascii="Calibri" w:hAnsi="Calibri"/>
                  <w:sz w:val="22"/>
                  <w:szCs w:val="22"/>
                </w:rPr>
                <w:delText>Reading tide tables</w:delText>
              </w:r>
            </w:del>
          </w:p>
          <w:p w14:paraId="780CB867" w14:textId="04507E3B" w:rsidR="001665A3" w:rsidRPr="003B629F" w:rsidDel="003967D9" w:rsidRDefault="001665A3" w:rsidP="00575E73">
            <w:pPr>
              <w:pStyle w:val="Tablelevel3"/>
              <w:shd w:val="clear" w:color="auto" w:fill="D9D9D9" w:themeFill="background1" w:themeFillShade="D9"/>
              <w:rPr>
                <w:del w:id="6810" w:author="Abercrombie, Kerrie" w:date="2021-01-22T13:45:00Z"/>
                <w:rFonts w:ascii="Calibri" w:hAnsi="Calibri"/>
                <w:sz w:val="22"/>
                <w:szCs w:val="22"/>
              </w:rPr>
            </w:pPr>
            <w:del w:id="6811" w:author="Abercrombie, Kerrie" w:date="2021-01-22T13:45:00Z">
              <w:r w:rsidRPr="003B629F" w:rsidDel="003967D9">
                <w:rPr>
                  <w:rFonts w:ascii="Calibri" w:hAnsi="Calibri"/>
                  <w:sz w:val="22"/>
                  <w:szCs w:val="22"/>
                </w:rPr>
                <w:delText>Reading current tables</w:delText>
              </w:r>
            </w:del>
          </w:p>
          <w:p w14:paraId="1B0B2E72" w14:textId="1F075735" w:rsidR="001665A3" w:rsidRPr="003B629F" w:rsidDel="003967D9" w:rsidRDefault="001665A3" w:rsidP="00575E73">
            <w:pPr>
              <w:pStyle w:val="Tablelevel3"/>
              <w:shd w:val="clear" w:color="auto" w:fill="D9D9D9" w:themeFill="background1" w:themeFillShade="D9"/>
              <w:rPr>
                <w:del w:id="6812" w:author="Abercrombie, Kerrie" w:date="2021-01-22T13:45:00Z"/>
                <w:rFonts w:ascii="Calibri" w:hAnsi="Calibri"/>
                <w:sz w:val="22"/>
                <w:szCs w:val="22"/>
              </w:rPr>
            </w:pPr>
            <w:del w:id="6813" w:author="Abercrombie, Kerrie" w:date="2021-01-22T13:45:00Z">
              <w:r w:rsidRPr="003B629F" w:rsidDel="003967D9">
                <w:rPr>
                  <w:rFonts w:ascii="Calibri" w:hAnsi="Calibri"/>
                  <w:sz w:val="22"/>
                  <w:szCs w:val="22"/>
                </w:rPr>
                <w:delText>Overview of calculating intermediate heights and times</w:delText>
              </w:r>
            </w:del>
          </w:p>
          <w:p w14:paraId="17019BF7" w14:textId="3340D7A2" w:rsidR="001665A3" w:rsidRPr="003B629F" w:rsidDel="003967D9" w:rsidRDefault="001665A3" w:rsidP="00575E73">
            <w:pPr>
              <w:pStyle w:val="Tablelevel3"/>
              <w:shd w:val="clear" w:color="auto" w:fill="D9D9D9" w:themeFill="background1" w:themeFillShade="D9"/>
              <w:rPr>
                <w:del w:id="6814" w:author="Abercrombie, Kerrie" w:date="2021-01-22T13:45:00Z"/>
                <w:rFonts w:ascii="Calibri" w:hAnsi="Calibri"/>
                <w:sz w:val="22"/>
                <w:szCs w:val="22"/>
              </w:rPr>
            </w:pPr>
            <w:del w:id="6815" w:author="Abercrombie, Kerrie" w:date="2021-01-22T13:45:00Z">
              <w:r w:rsidRPr="003B629F" w:rsidDel="003967D9">
                <w:rPr>
                  <w:rFonts w:ascii="Calibri" w:hAnsi="Calibri"/>
                  <w:sz w:val="22"/>
                  <w:szCs w:val="22"/>
                </w:rPr>
                <w:delText>Overview of primary and secondary ports</w:delText>
              </w:r>
            </w:del>
          </w:p>
          <w:p w14:paraId="33C91053" w14:textId="599D2942" w:rsidR="001665A3" w:rsidRPr="003B629F" w:rsidDel="003967D9" w:rsidRDefault="001665A3" w:rsidP="00575E73">
            <w:pPr>
              <w:pStyle w:val="Tablelevel2"/>
              <w:shd w:val="clear" w:color="auto" w:fill="D9D9D9" w:themeFill="background1" w:themeFillShade="D9"/>
              <w:rPr>
                <w:del w:id="6816" w:author="Abercrombie, Kerrie" w:date="2021-01-22T13:45:00Z"/>
                <w:rFonts w:ascii="Calibri" w:hAnsi="Calibri"/>
                <w:sz w:val="22"/>
                <w:szCs w:val="22"/>
              </w:rPr>
            </w:pPr>
            <w:del w:id="6817" w:author="Abercrombie, Kerrie" w:date="2021-01-22T13:45:00Z">
              <w:r w:rsidRPr="003B629F" w:rsidDel="003967D9">
                <w:rPr>
                  <w:rFonts w:ascii="Calibri" w:hAnsi="Calibri"/>
                  <w:sz w:val="22"/>
                  <w:szCs w:val="22"/>
                </w:rPr>
                <w:delText>Demonstrate the method of using of tidal streams in calculating an Estimated Position (EP)</w:delText>
              </w:r>
            </w:del>
          </w:p>
          <w:p w14:paraId="4383FF78" w14:textId="7D44A6C9" w:rsidR="001665A3" w:rsidRPr="003B629F" w:rsidDel="003967D9" w:rsidRDefault="001665A3" w:rsidP="00575E73">
            <w:pPr>
              <w:pStyle w:val="Tablelevel3"/>
              <w:shd w:val="clear" w:color="auto" w:fill="D9D9D9" w:themeFill="background1" w:themeFillShade="D9"/>
              <w:rPr>
                <w:del w:id="6818" w:author="Abercrombie, Kerrie" w:date="2021-01-22T13:45:00Z"/>
                <w:rFonts w:ascii="Calibri" w:hAnsi="Calibri"/>
                <w:sz w:val="22"/>
                <w:szCs w:val="22"/>
              </w:rPr>
            </w:pPr>
            <w:del w:id="6819" w:author="Abercrombie, Kerrie" w:date="2021-01-22T13:45:00Z">
              <w:r w:rsidRPr="003B629F" w:rsidDel="003967D9">
                <w:rPr>
                  <w:rFonts w:ascii="Calibri" w:hAnsi="Calibri"/>
                  <w:sz w:val="22"/>
                  <w:szCs w:val="22"/>
                </w:rPr>
                <w:delText>Review of Dead Reckoning Position (DR)</w:delText>
              </w:r>
            </w:del>
          </w:p>
          <w:p w14:paraId="39EC64BA" w14:textId="4DBF56BE" w:rsidR="001665A3" w:rsidRPr="003B629F" w:rsidDel="003967D9" w:rsidRDefault="001665A3" w:rsidP="00575E73">
            <w:pPr>
              <w:pStyle w:val="Tablelevel3"/>
              <w:shd w:val="clear" w:color="auto" w:fill="D9D9D9" w:themeFill="background1" w:themeFillShade="D9"/>
              <w:rPr>
                <w:del w:id="6820" w:author="Abercrombie, Kerrie" w:date="2021-01-22T13:45:00Z"/>
                <w:rFonts w:ascii="Calibri" w:hAnsi="Calibri"/>
                <w:sz w:val="22"/>
                <w:szCs w:val="22"/>
              </w:rPr>
            </w:pPr>
            <w:del w:id="6821" w:author="Abercrombie, Kerrie" w:date="2021-01-22T13:45:00Z">
              <w:r w:rsidRPr="003B629F" w:rsidDel="003967D9">
                <w:rPr>
                  <w:rFonts w:ascii="Calibri" w:hAnsi="Calibri"/>
                  <w:sz w:val="22"/>
                  <w:szCs w:val="22"/>
                </w:rPr>
                <w:delText>Explanation of EP</w:delText>
              </w:r>
            </w:del>
          </w:p>
          <w:p w14:paraId="3CE10E02" w14:textId="406F9C40" w:rsidR="001665A3" w:rsidRPr="003B629F" w:rsidDel="003967D9" w:rsidRDefault="001665A3" w:rsidP="00575E73">
            <w:pPr>
              <w:pStyle w:val="Tablelevel3"/>
              <w:shd w:val="clear" w:color="auto" w:fill="D9D9D9" w:themeFill="background1" w:themeFillShade="D9"/>
              <w:rPr>
                <w:del w:id="6822" w:author="Abercrombie, Kerrie" w:date="2021-01-22T13:45:00Z"/>
                <w:rFonts w:ascii="Calibri" w:hAnsi="Calibri"/>
                <w:sz w:val="22"/>
                <w:szCs w:val="22"/>
              </w:rPr>
            </w:pPr>
            <w:del w:id="6823" w:author="Abercrombie, Kerrie" w:date="2021-01-22T13:45:00Z">
              <w:r w:rsidRPr="003B629F" w:rsidDel="003967D9">
                <w:rPr>
                  <w:rFonts w:ascii="Calibri" w:hAnsi="Calibri"/>
                  <w:sz w:val="22"/>
                  <w:szCs w:val="22"/>
                </w:rPr>
                <w:delText>Effect of tides and currents</w:delText>
              </w:r>
            </w:del>
          </w:p>
          <w:p w14:paraId="20E345C9" w14:textId="14CA2C4D" w:rsidR="001665A3" w:rsidRPr="003B629F" w:rsidRDefault="001665A3" w:rsidP="00575E73">
            <w:pPr>
              <w:pStyle w:val="Tablelevel3"/>
              <w:shd w:val="clear" w:color="auto" w:fill="D9D9D9" w:themeFill="background1" w:themeFillShade="D9"/>
              <w:rPr>
                <w:rFonts w:ascii="Calibri" w:hAnsi="Calibri"/>
                <w:sz w:val="22"/>
                <w:szCs w:val="22"/>
              </w:rPr>
            </w:pPr>
            <w:del w:id="6824" w:author="Abercrombie, Kerrie" w:date="2021-01-22T13:45:00Z">
              <w:r w:rsidRPr="003B629F" w:rsidDel="003967D9">
                <w:rPr>
                  <w:rFonts w:ascii="Calibri" w:hAnsi="Calibri"/>
                  <w:sz w:val="22"/>
                  <w:szCs w:val="22"/>
                </w:rPr>
                <w:delText>Effect of wind/leeway</w:delText>
              </w:r>
            </w:del>
            <w:commentRangeEnd w:id="6788"/>
            <w:r w:rsidR="003967D9">
              <w:rPr>
                <w:rStyle w:val="CommentReference"/>
                <w:rFonts w:asciiTheme="minorHAnsi" w:eastAsiaTheme="minorHAnsi" w:hAnsiTheme="minorHAnsi"/>
                <w:lang w:eastAsia="en-GB"/>
              </w:rPr>
              <w:commentReference w:id="6788"/>
            </w:r>
          </w:p>
        </w:tc>
        <w:tc>
          <w:tcPr>
            <w:tcW w:w="2551" w:type="dxa"/>
            <w:tcBorders>
              <w:top w:val="single" w:sz="12" w:space="0" w:color="auto"/>
            </w:tcBorders>
          </w:tcPr>
          <w:p w14:paraId="49F8E871" w14:textId="77777777" w:rsidR="001665A3" w:rsidRPr="003B629F" w:rsidRDefault="001665A3" w:rsidP="00575E73">
            <w:pPr>
              <w:shd w:val="clear" w:color="auto" w:fill="D9D9D9" w:themeFill="background1" w:themeFillShade="D9"/>
              <w:jc w:val="center"/>
              <w:rPr>
                <w:rFonts w:ascii="Calibri" w:hAnsi="Calibri"/>
                <w:sz w:val="22"/>
                <w:szCs w:val="22"/>
              </w:rPr>
            </w:pPr>
          </w:p>
        </w:tc>
        <w:tc>
          <w:tcPr>
            <w:tcW w:w="2694" w:type="dxa"/>
            <w:tcBorders>
              <w:top w:val="single" w:sz="12" w:space="0" w:color="auto"/>
            </w:tcBorders>
          </w:tcPr>
          <w:p w14:paraId="6CFA0845" w14:textId="77777777" w:rsidR="001665A3" w:rsidRPr="003B629F" w:rsidRDefault="001665A3" w:rsidP="00575E73">
            <w:pPr>
              <w:shd w:val="clear" w:color="auto" w:fill="D9D9D9" w:themeFill="background1" w:themeFillShade="D9"/>
              <w:jc w:val="center"/>
              <w:rPr>
                <w:rFonts w:ascii="Calibri" w:hAnsi="Calibri"/>
                <w:sz w:val="22"/>
                <w:szCs w:val="22"/>
              </w:rPr>
            </w:pPr>
          </w:p>
        </w:tc>
      </w:tr>
      <w:tr w:rsidR="001665A3" w:rsidRPr="003B629F" w14:paraId="7B01AA14"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91E928B"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6825" w:name="_Toc446917386"/>
            <w:bookmarkStart w:id="6826" w:name="_Toc111617443"/>
            <w:commentRangeStart w:id="6827"/>
            <w:r w:rsidRPr="003B629F">
              <w:rPr>
                <w:rFonts w:ascii="Calibri" w:hAnsi="Calibri"/>
                <w:b w:val="0"/>
                <w:sz w:val="22"/>
                <w:szCs w:val="22"/>
              </w:rPr>
              <w:t xml:space="preserve">Correcting paper charts and publications </w:t>
            </w:r>
            <w:bookmarkEnd w:id="6825"/>
            <w:bookmarkEnd w:id="6826"/>
            <w:commentRangeEnd w:id="6827"/>
            <w:r w:rsidR="00C54C64">
              <w:rPr>
                <w:rStyle w:val="CommentReference"/>
                <w:rFonts w:asciiTheme="minorHAnsi" w:eastAsiaTheme="minorHAnsi" w:hAnsiTheme="minorHAnsi"/>
                <w:b w:val="0"/>
              </w:rPr>
              <w:commentReference w:id="6827"/>
            </w:r>
          </w:p>
          <w:p w14:paraId="74E8889A"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Introduction to Notices to Mariners</w:t>
            </w:r>
          </w:p>
          <w:p w14:paraId="17CD7F4C"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Introduction to written Notices to Mariners</w:t>
            </w:r>
          </w:p>
          <w:p w14:paraId="41994A1F"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Introduction to broadcast notices to shipping, including fishing vessels</w:t>
            </w:r>
          </w:p>
          <w:p w14:paraId="30BD53FD"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Methods of correcting publications</w:t>
            </w:r>
          </w:p>
          <w:p w14:paraId="6A4BEABF"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Procedures for corrections</w:t>
            </w:r>
          </w:p>
          <w:p w14:paraId="7D79996B"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Recording corrections</w:t>
            </w:r>
          </w:p>
          <w:p w14:paraId="3CFF9DA0"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Methods of correcting paper charts</w:t>
            </w:r>
          </w:p>
          <w:p w14:paraId="354ED16D"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Procedures for corrections</w:t>
            </w:r>
          </w:p>
          <w:p w14:paraId="2BC51552"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Recording corrections</w:t>
            </w:r>
          </w:p>
          <w:p w14:paraId="42CFB2A5"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Temporary and preliminary corrections</w:t>
            </w:r>
          </w:p>
        </w:tc>
        <w:tc>
          <w:tcPr>
            <w:tcW w:w="2551" w:type="dxa"/>
          </w:tcPr>
          <w:p w14:paraId="35054533" w14:textId="77777777" w:rsidR="001665A3" w:rsidRPr="003B629F" w:rsidRDefault="001665A3" w:rsidP="00575E73">
            <w:pPr>
              <w:shd w:val="clear" w:color="auto" w:fill="D9D9D9" w:themeFill="background1" w:themeFillShade="D9"/>
              <w:jc w:val="center"/>
              <w:rPr>
                <w:rFonts w:ascii="Calibri" w:hAnsi="Calibri"/>
                <w:sz w:val="22"/>
                <w:szCs w:val="22"/>
              </w:rPr>
            </w:pPr>
          </w:p>
        </w:tc>
        <w:tc>
          <w:tcPr>
            <w:tcW w:w="2694" w:type="dxa"/>
          </w:tcPr>
          <w:p w14:paraId="263C8687" w14:textId="77777777" w:rsidR="001665A3" w:rsidRPr="003B629F" w:rsidRDefault="001665A3" w:rsidP="00575E73">
            <w:pPr>
              <w:shd w:val="clear" w:color="auto" w:fill="D9D9D9" w:themeFill="background1" w:themeFillShade="D9"/>
              <w:jc w:val="center"/>
              <w:rPr>
                <w:rFonts w:ascii="Calibri" w:hAnsi="Calibri"/>
                <w:sz w:val="22"/>
                <w:szCs w:val="22"/>
              </w:rPr>
            </w:pPr>
          </w:p>
        </w:tc>
      </w:tr>
    </w:tbl>
    <w:p w14:paraId="09E6B495" w14:textId="77777777" w:rsidR="001665A3" w:rsidRDefault="001665A3" w:rsidP="00575E73">
      <w:pPr>
        <w:shd w:val="clear" w:color="auto" w:fill="D9D9D9" w:themeFill="background1" w:themeFillShade="D9"/>
      </w:pPr>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47D0E625" w14:textId="77777777" w:rsidTr="00DC77A1">
        <w:trPr>
          <w:cantSplit/>
          <w:tblHeader/>
          <w:jc w:val="center"/>
        </w:trPr>
        <w:tc>
          <w:tcPr>
            <w:tcW w:w="8897" w:type="dxa"/>
            <w:tcBorders>
              <w:bottom w:val="single" w:sz="12" w:space="0" w:color="auto"/>
            </w:tcBorders>
            <w:vAlign w:val="center"/>
          </w:tcPr>
          <w:p w14:paraId="72AA8095" w14:textId="77777777" w:rsidR="001665A3" w:rsidRPr="003B629F" w:rsidRDefault="001665A3" w:rsidP="00575E73">
            <w:pPr>
              <w:pStyle w:val="Tableheading"/>
              <w:shd w:val="clear" w:color="auto" w:fill="D9D9D9" w:themeFill="background1" w:themeFillShade="D9"/>
            </w:pPr>
            <w:r w:rsidRPr="003B629F">
              <w:t>Subjects / Learning Objectives</w:t>
            </w:r>
          </w:p>
        </w:tc>
        <w:tc>
          <w:tcPr>
            <w:tcW w:w="2551" w:type="dxa"/>
            <w:tcBorders>
              <w:bottom w:val="single" w:sz="12" w:space="0" w:color="auto"/>
            </w:tcBorders>
            <w:vAlign w:val="center"/>
          </w:tcPr>
          <w:p w14:paraId="1213C6C6" w14:textId="77777777" w:rsidR="001665A3" w:rsidRPr="003B629F" w:rsidRDefault="001665A3" w:rsidP="00575E73">
            <w:pPr>
              <w:pStyle w:val="Tableheading"/>
              <w:shd w:val="clear" w:color="auto" w:fill="D9D9D9" w:themeFill="background1" w:themeFillShade="D9"/>
            </w:pPr>
            <w:r w:rsidRPr="003B629F">
              <w:t>Reference</w:t>
            </w:r>
          </w:p>
        </w:tc>
        <w:tc>
          <w:tcPr>
            <w:tcW w:w="2694" w:type="dxa"/>
            <w:tcBorders>
              <w:bottom w:val="single" w:sz="12" w:space="0" w:color="auto"/>
            </w:tcBorders>
            <w:vAlign w:val="center"/>
          </w:tcPr>
          <w:p w14:paraId="1BBD4A1C" w14:textId="77777777" w:rsidR="001665A3" w:rsidRPr="003B629F" w:rsidRDefault="001665A3" w:rsidP="00575E73">
            <w:pPr>
              <w:pStyle w:val="Tableheading"/>
              <w:shd w:val="clear" w:color="auto" w:fill="D9D9D9" w:themeFill="background1" w:themeFillShade="D9"/>
            </w:pPr>
            <w:r w:rsidRPr="003B629F">
              <w:t>Teaching Aid</w:t>
            </w:r>
          </w:p>
        </w:tc>
      </w:tr>
      <w:tr w:rsidR="001665A3" w:rsidRPr="003B629F" w14:paraId="23917E68"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419E858" w14:textId="77777777" w:rsidR="001665A3" w:rsidRPr="003B629F" w:rsidRDefault="001665A3" w:rsidP="00575E73">
            <w:pPr>
              <w:pStyle w:val="Tablelevel1bold"/>
              <w:shd w:val="clear" w:color="auto" w:fill="D9D9D9" w:themeFill="background1" w:themeFillShade="D9"/>
              <w:rPr>
                <w:rFonts w:ascii="Calibri" w:hAnsi="Calibri"/>
                <w:sz w:val="22"/>
                <w:szCs w:val="22"/>
              </w:rPr>
            </w:pPr>
            <w:r w:rsidRPr="003B629F">
              <w:rPr>
                <w:rFonts w:ascii="Calibri" w:hAnsi="Calibri"/>
                <w:sz w:val="22"/>
                <w:szCs w:val="22"/>
              </w:rPr>
              <w:t>Collision regulations</w:t>
            </w:r>
          </w:p>
        </w:tc>
        <w:tc>
          <w:tcPr>
            <w:tcW w:w="2551" w:type="dxa"/>
          </w:tcPr>
          <w:p w14:paraId="60F335B5" w14:textId="77777777" w:rsidR="001665A3" w:rsidRPr="003B629F" w:rsidRDefault="001665A3" w:rsidP="00575E73">
            <w:pPr>
              <w:shd w:val="clear" w:color="auto" w:fill="D9D9D9" w:themeFill="background1" w:themeFillShade="D9"/>
              <w:jc w:val="center"/>
              <w:rPr>
                <w:rFonts w:ascii="Calibri" w:hAnsi="Calibri"/>
                <w:sz w:val="22"/>
                <w:szCs w:val="22"/>
              </w:rPr>
            </w:pPr>
          </w:p>
        </w:tc>
        <w:tc>
          <w:tcPr>
            <w:tcW w:w="2694" w:type="dxa"/>
          </w:tcPr>
          <w:p w14:paraId="6D60545E" w14:textId="77777777" w:rsidR="001665A3" w:rsidRPr="003B629F" w:rsidRDefault="001665A3" w:rsidP="00575E73">
            <w:pPr>
              <w:shd w:val="clear" w:color="auto" w:fill="D9D9D9" w:themeFill="background1" w:themeFillShade="D9"/>
              <w:jc w:val="center"/>
              <w:rPr>
                <w:rFonts w:ascii="Calibri" w:hAnsi="Calibri"/>
                <w:sz w:val="22"/>
                <w:szCs w:val="22"/>
              </w:rPr>
            </w:pPr>
          </w:p>
        </w:tc>
      </w:tr>
      <w:tr w:rsidR="001665A3" w:rsidRPr="003B629F" w14:paraId="1F73F95B"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FAB10C2"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6828" w:name="_Toc446917388"/>
            <w:bookmarkStart w:id="6829" w:name="_Toc111617445"/>
            <w:commentRangeStart w:id="6830"/>
            <w:r w:rsidRPr="003B629F">
              <w:rPr>
                <w:rFonts w:ascii="Calibri" w:hAnsi="Calibri"/>
                <w:b w:val="0"/>
                <w:sz w:val="22"/>
                <w:szCs w:val="22"/>
              </w:rPr>
              <w:t>Cite and explain the International Regulations for Preventing Collisions at Sea</w:t>
            </w:r>
            <w:bookmarkEnd w:id="6828"/>
            <w:bookmarkEnd w:id="6829"/>
          </w:p>
          <w:p w14:paraId="00AEA611" w14:textId="77777777" w:rsidR="001665A3" w:rsidRPr="003B629F" w:rsidRDefault="001665A3" w:rsidP="00575E73">
            <w:pPr>
              <w:pStyle w:val="Tablelevel1"/>
              <w:shd w:val="clear" w:color="auto" w:fill="D9D9D9" w:themeFill="background1" w:themeFillShade="D9"/>
              <w:rPr>
                <w:rFonts w:ascii="Calibri" w:hAnsi="Calibri"/>
                <w:szCs w:val="22"/>
              </w:rPr>
            </w:pPr>
            <w:r w:rsidRPr="003B629F">
              <w:rPr>
                <w:rFonts w:ascii="Calibri" w:hAnsi="Calibri"/>
                <w:szCs w:val="22"/>
              </w:rPr>
              <w:t>Definitions of specific terms in the Collision Regulations</w:t>
            </w:r>
          </w:p>
          <w:p w14:paraId="47258782"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Application of the Collision Regulations</w:t>
            </w:r>
          </w:p>
          <w:p w14:paraId="05CC5BF3"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Application for ships</w:t>
            </w:r>
          </w:p>
          <w:p w14:paraId="0BF0306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Application as pertains to VTS</w:t>
            </w:r>
          </w:p>
          <w:p w14:paraId="187E9373"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Enforcement of regulations</w:t>
            </w:r>
          </w:p>
          <w:p w14:paraId="4AEB720D" w14:textId="77777777" w:rsidR="001665A3" w:rsidRPr="003B629F" w:rsidRDefault="001665A3" w:rsidP="00575E73">
            <w:pPr>
              <w:pStyle w:val="Tablelevel1"/>
              <w:shd w:val="clear" w:color="auto" w:fill="D9D9D9" w:themeFill="background1" w:themeFillShade="D9"/>
              <w:rPr>
                <w:rFonts w:ascii="Calibri" w:hAnsi="Calibri"/>
                <w:szCs w:val="22"/>
              </w:rPr>
            </w:pPr>
            <w:r w:rsidRPr="003B629F">
              <w:rPr>
                <w:rFonts w:ascii="Calibri" w:hAnsi="Calibri"/>
                <w:szCs w:val="22"/>
              </w:rPr>
              <w:t>Basic steering and sailing rules</w:t>
            </w:r>
          </w:p>
          <w:p w14:paraId="45833D4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International regulations</w:t>
            </w:r>
          </w:p>
          <w:p w14:paraId="56D3B858"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National specifications and variances</w:t>
            </w:r>
          </w:p>
          <w:p w14:paraId="1353EE19" w14:textId="77777777" w:rsidR="001665A3" w:rsidRPr="003B629F" w:rsidRDefault="001665A3" w:rsidP="00575E73">
            <w:pPr>
              <w:pStyle w:val="Tablelevel1"/>
              <w:shd w:val="clear" w:color="auto" w:fill="D9D9D9" w:themeFill="background1" w:themeFillShade="D9"/>
              <w:rPr>
                <w:rFonts w:ascii="Calibri" w:hAnsi="Calibri"/>
                <w:szCs w:val="22"/>
              </w:rPr>
            </w:pPr>
            <w:r w:rsidRPr="003B629F">
              <w:rPr>
                <w:rFonts w:ascii="Calibri" w:hAnsi="Calibri"/>
                <w:szCs w:val="22"/>
              </w:rPr>
              <w:t>Conduct of vessels in specific conditions</w:t>
            </w:r>
          </w:p>
          <w:p w14:paraId="15E1FEAA"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Conduct in narrow channels</w:t>
            </w:r>
          </w:p>
          <w:p w14:paraId="19F38179"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Conduct in Traffic Separation Schemes</w:t>
            </w:r>
          </w:p>
          <w:p w14:paraId="2DBABDE6" w14:textId="77777777" w:rsidR="001665A3" w:rsidRPr="003B629F" w:rsidRDefault="001665A3" w:rsidP="00575E73">
            <w:pPr>
              <w:pStyle w:val="Tablelevel1"/>
              <w:shd w:val="clear" w:color="auto" w:fill="D9D9D9" w:themeFill="background1" w:themeFillShade="D9"/>
              <w:rPr>
                <w:rFonts w:ascii="Calibri" w:hAnsi="Calibri"/>
                <w:szCs w:val="22"/>
              </w:rPr>
            </w:pPr>
            <w:r w:rsidRPr="003B629F">
              <w:rPr>
                <w:rFonts w:ascii="Calibri" w:hAnsi="Calibri"/>
                <w:szCs w:val="22"/>
              </w:rPr>
              <w:t xml:space="preserve">International Distress Signals </w:t>
            </w:r>
          </w:p>
          <w:p w14:paraId="7013EA35"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Annex IV to the Collision Regulations</w:t>
            </w:r>
          </w:p>
          <w:p w14:paraId="470CE24C" w14:textId="77777777" w:rsidR="001665A3" w:rsidRPr="003B629F" w:rsidRDefault="001665A3" w:rsidP="00575E73">
            <w:pPr>
              <w:pStyle w:val="Tablelevel1"/>
              <w:shd w:val="clear" w:color="auto" w:fill="D9D9D9" w:themeFill="background1" w:themeFillShade="D9"/>
              <w:rPr>
                <w:rFonts w:ascii="Calibri" w:hAnsi="Calibri"/>
                <w:szCs w:val="22"/>
              </w:rPr>
            </w:pPr>
            <w:r w:rsidRPr="003B629F">
              <w:rPr>
                <w:rFonts w:ascii="Calibri" w:hAnsi="Calibri"/>
                <w:szCs w:val="22"/>
              </w:rPr>
              <w:t>Basic lights, shapes and sounds as described in the Regulations</w:t>
            </w:r>
          </w:p>
          <w:p w14:paraId="54525EF1"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r w:rsidRPr="003B629F">
              <w:rPr>
                <w:rFonts w:ascii="Calibri" w:hAnsi="Calibri"/>
                <w:b w:val="0"/>
                <w:sz w:val="22"/>
                <w:szCs w:val="22"/>
              </w:rPr>
              <w:t>Description of the contents of Annexes I and III, and parts E and F</w:t>
            </w:r>
            <w:commentRangeEnd w:id="6830"/>
            <w:r w:rsidR="003967D9">
              <w:rPr>
                <w:rStyle w:val="CommentReference"/>
                <w:rFonts w:asciiTheme="minorHAnsi" w:eastAsiaTheme="minorHAnsi" w:hAnsiTheme="minorHAnsi"/>
                <w:b w:val="0"/>
              </w:rPr>
              <w:commentReference w:id="6830"/>
            </w:r>
          </w:p>
        </w:tc>
        <w:tc>
          <w:tcPr>
            <w:tcW w:w="2551" w:type="dxa"/>
          </w:tcPr>
          <w:p w14:paraId="77111B83" w14:textId="77777777" w:rsidR="001665A3" w:rsidRPr="003B629F" w:rsidRDefault="001665A3" w:rsidP="00575E73">
            <w:pPr>
              <w:pStyle w:val="Tablelevel1"/>
              <w:shd w:val="clear" w:color="auto" w:fill="D9D9D9" w:themeFill="background1" w:themeFillShade="D9"/>
              <w:jc w:val="center"/>
              <w:rPr>
                <w:rFonts w:ascii="Calibri" w:hAnsi="Calibri"/>
                <w:szCs w:val="22"/>
              </w:rPr>
            </w:pPr>
            <w:r w:rsidRPr="003B629F">
              <w:rPr>
                <w:rFonts w:ascii="Calibri" w:hAnsi="Calibri"/>
                <w:szCs w:val="22"/>
              </w:rPr>
              <w:t>R7</w:t>
            </w:r>
          </w:p>
        </w:tc>
        <w:tc>
          <w:tcPr>
            <w:tcW w:w="2694" w:type="dxa"/>
          </w:tcPr>
          <w:p w14:paraId="66597A3B" w14:textId="77777777" w:rsidR="001665A3" w:rsidRPr="003B629F" w:rsidRDefault="001665A3" w:rsidP="00575E73">
            <w:pPr>
              <w:pStyle w:val="Tablelevel1"/>
              <w:shd w:val="clear" w:color="auto" w:fill="D9D9D9" w:themeFill="background1" w:themeFillShade="D9"/>
              <w:jc w:val="center"/>
              <w:rPr>
                <w:rFonts w:ascii="Calibri" w:hAnsi="Calibri"/>
                <w:szCs w:val="22"/>
              </w:rPr>
            </w:pPr>
            <w:r w:rsidRPr="003B629F">
              <w:rPr>
                <w:rFonts w:ascii="Calibri" w:hAnsi="Calibri"/>
                <w:szCs w:val="22"/>
              </w:rPr>
              <w:t>A1, A2</w:t>
            </w:r>
          </w:p>
          <w:p w14:paraId="11B31D33" w14:textId="77777777" w:rsidR="001665A3" w:rsidRPr="003B629F" w:rsidRDefault="001665A3" w:rsidP="00575E73">
            <w:pPr>
              <w:pStyle w:val="Tablelevel1"/>
              <w:shd w:val="clear" w:color="auto" w:fill="D9D9D9" w:themeFill="background1" w:themeFillShade="D9"/>
              <w:jc w:val="center"/>
              <w:rPr>
                <w:rFonts w:ascii="Calibri" w:hAnsi="Calibri"/>
                <w:szCs w:val="22"/>
              </w:rPr>
            </w:pPr>
            <w:r w:rsidRPr="003B629F">
              <w:rPr>
                <w:rFonts w:ascii="Calibri" w:hAnsi="Calibri"/>
                <w:szCs w:val="22"/>
              </w:rPr>
              <w:t>Case studies</w:t>
            </w:r>
          </w:p>
        </w:tc>
      </w:tr>
    </w:tbl>
    <w:p w14:paraId="3F31EB01" w14:textId="77777777" w:rsidR="001665A3" w:rsidRDefault="001665A3" w:rsidP="00575E73">
      <w:pPr>
        <w:shd w:val="clear" w:color="auto" w:fill="D9D9D9" w:themeFill="background1" w:themeFillShade="D9"/>
      </w:pPr>
      <w:bookmarkStart w:id="6831" w:name="_Toc446917389"/>
      <w:bookmarkStart w:id="6832" w:name="_Toc111617446"/>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2E63CF65" w14:textId="77777777" w:rsidTr="00DC77A1">
        <w:trPr>
          <w:cantSplit/>
          <w:tblHeader/>
          <w:jc w:val="center"/>
        </w:trPr>
        <w:tc>
          <w:tcPr>
            <w:tcW w:w="8897" w:type="dxa"/>
            <w:tcBorders>
              <w:bottom w:val="single" w:sz="12" w:space="0" w:color="auto"/>
            </w:tcBorders>
            <w:vAlign w:val="center"/>
          </w:tcPr>
          <w:p w14:paraId="7911621F" w14:textId="77777777" w:rsidR="001665A3" w:rsidRPr="003B629F" w:rsidRDefault="001665A3" w:rsidP="00575E73">
            <w:pPr>
              <w:pStyle w:val="Tableheading"/>
              <w:shd w:val="clear" w:color="auto" w:fill="D9D9D9" w:themeFill="background1" w:themeFillShade="D9"/>
            </w:pPr>
            <w:r w:rsidRPr="003B629F">
              <w:t>Subjects / Learning Objectives</w:t>
            </w:r>
          </w:p>
        </w:tc>
        <w:tc>
          <w:tcPr>
            <w:tcW w:w="2551" w:type="dxa"/>
            <w:tcBorders>
              <w:bottom w:val="single" w:sz="12" w:space="0" w:color="auto"/>
            </w:tcBorders>
            <w:vAlign w:val="center"/>
          </w:tcPr>
          <w:p w14:paraId="2AEE3A85" w14:textId="77777777" w:rsidR="001665A3" w:rsidRPr="003B629F" w:rsidRDefault="001665A3" w:rsidP="00575E73">
            <w:pPr>
              <w:pStyle w:val="Tableheading"/>
              <w:shd w:val="clear" w:color="auto" w:fill="D9D9D9" w:themeFill="background1" w:themeFillShade="D9"/>
            </w:pPr>
            <w:r w:rsidRPr="003B629F">
              <w:t>Reference</w:t>
            </w:r>
          </w:p>
        </w:tc>
        <w:tc>
          <w:tcPr>
            <w:tcW w:w="2694" w:type="dxa"/>
            <w:tcBorders>
              <w:bottom w:val="single" w:sz="12" w:space="0" w:color="auto"/>
            </w:tcBorders>
            <w:vAlign w:val="center"/>
          </w:tcPr>
          <w:p w14:paraId="1047D284" w14:textId="77777777" w:rsidR="001665A3" w:rsidRPr="003B629F" w:rsidRDefault="001665A3" w:rsidP="00575E73">
            <w:pPr>
              <w:pStyle w:val="Tableheading"/>
              <w:shd w:val="clear" w:color="auto" w:fill="D9D9D9" w:themeFill="background1" w:themeFillShade="D9"/>
            </w:pPr>
            <w:r w:rsidRPr="003B629F">
              <w:t>Teaching Aid</w:t>
            </w:r>
          </w:p>
        </w:tc>
      </w:tr>
      <w:tr w:rsidR="001665A3" w:rsidRPr="003B629F" w14:paraId="4A87A394"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Borders>
              <w:top w:val="nil"/>
            </w:tcBorders>
          </w:tcPr>
          <w:p w14:paraId="46182D6F" w14:textId="279D112E" w:rsidR="001665A3" w:rsidRPr="003B629F" w:rsidRDefault="001665A3" w:rsidP="00575E73">
            <w:pPr>
              <w:pStyle w:val="Tablelevel1bold"/>
              <w:shd w:val="clear" w:color="auto" w:fill="D9D9D9" w:themeFill="background1" w:themeFillShade="D9"/>
              <w:rPr>
                <w:rFonts w:ascii="Calibri" w:hAnsi="Calibri"/>
                <w:sz w:val="22"/>
                <w:szCs w:val="22"/>
              </w:rPr>
            </w:pPr>
            <w:del w:id="6833" w:author="Abercrombie, Kerrie" w:date="2021-01-22T13:46:00Z">
              <w:r w:rsidRPr="003B629F" w:rsidDel="003967D9">
                <w:rPr>
                  <w:rFonts w:ascii="Calibri" w:hAnsi="Calibri"/>
                  <w:sz w:val="22"/>
                  <w:szCs w:val="22"/>
                </w:rPr>
                <w:delText>Aids to Navigation</w:delText>
              </w:r>
            </w:del>
            <w:bookmarkEnd w:id="6831"/>
            <w:bookmarkEnd w:id="6832"/>
          </w:p>
        </w:tc>
        <w:tc>
          <w:tcPr>
            <w:tcW w:w="2551" w:type="dxa"/>
            <w:tcBorders>
              <w:top w:val="nil"/>
            </w:tcBorders>
          </w:tcPr>
          <w:p w14:paraId="2893C9B3" w14:textId="77777777" w:rsidR="001665A3" w:rsidRPr="003B629F" w:rsidRDefault="001665A3" w:rsidP="00575E73">
            <w:pPr>
              <w:shd w:val="clear" w:color="auto" w:fill="D9D9D9" w:themeFill="background1" w:themeFillShade="D9"/>
              <w:jc w:val="center"/>
              <w:rPr>
                <w:rFonts w:ascii="Calibri" w:hAnsi="Calibri"/>
                <w:sz w:val="22"/>
                <w:szCs w:val="22"/>
              </w:rPr>
            </w:pPr>
          </w:p>
        </w:tc>
        <w:tc>
          <w:tcPr>
            <w:tcW w:w="2694" w:type="dxa"/>
            <w:tcBorders>
              <w:top w:val="nil"/>
            </w:tcBorders>
          </w:tcPr>
          <w:p w14:paraId="48ADB1B7" w14:textId="77777777" w:rsidR="001665A3" w:rsidRPr="003B629F" w:rsidRDefault="001665A3" w:rsidP="00575E73">
            <w:pPr>
              <w:shd w:val="clear" w:color="auto" w:fill="D9D9D9" w:themeFill="background1" w:themeFillShade="D9"/>
              <w:jc w:val="center"/>
              <w:rPr>
                <w:rFonts w:ascii="Calibri" w:hAnsi="Calibri"/>
                <w:sz w:val="22"/>
                <w:szCs w:val="22"/>
              </w:rPr>
            </w:pPr>
          </w:p>
        </w:tc>
      </w:tr>
      <w:tr w:rsidR="001665A3" w:rsidRPr="003B629F" w14:paraId="5AE229CA"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09B4666" w14:textId="4FA8D37F" w:rsidR="001665A3" w:rsidRPr="003B629F" w:rsidDel="003967D9" w:rsidRDefault="001665A3" w:rsidP="00575E73">
            <w:pPr>
              <w:pStyle w:val="Tablelevel1bold"/>
              <w:shd w:val="clear" w:color="auto" w:fill="D9D9D9" w:themeFill="background1" w:themeFillShade="D9"/>
              <w:rPr>
                <w:del w:id="6834" w:author="Abercrombie, Kerrie" w:date="2021-01-22T13:46:00Z"/>
                <w:rFonts w:ascii="Calibri" w:hAnsi="Calibri"/>
                <w:b w:val="0"/>
                <w:sz w:val="22"/>
                <w:szCs w:val="22"/>
              </w:rPr>
            </w:pPr>
            <w:bookmarkStart w:id="6835" w:name="_Toc446917390"/>
            <w:bookmarkStart w:id="6836" w:name="_Toc111617447"/>
            <w:commentRangeStart w:id="6837"/>
            <w:del w:id="6838" w:author="Abercrombie, Kerrie" w:date="2021-01-22T13:46:00Z">
              <w:r w:rsidRPr="003B629F" w:rsidDel="003967D9">
                <w:rPr>
                  <w:rFonts w:ascii="Calibri" w:hAnsi="Calibri"/>
                  <w:b w:val="0"/>
                  <w:sz w:val="22"/>
                  <w:szCs w:val="22"/>
                </w:rPr>
                <w:delText xml:space="preserve">Describe international maritime </w:delText>
              </w:r>
              <w:bookmarkEnd w:id="6835"/>
              <w:bookmarkEnd w:id="6836"/>
              <w:r w:rsidRPr="003B629F" w:rsidDel="003967D9">
                <w:rPr>
                  <w:rFonts w:ascii="Calibri" w:hAnsi="Calibri"/>
                  <w:b w:val="0"/>
                  <w:sz w:val="22"/>
                  <w:szCs w:val="22"/>
                </w:rPr>
                <w:delText xml:space="preserve">buoyage </w:delText>
              </w:r>
            </w:del>
          </w:p>
          <w:p w14:paraId="6FE88487" w14:textId="19F6672E" w:rsidR="001665A3" w:rsidRPr="003B629F" w:rsidDel="003967D9" w:rsidRDefault="001665A3" w:rsidP="00575E73">
            <w:pPr>
              <w:pStyle w:val="Tablelevel2"/>
              <w:shd w:val="clear" w:color="auto" w:fill="D9D9D9" w:themeFill="background1" w:themeFillShade="D9"/>
              <w:rPr>
                <w:del w:id="6839" w:author="Abercrombie, Kerrie" w:date="2021-01-22T13:46:00Z"/>
                <w:rFonts w:ascii="Calibri" w:hAnsi="Calibri"/>
                <w:sz w:val="22"/>
                <w:szCs w:val="22"/>
              </w:rPr>
            </w:pPr>
            <w:del w:id="6840" w:author="Abercrombie, Kerrie" w:date="2021-01-22T13:46:00Z">
              <w:r w:rsidRPr="003B629F" w:rsidDel="003967D9">
                <w:rPr>
                  <w:rFonts w:ascii="Calibri" w:hAnsi="Calibri"/>
                  <w:sz w:val="22"/>
                  <w:szCs w:val="22"/>
                </w:rPr>
                <w:delText>Introduction to the International Maritime Buoyage System</w:delText>
              </w:r>
            </w:del>
          </w:p>
          <w:p w14:paraId="46312834" w14:textId="1CE10271" w:rsidR="001665A3" w:rsidRPr="003B629F" w:rsidDel="003967D9" w:rsidRDefault="001665A3" w:rsidP="00575E73">
            <w:pPr>
              <w:pStyle w:val="Tablelevel3"/>
              <w:shd w:val="clear" w:color="auto" w:fill="D9D9D9" w:themeFill="background1" w:themeFillShade="D9"/>
              <w:rPr>
                <w:del w:id="6841" w:author="Abercrombie, Kerrie" w:date="2021-01-22T13:46:00Z"/>
                <w:rFonts w:ascii="Calibri" w:hAnsi="Calibri"/>
                <w:sz w:val="22"/>
                <w:szCs w:val="22"/>
              </w:rPr>
            </w:pPr>
            <w:del w:id="6842" w:author="Abercrombie, Kerrie" w:date="2021-01-22T13:46:00Z">
              <w:r w:rsidRPr="003B629F" w:rsidDel="003967D9">
                <w:rPr>
                  <w:rFonts w:ascii="Calibri" w:hAnsi="Calibri"/>
                  <w:sz w:val="22"/>
                  <w:szCs w:val="22"/>
                </w:rPr>
                <w:delText>Lateral systems (IALA A &amp; B)</w:delText>
              </w:r>
            </w:del>
          </w:p>
          <w:p w14:paraId="66E021CA" w14:textId="7F275B66" w:rsidR="001665A3" w:rsidRPr="003B629F" w:rsidDel="003967D9" w:rsidRDefault="001665A3" w:rsidP="00575E73">
            <w:pPr>
              <w:pStyle w:val="Tablelevel3"/>
              <w:shd w:val="clear" w:color="auto" w:fill="D9D9D9" w:themeFill="background1" w:themeFillShade="D9"/>
              <w:rPr>
                <w:del w:id="6843" w:author="Abercrombie, Kerrie" w:date="2021-01-22T13:46:00Z"/>
                <w:rFonts w:ascii="Calibri" w:hAnsi="Calibri"/>
                <w:sz w:val="22"/>
                <w:szCs w:val="22"/>
              </w:rPr>
            </w:pPr>
            <w:del w:id="6844" w:author="Abercrombie, Kerrie" w:date="2021-01-22T13:46:00Z">
              <w:r w:rsidRPr="003B629F" w:rsidDel="003967D9">
                <w:rPr>
                  <w:rFonts w:ascii="Calibri" w:hAnsi="Calibri"/>
                  <w:sz w:val="22"/>
                  <w:szCs w:val="22"/>
                </w:rPr>
                <w:delText>Cardinal systems</w:delText>
              </w:r>
            </w:del>
          </w:p>
          <w:p w14:paraId="3F7D267D" w14:textId="23EA5AA8" w:rsidR="001665A3" w:rsidRPr="003B629F" w:rsidDel="003967D9" w:rsidRDefault="001665A3" w:rsidP="00575E73">
            <w:pPr>
              <w:pStyle w:val="Tablelevel3"/>
              <w:shd w:val="clear" w:color="auto" w:fill="D9D9D9" w:themeFill="background1" w:themeFillShade="D9"/>
              <w:rPr>
                <w:del w:id="6845" w:author="Abercrombie, Kerrie" w:date="2021-01-22T13:46:00Z"/>
                <w:rFonts w:ascii="Calibri" w:hAnsi="Calibri"/>
                <w:sz w:val="22"/>
                <w:szCs w:val="22"/>
              </w:rPr>
            </w:pPr>
            <w:del w:id="6846" w:author="Abercrombie, Kerrie" w:date="2021-01-22T13:46:00Z">
              <w:r w:rsidRPr="003B629F" w:rsidDel="003967D9">
                <w:rPr>
                  <w:rFonts w:ascii="Calibri" w:hAnsi="Calibri"/>
                  <w:sz w:val="22"/>
                  <w:szCs w:val="22"/>
                </w:rPr>
                <w:delText>Implications of various systems</w:delText>
              </w:r>
            </w:del>
          </w:p>
          <w:p w14:paraId="3F3A56A9" w14:textId="70A4A995" w:rsidR="001665A3" w:rsidRPr="003B629F" w:rsidDel="003967D9" w:rsidRDefault="001665A3" w:rsidP="00575E73">
            <w:pPr>
              <w:pStyle w:val="Tablelevel1bold"/>
              <w:shd w:val="clear" w:color="auto" w:fill="D9D9D9" w:themeFill="background1" w:themeFillShade="D9"/>
              <w:rPr>
                <w:del w:id="6847" w:author="Abercrombie, Kerrie" w:date="2021-01-22T13:46:00Z"/>
                <w:rFonts w:ascii="Calibri" w:hAnsi="Calibri"/>
                <w:b w:val="0"/>
                <w:sz w:val="22"/>
                <w:szCs w:val="22"/>
              </w:rPr>
            </w:pPr>
            <w:del w:id="6848" w:author="Abercrombie, Kerrie" w:date="2021-01-22T13:46:00Z">
              <w:r w:rsidRPr="003B629F" w:rsidDel="003967D9">
                <w:rPr>
                  <w:rFonts w:ascii="Calibri" w:hAnsi="Calibri"/>
                  <w:b w:val="0"/>
                  <w:sz w:val="22"/>
                  <w:szCs w:val="22"/>
                </w:rPr>
                <w:delText>Regulations pertaining to buoyage systems</w:delText>
              </w:r>
            </w:del>
          </w:p>
          <w:p w14:paraId="3C1B75A6" w14:textId="780AAF10" w:rsidR="001665A3" w:rsidRPr="003B629F" w:rsidDel="003967D9" w:rsidRDefault="001665A3" w:rsidP="00575E73">
            <w:pPr>
              <w:pStyle w:val="Tablelevel2"/>
              <w:shd w:val="clear" w:color="auto" w:fill="D9D9D9" w:themeFill="background1" w:themeFillShade="D9"/>
              <w:rPr>
                <w:del w:id="6849" w:author="Abercrombie, Kerrie" w:date="2021-01-22T13:46:00Z"/>
                <w:rFonts w:ascii="Calibri" w:hAnsi="Calibri"/>
                <w:sz w:val="22"/>
                <w:szCs w:val="22"/>
              </w:rPr>
            </w:pPr>
            <w:del w:id="6850" w:author="Abercrombie, Kerrie" w:date="2021-01-22T13:46:00Z">
              <w:r w:rsidRPr="003B629F" w:rsidDel="003967D9">
                <w:rPr>
                  <w:rFonts w:ascii="Calibri" w:hAnsi="Calibri"/>
                  <w:sz w:val="22"/>
                  <w:szCs w:val="22"/>
                </w:rPr>
                <w:delText>Characteristics of floating aids</w:delText>
              </w:r>
            </w:del>
          </w:p>
          <w:p w14:paraId="047D3C7F" w14:textId="4CEAF56B" w:rsidR="001665A3" w:rsidRPr="003B629F" w:rsidDel="003967D9" w:rsidRDefault="001665A3" w:rsidP="00575E73">
            <w:pPr>
              <w:pStyle w:val="Tablelevel3"/>
              <w:shd w:val="clear" w:color="auto" w:fill="D9D9D9" w:themeFill="background1" w:themeFillShade="D9"/>
              <w:rPr>
                <w:del w:id="6851" w:author="Abercrombie, Kerrie" w:date="2021-01-22T13:46:00Z"/>
                <w:rFonts w:ascii="Calibri" w:hAnsi="Calibri"/>
                <w:sz w:val="22"/>
                <w:szCs w:val="22"/>
              </w:rPr>
            </w:pPr>
            <w:del w:id="6852" w:author="Abercrombie, Kerrie" w:date="2021-01-22T13:46:00Z">
              <w:r w:rsidRPr="003B629F" w:rsidDel="003967D9">
                <w:rPr>
                  <w:rFonts w:ascii="Calibri" w:hAnsi="Calibri"/>
                  <w:sz w:val="22"/>
                  <w:szCs w:val="22"/>
                </w:rPr>
                <w:delText>Types of buoys</w:delText>
              </w:r>
            </w:del>
          </w:p>
          <w:p w14:paraId="538689C9" w14:textId="6CD5E668" w:rsidR="001665A3" w:rsidRPr="003B629F" w:rsidDel="003967D9" w:rsidRDefault="001665A3" w:rsidP="00575E73">
            <w:pPr>
              <w:pStyle w:val="Tablelevel3"/>
              <w:shd w:val="clear" w:color="auto" w:fill="D9D9D9" w:themeFill="background1" w:themeFillShade="D9"/>
              <w:rPr>
                <w:del w:id="6853" w:author="Abercrombie, Kerrie" w:date="2021-01-22T13:46:00Z"/>
                <w:rFonts w:ascii="Calibri" w:hAnsi="Calibri"/>
                <w:sz w:val="22"/>
                <w:szCs w:val="22"/>
              </w:rPr>
            </w:pPr>
            <w:del w:id="6854" w:author="Abercrombie, Kerrie" w:date="2021-01-22T13:46:00Z">
              <w:r w:rsidRPr="003B629F" w:rsidDel="003967D9">
                <w:rPr>
                  <w:rFonts w:ascii="Calibri" w:hAnsi="Calibri"/>
                  <w:sz w:val="22"/>
                  <w:szCs w:val="22"/>
                </w:rPr>
                <w:delText>Placement of buoys</w:delText>
              </w:r>
            </w:del>
          </w:p>
          <w:p w14:paraId="6B60BFF4" w14:textId="279298FD" w:rsidR="001665A3" w:rsidRPr="003B629F" w:rsidDel="003967D9" w:rsidRDefault="001665A3" w:rsidP="00575E73">
            <w:pPr>
              <w:pStyle w:val="Tablelevel3"/>
              <w:shd w:val="clear" w:color="auto" w:fill="D9D9D9" w:themeFill="background1" w:themeFillShade="D9"/>
              <w:rPr>
                <w:del w:id="6855" w:author="Abercrombie, Kerrie" w:date="2021-01-22T13:46:00Z"/>
                <w:rFonts w:ascii="Calibri" w:hAnsi="Calibri"/>
                <w:sz w:val="22"/>
                <w:szCs w:val="22"/>
              </w:rPr>
            </w:pPr>
            <w:del w:id="6856" w:author="Abercrombie, Kerrie" w:date="2021-01-22T13:46:00Z">
              <w:r w:rsidRPr="003B629F" w:rsidDel="003967D9">
                <w:rPr>
                  <w:rFonts w:ascii="Calibri" w:hAnsi="Calibri"/>
                  <w:sz w:val="22"/>
                  <w:szCs w:val="22"/>
                </w:rPr>
                <w:delText>Fundamental rules for safe navigation</w:delText>
              </w:r>
            </w:del>
          </w:p>
          <w:p w14:paraId="79B0EEF8" w14:textId="3E03E532" w:rsidR="001665A3" w:rsidRPr="003B629F" w:rsidDel="003967D9" w:rsidRDefault="001665A3" w:rsidP="00575E73">
            <w:pPr>
              <w:pStyle w:val="Tablelevel3"/>
              <w:shd w:val="clear" w:color="auto" w:fill="D9D9D9" w:themeFill="background1" w:themeFillShade="D9"/>
              <w:rPr>
                <w:del w:id="6857" w:author="Abercrombie, Kerrie" w:date="2021-01-22T13:46:00Z"/>
                <w:rFonts w:ascii="Calibri" w:hAnsi="Calibri"/>
                <w:sz w:val="22"/>
                <w:szCs w:val="22"/>
              </w:rPr>
            </w:pPr>
            <w:del w:id="6858" w:author="Abercrombie, Kerrie" w:date="2021-01-22T13:46:00Z">
              <w:r w:rsidRPr="003B629F" w:rsidDel="003967D9">
                <w:rPr>
                  <w:rFonts w:ascii="Calibri" w:hAnsi="Calibri"/>
                  <w:sz w:val="22"/>
                  <w:szCs w:val="22"/>
                </w:rPr>
                <w:delText>Chart symbols and abbreviations for floating aids</w:delText>
              </w:r>
            </w:del>
          </w:p>
          <w:p w14:paraId="13CC9FB3" w14:textId="367C8D5A" w:rsidR="001665A3" w:rsidRPr="003B629F" w:rsidDel="003967D9" w:rsidRDefault="001665A3" w:rsidP="00575E73">
            <w:pPr>
              <w:pStyle w:val="Tablelevel3"/>
              <w:shd w:val="clear" w:color="auto" w:fill="D9D9D9" w:themeFill="background1" w:themeFillShade="D9"/>
              <w:rPr>
                <w:del w:id="6859" w:author="Abercrombie, Kerrie" w:date="2021-01-22T13:46:00Z"/>
                <w:rFonts w:ascii="Calibri" w:hAnsi="Calibri"/>
                <w:sz w:val="22"/>
                <w:szCs w:val="22"/>
              </w:rPr>
            </w:pPr>
            <w:del w:id="6860" w:author="Abercrombie, Kerrie" w:date="2021-01-22T13:46:00Z">
              <w:r w:rsidRPr="003B629F" w:rsidDel="003967D9">
                <w:rPr>
                  <w:rFonts w:ascii="Calibri" w:hAnsi="Calibri"/>
                  <w:sz w:val="22"/>
                  <w:szCs w:val="22"/>
                </w:rPr>
                <w:delText>Numbering of aids</w:delText>
              </w:r>
            </w:del>
          </w:p>
          <w:p w14:paraId="2C175664" w14:textId="63477588" w:rsidR="001665A3" w:rsidRPr="003B629F" w:rsidDel="003967D9" w:rsidRDefault="001665A3" w:rsidP="00575E73">
            <w:pPr>
              <w:pStyle w:val="Tablelevel3"/>
              <w:shd w:val="clear" w:color="auto" w:fill="D9D9D9" w:themeFill="background1" w:themeFillShade="D9"/>
              <w:rPr>
                <w:del w:id="6861" w:author="Abercrombie, Kerrie" w:date="2021-01-22T13:46:00Z"/>
                <w:rFonts w:ascii="Calibri" w:hAnsi="Calibri"/>
                <w:sz w:val="22"/>
                <w:szCs w:val="22"/>
              </w:rPr>
            </w:pPr>
            <w:del w:id="6862" w:author="Abercrombie, Kerrie" w:date="2021-01-22T13:46:00Z">
              <w:r w:rsidRPr="003B629F" w:rsidDel="003967D9">
                <w:rPr>
                  <w:rFonts w:ascii="Calibri" w:hAnsi="Calibri"/>
                  <w:sz w:val="22"/>
                  <w:szCs w:val="22"/>
                </w:rPr>
                <w:delText>Topmarks</w:delText>
              </w:r>
            </w:del>
          </w:p>
          <w:p w14:paraId="165A154B" w14:textId="4774D951" w:rsidR="001665A3" w:rsidRPr="003B629F" w:rsidDel="003967D9" w:rsidRDefault="001665A3" w:rsidP="00575E73">
            <w:pPr>
              <w:pStyle w:val="Tablelevel2"/>
              <w:shd w:val="clear" w:color="auto" w:fill="D9D9D9" w:themeFill="background1" w:themeFillShade="D9"/>
              <w:rPr>
                <w:del w:id="6863" w:author="Abercrombie, Kerrie" w:date="2021-01-22T13:46:00Z"/>
                <w:rFonts w:ascii="Calibri" w:hAnsi="Calibri"/>
                <w:sz w:val="22"/>
                <w:szCs w:val="22"/>
              </w:rPr>
            </w:pPr>
            <w:del w:id="6864" w:author="Abercrombie, Kerrie" w:date="2021-01-22T13:46:00Z">
              <w:r w:rsidRPr="003B629F" w:rsidDel="003967D9">
                <w:rPr>
                  <w:rFonts w:ascii="Calibri" w:hAnsi="Calibri"/>
                  <w:sz w:val="22"/>
                  <w:szCs w:val="22"/>
                </w:rPr>
                <w:delText>Characteristics of fixed aids</w:delText>
              </w:r>
            </w:del>
          </w:p>
          <w:p w14:paraId="18EFA55B" w14:textId="68C1DC61" w:rsidR="001665A3" w:rsidRPr="003B629F" w:rsidDel="003967D9" w:rsidRDefault="001665A3" w:rsidP="00575E73">
            <w:pPr>
              <w:pStyle w:val="Tablelevel3"/>
              <w:shd w:val="clear" w:color="auto" w:fill="D9D9D9" w:themeFill="background1" w:themeFillShade="D9"/>
              <w:rPr>
                <w:del w:id="6865" w:author="Abercrombie, Kerrie" w:date="2021-01-22T13:46:00Z"/>
                <w:rFonts w:ascii="Calibri" w:hAnsi="Calibri"/>
                <w:sz w:val="22"/>
                <w:szCs w:val="22"/>
              </w:rPr>
            </w:pPr>
            <w:del w:id="6866" w:author="Abercrombie, Kerrie" w:date="2021-01-22T13:46:00Z">
              <w:r w:rsidRPr="003B629F" w:rsidDel="003967D9">
                <w:rPr>
                  <w:rFonts w:ascii="Calibri" w:hAnsi="Calibri"/>
                  <w:sz w:val="22"/>
                  <w:szCs w:val="22"/>
                </w:rPr>
                <w:delText>Day beacons</w:delText>
              </w:r>
            </w:del>
          </w:p>
          <w:p w14:paraId="3CA755FF" w14:textId="70305AEA" w:rsidR="001665A3" w:rsidRPr="003B629F" w:rsidDel="003967D9" w:rsidRDefault="001665A3" w:rsidP="00575E73">
            <w:pPr>
              <w:pStyle w:val="Tablelevel3"/>
              <w:shd w:val="clear" w:color="auto" w:fill="D9D9D9" w:themeFill="background1" w:themeFillShade="D9"/>
              <w:rPr>
                <w:del w:id="6867" w:author="Abercrombie, Kerrie" w:date="2021-01-22T13:46:00Z"/>
                <w:rFonts w:ascii="Calibri" w:hAnsi="Calibri"/>
                <w:sz w:val="22"/>
                <w:szCs w:val="22"/>
              </w:rPr>
            </w:pPr>
            <w:del w:id="6868" w:author="Abercrombie, Kerrie" w:date="2021-01-22T13:46:00Z">
              <w:r w:rsidRPr="003B629F" w:rsidDel="003967D9">
                <w:rPr>
                  <w:rFonts w:ascii="Calibri" w:hAnsi="Calibri"/>
                  <w:sz w:val="22"/>
                  <w:szCs w:val="22"/>
                </w:rPr>
                <w:delText>Light stations</w:delText>
              </w:r>
            </w:del>
          </w:p>
          <w:p w14:paraId="7A9AEB7A" w14:textId="0A1CAF82" w:rsidR="001665A3" w:rsidRPr="003B629F" w:rsidDel="003967D9" w:rsidRDefault="001665A3" w:rsidP="00575E73">
            <w:pPr>
              <w:pStyle w:val="Tablelevel3"/>
              <w:shd w:val="clear" w:color="auto" w:fill="D9D9D9" w:themeFill="background1" w:themeFillShade="D9"/>
              <w:rPr>
                <w:del w:id="6869" w:author="Abercrombie, Kerrie" w:date="2021-01-22T13:46:00Z"/>
                <w:rFonts w:ascii="Calibri" w:hAnsi="Calibri"/>
                <w:sz w:val="22"/>
                <w:szCs w:val="22"/>
              </w:rPr>
            </w:pPr>
            <w:del w:id="6870" w:author="Abercrombie, Kerrie" w:date="2021-01-22T13:46:00Z">
              <w:r w:rsidRPr="003B629F" w:rsidDel="003967D9">
                <w:rPr>
                  <w:rFonts w:ascii="Calibri" w:hAnsi="Calibri"/>
                  <w:sz w:val="22"/>
                  <w:szCs w:val="22"/>
                </w:rPr>
                <w:delText>Ranges</w:delText>
              </w:r>
            </w:del>
          </w:p>
          <w:p w14:paraId="2448B157" w14:textId="0985C24E" w:rsidR="001665A3" w:rsidRPr="003B629F" w:rsidDel="003967D9" w:rsidRDefault="001665A3" w:rsidP="00575E73">
            <w:pPr>
              <w:pStyle w:val="Tablelevel3"/>
              <w:shd w:val="clear" w:color="auto" w:fill="D9D9D9" w:themeFill="background1" w:themeFillShade="D9"/>
              <w:rPr>
                <w:del w:id="6871" w:author="Abercrombie, Kerrie" w:date="2021-01-22T13:46:00Z"/>
                <w:rFonts w:ascii="Calibri" w:hAnsi="Calibri"/>
                <w:sz w:val="22"/>
                <w:szCs w:val="22"/>
              </w:rPr>
            </w:pPr>
            <w:del w:id="6872" w:author="Abercrombie, Kerrie" w:date="2021-01-22T13:46:00Z">
              <w:r w:rsidRPr="003B629F" w:rsidDel="003967D9">
                <w:rPr>
                  <w:rFonts w:ascii="Calibri" w:hAnsi="Calibri"/>
                  <w:sz w:val="22"/>
                  <w:szCs w:val="22"/>
                </w:rPr>
                <w:delText>Sector lights</w:delText>
              </w:r>
            </w:del>
          </w:p>
          <w:p w14:paraId="13C82090" w14:textId="6B7BE707" w:rsidR="001665A3" w:rsidRPr="003B629F" w:rsidDel="003967D9" w:rsidRDefault="001665A3" w:rsidP="00575E73">
            <w:pPr>
              <w:pStyle w:val="Tablelevel3"/>
              <w:shd w:val="clear" w:color="auto" w:fill="D9D9D9" w:themeFill="background1" w:themeFillShade="D9"/>
              <w:rPr>
                <w:del w:id="6873" w:author="Abercrombie, Kerrie" w:date="2021-01-22T13:46:00Z"/>
                <w:rFonts w:ascii="Calibri" w:hAnsi="Calibri"/>
                <w:sz w:val="22"/>
                <w:szCs w:val="22"/>
              </w:rPr>
            </w:pPr>
            <w:del w:id="6874" w:author="Abercrombie, Kerrie" w:date="2021-01-22T13:46:00Z">
              <w:r w:rsidRPr="003B629F" w:rsidDel="003967D9">
                <w:rPr>
                  <w:rFonts w:ascii="Calibri" w:hAnsi="Calibri"/>
                  <w:sz w:val="22"/>
                  <w:szCs w:val="22"/>
                </w:rPr>
                <w:delText>Leading lights</w:delText>
              </w:r>
            </w:del>
          </w:p>
          <w:p w14:paraId="7F95F280" w14:textId="0B5AD655" w:rsidR="001665A3" w:rsidRPr="003B629F" w:rsidRDefault="001665A3" w:rsidP="00575E73">
            <w:pPr>
              <w:pStyle w:val="Tablelevel3"/>
              <w:shd w:val="clear" w:color="auto" w:fill="D9D9D9" w:themeFill="background1" w:themeFillShade="D9"/>
              <w:rPr>
                <w:rFonts w:ascii="Calibri" w:hAnsi="Calibri"/>
                <w:sz w:val="22"/>
                <w:szCs w:val="22"/>
              </w:rPr>
            </w:pPr>
            <w:del w:id="6875" w:author="Abercrombie, Kerrie" w:date="2021-01-22T13:46:00Z">
              <w:r w:rsidRPr="003B629F" w:rsidDel="003967D9">
                <w:rPr>
                  <w:rFonts w:ascii="Calibri" w:hAnsi="Calibri"/>
                  <w:sz w:val="22"/>
                  <w:szCs w:val="22"/>
                </w:rPr>
                <w:delText>Fog signals</w:delText>
              </w:r>
            </w:del>
            <w:commentRangeEnd w:id="6837"/>
            <w:r w:rsidR="003967D9">
              <w:rPr>
                <w:rStyle w:val="CommentReference"/>
                <w:rFonts w:asciiTheme="minorHAnsi" w:eastAsiaTheme="minorHAnsi" w:hAnsiTheme="minorHAnsi"/>
                <w:lang w:eastAsia="en-GB"/>
              </w:rPr>
              <w:commentReference w:id="6837"/>
            </w:r>
          </w:p>
        </w:tc>
        <w:tc>
          <w:tcPr>
            <w:tcW w:w="2551" w:type="dxa"/>
          </w:tcPr>
          <w:p w14:paraId="36850F90"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p w14:paraId="29B2D2EB"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r w:rsidRPr="003B629F">
              <w:rPr>
                <w:rFonts w:ascii="Calibri" w:hAnsi="Calibri"/>
                <w:sz w:val="22"/>
                <w:szCs w:val="22"/>
              </w:rPr>
              <w:t>R43</w:t>
            </w:r>
          </w:p>
          <w:p w14:paraId="4C523F69"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0A578846"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5B1392D6"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18F4F86E"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p w14:paraId="08EB61E4"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r w:rsidRPr="003B629F">
              <w:rPr>
                <w:rFonts w:ascii="Calibri" w:hAnsi="Calibri"/>
                <w:b w:val="0"/>
                <w:sz w:val="22"/>
                <w:szCs w:val="22"/>
              </w:rPr>
              <w:t>R42</w:t>
            </w:r>
          </w:p>
          <w:p w14:paraId="491717B5"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15F55738"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001FB85E"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5BF0AA64"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3AC599AB"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49A50718"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5B0DF29E"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r w:rsidRPr="003B629F">
              <w:rPr>
                <w:rFonts w:ascii="Calibri" w:hAnsi="Calibri"/>
                <w:sz w:val="22"/>
                <w:szCs w:val="22"/>
              </w:rPr>
              <w:t>R42</w:t>
            </w:r>
          </w:p>
        </w:tc>
        <w:tc>
          <w:tcPr>
            <w:tcW w:w="2694" w:type="dxa"/>
          </w:tcPr>
          <w:p w14:paraId="41217B8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p w14:paraId="3C8BD11D"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r w:rsidRPr="003B629F">
              <w:rPr>
                <w:rFonts w:ascii="Calibri" w:hAnsi="Calibri"/>
                <w:sz w:val="22"/>
                <w:szCs w:val="22"/>
              </w:rPr>
              <w:t>A1, A2</w:t>
            </w:r>
          </w:p>
        </w:tc>
      </w:tr>
      <w:tr w:rsidR="001665A3" w:rsidRPr="003B629F" w14:paraId="2EA129EB"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16A0592" w14:textId="4F35FC92" w:rsidR="001665A3" w:rsidRPr="003B629F" w:rsidDel="003967D9" w:rsidRDefault="001665A3" w:rsidP="00575E73">
            <w:pPr>
              <w:pStyle w:val="Tablelevel1bold"/>
              <w:shd w:val="clear" w:color="auto" w:fill="D9D9D9" w:themeFill="background1" w:themeFillShade="D9"/>
              <w:rPr>
                <w:del w:id="6876" w:author="Abercrombie, Kerrie" w:date="2021-01-22T13:46:00Z"/>
                <w:rFonts w:ascii="Calibri" w:hAnsi="Calibri"/>
                <w:sz w:val="22"/>
                <w:szCs w:val="22"/>
              </w:rPr>
            </w:pPr>
            <w:bookmarkStart w:id="6877" w:name="_Toc446917391"/>
            <w:bookmarkStart w:id="6878" w:name="_Toc111617448"/>
            <w:commentRangeStart w:id="6879"/>
            <w:del w:id="6880" w:author="Abercrombie, Kerrie" w:date="2021-01-22T13:46:00Z">
              <w:r w:rsidRPr="003B629F" w:rsidDel="003967D9">
                <w:rPr>
                  <w:rFonts w:ascii="Calibri" w:hAnsi="Calibri"/>
                  <w:b w:val="0"/>
                  <w:sz w:val="22"/>
                  <w:szCs w:val="22"/>
                </w:rPr>
                <w:delText>Explain the functions of radar beacons</w:delText>
              </w:r>
              <w:bookmarkEnd w:id="6877"/>
              <w:bookmarkEnd w:id="6878"/>
            </w:del>
          </w:p>
          <w:p w14:paraId="4B648E0D" w14:textId="1182B89D" w:rsidR="001665A3" w:rsidRPr="003B629F" w:rsidDel="003967D9" w:rsidRDefault="001665A3" w:rsidP="00575E73">
            <w:pPr>
              <w:pStyle w:val="Tablelevel2"/>
              <w:shd w:val="clear" w:color="auto" w:fill="D9D9D9" w:themeFill="background1" w:themeFillShade="D9"/>
              <w:rPr>
                <w:del w:id="6881" w:author="Abercrombie, Kerrie" w:date="2021-01-22T13:46:00Z"/>
                <w:rFonts w:ascii="Calibri" w:hAnsi="Calibri"/>
                <w:sz w:val="22"/>
                <w:szCs w:val="22"/>
              </w:rPr>
            </w:pPr>
            <w:del w:id="6882" w:author="Abercrombie, Kerrie" w:date="2021-01-22T13:46:00Z">
              <w:r w:rsidRPr="003B629F" w:rsidDel="003967D9">
                <w:rPr>
                  <w:rFonts w:ascii="Calibri" w:hAnsi="Calibri"/>
                  <w:sz w:val="22"/>
                  <w:szCs w:val="22"/>
                </w:rPr>
                <w:delText>Introduction to radar beacons (RACONS /Ramarks)</w:delText>
              </w:r>
            </w:del>
          </w:p>
          <w:p w14:paraId="6BAA64A8" w14:textId="5EF12B9C" w:rsidR="001665A3" w:rsidRPr="003B629F" w:rsidDel="003967D9" w:rsidRDefault="001665A3" w:rsidP="00575E73">
            <w:pPr>
              <w:pStyle w:val="Tablelevel3"/>
              <w:shd w:val="clear" w:color="auto" w:fill="D9D9D9" w:themeFill="background1" w:themeFillShade="D9"/>
              <w:rPr>
                <w:del w:id="6883" w:author="Abercrombie, Kerrie" w:date="2021-01-22T13:46:00Z"/>
                <w:rFonts w:ascii="Calibri" w:hAnsi="Calibri"/>
                <w:sz w:val="22"/>
                <w:szCs w:val="22"/>
              </w:rPr>
            </w:pPr>
            <w:del w:id="6884" w:author="Abercrombie, Kerrie" w:date="2021-01-22T13:46:00Z">
              <w:r w:rsidRPr="003B629F" w:rsidDel="003967D9">
                <w:rPr>
                  <w:rFonts w:ascii="Calibri" w:hAnsi="Calibri"/>
                  <w:sz w:val="22"/>
                  <w:szCs w:val="22"/>
                </w:rPr>
                <w:delText>Purpose</w:delText>
              </w:r>
            </w:del>
          </w:p>
          <w:p w14:paraId="02E47C5E" w14:textId="6522F1F0" w:rsidR="001665A3" w:rsidRPr="003B629F" w:rsidDel="003967D9" w:rsidRDefault="001665A3" w:rsidP="00575E73">
            <w:pPr>
              <w:pStyle w:val="Tablelevel3"/>
              <w:shd w:val="clear" w:color="auto" w:fill="D9D9D9" w:themeFill="background1" w:themeFillShade="D9"/>
              <w:rPr>
                <w:del w:id="6885" w:author="Abercrombie, Kerrie" w:date="2021-01-22T13:46:00Z"/>
                <w:rFonts w:ascii="Calibri" w:hAnsi="Calibri"/>
                <w:sz w:val="22"/>
                <w:szCs w:val="22"/>
              </w:rPr>
            </w:pPr>
            <w:del w:id="6886" w:author="Abercrombie, Kerrie" w:date="2021-01-22T13:46:00Z">
              <w:r w:rsidRPr="003B629F" w:rsidDel="003967D9">
                <w:rPr>
                  <w:rFonts w:ascii="Calibri" w:hAnsi="Calibri"/>
                  <w:sz w:val="22"/>
                  <w:szCs w:val="22"/>
                </w:rPr>
                <w:delText>Special characteristics</w:delText>
              </w:r>
            </w:del>
          </w:p>
          <w:p w14:paraId="1283D507" w14:textId="08A85E1B" w:rsidR="001665A3" w:rsidRPr="003B629F" w:rsidDel="003967D9" w:rsidRDefault="001665A3" w:rsidP="00575E73">
            <w:pPr>
              <w:pStyle w:val="Tablelevel3"/>
              <w:shd w:val="clear" w:color="auto" w:fill="D9D9D9" w:themeFill="background1" w:themeFillShade="D9"/>
              <w:rPr>
                <w:del w:id="6887" w:author="Abercrombie, Kerrie" w:date="2021-01-22T13:46:00Z"/>
                <w:rFonts w:ascii="Calibri" w:hAnsi="Calibri"/>
                <w:sz w:val="22"/>
                <w:szCs w:val="22"/>
              </w:rPr>
            </w:pPr>
            <w:del w:id="6888" w:author="Abercrombie, Kerrie" w:date="2021-01-22T13:46:00Z">
              <w:r w:rsidRPr="003B629F" w:rsidDel="003967D9">
                <w:rPr>
                  <w:rFonts w:ascii="Calibri" w:hAnsi="Calibri"/>
                  <w:sz w:val="22"/>
                  <w:szCs w:val="22"/>
                </w:rPr>
                <w:delText>Recognition and identification</w:delText>
              </w:r>
            </w:del>
          </w:p>
          <w:p w14:paraId="66902DD5" w14:textId="3E2EE416" w:rsidR="001665A3" w:rsidRPr="003B629F" w:rsidDel="003967D9" w:rsidRDefault="001665A3" w:rsidP="00575E73">
            <w:pPr>
              <w:pStyle w:val="Tablelevel2"/>
              <w:shd w:val="clear" w:color="auto" w:fill="D9D9D9" w:themeFill="background1" w:themeFillShade="D9"/>
              <w:rPr>
                <w:del w:id="6889" w:author="Abercrombie, Kerrie" w:date="2021-01-22T13:46:00Z"/>
                <w:rFonts w:ascii="Calibri" w:hAnsi="Calibri"/>
                <w:sz w:val="22"/>
                <w:szCs w:val="22"/>
              </w:rPr>
            </w:pPr>
            <w:del w:id="6890" w:author="Abercrombie, Kerrie" w:date="2021-01-22T13:46:00Z">
              <w:r w:rsidRPr="003B629F" w:rsidDel="003967D9">
                <w:rPr>
                  <w:rFonts w:ascii="Calibri" w:hAnsi="Calibri"/>
                  <w:sz w:val="22"/>
                  <w:szCs w:val="22"/>
                </w:rPr>
                <w:delText>Implications of radar beacons (RACONS/Ramarks)</w:delText>
              </w:r>
            </w:del>
          </w:p>
          <w:p w14:paraId="443B2F60" w14:textId="27F0F543" w:rsidR="001665A3" w:rsidRPr="003B629F" w:rsidDel="003967D9" w:rsidRDefault="001665A3" w:rsidP="00575E73">
            <w:pPr>
              <w:pStyle w:val="Tablelevel3"/>
              <w:shd w:val="clear" w:color="auto" w:fill="D9D9D9" w:themeFill="background1" w:themeFillShade="D9"/>
              <w:rPr>
                <w:del w:id="6891" w:author="Abercrombie, Kerrie" w:date="2021-01-22T13:46:00Z"/>
                <w:rFonts w:ascii="Calibri" w:hAnsi="Calibri"/>
                <w:sz w:val="22"/>
                <w:szCs w:val="22"/>
              </w:rPr>
            </w:pPr>
            <w:del w:id="6892" w:author="Abercrombie, Kerrie" w:date="2021-01-22T13:46:00Z">
              <w:r w:rsidRPr="003B629F" w:rsidDel="003967D9">
                <w:rPr>
                  <w:rFonts w:ascii="Calibri" w:hAnsi="Calibri"/>
                  <w:sz w:val="22"/>
                  <w:szCs w:val="22"/>
                </w:rPr>
                <w:delText>Limitations</w:delText>
              </w:r>
            </w:del>
          </w:p>
          <w:p w14:paraId="2D955E67" w14:textId="61FDD9F0" w:rsidR="001665A3" w:rsidRPr="003B629F" w:rsidRDefault="001665A3" w:rsidP="00575E73">
            <w:pPr>
              <w:pStyle w:val="Tablelevel3"/>
              <w:shd w:val="clear" w:color="auto" w:fill="D9D9D9" w:themeFill="background1" w:themeFillShade="D9"/>
              <w:rPr>
                <w:rFonts w:ascii="Calibri" w:hAnsi="Calibri"/>
                <w:sz w:val="22"/>
                <w:szCs w:val="22"/>
              </w:rPr>
            </w:pPr>
            <w:del w:id="6893" w:author="Abercrombie, Kerrie" w:date="2021-01-22T13:46:00Z">
              <w:r w:rsidRPr="003B629F" w:rsidDel="003967D9">
                <w:rPr>
                  <w:rFonts w:ascii="Calibri" w:hAnsi="Calibri"/>
                  <w:sz w:val="22"/>
                  <w:szCs w:val="22"/>
                </w:rPr>
                <w:delText>Users</w:delText>
              </w:r>
            </w:del>
            <w:commentRangeEnd w:id="6879"/>
            <w:r w:rsidR="003967D9">
              <w:rPr>
                <w:rStyle w:val="CommentReference"/>
                <w:rFonts w:asciiTheme="minorHAnsi" w:eastAsiaTheme="minorHAnsi" w:hAnsiTheme="minorHAnsi"/>
                <w:lang w:eastAsia="en-GB"/>
              </w:rPr>
              <w:commentReference w:id="6879"/>
            </w:r>
          </w:p>
        </w:tc>
        <w:tc>
          <w:tcPr>
            <w:tcW w:w="2551" w:type="dxa"/>
          </w:tcPr>
          <w:p w14:paraId="565357CE"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r w:rsidRPr="003B629F">
              <w:rPr>
                <w:rFonts w:ascii="Calibri" w:hAnsi="Calibri"/>
                <w:b w:val="0"/>
                <w:sz w:val="22"/>
                <w:szCs w:val="22"/>
              </w:rPr>
              <w:t xml:space="preserve">R42, R34, </w:t>
            </w:r>
          </w:p>
        </w:tc>
        <w:tc>
          <w:tcPr>
            <w:tcW w:w="2694" w:type="dxa"/>
          </w:tcPr>
          <w:p w14:paraId="565C5120"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06FE820C"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7D1E86C" w14:textId="77777777" w:rsidR="001665A3" w:rsidRPr="003B629F" w:rsidRDefault="001665A3" w:rsidP="00575E73">
            <w:pPr>
              <w:pStyle w:val="Tablelevel1bold"/>
              <w:shd w:val="clear" w:color="auto" w:fill="D9D9D9" w:themeFill="background1" w:themeFillShade="D9"/>
              <w:rPr>
                <w:rFonts w:ascii="Calibri" w:hAnsi="Calibri"/>
                <w:sz w:val="22"/>
                <w:szCs w:val="22"/>
              </w:rPr>
            </w:pPr>
            <w:bookmarkStart w:id="6894" w:name="_Toc446917392"/>
            <w:bookmarkStart w:id="6895" w:name="_Toc111617449"/>
            <w:commentRangeStart w:id="6896"/>
            <w:r w:rsidRPr="003B629F">
              <w:rPr>
                <w:rFonts w:ascii="Calibri" w:hAnsi="Calibri"/>
                <w:b w:val="0"/>
                <w:sz w:val="22"/>
                <w:szCs w:val="22"/>
              </w:rPr>
              <w:t xml:space="preserve">Explain the theory and use of satellite and differential </w:t>
            </w:r>
            <w:commentRangeEnd w:id="6896"/>
            <w:r w:rsidR="00C54C64">
              <w:rPr>
                <w:rStyle w:val="CommentReference"/>
                <w:rFonts w:asciiTheme="minorHAnsi" w:eastAsiaTheme="minorHAnsi" w:hAnsiTheme="minorHAnsi"/>
                <w:b w:val="0"/>
              </w:rPr>
              <w:commentReference w:id="6896"/>
            </w:r>
            <w:r w:rsidRPr="003B629F">
              <w:rPr>
                <w:rFonts w:ascii="Calibri" w:hAnsi="Calibri"/>
                <w:b w:val="0"/>
                <w:sz w:val="22"/>
                <w:szCs w:val="22"/>
              </w:rPr>
              <w:t>satellite position fixing systems</w:t>
            </w:r>
            <w:bookmarkEnd w:id="6894"/>
            <w:bookmarkEnd w:id="6895"/>
          </w:p>
          <w:p w14:paraId="4ACE5F16"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Introduction to global navigation satellite systems (GNSS)</w:t>
            </w:r>
          </w:p>
          <w:p w14:paraId="6A229F8A"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Purpose of GNSS and DGNSS</w:t>
            </w:r>
          </w:p>
          <w:p w14:paraId="4D4F5516"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Types of GNSS and DGNSS</w:t>
            </w:r>
          </w:p>
          <w:p w14:paraId="778012AB"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Implications to VTS</w:t>
            </w:r>
          </w:p>
          <w:p w14:paraId="0759169F"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Limitations</w:t>
            </w:r>
          </w:p>
        </w:tc>
        <w:tc>
          <w:tcPr>
            <w:tcW w:w="2551" w:type="dxa"/>
          </w:tcPr>
          <w:p w14:paraId="7FC585D5"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r w:rsidRPr="003B629F">
              <w:rPr>
                <w:rFonts w:ascii="Calibri" w:hAnsi="Calibri"/>
                <w:b w:val="0"/>
                <w:sz w:val="22"/>
                <w:szCs w:val="22"/>
              </w:rPr>
              <w:t>R42</w:t>
            </w:r>
          </w:p>
        </w:tc>
        <w:tc>
          <w:tcPr>
            <w:tcW w:w="2694" w:type="dxa"/>
          </w:tcPr>
          <w:p w14:paraId="57AC45CC"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0455255F"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CCFBF27" w14:textId="20583C3B" w:rsidR="001665A3" w:rsidRPr="003B629F" w:rsidDel="003967D9" w:rsidRDefault="001665A3" w:rsidP="00575E73">
            <w:pPr>
              <w:pStyle w:val="Tablelevel1bold"/>
              <w:shd w:val="clear" w:color="auto" w:fill="D9D9D9" w:themeFill="background1" w:themeFillShade="D9"/>
              <w:rPr>
                <w:del w:id="6897" w:author="Abercrombie, Kerrie" w:date="2021-01-22T13:47:00Z"/>
                <w:rFonts w:ascii="Calibri" w:hAnsi="Calibri"/>
                <w:b w:val="0"/>
                <w:sz w:val="22"/>
                <w:szCs w:val="22"/>
              </w:rPr>
            </w:pPr>
            <w:commentRangeStart w:id="6898"/>
            <w:del w:id="6899" w:author="Abercrombie, Kerrie" w:date="2021-01-22T13:47:00Z">
              <w:r w:rsidRPr="003B629F" w:rsidDel="003967D9">
                <w:rPr>
                  <w:rFonts w:ascii="Calibri" w:hAnsi="Calibri"/>
                  <w:b w:val="0"/>
                  <w:sz w:val="22"/>
                  <w:szCs w:val="22"/>
                </w:rPr>
                <w:delText>Explain the theory and use of virtual aids to navigation</w:delText>
              </w:r>
            </w:del>
          </w:p>
          <w:p w14:paraId="78E52F3B" w14:textId="0AF363DA" w:rsidR="001665A3" w:rsidRPr="003B629F" w:rsidRDefault="001665A3" w:rsidP="00575E73">
            <w:pPr>
              <w:pStyle w:val="Tablelevel2"/>
              <w:shd w:val="clear" w:color="auto" w:fill="D9D9D9" w:themeFill="background1" w:themeFillShade="D9"/>
              <w:rPr>
                <w:rFonts w:ascii="Calibri" w:hAnsi="Calibri"/>
                <w:sz w:val="22"/>
                <w:szCs w:val="22"/>
              </w:rPr>
            </w:pPr>
            <w:del w:id="6900" w:author="Abercrombie, Kerrie" w:date="2021-01-22T13:47:00Z">
              <w:r w:rsidRPr="003B629F" w:rsidDel="003967D9">
                <w:rPr>
                  <w:rFonts w:ascii="Calibri" w:hAnsi="Calibri"/>
                  <w:sz w:val="22"/>
                  <w:szCs w:val="22"/>
                </w:rPr>
                <w:delText>Introduction to and purpose of virtual aids to navigation</w:delText>
              </w:r>
              <w:commentRangeEnd w:id="6898"/>
              <w:r w:rsidR="003967D9" w:rsidDel="003967D9">
                <w:rPr>
                  <w:rStyle w:val="CommentReference"/>
                  <w:rFonts w:asciiTheme="minorHAnsi" w:eastAsiaTheme="minorHAnsi" w:hAnsiTheme="minorHAnsi"/>
                </w:rPr>
                <w:commentReference w:id="6898"/>
              </w:r>
            </w:del>
          </w:p>
        </w:tc>
        <w:tc>
          <w:tcPr>
            <w:tcW w:w="2551" w:type="dxa"/>
          </w:tcPr>
          <w:p w14:paraId="0B51D236"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5CFA2B1F"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2C1FF2B8"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1877092" w14:textId="77777777" w:rsidR="001665A3" w:rsidRPr="003B629F" w:rsidRDefault="001665A3" w:rsidP="00575E73">
            <w:pPr>
              <w:pStyle w:val="Tablelevel1bold"/>
              <w:shd w:val="clear" w:color="auto" w:fill="D9D9D9" w:themeFill="background1" w:themeFillShade="D9"/>
              <w:rPr>
                <w:rFonts w:ascii="Calibri" w:hAnsi="Calibri"/>
                <w:sz w:val="22"/>
                <w:szCs w:val="22"/>
              </w:rPr>
            </w:pPr>
            <w:bookmarkStart w:id="6901" w:name="_Toc446917394"/>
            <w:bookmarkStart w:id="6902" w:name="_Toc111617451"/>
            <w:r w:rsidRPr="003B629F">
              <w:rPr>
                <w:rFonts w:ascii="Calibri" w:hAnsi="Calibri"/>
                <w:sz w:val="22"/>
                <w:szCs w:val="22"/>
              </w:rPr>
              <w:t>Navigational aids (shipborne)</w:t>
            </w:r>
            <w:bookmarkEnd w:id="6901"/>
            <w:bookmarkEnd w:id="6902"/>
          </w:p>
        </w:tc>
        <w:tc>
          <w:tcPr>
            <w:tcW w:w="2551" w:type="dxa"/>
          </w:tcPr>
          <w:p w14:paraId="53F680AE"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32B385C7"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07EB3F07"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0AF44FF" w14:textId="0448CAE7" w:rsidR="001665A3" w:rsidRPr="003B629F" w:rsidDel="00C54C64" w:rsidRDefault="001665A3" w:rsidP="00575E73">
            <w:pPr>
              <w:pStyle w:val="Tablelevel1bold"/>
              <w:shd w:val="clear" w:color="auto" w:fill="D9D9D9" w:themeFill="background1" w:themeFillShade="D9"/>
              <w:rPr>
                <w:del w:id="6903" w:author="Abercrombie, Kerrie" w:date="2021-01-25T10:07:00Z"/>
                <w:rFonts w:ascii="Calibri" w:hAnsi="Calibri"/>
                <w:b w:val="0"/>
                <w:sz w:val="22"/>
                <w:szCs w:val="22"/>
              </w:rPr>
            </w:pPr>
            <w:bookmarkStart w:id="6904" w:name="_Toc446917395"/>
            <w:bookmarkStart w:id="6905" w:name="_Toc111617452"/>
            <w:commentRangeStart w:id="6906"/>
            <w:del w:id="6907" w:author="Abercrombie, Kerrie" w:date="2021-01-25T10:07:00Z">
              <w:r w:rsidRPr="003B629F" w:rsidDel="00C54C64">
                <w:rPr>
                  <w:rFonts w:ascii="Calibri" w:hAnsi="Calibri"/>
                  <w:b w:val="0"/>
                  <w:sz w:val="22"/>
                  <w:szCs w:val="22"/>
                </w:rPr>
                <w:delText>Explain the theory of radar</w:delText>
              </w:r>
              <w:bookmarkEnd w:id="6904"/>
              <w:bookmarkEnd w:id="6905"/>
              <w:r w:rsidRPr="003B629F" w:rsidDel="00C54C64">
                <w:rPr>
                  <w:rFonts w:ascii="Calibri" w:hAnsi="Calibri"/>
                  <w:b w:val="0"/>
                  <w:sz w:val="22"/>
                  <w:szCs w:val="22"/>
                </w:rPr>
                <w:delText xml:space="preserve"> and demonstrate its operation</w:delText>
              </w:r>
            </w:del>
          </w:p>
          <w:p w14:paraId="3EF6E7C4" w14:textId="779CB783" w:rsidR="001665A3" w:rsidRPr="003B629F" w:rsidDel="00C54C64" w:rsidRDefault="001665A3" w:rsidP="00575E73">
            <w:pPr>
              <w:pStyle w:val="Tablelevel2"/>
              <w:shd w:val="clear" w:color="auto" w:fill="D9D9D9" w:themeFill="background1" w:themeFillShade="D9"/>
              <w:rPr>
                <w:del w:id="6908" w:author="Abercrombie, Kerrie" w:date="2021-01-25T10:07:00Z"/>
                <w:rFonts w:ascii="Calibri" w:hAnsi="Calibri"/>
                <w:sz w:val="22"/>
                <w:szCs w:val="22"/>
              </w:rPr>
            </w:pPr>
            <w:del w:id="6909" w:author="Abercrombie, Kerrie" w:date="2021-01-25T10:07:00Z">
              <w:r w:rsidRPr="003B629F" w:rsidDel="00C54C64">
                <w:rPr>
                  <w:rFonts w:ascii="Calibri" w:hAnsi="Calibri"/>
                  <w:sz w:val="22"/>
                  <w:szCs w:val="22"/>
                </w:rPr>
                <w:delText>Use of radars on board ships</w:delText>
              </w:r>
            </w:del>
          </w:p>
          <w:p w14:paraId="21263115" w14:textId="52391440" w:rsidR="001665A3" w:rsidRPr="003B629F" w:rsidDel="00C54C64" w:rsidRDefault="001665A3" w:rsidP="00575E73">
            <w:pPr>
              <w:pStyle w:val="Tablelevel3"/>
              <w:shd w:val="clear" w:color="auto" w:fill="D9D9D9" w:themeFill="background1" w:themeFillShade="D9"/>
              <w:rPr>
                <w:del w:id="6910" w:author="Abercrombie, Kerrie" w:date="2021-01-25T10:07:00Z"/>
                <w:rFonts w:ascii="Calibri" w:hAnsi="Calibri"/>
                <w:sz w:val="22"/>
                <w:szCs w:val="22"/>
              </w:rPr>
            </w:pPr>
            <w:del w:id="6911" w:author="Abercrombie, Kerrie" w:date="2021-01-25T10:07:00Z">
              <w:r w:rsidRPr="003B629F" w:rsidDel="00C54C64">
                <w:rPr>
                  <w:rFonts w:ascii="Calibri" w:hAnsi="Calibri"/>
                  <w:sz w:val="22"/>
                  <w:szCs w:val="22"/>
                </w:rPr>
                <w:delText>Fundamentals of RADAR theory</w:delText>
              </w:r>
            </w:del>
          </w:p>
          <w:p w14:paraId="5135B52A" w14:textId="660ABF98" w:rsidR="001665A3" w:rsidRPr="003B629F" w:rsidDel="00C54C64" w:rsidRDefault="001665A3" w:rsidP="00575E73">
            <w:pPr>
              <w:pStyle w:val="Tablelevel3"/>
              <w:shd w:val="clear" w:color="auto" w:fill="D9D9D9" w:themeFill="background1" w:themeFillShade="D9"/>
              <w:rPr>
                <w:del w:id="6912" w:author="Abercrombie, Kerrie" w:date="2021-01-25T10:07:00Z"/>
                <w:rFonts w:ascii="Calibri" w:hAnsi="Calibri"/>
                <w:sz w:val="22"/>
                <w:szCs w:val="22"/>
              </w:rPr>
            </w:pPr>
            <w:del w:id="6913" w:author="Abercrombie, Kerrie" w:date="2021-01-25T10:07:00Z">
              <w:r w:rsidRPr="003B629F" w:rsidDel="00C54C64">
                <w:rPr>
                  <w:rFonts w:ascii="Calibri" w:hAnsi="Calibri"/>
                  <w:sz w:val="22"/>
                  <w:szCs w:val="22"/>
                </w:rPr>
                <w:delText>Radar controls</w:delText>
              </w:r>
            </w:del>
          </w:p>
          <w:p w14:paraId="1473F17D" w14:textId="45651657" w:rsidR="001665A3" w:rsidRPr="003B629F" w:rsidDel="00C54C64" w:rsidRDefault="001665A3" w:rsidP="00575E73">
            <w:pPr>
              <w:pStyle w:val="Tablelevel3"/>
              <w:shd w:val="clear" w:color="auto" w:fill="D9D9D9" w:themeFill="background1" w:themeFillShade="D9"/>
              <w:rPr>
                <w:del w:id="6914" w:author="Abercrombie, Kerrie" w:date="2021-01-25T10:07:00Z"/>
                <w:rFonts w:ascii="Calibri" w:hAnsi="Calibri"/>
                <w:sz w:val="22"/>
                <w:szCs w:val="22"/>
              </w:rPr>
            </w:pPr>
            <w:del w:id="6915" w:author="Abercrombie, Kerrie" w:date="2021-01-25T10:07:00Z">
              <w:r w:rsidRPr="003B629F" w:rsidDel="00C54C64">
                <w:rPr>
                  <w:rFonts w:ascii="Calibri" w:hAnsi="Calibri"/>
                  <w:sz w:val="22"/>
                  <w:szCs w:val="22"/>
                </w:rPr>
                <w:delText>Factors affecting radar detection</w:delText>
              </w:r>
            </w:del>
          </w:p>
          <w:p w14:paraId="3F040B19" w14:textId="5216E591" w:rsidR="001665A3" w:rsidRPr="003B629F" w:rsidDel="00C54C64" w:rsidRDefault="001665A3" w:rsidP="00575E73">
            <w:pPr>
              <w:pStyle w:val="Tablelevel3"/>
              <w:shd w:val="clear" w:color="auto" w:fill="D9D9D9" w:themeFill="background1" w:themeFillShade="D9"/>
              <w:rPr>
                <w:del w:id="6916" w:author="Abercrombie, Kerrie" w:date="2021-01-25T10:07:00Z"/>
                <w:rFonts w:ascii="Calibri" w:hAnsi="Calibri"/>
                <w:sz w:val="22"/>
                <w:szCs w:val="22"/>
              </w:rPr>
            </w:pPr>
            <w:del w:id="6917" w:author="Abercrombie, Kerrie" w:date="2021-01-25T10:07:00Z">
              <w:r w:rsidRPr="003B629F" w:rsidDel="00C54C64">
                <w:rPr>
                  <w:rFonts w:ascii="Calibri" w:hAnsi="Calibri"/>
                  <w:sz w:val="22"/>
                  <w:szCs w:val="22"/>
                </w:rPr>
                <w:delText>Limitations of ships radars</w:delText>
              </w:r>
            </w:del>
          </w:p>
          <w:p w14:paraId="192A8AE3" w14:textId="5371BCF9" w:rsidR="001665A3" w:rsidRPr="003B629F" w:rsidDel="00C54C64" w:rsidRDefault="001665A3" w:rsidP="00575E73">
            <w:pPr>
              <w:pStyle w:val="Tablelevel3"/>
              <w:shd w:val="clear" w:color="auto" w:fill="D9D9D9" w:themeFill="background1" w:themeFillShade="D9"/>
              <w:rPr>
                <w:del w:id="6918" w:author="Abercrombie, Kerrie" w:date="2021-01-25T10:07:00Z"/>
                <w:rFonts w:ascii="Calibri" w:hAnsi="Calibri"/>
                <w:sz w:val="22"/>
                <w:szCs w:val="22"/>
              </w:rPr>
            </w:pPr>
            <w:del w:id="6919" w:author="Abercrombie, Kerrie" w:date="2021-01-25T10:07:00Z">
              <w:r w:rsidRPr="003B629F" w:rsidDel="00C54C64">
                <w:rPr>
                  <w:rFonts w:ascii="Calibri" w:hAnsi="Calibri"/>
                  <w:sz w:val="22"/>
                  <w:szCs w:val="22"/>
                </w:rPr>
                <w:delText>Head up/North up display</w:delText>
              </w:r>
            </w:del>
          </w:p>
          <w:p w14:paraId="101EE0EA" w14:textId="4D6B795E" w:rsidR="001665A3" w:rsidRPr="003B629F" w:rsidDel="00C54C64" w:rsidRDefault="001665A3" w:rsidP="00575E73">
            <w:pPr>
              <w:pStyle w:val="Tablelevel3"/>
              <w:shd w:val="clear" w:color="auto" w:fill="D9D9D9" w:themeFill="background1" w:themeFillShade="D9"/>
              <w:rPr>
                <w:del w:id="6920" w:author="Abercrombie, Kerrie" w:date="2021-01-25T10:07:00Z"/>
                <w:rFonts w:ascii="Calibri" w:hAnsi="Calibri"/>
                <w:sz w:val="22"/>
                <w:szCs w:val="22"/>
              </w:rPr>
            </w:pPr>
            <w:del w:id="6921" w:author="Abercrombie, Kerrie" w:date="2021-01-25T10:07:00Z">
              <w:r w:rsidRPr="003B629F" w:rsidDel="00C54C64">
                <w:rPr>
                  <w:rFonts w:ascii="Calibri" w:hAnsi="Calibri"/>
                  <w:sz w:val="22"/>
                  <w:szCs w:val="22"/>
                </w:rPr>
                <w:delText>Relative/true motion</w:delText>
              </w:r>
            </w:del>
          </w:p>
          <w:p w14:paraId="0BA71833" w14:textId="2F1BEDFB" w:rsidR="001665A3" w:rsidRPr="003B629F" w:rsidDel="00C54C64" w:rsidRDefault="001665A3" w:rsidP="00575E73">
            <w:pPr>
              <w:pStyle w:val="Tablelevel3"/>
              <w:shd w:val="clear" w:color="auto" w:fill="D9D9D9" w:themeFill="background1" w:themeFillShade="D9"/>
              <w:rPr>
                <w:del w:id="6922" w:author="Abercrombie, Kerrie" w:date="2021-01-25T10:07:00Z"/>
                <w:rFonts w:ascii="Calibri" w:hAnsi="Calibri"/>
                <w:sz w:val="22"/>
                <w:szCs w:val="22"/>
              </w:rPr>
            </w:pPr>
            <w:del w:id="6923" w:author="Abercrombie, Kerrie" w:date="2021-01-25T10:07:00Z">
              <w:r w:rsidRPr="003B629F" w:rsidDel="00C54C64">
                <w:rPr>
                  <w:rFonts w:ascii="Calibri" w:hAnsi="Calibri"/>
                  <w:sz w:val="22"/>
                  <w:szCs w:val="22"/>
                </w:rPr>
                <w:delText>Factors affecting interpretation</w:delText>
              </w:r>
            </w:del>
          </w:p>
          <w:p w14:paraId="24580FEE" w14:textId="5D858010" w:rsidR="001665A3" w:rsidRPr="003B629F" w:rsidDel="00C54C64" w:rsidRDefault="001665A3" w:rsidP="00575E73">
            <w:pPr>
              <w:pStyle w:val="Tablelevel3"/>
              <w:shd w:val="clear" w:color="auto" w:fill="D9D9D9" w:themeFill="background1" w:themeFillShade="D9"/>
              <w:rPr>
                <w:del w:id="6924" w:author="Abercrombie, Kerrie" w:date="2021-01-25T10:07:00Z"/>
                <w:rFonts w:ascii="Calibri" w:hAnsi="Calibri"/>
                <w:sz w:val="22"/>
                <w:szCs w:val="22"/>
              </w:rPr>
            </w:pPr>
            <w:del w:id="6925" w:author="Abercrombie, Kerrie" w:date="2021-01-25T10:07:00Z">
              <w:r w:rsidRPr="003B629F" w:rsidDel="00C54C64">
                <w:rPr>
                  <w:rFonts w:ascii="Calibri" w:hAnsi="Calibri"/>
                  <w:sz w:val="22"/>
                  <w:szCs w:val="22"/>
                </w:rPr>
                <w:delText>Introduction to tracking systems and ARPA</w:delText>
              </w:r>
            </w:del>
          </w:p>
          <w:p w14:paraId="6167E82A" w14:textId="658EC365" w:rsidR="001665A3" w:rsidRPr="003B629F" w:rsidDel="00C54C64" w:rsidRDefault="001665A3" w:rsidP="00575E73">
            <w:pPr>
              <w:pStyle w:val="Tablelevel3"/>
              <w:shd w:val="clear" w:color="auto" w:fill="D9D9D9" w:themeFill="background1" w:themeFillShade="D9"/>
              <w:rPr>
                <w:del w:id="6926" w:author="Abercrombie, Kerrie" w:date="2021-01-25T10:07:00Z"/>
                <w:rFonts w:ascii="Calibri" w:hAnsi="Calibri"/>
                <w:sz w:val="22"/>
                <w:szCs w:val="22"/>
              </w:rPr>
            </w:pPr>
            <w:del w:id="6927" w:author="Abercrombie, Kerrie" w:date="2021-01-25T10:07:00Z">
              <w:r w:rsidRPr="003B629F" w:rsidDel="00C54C64">
                <w:rPr>
                  <w:rFonts w:ascii="Calibri" w:hAnsi="Calibri"/>
                  <w:sz w:val="22"/>
                  <w:szCs w:val="22"/>
                </w:rPr>
                <w:delText>ARPA features and use of radar for collision avoidance</w:delText>
              </w:r>
            </w:del>
          </w:p>
          <w:p w14:paraId="6A4270C4" w14:textId="473E1C00" w:rsidR="001665A3" w:rsidRPr="003B629F" w:rsidRDefault="001665A3" w:rsidP="00575E73">
            <w:pPr>
              <w:pStyle w:val="Tablelevel3"/>
              <w:shd w:val="clear" w:color="auto" w:fill="D9D9D9" w:themeFill="background1" w:themeFillShade="D9"/>
              <w:rPr>
                <w:rFonts w:ascii="Calibri" w:hAnsi="Calibri"/>
                <w:sz w:val="22"/>
                <w:szCs w:val="22"/>
              </w:rPr>
            </w:pPr>
            <w:del w:id="6928" w:author="Abercrombie, Kerrie" w:date="2021-01-25T10:07:00Z">
              <w:r w:rsidRPr="003B629F" w:rsidDel="00C54C64">
                <w:rPr>
                  <w:rFonts w:ascii="Calibri" w:hAnsi="Calibri"/>
                  <w:sz w:val="22"/>
                  <w:szCs w:val="22"/>
                </w:rPr>
                <w:delText>Regulations and acts governing performance and carriage of radar</w:delText>
              </w:r>
              <w:commentRangeEnd w:id="6906"/>
              <w:r w:rsidR="00C54C64" w:rsidDel="00C54C64">
                <w:rPr>
                  <w:rStyle w:val="CommentReference"/>
                  <w:rFonts w:asciiTheme="minorHAnsi" w:eastAsiaTheme="minorHAnsi" w:hAnsiTheme="minorHAnsi"/>
                  <w:lang w:eastAsia="en-GB"/>
                </w:rPr>
                <w:commentReference w:id="6906"/>
              </w:r>
            </w:del>
          </w:p>
        </w:tc>
        <w:tc>
          <w:tcPr>
            <w:tcW w:w="2551" w:type="dxa"/>
          </w:tcPr>
          <w:p w14:paraId="11ED036C"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r w:rsidRPr="003B629F">
              <w:rPr>
                <w:rFonts w:ascii="Calibri" w:hAnsi="Calibri"/>
                <w:b w:val="0"/>
                <w:sz w:val="22"/>
                <w:szCs w:val="22"/>
              </w:rPr>
              <w:t>R42, R49, R57</w:t>
            </w:r>
          </w:p>
        </w:tc>
        <w:tc>
          <w:tcPr>
            <w:tcW w:w="2694" w:type="dxa"/>
          </w:tcPr>
          <w:p w14:paraId="4CA8EF25"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24A5B73E"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6DDA830" w14:textId="5812D49B" w:rsidR="001665A3" w:rsidRPr="003B629F" w:rsidDel="003967D9" w:rsidRDefault="001665A3" w:rsidP="00575E73">
            <w:pPr>
              <w:pStyle w:val="Tablelevel1bold"/>
              <w:shd w:val="clear" w:color="auto" w:fill="D9D9D9" w:themeFill="background1" w:themeFillShade="D9"/>
              <w:rPr>
                <w:del w:id="6929" w:author="Abercrombie, Kerrie" w:date="2021-01-22T13:47:00Z"/>
                <w:rFonts w:ascii="Calibri" w:hAnsi="Calibri"/>
                <w:b w:val="0"/>
                <w:sz w:val="22"/>
                <w:szCs w:val="22"/>
              </w:rPr>
            </w:pPr>
            <w:bookmarkStart w:id="6930" w:name="_Toc446917396"/>
            <w:bookmarkStart w:id="6931" w:name="_Toc111617453"/>
            <w:commentRangeStart w:id="6932"/>
            <w:del w:id="6933" w:author="Abercrombie, Kerrie" w:date="2021-01-22T13:47:00Z">
              <w:r w:rsidRPr="003B629F" w:rsidDel="003967D9">
                <w:rPr>
                  <w:rFonts w:ascii="Calibri" w:hAnsi="Calibri"/>
                  <w:b w:val="0"/>
                  <w:sz w:val="22"/>
                  <w:szCs w:val="22"/>
                </w:rPr>
                <w:delText>Explain the theory and use of gyro and magnetic compasses</w:delText>
              </w:r>
              <w:bookmarkEnd w:id="6930"/>
              <w:bookmarkEnd w:id="6931"/>
            </w:del>
          </w:p>
          <w:p w14:paraId="608A1F90" w14:textId="657310A7" w:rsidR="001665A3" w:rsidRPr="003B629F" w:rsidDel="003967D9" w:rsidRDefault="001665A3" w:rsidP="00575E73">
            <w:pPr>
              <w:pStyle w:val="Tablelevel2"/>
              <w:shd w:val="clear" w:color="auto" w:fill="D9D9D9" w:themeFill="background1" w:themeFillShade="D9"/>
              <w:rPr>
                <w:del w:id="6934" w:author="Abercrombie, Kerrie" w:date="2021-01-22T13:47:00Z"/>
                <w:rFonts w:ascii="Calibri" w:hAnsi="Calibri"/>
                <w:sz w:val="22"/>
                <w:szCs w:val="22"/>
              </w:rPr>
            </w:pPr>
            <w:del w:id="6935" w:author="Abercrombie, Kerrie" w:date="2021-01-22T13:47:00Z">
              <w:r w:rsidRPr="003B629F" w:rsidDel="003967D9">
                <w:rPr>
                  <w:rFonts w:ascii="Calibri" w:hAnsi="Calibri"/>
                  <w:sz w:val="22"/>
                  <w:szCs w:val="22"/>
                </w:rPr>
                <w:delText>Use of magnetic compass on board vessels</w:delText>
              </w:r>
            </w:del>
          </w:p>
          <w:p w14:paraId="2DE9C742" w14:textId="0A52C86A" w:rsidR="001665A3" w:rsidRPr="003B629F" w:rsidDel="003967D9" w:rsidRDefault="001665A3" w:rsidP="00575E73">
            <w:pPr>
              <w:pStyle w:val="Tablelevel3"/>
              <w:shd w:val="clear" w:color="auto" w:fill="D9D9D9" w:themeFill="background1" w:themeFillShade="D9"/>
              <w:rPr>
                <w:del w:id="6936" w:author="Abercrombie, Kerrie" w:date="2021-01-22T13:47:00Z"/>
                <w:rFonts w:ascii="Calibri" w:hAnsi="Calibri"/>
                <w:sz w:val="22"/>
                <w:szCs w:val="22"/>
              </w:rPr>
            </w:pPr>
            <w:del w:id="6937" w:author="Abercrombie, Kerrie" w:date="2021-01-22T13:47:00Z">
              <w:r w:rsidRPr="003B629F" w:rsidDel="003967D9">
                <w:rPr>
                  <w:rFonts w:ascii="Calibri" w:hAnsi="Calibri"/>
                  <w:sz w:val="22"/>
                  <w:szCs w:val="22"/>
                </w:rPr>
                <w:delText>Sources of error</w:delText>
              </w:r>
            </w:del>
          </w:p>
          <w:p w14:paraId="7C8DF0AF" w14:textId="24DF33A5" w:rsidR="001665A3" w:rsidRPr="003B629F" w:rsidDel="003967D9" w:rsidRDefault="001665A3" w:rsidP="00575E73">
            <w:pPr>
              <w:pStyle w:val="Tablelevel3"/>
              <w:shd w:val="clear" w:color="auto" w:fill="D9D9D9" w:themeFill="background1" w:themeFillShade="D9"/>
              <w:rPr>
                <w:del w:id="6938" w:author="Abercrombie, Kerrie" w:date="2021-01-22T13:47:00Z"/>
                <w:rFonts w:ascii="Calibri" w:hAnsi="Calibri"/>
                <w:sz w:val="22"/>
                <w:szCs w:val="22"/>
              </w:rPr>
            </w:pPr>
            <w:del w:id="6939" w:author="Abercrombie, Kerrie" w:date="2021-01-22T13:47:00Z">
              <w:r w:rsidRPr="003B629F" w:rsidDel="003967D9">
                <w:rPr>
                  <w:rFonts w:ascii="Calibri" w:hAnsi="Calibri"/>
                  <w:sz w:val="22"/>
                  <w:szCs w:val="22"/>
                </w:rPr>
                <w:delText>Corrections</w:delText>
              </w:r>
            </w:del>
          </w:p>
          <w:p w14:paraId="6C57753D" w14:textId="21CD1011" w:rsidR="001665A3" w:rsidRPr="003B629F" w:rsidDel="003967D9" w:rsidRDefault="001665A3" w:rsidP="00575E73">
            <w:pPr>
              <w:pStyle w:val="Tablelevel3"/>
              <w:shd w:val="clear" w:color="auto" w:fill="D9D9D9" w:themeFill="background1" w:themeFillShade="D9"/>
              <w:rPr>
                <w:del w:id="6940" w:author="Abercrombie, Kerrie" w:date="2021-01-22T13:47:00Z"/>
                <w:rFonts w:ascii="Calibri" w:hAnsi="Calibri"/>
                <w:sz w:val="22"/>
                <w:szCs w:val="22"/>
              </w:rPr>
            </w:pPr>
            <w:del w:id="6941" w:author="Abercrombie, Kerrie" w:date="2021-01-22T13:47:00Z">
              <w:r w:rsidRPr="003B629F" w:rsidDel="003967D9">
                <w:rPr>
                  <w:rFonts w:ascii="Calibri" w:hAnsi="Calibri"/>
                  <w:sz w:val="22"/>
                  <w:szCs w:val="22"/>
                </w:rPr>
                <w:delText xml:space="preserve">Reliability </w:delText>
              </w:r>
            </w:del>
          </w:p>
          <w:p w14:paraId="7239952D" w14:textId="52EE2ED2" w:rsidR="001665A3" w:rsidRPr="003B629F" w:rsidDel="003967D9" w:rsidRDefault="001665A3" w:rsidP="00575E73">
            <w:pPr>
              <w:pStyle w:val="Tablelevel2"/>
              <w:shd w:val="clear" w:color="auto" w:fill="D9D9D9" w:themeFill="background1" w:themeFillShade="D9"/>
              <w:rPr>
                <w:del w:id="6942" w:author="Abercrombie, Kerrie" w:date="2021-01-22T13:47:00Z"/>
                <w:rFonts w:ascii="Calibri" w:hAnsi="Calibri"/>
                <w:sz w:val="22"/>
                <w:szCs w:val="22"/>
              </w:rPr>
            </w:pPr>
            <w:del w:id="6943" w:author="Abercrombie, Kerrie" w:date="2021-01-22T13:47:00Z">
              <w:r w:rsidRPr="003B629F" w:rsidDel="003967D9">
                <w:rPr>
                  <w:rFonts w:ascii="Calibri" w:hAnsi="Calibri"/>
                  <w:sz w:val="22"/>
                  <w:szCs w:val="22"/>
                </w:rPr>
                <w:delText>Use of gyro compass on board vessels</w:delText>
              </w:r>
            </w:del>
          </w:p>
          <w:p w14:paraId="261CCE78" w14:textId="1687158B" w:rsidR="001665A3" w:rsidRPr="003B629F" w:rsidDel="003967D9" w:rsidRDefault="001665A3" w:rsidP="00575E73">
            <w:pPr>
              <w:pStyle w:val="Tablelevel3"/>
              <w:shd w:val="clear" w:color="auto" w:fill="D9D9D9" w:themeFill="background1" w:themeFillShade="D9"/>
              <w:rPr>
                <w:del w:id="6944" w:author="Abercrombie, Kerrie" w:date="2021-01-22T13:47:00Z"/>
                <w:rFonts w:ascii="Calibri" w:hAnsi="Calibri"/>
                <w:sz w:val="22"/>
                <w:szCs w:val="22"/>
              </w:rPr>
            </w:pPr>
            <w:del w:id="6945" w:author="Abercrombie, Kerrie" w:date="2021-01-22T13:47:00Z">
              <w:r w:rsidRPr="003B629F" w:rsidDel="003967D9">
                <w:rPr>
                  <w:rFonts w:ascii="Calibri" w:hAnsi="Calibri"/>
                  <w:sz w:val="22"/>
                  <w:szCs w:val="22"/>
                </w:rPr>
                <w:delText>Accuracy</w:delText>
              </w:r>
            </w:del>
          </w:p>
          <w:p w14:paraId="3A299375" w14:textId="57523482" w:rsidR="001665A3" w:rsidRPr="003B629F" w:rsidDel="003967D9" w:rsidRDefault="001665A3" w:rsidP="00575E73">
            <w:pPr>
              <w:pStyle w:val="Tablelevel3"/>
              <w:shd w:val="clear" w:color="auto" w:fill="D9D9D9" w:themeFill="background1" w:themeFillShade="D9"/>
              <w:rPr>
                <w:del w:id="6946" w:author="Abercrombie, Kerrie" w:date="2021-01-22T13:47:00Z"/>
                <w:rFonts w:ascii="Calibri" w:hAnsi="Calibri"/>
                <w:sz w:val="22"/>
                <w:szCs w:val="22"/>
              </w:rPr>
            </w:pPr>
            <w:del w:id="6947" w:author="Abercrombie, Kerrie" w:date="2021-01-22T13:47:00Z">
              <w:r w:rsidRPr="003B629F" w:rsidDel="003967D9">
                <w:rPr>
                  <w:rFonts w:ascii="Calibri" w:hAnsi="Calibri"/>
                  <w:sz w:val="22"/>
                  <w:szCs w:val="22"/>
                </w:rPr>
                <w:delText>Corrections</w:delText>
              </w:r>
            </w:del>
          </w:p>
          <w:p w14:paraId="680ABC61" w14:textId="07B55637" w:rsidR="001665A3" w:rsidRPr="003B629F" w:rsidRDefault="001665A3" w:rsidP="00575E73">
            <w:pPr>
              <w:pStyle w:val="Tablelevel3"/>
              <w:shd w:val="clear" w:color="auto" w:fill="D9D9D9" w:themeFill="background1" w:themeFillShade="D9"/>
              <w:rPr>
                <w:rFonts w:ascii="Calibri" w:hAnsi="Calibri"/>
                <w:sz w:val="22"/>
                <w:szCs w:val="22"/>
              </w:rPr>
            </w:pPr>
            <w:del w:id="6948" w:author="Abercrombie, Kerrie" w:date="2021-01-22T13:47:00Z">
              <w:r w:rsidRPr="003B629F" w:rsidDel="003967D9">
                <w:rPr>
                  <w:rFonts w:ascii="Calibri" w:hAnsi="Calibri"/>
                  <w:sz w:val="22"/>
                  <w:szCs w:val="22"/>
                </w:rPr>
                <w:delText>Reliability</w:delText>
              </w:r>
            </w:del>
            <w:commentRangeEnd w:id="6932"/>
            <w:r w:rsidR="003967D9">
              <w:rPr>
                <w:rStyle w:val="CommentReference"/>
                <w:rFonts w:asciiTheme="minorHAnsi" w:eastAsiaTheme="minorHAnsi" w:hAnsiTheme="minorHAnsi"/>
                <w:lang w:eastAsia="en-GB"/>
              </w:rPr>
              <w:commentReference w:id="6932"/>
            </w:r>
          </w:p>
        </w:tc>
        <w:tc>
          <w:tcPr>
            <w:tcW w:w="2551" w:type="dxa"/>
          </w:tcPr>
          <w:p w14:paraId="7EE9BD03"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68050BE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3D82102B"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4738CB6"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6949" w:name="_Toc111617454"/>
            <w:r w:rsidRPr="003B629F">
              <w:rPr>
                <w:rFonts w:ascii="Calibri" w:hAnsi="Calibri"/>
                <w:b w:val="0"/>
                <w:sz w:val="22"/>
                <w:szCs w:val="22"/>
              </w:rPr>
              <w:t>Explain the theory and use of other navigational aids</w:t>
            </w:r>
            <w:bookmarkEnd w:id="6949"/>
          </w:p>
          <w:p w14:paraId="5FE9C4A8" w14:textId="77777777" w:rsidR="001665A3" w:rsidRPr="003B629F" w:rsidRDefault="001665A3" w:rsidP="00575E73">
            <w:pPr>
              <w:pStyle w:val="Tablelevel2"/>
              <w:shd w:val="clear" w:color="auto" w:fill="D9D9D9" w:themeFill="background1" w:themeFillShade="D9"/>
              <w:rPr>
                <w:rFonts w:ascii="Calibri" w:hAnsi="Calibri"/>
                <w:sz w:val="22"/>
                <w:szCs w:val="22"/>
              </w:rPr>
            </w:pPr>
            <w:commentRangeStart w:id="6950"/>
            <w:r w:rsidRPr="003B629F">
              <w:rPr>
                <w:rFonts w:ascii="Calibri" w:hAnsi="Calibri"/>
                <w:sz w:val="22"/>
                <w:szCs w:val="22"/>
              </w:rPr>
              <w:t>Introduction to echo sounders</w:t>
            </w:r>
          </w:p>
          <w:p w14:paraId="262A571F"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Introduction to speed logs</w:t>
            </w:r>
          </w:p>
          <w:p w14:paraId="415CFDEE"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Principles of speed logs</w:t>
            </w:r>
          </w:p>
          <w:p w14:paraId="278659BF"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Accuracy of speed logs</w:t>
            </w:r>
            <w:commentRangeEnd w:id="6950"/>
            <w:r w:rsidR="00C54C64">
              <w:rPr>
                <w:rStyle w:val="CommentReference"/>
                <w:rFonts w:asciiTheme="minorHAnsi" w:eastAsiaTheme="minorHAnsi" w:hAnsiTheme="minorHAnsi"/>
                <w:lang w:eastAsia="en-GB"/>
              </w:rPr>
              <w:commentReference w:id="6950"/>
            </w:r>
          </w:p>
          <w:p w14:paraId="682DB665" w14:textId="77777777" w:rsidR="001665A3" w:rsidRPr="005E2BDC" w:rsidRDefault="001665A3" w:rsidP="00575E73">
            <w:pPr>
              <w:pStyle w:val="Tablelevel2"/>
              <w:shd w:val="clear" w:color="auto" w:fill="D9D9D9" w:themeFill="background1" w:themeFillShade="D9"/>
              <w:rPr>
                <w:rFonts w:ascii="Calibri" w:hAnsi="Calibri"/>
                <w:sz w:val="22"/>
                <w:szCs w:val="22"/>
                <w:highlight w:val="green"/>
              </w:rPr>
            </w:pPr>
            <w:r w:rsidRPr="005E2BDC">
              <w:rPr>
                <w:rFonts w:ascii="Calibri" w:hAnsi="Calibri"/>
                <w:sz w:val="22"/>
                <w:szCs w:val="22"/>
                <w:highlight w:val="green"/>
              </w:rPr>
              <w:t>Introduction to ECDIS and ECS</w:t>
            </w:r>
          </w:p>
          <w:p w14:paraId="3CBB41DE" w14:textId="77777777" w:rsidR="001665A3" w:rsidRPr="005E2BDC" w:rsidRDefault="001665A3" w:rsidP="00575E73">
            <w:pPr>
              <w:pStyle w:val="Tablelevel3"/>
              <w:shd w:val="clear" w:color="auto" w:fill="D9D9D9" w:themeFill="background1" w:themeFillShade="D9"/>
              <w:rPr>
                <w:rFonts w:ascii="Calibri" w:hAnsi="Calibri"/>
                <w:sz w:val="22"/>
                <w:szCs w:val="22"/>
                <w:highlight w:val="green"/>
              </w:rPr>
            </w:pPr>
            <w:r w:rsidRPr="005E2BDC">
              <w:rPr>
                <w:rFonts w:ascii="Calibri" w:hAnsi="Calibri"/>
                <w:sz w:val="22"/>
                <w:szCs w:val="22"/>
                <w:highlight w:val="green"/>
              </w:rPr>
              <w:t>Means of displaying information</w:t>
            </w:r>
          </w:p>
          <w:p w14:paraId="76DAC12E" w14:textId="77777777" w:rsidR="001665A3" w:rsidRPr="005E2BDC" w:rsidRDefault="001665A3" w:rsidP="00575E73">
            <w:pPr>
              <w:pStyle w:val="Tablelevel3"/>
              <w:shd w:val="clear" w:color="auto" w:fill="D9D9D9" w:themeFill="background1" w:themeFillShade="D9"/>
              <w:rPr>
                <w:rFonts w:ascii="Calibri" w:hAnsi="Calibri"/>
                <w:sz w:val="22"/>
                <w:szCs w:val="22"/>
                <w:highlight w:val="green"/>
              </w:rPr>
            </w:pPr>
            <w:r w:rsidRPr="005E2BDC">
              <w:rPr>
                <w:rFonts w:ascii="Calibri" w:hAnsi="Calibri"/>
                <w:sz w:val="22"/>
                <w:szCs w:val="22"/>
                <w:highlight w:val="green"/>
              </w:rPr>
              <w:t>Symbology</w:t>
            </w:r>
          </w:p>
          <w:p w14:paraId="4131F241" w14:textId="77777777" w:rsidR="001665A3" w:rsidRPr="005E2BDC" w:rsidRDefault="001665A3" w:rsidP="00575E73">
            <w:pPr>
              <w:pStyle w:val="Tablelevel3"/>
              <w:shd w:val="clear" w:color="auto" w:fill="D9D9D9" w:themeFill="background1" w:themeFillShade="D9"/>
              <w:rPr>
                <w:rFonts w:ascii="Calibri" w:hAnsi="Calibri"/>
                <w:sz w:val="22"/>
                <w:szCs w:val="22"/>
                <w:highlight w:val="green"/>
              </w:rPr>
            </w:pPr>
            <w:r w:rsidRPr="005E2BDC">
              <w:rPr>
                <w:rFonts w:ascii="Calibri" w:hAnsi="Calibri"/>
                <w:sz w:val="22"/>
                <w:szCs w:val="22"/>
                <w:highlight w:val="green"/>
              </w:rPr>
              <w:t>Uses and limitations</w:t>
            </w:r>
          </w:p>
          <w:p w14:paraId="34277ADC"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5E2BDC">
              <w:rPr>
                <w:rFonts w:ascii="Calibri" w:hAnsi="Calibri"/>
                <w:sz w:val="22"/>
                <w:szCs w:val="22"/>
                <w:highlight w:val="green"/>
              </w:rPr>
              <w:t>Chart datums</w:t>
            </w:r>
          </w:p>
        </w:tc>
        <w:tc>
          <w:tcPr>
            <w:tcW w:w="2551" w:type="dxa"/>
          </w:tcPr>
          <w:p w14:paraId="69A11C3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p w14:paraId="64C36E92"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p w14:paraId="3875D106"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p w14:paraId="1AE0A1EF"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p w14:paraId="36B0FDA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r w:rsidRPr="003B629F">
              <w:rPr>
                <w:rFonts w:ascii="Calibri" w:hAnsi="Calibri"/>
                <w:b w:val="0"/>
                <w:sz w:val="22"/>
                <w:szCs w:val="22"/>
              </w:rPr>
              <w:t>R22</w:t>
            </w:r>
          </w:p>
          <w:p w14:paraId="3EFEDEFB"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52BD26B0"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135BF27E"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1B3207B" w14:textId="77777777" w:rsidR="001665A3" w:rsidRPr="003B629F" w:rsidRDefault="001665A3" w:rsidP="00575E73">
            <w:pPr>
              <w:pStyle w:val="Tablelevel1bold"/>
              <w:shd w:val="clear" w:color="auto" w:fill="D9D9D9" w:themeFill="background1" w:themeFillShade="D9"/>
              <w:rPr>
                <w:rFonts w:ascii="Calibri" w:hAnsi="Calibri"/>
                <w:sz w:val="22"/>
                <w:szCs w:val="22"/>
              </w:rPr>
            </w:pPr>
            <w:bookmarkStart w:id="6951" w:name="_Toc446917398"/>
            <w:bookmarkStart w:id="6952" w:name="_Toc111617455"/>
            <w:r w:rsidRPr="003B629F">
              <w:rPr>
                <w:rFonts w:ascii="Calibri" w:hAnsi="Calibri"/>
                <w:sz w:val="22"/>
                <w:szCs w:val="22"/>
              </w:rPr>
              <w:t>Shipboard knowledge</w:t>
            </w:r>
            <w:bookmarkEnd w:id="6951"/>
            <w:bookmarkEnd w:id="6952"/>
          </w:p>
        </w:tc>
        <w:tc>
          <w:tcPr>
            <w:tcW w:w="2551" w:type="dxa"/>
          </w:tcPr>
          <w:p w14:paraId="0FF1E6E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4E32F132"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01B935AB"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97291C2" w14:textId="310F6022" w:rsidR="001665A3" w:rsidRPr="003B629F" w:rsidDel="003967D9" w:rsidRDefault="001665A3" w:rsidP="00575E73">
            <w:pPr>
              <w:pStyle w:val="Tablelevel1bold"/>
              <w:shd w:val="clear" w:color="auto" w:fill="D9D9D9" w:themeFill="background1" w:themeFillShade="D9"/>
              <w:rPr>
                <w:del w:id="6953" w:author="Abercrombie, Kerrie" w:date="2021-01-22T13:48:00Z"/>
                <w:rFonts w:ascii="Calibri" w:hAnsi="Calibri"/>
                <w:b w:val="0"/>
                <w:sz w:val="22"/>
                <w:szCs w:val="22"/>
              </w:rPr>
            </w:pPr>
            <w:bookmarkStart w:id="6954" w:name="_Toc446917399"/>
            <w:bookmarkStart w:id="6955" w:name="_Toc111617456"/>
            <w:commentRangeStart w:id="6956"/>
            <w:del w:id="6957" w:author="Abercrombie, Kerrie" w:date="2021-01-22T13:48:00Z">
              <w:r w:rsidRPr="003B629F" w:rsidDel="003967D9">
                <w:rPr>
                  <w:rFonts w:ascii="Calibri" w:hAnsi="Calibri"/>
                  <w:b w:val="0"/>
                  <w:sz w:val="22"/>
                  <w:szCs w:val="22"/>
                </w:rPr>
                <w:delText>List and explain the ship terminology - technical</w:delText>
              </w:r>
              <w:bookmarkEnd w:id="6954"/>
              <w:bookmarkEnd w:id="6955"/>
            </w:del>
          </w:p>
          <w:p w14:paraId="4B4E8BFA" w14:textId="35E7D68A" w:rsidR="001665A3" w:rsidRPr="003B629F" w:rsidDel="003967D9" w:rsidRDefault="001665A3" w:rsidP="00575E73">
            <w:pPr>
              <w:pStyle w:val="Tablelevel2"/>
              <w:shd w:val="clear" w:color="auto" w:fill="D9D9D9" w:themeFill="background1" w:themeFillShade="D9"/>
              <w:rPr>
                <w:del w:id="6958" w:author="Abercrombie, Kerrie" w:date="2021-01-22T13:48:00Z"/>
                <w:rFonts w:ascii="Calibri" w:hAnsi="Calibri"/>
                <w:sz w:val="22"/>
                <w:szCs w:val="22"/>
              </w:rPr>
            </w:pPr>
            <w:del w:id="6959" w:author="Abercrombie, Kerrie" w:date="2021-01-22T13:48:00Z">
              <w:r w:rsidRPr="003B629F" w:rsidDel="003967D9">
                <w:rPr>
                  <w:rFonts w:ascii="Calibri" w:hAnsi="Calibri"/>
                  <w:sz w:val="22"/>
                  <w:szCs w:val="22"/>
                </w:rPr>
                <w:delText>Ship construction terms</w:delText>
              </w:r>
            </w:del>
          </w:p>
          <w:p w14:paraId="1F5CE11F" w14:textId="1A1E2BF9" w:rsidR="001665A3" w:rsidRPr="003B629F" w:rsidDel="003967D9" w:rsidRDefault="001665A3" w:rsidP="00575E73">
            <w:pPr>
              <w:pStyle w:val="Tablelevel2"/>
              <w:shd w:val="clear" w:color="auto" w:fill="D9D9D9" w:themeFill="background1" w:themeFillShade="D9"/>
              <w:rPr>
                <w:del w:id="6960" w:author="Abercrombie, Kerrie" w:date="2021-01-22T13:48:00Z"/>
                <w:rFonts w:ascii="Calibri" w:hAnsi="Calibri"/>
                <w:sz w:val="22"/>
                <w:szCs w:val="22"/>
              </w:rPr>
            </w:pPr>
            <w:del w:id="6961" w:author="Abercrombie, Kerrie" w:date="2021-01-22T13:48:00Z">
              <w:r w:rsidRPr="003B629F" w:rsidDel="003967D9">
                <w:rPr>
                  <w:rFonts w:ascii="Calibri" w:hAnsi="Calibri"/>
                  <w:sz w:val="22"/>
                  <w:szCs w:val="22"/>
                </w:rPr>
                <w:delText>Ship dimensions - i.e. LOA, LBP, beam, draught, air draught</w:delText>
              </w:r>
            </w:del>
          </w:p>
          <w:p w14:paraId="493519EF" w14:textId="1289C002" w:rsidR="001665A3" w:rsidRPr="003B629F" w:rsidDel="003967D9" w:rsidRDefault="001665A3" w:rsidP="00575E73">
            <w:pPr>
              <w:pStyle w:val="Tablelevel2"/>
              <w:shd w:val="clear" w:color="auto" w:fill="D9D9D9" w:themeFill="background1" w:themeFillShade="D9"/>
              <w:rPr>
                <w:del w:id="6962" w:author="Abercrombie, Kerrie" w:date="2021-01-22T13:48:00Z"/>
                <w:rFonts w:ascii="Calibri" w:hAnsi="Calibri"/>
                <w:sz w:val="22"/>
                <w:szCs w:val="22"/>
              </w:rPr>
            </w:pPr>
            <w:del w:id="6963" w:author="Abercrombie, Kerrie" w:date="2021-01-22T13:48:00Z">
              <w:r w:rsidRPr="003B629F" w:rsidDel="003967D9">
                <w:rPr>
                  <w:rFonts w:ascii="Calibri" w:hAnsi="Calibri"/>
                  <w:sz w:val="22"/>
                  <w:szCs w:val="22"/>
                </w:rPr>
                <w:delText>Hull structure - i.e. types of bows, sterns</w:delText>
              </w:r>
            </w:del>
          </w:p>
          <w:p w14:paraId="1530BE18" w14:textId="4997CA51" w:rsidR="001665A3" w:rsidRPr="003B629F" w:rsidRDefault="001665A3" w:rsidP="00575E73">
            <w:pPr>
              <w:pStyle w:val="Tablelevel2"/>
              <w:shd w:val="clear" w:color="auto" w:fill="D9D9D9" w:themeFill="background1" w:themeFillShade="D9"/>
              <w:rPr>
                <w:rFonts w:ascii="Calibri" w:hAnsi="Calibri"/>
                <w:sz w:val="22"/>
                <w:szCs w:val="22"/>
              </w:rPr>
            </w:pPr>
            <w:del w:id="6964" w:author="Abercrombie, Kerrie" w:date="2021-01-22T13:48:00Z">
              <w:r w:rsidRPr="003B629F" w:rsidDel="003967D9">
                <w:rPr>
                  <w:rFonts w:ascii="Calibri" w:hAnsi="Calibri"/>
                  <w:sz w:val="22"/>
                  <w:szCs w:val="22"/>
                </w:rPr>
                <w:delText>Loadlines draught marks</w:delText>
              </w:r>
            </w:del>
            <w:commentRangeEnd w:id="6956"/>
            <w:r w:rsidR="003967D9">
              <w:rPr>
                <w:rStyle w:val="CommentReference"/>
                <w:rFonts w:asciiTheme="minorHAnsi" w:eastAsiaTheme="minorHAnsi" w:hAnsiTheme="minorHAnsi"/>
              </w:rPr>
              <w:commentReference w:id="6956"/>
            </w:r>
          </w:p>
        </w:tc>
        <w:tc>
          <w:tcPr>
            <w:tcW w:w="2551" w:type="dxa"/>
          </w:tcPr>
          <w:p w14:paraId="09F95126"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p>
        </w:tc>
        <w:tc>
          <w:tcPr>
            <w:tcW w:w="2694" w:type="dxa"/>
          </w:tcPr>
          <w:p w14:paraId="3CAADBA6"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622C3EB7"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94C83BD" w14:textId="2DEE0DA7" w:rsidR="001665A3" w:rsidRPr="003B629F" w:rsidDel="003967D9" w:rsidRDefault="001665A3" w:rsidP="00575E73">
            <w:pPr>
              <w:pStyle w:val="Tablelevel1bold"/>
              <w:shd w:val="clear" w:color="auto" w:fill="D9D9D9" w:themeFill="background1" w:themeFillShade="D9"/>
              <w:rPr>
                <w:del w:id="6965" w:author="Abercrombie, Kerrie" w:date="2021-01-22T13:48:00Z"/>
                <w:rFonts w:ascii="Calibri" w:hAnsi="Calibri"/>
                <w:b w:val="0"/>
                <w:sz w:val="22"/>
                <w:szCs w:val="22"/>
              </w:rPr>
            </w:pPr>
            <w:bookmarkStart w:id="6966" w:name="_Toc446917400"/>
            <w:bookmarkStart w:id="6967" w:name="_Toc111617457"/>
            <w:del w:id="6968" w:author="Abercrombie, Kerrie" w:date="2021-01-22T13:48:00Z">
              <w:r w:rsidRPr="003B629F" w:rsidDel="003967D9">
                <w:rPr>
                  <w:rFonts w:ascii="Calibri" w:hAnsi="Calibri"/>
                  <w:b w:val="0"/>
                  <w:sz w:val="22"/>
                  <w:szCs w:val="22"/>
                </w:rPr>
                <w:delText xml:space="preserve">List </w:delText>
              </w:r>
              <w:commentRangeStart w:id="6969"/>
              <w:r w:rsidRPr="003B629F" w:rsidDel="003967D9">
                <w:rPr>
                  <w:rFonts w:ascii="Calibri" w:hAnsi="Calibri"/>
                  <w:b w:val="0"/>
                  <w:sz w:val="22"/>
                  <w:szCs w:val="22"/>
                </w:rPr>
                <w:delText>and explain the ship terminology - nautical phrases</w:delText>
              </w:r>
              <w:bookmarkEnd w:id="6966"/>
              <w:bookmarkEnd w:id="6967"/>
            </w:del>
          </w:p>
          <w:p w14:paraId="4766C05B" w14:textId="6EC5BDBD" w:rsidR="001665A3" w:rsidRPr="003B629F" w:rsidDel="003967D9" w:rsidRDefault="001665A3" w:rsidP="00575E73">
            <w:pPr>
              <w:pStyle w:val="Tablelevel2"/>
              <w:shd w:val="clear" w:color="auto" w:fill="D9D9D9" w:themeFill="background1" w:themeFillShade="D9"/>
              <w:rPr>
                <w:del w:id="6970" w:author="Abercrombie, Kerrie" w:date="2021-01-22T13:48:00Z"/>
                <w:rFonts w:ascii="Calibri" w:hAnsi="Calibri"/>
                <w:sz w:val="22"/>
                <w:szCs w:val="22"/>
              </w:rPr>
            </w:pPr>
            <w:del w:id="6971" w:author="Abercrombie, Kerrie" w:date="2021-01-22T13:48:00Z">
              <w:r w:rsidRPr="003B629F" w:rsidDel="003967D9">
                <w:rPr>
                  <w:rFonts w:ascii="Calibri" w:hAnsi="Calibri"/>
                  <w:sz w:val="22"/>
                  <w:szCs w:val="22"/>
                </w:rPr>
                <w:delText>Directions/relative bearings</w:delText>
              </w:r>
            </w:del>
          </w:p>
          <w:p w14:paraId="4BEE339B" w14:textId="330CF113" w:rsidR="001665A3" w:rsidRPr="003B629F" w:rsidDel="003967D9" w:rsidRDefault="001665A3" w:rsidP="00575E73">
            <w:pPr>
              <w:pStyle w:val="Tablelevel2"/>
              <w:shd w:val="clear" w:color="auto" w:fill="D9D9D9" w:themeFill="background1" w:themeFillShade="D9"/>
              <w:rPr>
                <w:del w:id="6972" w:author="Abercrombie, Kerrie" w:date="2021-01-22T13:48:00Z"/>
                <w:rFonts w:ascii="Calibri" w:hAnsi="Calibri"/>
                <w:sz w:val="22"/>
                <w:szCs w:val="22"/>
              </w:rPr>
            </w:pPr>
            <w:del w:id="6973" w:author="Abercrombie, Kerrie" w:date="2021-01-22T13:48:00Z">
              <w:r w:rsidRPr="003B629F" w:rsidDel="003967D9">
                <w:rPr>
                  <w:rFonts w:ascii="Calibri" w:hAnsi="Calibri"/>
                  <w:sz w:val="22"/>
                  <w:szCs w:val="22"/>
                </w:rPr>
                <w:delText>Numbers</w:delText>
              </w:r>
            </w:del>
          </w:p>
          <w:p w14:paraId="0C3EA544" w14:textId="128931A8" w:rsidR="001665A3" w:rsidRPr="003B629F" w:rsidRDefault="001665A3" w:rsidP="00575E73">
            <w:pPr>
              <w:pStyle w:val="Tablelevel2"/>
              <w:shd w:val="clear" w:color="auto" w:fill="D9D9D9" w:themeFill="background1" w:themeFillShade="D9"/>
              <w:rPr>
                <w:rFonts w:ascii="Calibri" w:hAnsi="Calibri"/>
                <w:sz w:val="22"/>
                <w:szCs w:val="22"/>
              </w:rPr>
            </w:pPr>
            <w:del w:id="6974" w:author="Abercrombie, Kerrie" w:date="2021-01-22T13:48:00Z">
              <w:r w:rsidRPr="003B629F" w:rsidDel="003967D9">
                <w:rPr>
                  <w:rFonts w:ascii="Calibri" w:hAnsi="Calibri"/>
                  <w:sz w:val="22"/>
                  <w:szCs w:val="22"/>
                </w:rPr>
                <w:delText>Mooring/anchoring terms</w:delText>
              </w:r>
            </w:del>
            <w:commentRangeEnd w:id="6969"/>
            <w:r w:rsidR="003967D9">
              <w:rPr>
                <w:rStyle w:val="CommentReference"/>
                <w:rFonts w:asciiTheme="minorHAnsi" w:eastAsiaTheme="minorHAnsi" w:hAnsiTheme="minorHAnsi"/>
              </w:rPr>
              <w:commentReference w:id="6969"/>
            </w:r>
          </w:p>
        </w:tc>
        <w:tc>
          <w:tcPr>
            <w:tcW w:w="2551" w:type="dxa"/>
          </w:tcPr>
          <w:p w14:paraId="5A56E104"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520342F3"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3C9C4088"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66ED589"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6975" w:name="_Toc446917401"/>
            <w:bookmarkStart w:id="6976" w:name="_Toc111617458"/>
            <w:r w:rsidRPr="003B629F">
              <w:rPr>
                <w:rFonts w:ascii="Calibri" w:hAnsi="Calibri"/>
                <w:b w:val="0"/>
                <w:sz w:val="22"/>
                <w:szCs w:val="22"/>
              </w:rPr>
              <w:t xml:space="preserve">List and describe the </w:t>
            </w:r>
            <w:commentRangeStart w:id="6977"/>
            <w:r w:rsidRPr="003B629F">
              <w:rPr>
                <w:rFonts w:ascii="Calibri" w:hAnsi="Calibri"/>
                <w:b w:val="0"/>
                <w:sz w:val="22"/>
                <w:szCs w:val="22"/>
              </w:rPr>
              <w:t>types of vessels</w:t>
            </w:r>
            <w:bookmarkEnd w:id="6975"/>
            <w:bookmarkEnd w:id="6976"/>
            <w:commentRangeEnd w:id="6977"/>
            <w:r w:rsidR="003967D9">
              <w:rPr>
                <w:rStyle w:val="CommentReference"/>
                <w:rFonts w:asciiTheme="minorHAnsi" w:eastAsiaTheme="minorHAnsi" w:hAnsiTheme="minorHAnsi"/>
                <w:b w:val="0"/>
              </w:rPr>
              <w:commentReference w:id="6977"/>
            </w:r>
          </w:p>
          <w:p w14:paraId="7502C78D"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General cargo ships</w:t>
            </w:r>
          </w:p>
          <w:p w14:paraId="06AE63D0"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Tankers</w:t>
            </w:r>
          </w:p>
          <w:p w14:paraId="6B37D224"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Bulk carriers</w:t>
            </w:r>
          </w:p>
          <w:p w14:paraId="57859607"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Combination carriers</w:t>
            </w:r>
          </w:p>
          <w:p w14:paraId="3AD97A90"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Container ships</w:t>
            </w:r>
          </w:p>
          <w:p w14:paraId="443FAEF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Passenger ships</w:t>
            </w:r>
          </w:p>
          <w:p w14:paraId="5A292774"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Ro-ro ships</w:t>
            </w:r>
          </w:p>
          <w:p w14:paraId="77DB7D88"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Fishing vessels</w:t>
            </w:r>
          </w:p>
          <w:p w14:paraId="3A6BB5E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Offshore vessels</w:t>
            </w:r>
          </w:p>
          <w:p w14:paraId="512F381D"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Rigs</w:t>
            </w:r>
          </w:p>
          <w:p w14:paraId="1B888369"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Offshore supply</w:t>
            </w:r>
          </w:p>
          <w:p w14:paraId="5F260293"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Offshore tugs</w:t>
            </w:r>
          </w:p>
          <w:p w14:paraId="503D9A6B"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Tugs</w:t>
            </w:r>
          </w:p>
          <w:p w14:paraId="6659CC9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 xml:space="preserve">Pilot boats </w:t>
            </w:r>
          </w:p>
          <w:p w14:paraId="1E0BA9C2"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SAR vessels</w:t>
            </w:r>
          </w:p>
          <w:p w14:paraId="407C4195"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Seaplanes</w:t>
            </w:r>
          </w:p>
          <w:p w14:paraId="79ECBD41"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WIG</w:t>
            </w:r>
          </w:p>
          <w:p w14:paraId="0A255570"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Ships operated by allied services</w:t>
            </w:r>
          </w:p>
        </w:tc>
        <w:tc>
          <w:tcPr>
            <w:tcW w:w="2551" w:type="dxa"/>
          </w:tcPr>
          <w:p w14:paraId="554B4FAD"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453C7D35"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1D45C4CD"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16478EC"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6978" w:name="_Toc446917402"/>
            <w:bookmarkStart w:id="6979" w:name="_Toc111617459"/>
            <w:r w:rsidRPr="003B629F">
              <w:rPr>
                <w:rFonts w:ascii="Calibri" w:hAnsi="Calibri"/>
                <w:b w:val="0"/>
                <w:sz w:val="22"/>
                <w:szCs w:val="22"/>
              </w:rPr>
              <w:t xml:space="preserve">List and describe the </w:t>
            </w:r>
            <w:commentRangeStart w:id="6980"/>
            <w:r w:rsidRPr="003B629F">
              <w:rPr>
                <w:rFonts w:ascii="Calibri" w:hAnsi="Calibri"/>
                <w:b w:val="0"/>
                <w:sz w:val="22"/>
                <w:szCs w:val="22"/>
              </w:rPr>
              <w:t>types of cargo</w:t>
            </w:r>
            <w:bookmarkEnd w:id="6978"/>
            <w:bookmarkEnd w:id="6979"/>
            <w:commentRangeEnd w:id="6980"/>
            <w:r w:rsidR="003967D9">
              <w:rPr>
                <w:rStyle w:val="CommentReference"/>
                <w:rFonts w:asciiTheme="minorHAnsi" w:eastAsiaTheme="minorHAnsi" w:hAnsiTheme="minorHAnsi"/>
                <w:b w:val="0"/>
              </w:rPr>
              <w:commentReference w:id="6980"/>
            </w:r>
          </w:p>
          <w:p w14:paraId="167FD592"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General cargo</w:t>
            </w:r>
          </w:p>
          <w:p w14:paraId="413101BA"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Refrigerated</w:t>
            </w:r>
          </w:p>
          <w:p w14:paraId="101C258C"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Liquid</w:t>
            </w:r>
          </w:p>
          <w:p w14:paraId="22D931B2"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LPG/LNG</w:t>
            </w:r>
          </w:p>
          <w:p w14:paraId="0154383C"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Bulk</w:t>
            </w:r>
          </w:p>
          <w:p w14:paraId="16FDFC9D"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Containers</w:t>
            </w:r>
          </w:p>
          <w:p w14:paraId="28D0C9F6"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Ro-ro</w:t>
            </w:r>
          </w:p>
          <w:p w14:paraId="6CE0A6D0"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Fish</w:t>
            </w:r>
          </w:p>
          <w:p w14:paraId="016C63DA"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Livestock</w:t>
            </w:r>
          </w:p>
          <w:p w14:paraId="363F5BD1"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Dangerous goods</w:t>
            </w:r>
          </w:p>
        </w:tc>
        <w:tc>
          <w:tcPr>
            <w:tcW w:w="2551" w:type="dxa"/>
          </w:tcPr>
          <w:p w14:paraId="37B22E8E"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49B0C36B"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5B93D9D5"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89BB9A7" w14:textId="6ECF6968" w:rsidR="001665A3" w:rsidRPr="003B629F" w:rsidDel="003967D9" w:rsidRDefault="001665A3" w:rsidP="00575E73">
            <w:pPr>
              <w:pStyle w:val="Tablelevel1bold"/>
              <w:shd w:val="clear" w:color="auto" w:fill="D9D9D9" w:themeFill="background1" w:themeFillShade="D9"/>
              <w:rPr>
                <w:del w:id="6981" w:author="Abercrombie, Kerrie" w:date="2021-01-22T13:49:00Z"/>
                <w:rFonts w:ascii="Calibri" w:hAnsi="Calibri"/>
                <w:b w:val="0"/>
                <w:sz w:val="22"/>
                <w:szCs w:val="22"/>
              </w:rPr>
            </w:pPr>
            <w:bookmarkStart w:id="6982" w:name="_Toc446917403"/>
            <w:bookmarkStart w:id="6983" w:name="_Toc111617460"/>
            <w:commentRangeStart w:id="6984"/>
            <w:del w:id="6985" w:author="Abercrombie, Kerrie" w:date="2021-01-22T13:49:00Z">
              <w:r w:rsidRPr="003B629F" w:rsidDel="003967D9">
                <w:rPr>
                  <w:rFonts w:ascii="Calibri" w:hAnsi="Calibri"/>
                  <w:b w:val="0"/>
                  <w:sz w:val="22"/>
                  <w:szCs w:val="22"/>
                </w:rPr>
                <w:delText>List and ship stability</w:delText>
              </w:r>
              <w:bookmarkEnd w:id="6982"/>
              <w:bookmarkEnd w:id="6983"/>
            </w:del>
          </w:p>
          <w:p w14:paraId="292DF298" w14:textId="260BAB66" w:rsidR="001665A3" w:rsidRPr="003B629F" w:rsidDel="003967D9" w:rsidRDefault="001665A3" w:rsidP="00575E73">
            <w:pPr>
              <w:pStyle w:val="Tablelevel2"/>
              <w:shd w:val="clear" w:color="auto" w:fill="D9D9D9" w:themeFill="background1" w:themeFillShade="D9"/>
              <w:rPr>
                <w:del w:id="6986" w:author="Abercrombie, Kerrie" w:date="2021-01-22T13:49:00Z"/>
                <w:rFonts w:ascii="Calibri" w:hAnsi="Calibri"/>
                <w:sz w:val="22"/>
                <w:szCs w:val="22"/>
              </w:rPr>
            </w:pPr>
            <w:del w:id="6987" w:author="Abercrombie, Kerrie" w:date="2021-01-22T13:49:00Z">
              <w:r w:rsidRPr="003B629F" w:rsidDel="003967D9">
                <w:rPr>
                  <w:rFonts w:ascii="Calibri" w:hAnsi="Calibri"/>
                  <w:sz w:val="22"/>
                  <w:szCs w:val="22"/>
                </w:rPr>
                <w:delText>Introduction to ship stability</w:delText>
              </w:r>
            </w:del>
          </w:p>
          <w:p w14:paraId="62C06A2A" w14:textId="28BB4232" w:rsidR="001665A3" w:rsidRPr="003B629F" w:rsidDel="003967D9" w:rsidRDefault="001665A3" w:rsidP="00575E73">
            <w:pPr>
              <w:pStyle w:val="Tablelevel3"/>
              <w:shd w:val="clear" w:color="auto" w:fill="D9D9D9" w:themeFill="background1" w:themeFillShade="D9"/>
              <w:rPr>
                <w:del w:id="6988" w:author="Abercrombie, Kerrie" w:date="2021-01-22T13:49:00Z"/>
                <w:rFonts w:ascii="Calibri" w:hAnsi="Calibri"/>
                <w:sz w:val="22"/>
                <w:szCs w:val="22"/>
              </w:rPr>
            </w:pPr>
            <w:del w:id="6989" w:author="Abercrombie, Kerrie" w:date="2021-01-22T13:49:00Z">
              <w:r w:rsidRPr="003B629F" w:rsidDel="003967D9">
                <w:rPr>
                  <w:rFonts w:ascii="Calibri" w:hAnsi="Calibri"/>
                  <w:sz w:val="22"/>
                  <w:szCs w:val="22"/>
                </w:rPr>
                <w:delText>Definitions of heel, list and trim</w:delText>
              </w:r>
            </w:del>
          </w:p>
          <w:p w14:paraId="0AB5A8E6" w14:textId="32E73F59" w:rsidR="001665A3" w:rsidRPr="003B629F" w:rsidDel="003967D9" w:rsidRDefault="001665A3" w:rsidP="00575E73">
            <w:pPr>
              <w:pStyle w:val="Tablelevel3"/>
              <w:shd w:val="clear" w:color="auto" w:fill="D9D9D9" w:themeFill="background1" w:themeFillShade="D9"/>
              <w:rPr>
                <w:del w:id="6990" w:author="Abercrombie, Kerrie" w:date="2021-01-22T13:49:00Z"/>
                <w:rFonts w:ascii="Calibri" w:hAnsi="Calibri"/>
                <w:sz w:val="22"/>
                <w:szCs w:val="22"/>
              </w:rPr>
            </w:pPr>
            <w:del w:id="6991" w:author="Abercrombie, Kerrie" w:date="2021-01-22T13:49:00Z">
              <w:r w:rsidRPr="003B629F" w:rsidDel="003967D9">
                <w:rPr>
                  <w:rFonts w:ascii="Calibri" w:hAnsi="Calibri"/>
                  <w:sz w:val="22"/>
                  <w:szCs w:val="22"/>
                </w:rPr>
                <w:delText>Factors influencing ship stability</w:delText>
              </w:r>
            </w:del>
          </w:p>
          <w:p w14:paraId="761D38A6" w14:textId="6C76023C" w:rsidR="001665A3" w:rsidRPr="003B629F" w:rsidRDefault="001665A3" w:rsidP="00575E73">
            <w:pPr>
              <w:pStyle w:val="Tablelevel3"/>
              <w:shd w:val="clear" w:color="auto" w:fill="D9D9D9" w:themeFill="background1" w:themeFillShade="D9"/>
              <w:rPr>
                <w:rFonts w:ascii="Calibri" w:hAnsi="Calibri"/>
                <w:sz w:val="22"/>
                <w:szCs w:val="22"/>
              </w:rPr>
            </w:pPr>
            <w:del w:id="6992" w:author="Abercrombie, Kerrie" w:date="2021-01-22T13:49:00Z">
              <w:r w:rsidRPr="003B629F" w:rsidDel="003967D9">
                <w:rPr>
                  <w:rFonts w:ascii="Calibri" w:hAnsi="Calibri"/>
                  <w:sz w:val="22"/>
                  <w:szCs w:val="22"/>
                </w:rPr>
                <w:delText>Recognising dangerous situations regarding ship stability</w:delText>
              </w:r>
            </w:del>
            <w:commentRangeEnd w:id="6984"/>
            <w:r w:rsidR="003967D9">
              <w:rPr>
                <w:rStyle w:val="CommentReference"/>
                <w:rFonts w:asciiTheme="minorHAnsi" w:eastAsiaTheme="minorHAnsi" w:hAnsiTheme="minorHAnsi"/>
                <w:lang w:eastAsia="en-GB"/>
              </w:rPr>
              <w:commentReference w:id="6984"/>
            </w:r>
          </w:p>
        </w:tc>
        <w:tc>
          <w:tcPr>
            <w:tcW w:w="2551" w:type="dxa"/>
          </w:tcPr>
          <w:p w14:paraId="5A1321E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2B078C08"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668F8650"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218B2CB" w14:textId="07C7DF43" w:rsidR="001665A3" w:rsidRPr="003B629F" w:rsidDel="003967D9" w:rsidRDefault="001665A3" w:rsidP="00575E73">
            <w:pPr>
              <w:pStyle w:val="Tablelevel1bold"/>
              <w:shd w:val="clear" w:color="auto" w:fill="D9D9D9" w:themeFill="background1" w:themeFillShade="D9"/>
              <w:rPr>
                <w:del w:id="6993" w:author="Abercrombie, Kerrie" w:date="2021-01-22T13:49:00Z"/>
                <w:rFonts w:ascii="Calibri" w:hAnsi="Calibri"/>
                <w:b w:val="0"/>
                <w:sz w:val="22"/>
                <w:szCs w:val="22"/>
              </w:rPr>
            </w:pPr>
            <w:bookmarkStart w:id="6994" w:name="_Toc446917404"/>
            <w:bookmarkStart w:id="6995" w:name="_Toc111617461"/>
            <w:commentRangeStart w:id="6996"/>
            <w:del w:id="6997" w:author="Abercrombie, Kerrie" w:date="2021-01-22T13:49:00Z">
              <w:r w:rsidRPr="003B629F" w:rsidDel="003967D9">
                <w:rPr>
                  <w:rFonts w:ascii="Calibri" w:hAnsi="Calibri"/>
                  <w:b w:val="0"/>
                  <w:sz w:val="22"/>
                  <w:szCs w:val="22"/>
                </w:rPr>
                <w:delText>Explain the theory and practice of ship handling</w:delText>
              </w:r>
              <w:bookmarkEnd w:id="6994"/>
              <w:bookmarkEnd w:id="6995"/>
            </w:del>
          </w:p>
          <w:p w14:paraId="188FFD99" w14:textId="5C9E1FA9" w:rsidR="001665A3" w:rsidRPr="003B629F" w:rsidDel="003967D9" w:rsidRDefault="001665A3" w:rsidP="00575E73">
            <w:pPr>
              <w:pStyle w:val="Tablelevel2"/>
              <w:shd w:val="clear" w:color="auto" w:fill="D9D9D9" w:themeFill="background1" w:themeFillShade="D9"/>
              <w:rPr>
                <w:del w:id="6998" w:author="Abercrombie, Kerrie" w:date="2021-01-22T13:49:00Z"/>
                <w:rFonts w:ascii="Calibri" w:hAnsi="Calibri"/>
                <w:sz w:val="22"/>
                <w:szCs w:val="22"/>
              </w:rPr>
            </w:pPr>
            <w:del w:id="6999" w:author="Abercrombie, Kerrie" w:date="2021-01-22T13:49:00Z">
              <w:r w:rsidRPr="003B629F" w:rsidDel="003967D9">
                <w:rPr>
                  <w:rFonts w:ascii="Calibri" w:hAnsi="Calibri"/>
                  <w:sz w:val="22"/>
                  <w:szCs w:val="22"/>
                </w:rPr>
                <w:delText>Effect of pivot point on ship handling</w:delText>
              </w:r>
            </w:del>
          </w:p>
          <w:p w14:paraId="6700A6FA" w14:textId="39317BB3" w:rsidR="001665A3" w:rsidRPr="003B629F" w:rsidDel="003967D9" w:rsidRDefault="001665A3" w:rsidP="00575E73">
            <w:pPr>
              <w:pStyle w:val="Tablelevel2"/>
              <w:shd w:val="clear" w:color="auto" w:fill="D9D9D9" w:themeFill="background1" w:themeFillShade="D9"/>
              <w:rPr>
                <w:del w:id="7000" w:author="Abercrombie, Kerrie" w:date="2021-01-22T13:49:00Z"/>
                <w:rFonts w:ascii="Calibri" w:hAnsi="Calibri"/>
                <w:sz w:val="22"/>
                <w:szCs w:val="22"/>
              </w:rPr>
            </w:pPr>
            <w:del w:id="7001" w:author="Abercrombie, Kerrie" w:date="2021-01-22T13:49:00Z">
              <w:r w:rsidRPr="003B629F" w:rsidDel="003967D9">
                <w:rPr>
                  <w:rFonts w:ascii="Calibri" w:hAnsi="Calibri"/>
                  <w:sz w:val="22"/>
                  <w:szCs w:val="22"/>
                </w:rPr>
                <w:delText>Line of approach</w:delText>
              </w:r>
            </w:del>
          </w:p>
          <w:p w14:paraId="1F12C134" w14:textId="3A634BAF" w:rsidR="001665A3" w:rsidRPr="003B629F" w:rsidDel="003967D9" w:rsidRDefault="001665A3" w:rsidP="00575E73">
            <w:pPr>
              <w:pStyle w:val="Tablelevel2"/>
              <w:shd w:val="clear" w:color="auto" w:fill="D9D9D9" w:themeFill="background1" w:themeFillShade="D9"/>
              <w:rPr>
                <w:del w:id="7002" w:author="Abercrombie, Kerrie" w:date="2021-01-22T13:49:00Z"/>
                <w:rFonts w:ascii="Calibri" w:hAnsi="Calibri"/>
                <w:sz w:val="22"/>
                <w:szCs w:val="22"/>
              </w:rPr>
            </w:pPr>
            <w:del w:id="7003" w:author="Abercrombie, Kerrie" w:date="2021-01-22T13:49:00Z">
              <w:r w:rsidRPr="003B629F" w:rsidDel="003967D9">
                <w:rPr>
                  <w:rFonts w:ascii="Calibri" w:hAnsi="Calibri"/>
                  <w:sz w:val="22"/>
                  <w:szCs w:val="22"/>
                </w:rPr>
                <w:delText>Stopping characteristics</w:delText>
              </w:r>
            </w:del>
          </w:p>
          <w:p w14:paraId="2D8AAF73" w14:textId="0E5B4142" w:rsidR="001665A3" w:rsidRPr="003B629F" w:rsidDel="003967D9" w:rsidRDefault="001665A3" w:rsidP="00575E73">
            <w:pPr>
              <w:pStyle w:val="Tablelevel2"/>
              <w:shd w:val="clear" w:color="auto" w:fill="D9D9D9" w:themeFill="background1" w:themeFillShade="D9"/>
              <w:rPr>
                <w:del w:id="7004" w:author="Abercrombie, Kerrie" w:date="2021-01-22T13:49:00Z"/>
                <w:rFonts w:ascii="Calibri" w:hAnsi="Calibri"/>
                <w:sz w:val="22"/>
                <w:szCs w:val="22"/>
              </w:rPr>
            </w:pPr>
            <w:del w:id="7005" w:author="Abercrombie, Kerrie" w:date="2021-01-22T13:49:00Z">
              <w:r w:rsidRPr="003B629F" w:rsidDel="003967D9">
                <w:rPr>
                  <w:rFonts w:ascii="Calibri" w:hAnsi="Calibri"/>
                  <w:sz w:val="22"/>
                  <w:szCs w:val="22"/>
                </w:rPr>
                <w:delText>Turning characteristics</w:delText>
              </w:r>
            </w:del>
          </w:p>
          <w:p w14:paraId="3C799429" w14:textId="5DE33BCB" w:rsidR="001665A3" w:rsidRPr="003B629F" w:rsidDel="003967D9" w:rsidRDefault="001665A3" w:rsidP="00575E73">
            <w:pPr>
              <w:pStyle w:val="Tablelevel2"/>
              <w:shd w:val="clear" w:color="auto" w:fill="D9D9D9" w:themeFill="background1" w:themeFillShade="D9"/>
              <w:rPr>
                <w:del w:id="7006" w:author="Abercrombie, Kerrie" w:date="2021-01-22T13:49:00Z"/>
                <w:rFonts w:ascii="Calibri" w:hAnsi="Calibri"/>
                <w:sz w:val="22"/>
                <w:szCs w:val="22"/>
              </w:rPr>
            </w:pPr>
            <w:del w:id="7007" w:author="Abercrombie, Kerrie" w:date="2021-01-22T13:49:00Z">
              <w:r w:rsidRPr="003B629F" w:rsidDel="003967D9">
                <w:rPr>
                  <w:rFonts w:ascii="Calibri" w:hAnsi="Calibri"/>
                  <w:sz w:val="22"/>
                  <w:szCs w:val="22"/>
                </w:rPr>
                <w:delText>External forces on ship handling – winds and tides</w:delText>
              </w:r>
            </w:del>
          </w:p>
          <w:p w14:paraId="1F35CA61" w14:textId="7179CB23" w:rsidR="001665A3" w:rsidRPr="003B629F" w:rsidDel="003967D9" w:rsidRDefault="001665A3" w:rsidP="00575E73">
            <w:pPr>
              <w:pStyle w:val="Tablelevel2"/>
              <w:shd w:val="clear" w:color="auto" w:fill="D9D9D9" w:themeFill="background1" w:themeFillShade="D9"/>
              <w:rPr>
                <w:del w:id="7008" w:author="Abercrombie, Kerrie" w:date="2021-01-22T13:49:00Z"/>
                <w:rFonts w:ascii="Calibri" w:hAnsi="Calibri"/>
                <w:sz w:val="22"/>
                <w:szCs w:val="22"/>
              </w:rPr>
            </w:pPr>
            <w:del w:id="7009" w:author="Abercrombie, Kerrie" w:date="2021-01-22T13:49:00Z">
              <w:r w:rsidRPr="003B629F" w:rsidDel="003967D9">
                <w:rPr>
                  <w:rFonts w:ascii="Calibri" w:hAnsi="Calibri"/>
                  <w:sz w:val="22"/>
                  <w:szCs w:val="22"/>
                </w:rPr>
                <w:delText>Effect of interaction and squat</w:delText>
              </w:r>
            </w:del>
          </w:p>
          <w:p w14:paraId="6DA1AAC6" w14:textId="6872E93C" w:rsidR="001665A3" w:rsidRPr="003B629F" w:rsidDel="003967D9" w:rsidRDefault="001665A3" w:rsidP="00575E73">
            <w:pPr>
              <w:pStyle w:val="Tablelevel2"/>
              <w:shd w:val="clear" w:color="auto" w:fill="D9D9D9" w:themeFill="background1" w:themeFillShade="D9"/>
              <w:rPr>
                <w:del w:id="7010" w:author="Abercrombie, Kerrie" w:date="2021-01-22T13:49:00Z"/>
                <w:rFonts w:ascii="Calibri" w:hAnsi="Calibri"/>
                <w:sz w:val="22"/>
                <w:szCs w:val="22"/>
              </w:rPr>
            </w:pPr>
            <w:del w:id="7011" w:author="Abercrombie, Kerrie" w:date="2021-01-22T13:49:00Z">
              <w:r w:rsidRPr="003B629F" w:rsidDel="003967D9">
                <w:rPr>
                  <w:rFonts w:ascii="Calibri" w:hAnsi="Calibri"/>
                  <w:sz w:val="22"/>
                  <w:szCs w:val="22"/>
                </w:rPr>
                <w:delText>Vessel manoeuvrability</w:delText>
              </w:r>
            </w:del>
          </w:p>
          <w:p w14:paraId="6E216F54" w14:textId="1B6A95D0" w:rsidR="001665A3" w:rsidRPr="003B629F" w:rsidDel="003967D9" w:rsidRDefault="001665A3" w:rsidP="00575E73">
            <w:pPr>
              <w:pStyle w:val="Tablelevel2"/>
              <w:shd w:val="clear" w:color="auto" w:fill="D9D9D9" w:themeFill="background1" w:themeFillShade="D9"/>
              <w:rPr>
                <w:del w:id="7012" w:author="Abercrombie, Kerrie" w:date="2021-01-22T13:49:00Z"/>
                <w:rFonts w:ascii="Calibri" w:hAnsi="Calibri"/>
                <w:sz w:val="22"/>
                <w:szCs w:val="22"/>
              </w:rPr>
            </w:pPr>
            <w:del w:id="7013" w:author="Abercrombie, Kerrie" w:date="2021-01-22T13:49:00Z">
              <w:r w:rsidRPr="003B629F" w:rsidDel="003967D9">
                <w:rPr>
                  <w:rFonts w:ascii="Calibri" w:hAnsi="Calibri"/>
                  <w:sz w:val="22"/>
                  <w:szCs w:val="22"/>
                </w:rPr>
                <w:delText>Different types of rudder</w:delText>
              </w:r>
            </w:del>
          </w:p>
          <w:p w14:paraId="13B8DE08" w14:textId="63021F6E" w:rsidR="001665A3" w:rsidRPr="003B629F" w:rsidDel="003967D9" w:rsidRDefault="001665A3" w:rsidP="00575E73">
            <w:pPr>
              <w:pStyle w:val="Tablelevel2"/>
              <w:shd w:val="clear" w:color="auto" w:fill="D9D9D9" w:themeFill="background1" w:themeFillShade="D9"/>
              <w:rPr>
                <w:del w:id="7014" w:author="Abercrombie, Kerrie" w:date="2021-01-22T13:49:00Z"/>
                <w:rFonts w:ascii="Calibri" w:hAnsi="Calibri"/>
                <w:sz w:val="22"/>
                <w:szCs w:val="22"/>
              </w:rPr>
            </w:pPr>
            <w:del w:id="7015" w:author="Abercrombie, Kerrie" w:date="2021-01-22T13:49:00Z">
              <w:r w:rsidRPr="003B629F" w:rsidDel="003967D9">
                <w:rPr>
                  <w:rFonts w:ascii="Calibri" w:hAnsi="Calibri"/>
                  <w:sz w:val="22"/>
                  <w:szCs w:val="22"/>
                </w:rPr>
                <w:delText>Different types of propeller</w:delText>
              </w:r>
            </w:del>
          </w:p>
          <w:p w14:paraId="362A9DC4" w14:textId="637CBB1E" w:rsidR="001665A3" w:rsidRPr="003B629F" w:rsidDel="003967D9" w:rsidRDefault="001665A3" w:rsidP="00575E73">
            <w:pPr>
              <w:pStyle w:val="Tablelevel2"/>
              <w:shd w:val="clear" w:color="auto" w:fill="D9D9D9" w:themeFill="background1" w:themeFillShade="D9"/>
              <w:rPr>
                <w:del w:id="7016" w:author="Abercrombie, Kerrie" w:date="2021-01-22T13:49:00Z"/>
                <w:rFonts w:ascii="Calibri" w:hAnsi="Calibri"/>
                <w:sz w:val="22"/>
                <w:szCs w:val="22"/>
              </w:rPr>
            </w:pPr>
            <w:del w:id="7017" w:author="Abercrombie, Kerrie" w:date="2021-01-22T13:49:00Z">
              <w:r w:rsidRPr="003B629F" w:rsidDel="003967D9">
                <w:rPr>
                  <w:rFonts w:ascii="Calibri" w:hAnsi="Calibri"/>
                  <w:sz w:val="22"/>
                  <w:szCs w:val="22"/>
                </w:rPr>
                <w:delText>Thrusters</w:delText>
              </w:r>
            </w:del>
          </w:p>
          <w:p w14:paraId="1BF33F46" w14:textId="3B6450C1" w:rsidR="001665A3" w:rsidRPr="003B629F" w:rsidRDefault="001665A3" w:rsidP="00575E73">
            <w:pPr>
              <w:pStyle w:val="Tablelevel2"/>
              <w:shd w:val="clear" w:color="auto" w:fill="D9D9D9" w:themeFill="background1" w:themeFillShade="D9"/>
              <w:rPr>
                <w:rFonts w:ascii="Calibri" w:hAnsi="Calibri"/>
                <w:sz w:val="22"/>
                <w:szCs w:val="22"/>
              </w:rPr>
            </w:pPr>
            <w:del w:id="7018" w:author="Abercrombie, Kerrie" w:date="2021-01-22T13:49:00Z">
              <w:r w:rsidRPr="003B629F" w:rsidDel="003967D9">
                <w:rPr>
                  <w:rFonts w:ascii="Calibri" w:hAnsi="Calibri"/>
                  <w:sz w:val="22"/>
                  <w:szCs w:val="22"/>
                </w:rPr>
                <w:delText>Use of tugs</w:delText>
              </w:r>
            </w:del>
            <w:commentRangeEnd w:id="6996"/>
            <w:r w:rsidR="003967D9">
              <w:rPr>
                <w:rStyle w:val="CommentReference"/>
                <w:rFonts w:asciiTheme="minorHAnsi" w:eastAsiaTheme="minorHAnsi" w:hAnsiTheme="minorHAnsi"/>
              </w:rPr>
              <w:commentReference w:id="6996"/>
            </w:r>
          </w:p>
        </w:tc>
        <w:tc>
          <w:tcPr>
            <w:tcW w:w="2551" w:type="dxa"/>
          </w:tcPr>
          <w:p w14:paraId="5DCF1674"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6C9D388E"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30BE9E78"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2B20861A"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7019" w:name="_Toc446917405"/>
            <w:bookmarkStart w:id="7020" w:name="_Toc111617462"/>
            <w:r w:rsidRPr="003B629F">
              <w:rPr>
                <w:rFonts w:ascii="Calibri" w:hAnsi="Calibri"/>
                <w:b w:val="0"/>
                <w:sz w:val="22"/>
                <w:szCs w:val="22"/>
              </w:rPr>
              <w:t xml:space="preserve">List and describe </w:t>
            </w:r>
            <w:commentRangeStart w:id="7021"/>
            <w:r w:rsidRPr="003B629F">
              <w:rPr>
                <w:rFonts w:ascii="Calibri" w:hAnsi="Calibri"/>
                <w:b w:val="0"/>
                <w:sz w:val="22"/>
                <w:szCs w:val="22"/>
              </w:rPr>
              <w:t>different propulsion systems</w:t>
            </w:r>
            <w:bookmarkEnd w:id="7019"/>
            <w:bookmarkEnd w:id="7020"/>
            <w:commentRangeEnd w:id="7021"/>
            <w:r w:rsidR="003967D9">
              <w:rPr>
                <w:rStyle w:val="CommentReference"/>
                <w:rFonts w:asciiTheme="minorHAnsi" w:eastAsiaTheme="minorHAnsi" w:hAnsiTheme="minorHAnsi"/>
                <w:b w:val="0"/>
              </w:rPr>
              <w:commentReference w:id="7021"/>
            </w:r>
          </w:p>
          <w:p w14:paraId="19C56186"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Introduction to propulsion systems</w:t>
            </w:r>
          </w:p>
          <w:p w14:paraId="443B0F7F"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Diesel, diesel electric</w:t>
            </w:r>
          </w:p>
          <w:p w14:paraId="28CE4F5C"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Gas turbine</w:t>
            </w:r>
          </w:p>
          <w:p w14:paraId="0DC73632"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Steam</w:t>
            </w:r>
          </w:p>
          <w:p w14:paraId="2E76D15D"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 xml:space="preserve">Jet </w:t>
            </w:r>
          </w:p>
        </w:tc>
        <w:tc>
          <w:tcPr>
            <w:tcW w:w="2551" w:type="dxa"/>
          </w:tcPr>
          <w:p w14:paraId="1F4AB547"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10192C2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28B1A4AA"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BD22914"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7022" w:name="_Toc446917406"/>
            <w:bookmarkStart w:id="7023" w:name="_Toc111617463"/>
            <w:r w:rsidRPr="003B629F">
              <w:rPr>
                <w:rFonts w:ascii="Calibri" w:hAnsi="Calibri"/>
                <w:b w:val="0"/>
                <w:sz w:val="22"/>
                <w:szCs w:val="22"/>
              </w:rPr>
              <w:t>Explain the list of external forces</w:t>
            </w:r>
            <w:bookmarkEnd w:id="7022"/>
            <w:bookmarkEnd w:id="7023"/>
            <w:r w:rsidRPr="003B629F">
              <w:rPr>
                <w:rFonts w:ascii="Calibri" w:hAnsi="Calibri"/>
                <w:b w:val="0"/>
                <w:sz w:val="22"/>
                <w:szCs w:val="22"/>
              </w:rPr>
              <w:t xml:space="preserve"> on vessels</w:t>
            </w:r>
          </w:p>
          <w:p w14:paraId="687EA2A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Meteorological elements</w:t>
            </w:r>
          </w:p>
          <w:p w14:paraId="5D33D2D0" w14:textId="77777777" w:rsidR="001665A3" w:rsidRPr="003B629F" w:rsidRDefault="001665A3" w:rsidP="00575E73">
            <w:pPr>
              <w:pStyle w:val="Tablelevel3"/>
              <w:shd w:val="clear" w:color="auto" w:fill="D9D9D9" w:themeFill="background1" w:themeFillShade="D9"/>
              <w:rPr>
                <w:rFonts w:ascii="Calibri" w:hAnsi="Calibri"/>
                <w:sz w:val="22"/>
                <w:szCs w:val="22"/>
              </w:rPr>
            </w:pPr>
            <w:commentRangeStart w:id="7024"/>
            <w:r w:rsidRPr="003B629F">
              <w:rPr>
                <w:rFonts w:ascii="Calibri" w:hAnsi="Calibri"/>
                <w:sz w:val="22"/>
                <w:szCs w:val="22"/>
              </w:rPr>
              <w:t>Effects of wind on safety of waterway and ship manoeuvrability</w:t>
            </w:r>
          </w:p>
          <w:p w14:paraId="282B5B18"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Effects of r</w:t>
            </w:r>
            <w:commentRangeEnd w:id="7024"/>
            <w:r w:rsidR="005E2BDC">
              <w:rPr>
                <w:rStyle w:val="CommentReference"/>
                <w:rFonts w:asciiTheme="minorHAnsi" w:eastAsiaTheme="minorHAnsi" w:hAnsiTheme="minorHAnsi"/>
                <w:lang w:eastAsia="en-GB"/>
              </w:rPr>
              <w:commentReference w:id="7024"/>
            </w:r>
            <w:r w:rsidRPr="003B629F">
              <w:rPr>
                <w:rFonts w:ascii="Calibri" w:hAnsi="Calibri"/>
                <w:sz w:val="22"/>
                <w:szCs w:val="22"/>
              </w:rPr>
              <w:t>educed visibility on safety of waterway</w:t>
            </w:r>
          </w:p>
          <w:p w14:paraId="22525FEB"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Effects of high and low pressure systems on water height and depth</w:t>
            </w:r>
          </w:p>
          <w:p w14:paraId="4D3676B0"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Oceanographic factors</w:t>
            </w:r>
          </w:p>
          <w:p w14:paraId="3D74203E" w14:textId="59193C59" w:rsidR="001665A3" w:rsidRPr="003B629F" w:rsidDel="003967D9" w:rsidRDefault="001665A3" w:rsidP="00575E73">
            <w:pPr>
              <w:pStyle w:val="Tablelevel3"/>
              <w:shd w:val="clear" w:color="auto" w:fill="D9D9D9" w:themeFill="background1" w:themeFillShade="D9"/>
              <w:rPr>
                <w:del w:id="7025" w:author="Abercrombie, Kerrie" w:date="2021-01-22T13:51:00Z"/>
                <w:rFonts w:ascii="Calibri" w:hAnsi="Calibri"/>
                <w:sz w:val="22"/>
                <w:szCs w:val="22"/>
              </w:rPr>
            </w:pPr>
            <w:commentRangeStart w:id="7026"/>
            <w:del w:id="7027" w:author="Abercrombie, Kerrie" w:date="2021-01-22T13:51:00Z">
              <w:r w:rsidRPr="003B629F" w:rsidDel="003967D9">
                <w:rPr>
                  <w:rFonts w:ascii="Calibri" w:hAnsi="Calibri"/>
                  <w:sz w:val="22"/>
                  <w:szCs w:val="22"/>
                </w:rPr>
                <w:delText>Effects of tides and currents on safety of waterway and ship manoeuvrability</w:delText>
              </w:r>
            </w:del>
          </w:p>
          <w:p w14:paraId="2B05D05A" w14:textId="327F4263" w:rsidR="001665A3" w:rsidRPr="003B629F" w:rsidDel="003967D9" w:rsidRDefault="001665A3" w:rsidP="00575E73">
            <w:pPr>
              <w:pStyle w:val="Tablelevel3"/>
              <w:shd w:val="clear" w:color="auto" w:fill="D9D9D9" w:themeFill="background1" w:themeFillShade="D9"/>
              <w:rPr>
                <w:del w:id="7028" w:author="Abercrombie, Kerrie" w:date="2021-01-22T13:51:00Z"/>
                <w:rFonts w:ascii="Calibri" w:hAnsi="Calibri"/>
                <w:sz w:val="22"/>
                <w:szCs w:val="22"/>
              </w:rPr>
            </w:pPr>
            <w:del w:id="7029" w:author="Abercrombie, Kerrie" w:date="2021-01-22T13:51:00Z">
              <w:r w:rsidRPr="003B629F" w:rsidDel="003967D9">
                <w:rPr>
                  <w:rFonts w:ascii="Calibri" w:hAnsi="Calibri"/>
                  <w:sz w:val="22"/>
                  <w:szCs w:val="22"/>
                </w:rPr>
                <w:delText>Application of COLREGS with regards to tides and currents</w:delText>
              </w:r>
            </w:del>
          </w:p>
          <w:p w14:paraId="1916E0C4" w14:textId="67BF36AB" w:rsidR="001665A3" w:rsidRPr="003B629F" w:rsidRDefault="001665A3" w:rsidP="00575E73">
            <w:pPr>
              <w:pStyle w:val="Tablelevel3"/>
              <w:shd w:val="clear" w:color="auto" w:fill="D9D9D9" w:themeFill="background1" w:themeFillShade="D9"/>
              <w:rPr>
                <w:rFonts w:ascii="Calibri" w:hAnsi="Calibri"/>
                <w:sz w:val="22"/>
                <w:szCs w:val="22"/>
              </w:rPr>
            </w:pPr>
            <w:del w:id="7030" w:author="Abercrombie, Kerrie" w:date="2021-01-22T13:51:00Z">
              <w:r w:rsidRPr="003B629F" w:rsidDel="003967D9">
                <w:rPr>
                  <w:rFonts w:ascii="Calibri" w:hAnsi="Calibri"/>
                  <w:sz w:val="22"/>
                  <w:szCs w:val="22"/>
                </w:rPr>
                <w:delText>Planning waterway movements taking into account tides and currents</w:delText>
              </w:r>
              <w:commentRangeEnd w:id="7026"/>
              <w:r w:rsidR="003967D9" w:rsidDel="003967D9">
                <w:rPr>
                  <w:rStyle w:val="CommentReference"/>
                  <w:rFonts w:asciiTheme="minorHAnsi" w:eastAsiaTheme="minorHAnsi" w:hAnsiTheme="minorHAnsi"/>
                  <w:lang w:eastAsia="en-GB"/>
                </w:rPr>
                <w:commentReference w:id="7026"/>
              </w:r>
            </w:del>
          </w:p>
        </w:tc>
        <w:tc>
          <w:tcPr>
            <w:tcW w:w="2551" w:type="dxa"/>
          </w:tcPr>
          <w:p w14:paraId="1DB99167"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730BD9DB"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743541DE"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206DC35" w14:textId="4593B9DF" w:rsidR="001665A3" w:rsidRPr="003B629F" w:rsidDel="003967D9" w:rsidRDefault="001665A3" w:rsidP="00575E73">
            <w:pPr>
              <w:pStyle w:val="Tablelevel1bold"/>
              <w:shd w:val="clear" w:color="auto" w:fill="D9D9D9" w:themeFill="background1" w:themeFillShade="D9"/>
              <w:rPr>
                <w:del w:id="7031" w:author="Abercrombie, Kerrie" w:date="2021-01-22T13:51:00Z"/>
                <w:rFonts w:ascii="Calibri" w:hAnsi="Calibri"/>
                <w:b w:val="0"/>
                <w:sz w:val="22"/>
                <w:szCs w:val="22"/>
              </w:rPr>
            </w:pPr>
            <w:bookmarkStart w:id="7032" w:name="_Toc446917407"/>
            <w:bookmarkStart w:id="7033" w:name="_Toc111617464"/>
            <w:commentRangeStart w:id="7034"/>
            <w:del w:id="7035" w:author="Abercrombie, Kerrie" w:date="2021-01-22T13:51:00Z">
              <w:r w:rsidRPr="003B629F" w:rsidDel="003967D9">
                <w:rPr>
                  <w:rFonts w:ascii="Calibri" w:hAnsi="Calibri"/>
                  <w:b w:val="0"/>
                  <w:sz w:val="22"/>
                  <w:szCs w:val="22"/>
                </w:rPr>
                <w:delText>Describe vessel bridge procedures</w:delText>
              </w:r>
              <w:bookmarkEnd w:id="7032"/>
              <w:bookmarkEnd w:id="7033"/>
            </w:del>
          </w:p>
          <w:p w14:paraId="1C3ABDEA" w14:textId="4F4E72E2" w:rsidR="001665A3" w:rsidRPr="003B629F" w:rsidDel="003967D9" w:rsidRDefault="001665A3" w:rsidP="00575E73">
            <w:pPr>
              <w:pStyle w:val="Tablelevel2"/>
              <w:shd w:val="clear" w:color="auto" w:fill="D9D9D9" w:themeFill="background1" w:themeFillShade="D9"/>
              <w:rPr>
                <w:del w:id="7036" w:author="Abercrombie, Kerrie" w:date="2021-01-22T13:51:00Z"/>
                <w:rFonts w:ascii="Calibri" w:hAnsi="Calibri"/>
                <w:sz w:val="22"/>
                <w:szCs w:val="22"/>
              </w:rPr>
            </w:pPr>
            <w:del w:id="7037" w:author="Abercrombie, Kerrie" w:date="2021-01-22T13:51:00Z">
              <w:r w:rsidRPr="003B629F" w:rsidDel="003967D9">
                <w:rPr>
                  <w:rFonts w:ascii="Calibri" w:hAnsi="Calibri"/>
                  <w:sz w:val="22"/>
                  <w:szCs w:val="22"/>
                </w:rPr>
                <w:delText>Maintaining a navigational watch</w:delText>
              </w:r>
            </w:del>
          </w:p>
          <w:p w14:paraId="149479A0" w14:textId="0F9A1DE6" w:rsidR="001665A3" w:rsidRPr="003B629F" w:rsidDel="003967D9" w:rsidRDefault="001665A3" w:rsidP="00575E73">
            <w:pPr>
              <w:pStyle w:val="Tablelevel3"/>
              <w:shd w:val="clear" w:color="auto" w:fill="D9D9D9" w:themeFill="background1" w:themeFillShade="D9"/>
              <w:rPr>
                <w:del w:id="7038" w:author="Abercrombie, Kerrie" w:date="2021-01-22T13:51:00Z"/>
                <w:rFonts w:ascii="Calibri" w:hAnsi="Calibri"/>
                <w:sz w:val="22"/>
                <w:szCs w:val="22"/>
              </w:rPr>
            </w:pPr>
            <w:del w:id="7039" w:author="Abercrombie, Kerrie" w:date="2021-01-22T13:51:00Z">
              <w:r w:rsidRPr="003B629F" w:rsidDel="003967D9">
                <w:rPr>
                  <w:rFonts w:ascii="Calibri" w:hAnsi="Calibri"/>
                  <w:sz w:val="22"/>
                  <w:szCs w:val="22"/>
                </w:rPr>
                <w:delText>Under routine circumstances</w:delText>
              </w:r>
            </w:del>
          </w:p>
          <w:p w14:paraId="1F0AAAC5" w14:textId="2679B335" w:rsidR="001665A3" w:rsidRPr="003B629F" w:rsidDel="003967D9" w:rsidRDefault="001665A3" w:rsidP="00575E73">
            <w:pPr>
              <w:pStyle w:val="Tablelevel3"/>
              <w:shd w:val="clear" w:color="auto" w:fill="D9D9D9" w:themeFill="background1" w:themeFillShade="D9"/>
              <w:rPr>
                <w:del w:id="7040" w:author="Abercrombie, Kerrie" w:date="2021-01-22T13:51:00Z"/>
                <w:rFonts w:ascii="Calibri" w:hAnsi="Calibri"/>
                <w:sz w:val="22"/>
                <w:szCs w:val="22"/>
              </w:rPr>
            </w:pPr>
            <w:del w:id="7041" w:author="Abercrombie, Kerrie" w:date="2021-01-22T13:51:00Z">
              <w:r w:rsidRPr="003B629F" w:rsidDel="003967D9">
                <w:rPr>
                  <w:rFonts w:ascii="Calibri" w:hAnsi="Calibri"/>
                  <w:sz w:val="22"/>
                  <w:szCs w:val="22"/>
                </w:rPr>
                <w:delText>In pilotage waters</w:delText>
              </w:r>
            </w:del>
          </w:p>
          <w:p w14:paraId="77461185" w14:textId="223E425C" w:rsidR="001665A3" w:rsidRPr="003B629F" w:rsidDel="003967D9" w:rsidRDefault="001665A3" w:rsidP="00575E73">
            <w:pPr>
              <w:pStyle w:val="Tablelevel3"/>
              <w:shd w:val="clear" w:color="auto" w:fill="D9D9D9" w:themeFill="background1" w:themeFillShade="D9"/>
              <w:rPr>
                <w:del w:id="7042" w:author="Abercrombie, Kerrie" w:date="2021-01-22T13:51:00Z"/>
                <w:rFonts w:ascii="Calibri" w:hAnsi="Calibri"/>
                <w:sz w:val="22"/>
                <w:szCs w:val="22"/>
              </w:rPr>
            </w:pPr>
            <w:del w:id="7043" w:author="Abercrombie, Kerrie" w:date="2021-01-22T13:51:00Z">
              <w:r w:rsidRPr="003B629F" w:rsidDel="003967D9">
                <w:rPr>
                  <w:rFonts w:ascii="Calibri" w:hAnsi="Calibri"/>
                  <w:sz w:val="22"/>
                  <w:szCs w:val="22"/>
                </w:rPr>
                <w:delText>In non-pilotage restricted waters</w:delText>
              </w:r>
            </w:del>
          </w:p>
          <w:p w14:paraId="561AFFDF" w14:textId="49848D87" w:rsidR="001665A3" w:rsidRPr="003B629F" w:rsidDel="003967D9" w:rsidRDefault="001665A3" w:rsidP="00575E73">
            <w:pPr>
              <w:pStyle w:val="Tablelevel2"/>
              <w:shd w:val="clear" w:color="auto" w:fill="D9D9D9" w:themeFill="background1" w:themeFillShade="D9"/>
              <w:rPr>
                <w:del w:id="7044" w:author="Abercrombie, Kerrie" w:date="2021-01-22T13:51:00Z"/>
                <w:rFonts w:ascii="Calibri" w:hAnsi="Calibri"/>
                <w:sz w:val="22"/>
                <w:szCs w:val="22"/>
              </w:rPr>
            </w:pPr>
            <w:del w:id="7045" w:author="Abercrombie, Kerrie" w:date="2021-01-22T13:51:00Z">
              <w:r w:rsidRPr="003B629F" w:rsidDel="003967D9">
                <w:rPr>
                  <w:rFonts w:ascii="Calibri" w:hAnsi="Calibri"/>
                  <w:sz w:val="22"/>
                  <w:szCs w:val="22"/>
                </w:rPr>
                <w:delText>Response to emergencies which arise in a VTS area</w:delText>
              </w:r>
            </w:del>
          </w:p>
          <w:p w14:paraId="64D6DEDC" w14:textId="7D36402B" w:rsidR="001665A3" w:rsidRPr="003B629F" w:rsidDel="003967D9" w:rsidRDefault="001665A3" w:rsidP="00575E73">
            <w:pPr>
              <w:pStyle w:val="Tablelevel3"/>
              <w:shd w:val="clear" w:color="auto" w:fill="D9D9D9" w:themeFill="background1" w:themeFillShade="D9"/>
              <w:rPr>
                <w:del w:id="7046" w:author="Abercrombie, Kerrie" w:date="2021-01-22T13:51:00Z"/>
                <w:rFonts w:ascii="Calibri" w:hAnsi="Calibri"/>
                <w:sz w:val="22"/>
                <w:szCs w:val="22"/>
              </w:rPr>
            </w:pPr>
            <w:del w:id="7047" w:author="Abercrombie, Kerrie" w:date="2021-01-22T13:51:00Z">
              <w:r w:rsidRPr="003B629F" w:rsidDel="003967D9">
                <w:rPr>
                  <w:rFonts w:ascii="Calibri" w:hAnsi="Calibri"/>
                  <w:sz w:val="22"/>
                  <w:szCs w:val="22"/>
                </w:rPr>
                <w:delText>Regulations governing transit of vessels with regard to special circumstances</w:delText>
              </w:r>
            </w:del>
          </w:p>
          <w:p w14:paraId="22307763" w14:textId="2548A071" w:rsidR="001665A3" w:rsidRPr="003B629F" w:rsidDel="003967D9" w:rsidRDefault="001665A3" w:rsidP="00575E73">
            <w:pPr>
              <w:pStyle w:val="Tablelevel3"/>
              <w:shd w:val="clear" w:color="auto" w:fill="D9D9D9" w:themeFill="background1" w:themeFillShade="D9"/>
              <w:rPr>
                <w:del w:id="7048" w:author="Abercrombie, Kerrie" w:date="2021-01-22T13:51:00Z"/>
                <w:rFonts w:ascii="Calibri" w:hAnsi="Calibri"/>
                <w:sz w:val="22"/>
                <w:szCs w:val="22"/>
              </w:rPr>
            </w:pPr>
            <w:del w:id="7049" w:author="Abercrombie, Kerrie" w:date="2021-01-22T13:51:00Z">
              <w:r w:rsidRPr="003B629F" w:rsidDel="003967D9">
                <w:rPr>
                  <w:rFonts w:ascii="Calibri" w:hAnsi="Calibri"/>
                  <w:sz w:val="22"/>
                  <w:szCs w:val="22"/>
                </w:rPr>
                <w:delText>Expected actions on board vessels during special circumstances</w:delText>
              </w:r>
            </w:del>
          </w:p>
          <w:p w14:paraId="3860E629" w14:textId="6E3FDB66" w:rsidR="001665A3" w:rsidRPr="003B629F" w:rsidDel="003967D9" w:rsidRDefault="001665A3" w:rsidP="00575E73">
            <w:pPr>
              <w:pStyle w:val="Tablelevel2"/>
              <w:shd w:val="clear" w:color="auto" w:fill="D9D9D9" w:themeFill="background1" w:themeFillShade="D9"/>
              <w:rPr>
                <w:del w:id="7050" w:author="Abercrombie, Kerrie" w:date="2021-01-22T13:51:00Z"/>
                <w:rFonts w:ascii="Calibri" w:hAnsi="Calibri"/>
                <w:sz w:val="22"/>
                <w:szCs w:val="22"/>
              </w:rPr>
            </w:pPr>
            <w:del w:id="7051" w:author="Abercrombie, Kerrie" w:date="2021-01-22T13:51:00Z">
              <w:r w:rsidRPr="003B629F" w:rsidDel="003967D9">
                <w:rPr>
                  <w:rFonts w:ascii="Calibri" w:hAnsi="Calibri"/>
                  <w:sz w:val="22"/>
                  <w:szCs w:val="22"/>
                </w:rPr>
                <w:delText>Bridge operations (arrival &amp; departure)</w:delText>
              </w:r>
            </w:del>
          </w:p>
          <w:p w14:paraId="786A7A86" w14:textId="418C47B8" w:rsidR="001665A3" w:rsidRPr="003B629F" w:rsidDel="003967D9" w:rsidRDefault="001665A3" w:rsidP="00575E73">
            <w:pPr>
              <w:pStyle w:val="Tablelevel3"/>
              <w:shd w:val="clear" w:color="auto" w:fill="D9D9D9" w:themeFill="background1" w:themeFillShade="D9"/>
              <w:rPr>
                <w:del w:id="7052" w:author="Abercrombie, Kerrie" w:date="2021-01-22T13:51:00Z"/>
                <w:rFonts w:ascii="Calibri" w:hAnsi="Calibri"/>
                <w:sz w:val="22"/>
                <w:szCs w:val="22"/>
              </w:rPr>
            </w:pPr>
            <w:del w:id="7053" w:author="Abercrombie, Kerrie" w:date="2021-01-22T13:51:00Z">
              <w:r w:rsidRPr="003B629F" w:rsidDel="003967D9">
                <w:rPr>
                  <w:rFonts w:ascii="Calibri" w:hAnsi="Calibri"/>
                  <w:sz w:val="22"/>
                  <w:szCs w:val="22"/>
                </w:rPr>
                <w:delText>Berthing and unberthing</w:delText>
              </w:r>
            </w:del>
          </w:p>
          <w:p w14:paraId="27EB5966" w14:textId="3DA8434C" w:rsidR="001665A3" w:rsidRPr="003B629F" w:rsidRDefault="001665A3" w:rsidP="00575E73">
            <w:pPr>
              <w:pStyle w:val="Tablelevel3"/>
              <w:shd w:val="clear" w:color="auto" w:fill="D9D9D9" w:themeFill="background1" w:themeFillShade="D9"/>
              <w:rPr>
                <w:rFonts w:ascii="Calibri" w:hAnsi="Calibri"/>
                <w:sz w:val="22"/>
                <w:szCs w:val="22"/>
              </w:rPr>
            </w:pPr>
            <w:del w:id="7054" w:author="Abercrombie, Kerrie" w:date="2021-01-22T13:51:00Z">
              <w:r w:rsidRPr="003B629F" w:rsidDel="003967D9">
                <w:rPr>
                  <w:rFonts w:ascii="Calibri" w:hAnsi="Calibri"/>
                  <w:sz w:val="22"/>
                  <w:szCs w:val="22"/>
                </w:rPr>
                <w:delText>Anchoring</w:delText>
              </w:r>
            </w:del>
            <w:commentRangeEnd w:id="7034"/>
            <w:r w:rsidR="003967D9">
              <w:rPr>
                <w:rStyle w:val="CommentReference"/>
                <w:rFonts w:asciiTheme="minorHAnsi" w:eastAsiaTheme="minorHAnsi" w:hAnsiTheme="minorHAnsi"/>
                <w:lang w:eastAsia="en-GB"/>
              </w:rPr>
              <w:commentReference w:id="7034"/>
            </w:r>
          </w:p>
        </w:tc>
        <w:tc>
          <w:tcPr>
            <w:tcW w:w="2551" w:type="dxa"/>
          </w:tcPr>
          <w:p w14:paraId="0AD1552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p w14:paraId="1BBB99DF"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r w:rsidRPr="003B629F">
              <w:rPr>
                <w:rFonts w:ascii="Calibri" w:hAnsi="Calibri"/>
                <w:sz w:val="22"/>
                <w:szCs w:val="22"/>
              </w:rPr>
              <w:t>R10</w:t>
            </w:r>
          </w:p>
          <w:p w14:paraId="070AD369"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p>
          <w:p w14:paraId="455D1CFD"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p>
          <w:p w14:paraId="202DF871"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p>
          <w:p w14:paraId="1EA0DB6C" w14:textId="77777777" w:rsidR="001665A3" w:rsidRPr="003B629F" w:rsidRDefault="001665A3" w:rsidP="00575E73">
            <w:pPr>
              <w:pStyle w:val="Tablelevel2"/>
              <w:shd w:val="clear" w:color="auto" w:fill="D9D9D9" w:themeFill="background1" w:themeFillShade="D9"/>
              <w:ind w:left="0"/>
              <w:jc w:val="center"/>
              <w:rPr>
                <w:rFonts w:ascii="Calibri" w:hAnsi="Calibri"/>
                <w:b/>
                <w:sz w:val="22"/>
                <w:szCs w:val="22"/>
              </w:rPr>
            </w:pPr>
            <w:r w:rsidRPr="003B629F">
              <w:rPr>
                <w:rFonts w:ascii="Calibri" w:hAnsi="Calibri"/>
                <w:sz w:val="22"/>
                <w:szCs w:val="22"/>
              </w:rPr>
              <w:t>R11, R13, R10, R35, R37R39</w:t>
            </w:r>
          </w:p>
        </w:tc>
        <w:tc>
          <w:tcPr>
            <w:tcW w:w="2694" w:type="dxa"/>
          </w:tcPr>
          <w:p w14:paraId="1C0E85F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3C11DD21"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A2CE141" w14:textId="77777777" w:rsidR="001665A3" w:rsidRPr="003B629F" w:rsidRDefault="001665A3" w:rsidP="00575E73">
            <w:pPr>
              <w:pStyle w:val="Tablelevel1bold"/>
              <w:shd w:val="clear" w:color="auto" w:fill="D9D9D9" w:themeFill="background1" w:themeFillShade="D9"/>
              <w:rPr>
                <w:rFonts w:ascii="Calibri" w:hAnsi="Calibri"/>
                <w:sz w:val="22"/>
                <w:szCs w:val="22"/>
              </w:rPr>
            </w:pPr>
            <w:bookmarkStart w:id="7055" w:name="_Toc446917408"/>
            <w:bookmarkStart w:id="7056" w:name="_Toc111617465"/>
            <w:r w:rsidRPr="003B629F">
              <w:rPr>
                <w:rFonts w:ascii="Calibri" w:hAnsi="Calibri"/>
                <w:sz w:val="22"/>
                <w:szCs w:val="22"/>
              </w:rPr>
              <w:t>Port operations</w:t>
            </w:r>
            <w:bookmarkEnd w:id="7055"/>
            <w:bookmarkEnd w:id="7056"/>
            <w:r w:rsidRPr="003B629F">
              <w:rPr>
                <w:rFonts w:ascii="Calibri" w:hAnsi="Calibri"/>
                <w:sz w:val="22"/>
                <w:szCs w:val="22"/>
              </w:rPr>
              <w:t xml:space="preserve"> and other allied services</w:t>
            </w:r>
          </w:p>
        </w:tc>
        <w:tc>
          <w:tcPr>
            <w:tcW w:w="2551" w:type="dxa"/>
          </w:tcPr>
          <w:p w14:paraId="66CA3AFA"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774563C8"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4DCDEB24"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45CFD01"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7057" w:name="_Toc446917409"/>
            <w:bookmarkStart w:id="7058" w:name="_Toc111617466"/>
            <w:commentRangeStart w:id="7059"/>
            <w:r w:rsidRPr="003B629F">
              <w:rPr>
                <w:rFonts w:ascii="Calibri" w:hAnsi="Calibri"/>
                <w:b w:val="0"/>
                <w:sz w:val="22"/>
                <w:szCs w:val="22"/>
              </w:rPr>
              <w:t xml:space="preserve">Explain pilotage operations </w:t>
            </w:r>
            <w:bookmarkEnd w:id="7057"/>
            <w:bookmarkEnd w:id="7058"/>
          </w:p>
          <w:p w14:paraId="4E62C3D0"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Introduction to pilotage operations</w:t>
            </w:r>
          </w:p>
          <w:p w14:paraId="3DFEE219"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Pilotage waters</w:t>
            </w:r>
          </w:p>
          <w:p w14:paraId="7634A342"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Responsibilities of pilots</w:t>
            </w:r>
          </w:p>
          <w:p w14:paraId="5C68146F"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Master/pilot/VTS relationship</w:t>
            </w:r>
            <w:commentRangeEnd w:id="7059"/>
            <w:r w:rsidR="003967D9">
              <w:rPr>
                <w:rStyle w:val="CommentReference"/>
                <w:rFonts w:asciiTheme="minorHAnsi" w:eastAsiaTheme="minorHAnsi" w:hAnsiTheme="minorHAnsi"/>
                <w:lang w:eastAsia="en-GB"/>
              </w:rPr>
              <w:commentReference w:id="7059"/>
            </w:r>
          </w:p>
        </w:tc>
        <w:tc>
          <w:tcPr>
            <w:tcW w:w="2551" w:type="dxa"/>
          </w:tcPr>
          <w:p w14:paraId="1FE4D119" w14:textId="77777777" w:rsidR="001665A3" w:rsidRPr="003B629F" w:rsidRDefault="001665A3" w:rsidP="00575E73">
            <w:pPr>
              <w:pStyle w:val="Tablelevel2"/>
              <w:shd w:val="clear" w:color="auto" w:fill="D9D9D9" w:themeFill="background1" w:themeFillShade="D9"/>
              <w:ind w:left="0"/>
              <w:jc w:val="center"/>
              <w:rPr>
                <w:rFonts w:ascii="Calibri" w:hAnsi="Calibri"/>
                <w:b/>
                <w:sz w:val="22"/>
                <w:szCs w:val="22"/>
              </w:rPr>
            </w:pPr>
            <w:r w:rsidRPr="003B629F">
              <w:rPr>
                <w:rFonts w:ascii="Calibri" w:hAnsi="Calibri"/>
                <w:sz w:val="22"/>
                <w:szCs w:val="22"/>
              </w:rPr>
              <w:t>R35, R36, R37</w:t>
            </w:r>
          </w:p>
        </w:tc>
        <w:tc>
          <w:tcPr>
            <w:tcW w:w="2694" w:type="dxa"/>
          </w:tcPr>
          <w:p w14:paraId="28367FB4"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19AE724B"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FC29A3E"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7060" w:name="_Toc446917410"/>
            <w:bookmarkStart w:id="7061" w:name="_Toc111617467"/>
            <w:commentRangeStart w:id="7062"/>
            <w:r w:rsidRPr="003B629F">
              <w:rPr>
                <w:rFonts w:ascii="Calibri" w:hAnsi="Calibri"/>
                <w:b w:val="0"/>
                <w:sz w:val="22"/>
                <w:szCs w:val="22"/>
              </w:rPr>
              <w:t>Describe port operations</w:t>
            </w:r>
            <w:bookmarkEnd w:id="7060"/>
            <w:bookmarkEnd w:id="7061"/>
            <w:r w:rsidRPr="003B629F">
              <w:rPr>
                <w:rFonts w:ascii="Calibri" w:hAnsi="Calibri"/>
                <w:b w:val="0"/>
                <w:sz w:val="22"/>
                <w:szCs w:val="22"/>
              </w:rPr>
              <w:t xml:space="preserve"> including contingency plans</w:t>
            </w:r>
          </w:p>
          <w:p w14:paraId="17A43862"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Overview of port operations</w:t>
            </w:r>
          </w:p>
          <w:p w14:paraId="1213C4D2"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Interaction of all agencies within a port</w:t>
            </w:r>
          </w:p>
          <w:p w14:paraId="1B726F21"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 xml:space="preserve">Responsibilities of harbour masters and berthing masters </w:t>
            </w:r>
          </w:p>
          <w:p w14:paraId="101DF95E"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Clearance procedures</w:t>
            </w:r>
          </w:p>
          <w:p w14:paraId="68F43D59"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Intermodal transport</w:t>
            </w:r>
          </w:p>
          <w:p w14:paraId="7CE273F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Regulations and acts in effect within harbour limits</w:t>
            </w:r>
          </w:p>
          <w:p w14:paraId="1688D05C"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Contingency plans</w:t>
            </w:r>
          </w:p>
          <w:p w14:paraId="19AE2148" w14:textId="77777777" w:rsidR="001665A3" w:rsidRPr="003B629F" w:rsidRDefault="001665A3" w:rsidP="00575E73">
            <w:pPr>
              <w:pStyle w:val="Tablelevel4"/>
              <w:shd w:val="clear" w:color="auto" w:fill="D9D9D9" w:themeFill="background1" w:themeFillShade="D9"/>
              <w:rPr>
                <w:rFonts w:ascii="Calibri" w:hAnsi="Calibri"/>
                <w:sz w:val="22"/>
                <w:szCs w:val="22"/>
              </w:rPr>
            </w:pPr>
            <w:r w:rsidRPr="003B629F">
              <w:rPr>
                <w:rFonts w:ascii="Calibri" w:hAnsi="Calibri"/>
                <w:sz w:val="22"/>
                <w:szCs w:val="22"/>
              </w:rPr>
              <w:t>Pollution</w:t>
            </w:r>
          </w:p>
          <w:p w14:paraId="483F820D" w14:textId="77777777" w:rsidR="001665A3" w:rsidRPr="003B629F" w:rsidRDefault="001665A3" w:rsidP="00575E73">
            <w:pPr>
              <w:pStyle w:val="Tablelevel4"/>
              <w:shd w:val="clear" w:color="auto" w:fill="D9D9D9" w:themeFill="background1" w:themeFillShade="D9"/>
              <w:rPr>
                <w:rFonts w:ascii="Calibri" w:hAnsi="Calibri"/>
                <w:sz w:val="22"/>
                <w:szCs w:val="22"/>
              </w:rPr>
            </w:pPr>
            <w:r w:rsidRPr="003B629F">
              <w:rPr>
                <w:rFonts w:ascii="Calibri" w:hAnsi="Calibri"/>
                <w:sz w:val="22"/>
                <w:szCs w:val="22"/>
              </w:rPr>
              <w:t>SAR</w:t>
            </w:r>
          </w:p>
          <w:p w14:paraId="476CFDB8" w14:textId="77777777" w:rsidR="001665A3" w:rsidRPr="003B629F" w:rsidRDefault="001665A3" w:rsidP="00575E73">
            <w:pPr>
              <w:pStyle w:val="Tablelevel4"/>
              <w:shd w:val="clear" w:color="auto" w:fill="D9D9D9" w:themeFill="background1" w:themeFillShade="D9"/>
              <w:rPr>
                <w:rFonts w:ascii="Calibri" w:hAnsi="Calibri"/>
                <w:sz w:val="22"/>
                <w:szCs w:val="22"/>
              </w:rPr>
            </w:pPr>
            <w:r w:rsidRPr="003B629F">
              <w:rPr>
                <w:rFonts w:ascii="Calibri" w:hAnsi="Calibri"/>
                <w:sz w:val="22"/>
                <w:szCs w:val="22"/>
              </w:rPr>
              <w:t>Grounding</w:t>
            </w:r>
          </w:p>
          <w:p w14:paraId="3B4E633F" w14:textId="77777777" w:rsidR="001665A3" w:rsidRPr="003B629F" w:rsidRDefault="001665A3" w:rsidP="00575E73">
            <w:pPr>
              <w:pStyle w:val="Tablelevel4"/>
              <w:shd w:val="clear" w:color="auto" w:fill="D9D9D9" w:themeFill="background1" w:themeFillShade="D9"/>
              <w:rPr>
                <w:rFonts w:ascii="Calibri" w:hAnsi="Calibri"/>
                <w:sz w:val="22"/>
                <w:szCs w:val="22"/>
              </w:rPr>
            </w:pPr>
            <w:r w:rsidRPr="003B629F">
              <w:rPr>
                <w:rFonts w:ascii="Calibri" w:hAnsi="Calibri"/>
                <w:sz w:val="22"/>
                <w:szCs w:val="22"/>
              </w:rPr>
              <w:t>Salvage</w:t>
            </w:r>
          </w:p>
          <w:p w14:paraId="494234D6" w14:textId="77777777" w:rsidR="001665A3" w:rsidRPr="003B629F" w:rsidRDefault="001665A3" w:rsidP="00575E73">
            <w:pPr>
              <w:pStyle w:val="Tablelevel4"/>
              <w:shd w:val="clear" w:color="auto" w:fill="D9D9D9" w:themeFill="background1" w:themeFillShade="D9"/>
              <w:rPr>
                <w:rFonts w:ascii="Calibri" w:hAnsi="Calibri"/>
                <w:sz w:val="22"/>
                <w:szCs w:val="22"/>
              </w:rPr>
            </w:pPr>
            <w:r w:rsidRPr="003B629F">
              <w:rPr>
                <w:rFonts w:ascii="Calibri" w:hAnsi="Calibri"/>
                <w:sz w:val="22"/>
                <w:szCs w:val="22"/>
              </w:rPr>
              <w:t>Fire</w:t>
            </w:r>
          </w:p>
          <w:p w14:paraId="0BF1E47D" w14:textId="77777777" w:rsidR="001665A3" w:rsidRPr="003B629F" w:rsidRDefault="001665A3" w:rsidP="00575E73">
            <w:pPr>
              <w:pStyle w:val="Tablelevel4"/>
              <w:shd w:val="clear" w:color="auto" w:fill="D9D9D9" w:themeFill="background1" w:themeFillShade="D9"/>
              <w:rPr>
                <w:rFonts w:ascii="Calibri" w:hAnsi="Calibri"/>
                <w:sz w:val="22"/>
                <w:szCs w:val="22"/>
              </w:rPr>
            </w:pPr>
            <w:r w:rsidRPr="003B629F">
              <w:rPr>
                <w:rFonts w:ascii="Calibri" w:hAnsi="Calibri"/>
                <w:sz w:val="22"/>
                <w:szCs w:val="22"/>
              </w:rPr>
              <w:t>Security</w:t>
            </w:r>
          </w:p>
          <w:p w14:paraId="59D754B8" w14:textId="77777777" w:rsidR="001665A3" w:rsidRPr="003B629F" w:rsidRDefault="001665A3" w:rsidP="00575E73">
            <w:pPr>
              <w:pStyle w:val="Tablelevel4"/>
              <w:shd w:val="clear" w:color="auto" w:fill="D9D9D9" w:themeFill="background1" w:themeFillShade="D9"/>
              <w:rPr>
                <w:rFonts w:ascii="Calibri" w:hAnsi="Calibri"/>
                <w:sz w:val="22"/>
                <w:szCs w:val="22"/>
              </w:rPr>
            </w:pPr>
            <w:r w:rsidRPr="003B629F">
              <w:rPr>
                <w:rFonts w:ascii="Calibri" w:hAnsi="Calibri"/>
                <w:sz w:val="22"/>
                <w:szCs w:val="22"/>
              </w:rPr>
              <w:t>Health</w:t>
            </w:r>
            <w:commentRangeEnd w:id="7062"/>
            <w:r w:rsidR="003967D9">
              <w:rPr>
                <w:rStyle w:val="CommentReference"/>
                <w:rFonts w:asciiTheme="minorHAnsi" w:eastAsiaTheme="minorHAnsi" w:hAnsiTheme="minorHAnsi"/>
                <w:lang w:eastAsia="en-GB"/>
              </w:rPr>
              <w:commentReference w:id="7062"/>
            </w:r>
          </w:p>
        </w:tc>
        <w:tc>
          <w:tcPr>
            <w:tcW w:w="2551" w:type="dxa"/>
          </w:tcPr>
          <w:p w14:paraId="34D9F15C"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p>
        </w:tc>
        <w:tc>
          <w:tcPr>
            <w:tcW w:w="2694" w:type="dxa"/>
          </w:tcPr>
          <w:p w14:paraId="280D1A15"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4B3340AB"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46378D8"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commentRangeStart w:id="7063"/>
            <w:r w:rsidRPr="003B629F">
              <w:rPr>
                <w:rFonts w:ascii="Calibri" w:hAnsi="Calibri"/>
                <w:b w:val="0"/>
                <w:sz w:val="22"/>
                <w:szCs w:val="22"/>
              </w:rPr>
              <w:t>Cite and explain the ISPS code with relation to ship and port security</w:t>
            </w:r>
          </w:p>
          <w:p w14:paraId="071FC8E5"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Overview of ISPS code</w:t>
            </w:r>
          </w:p>
          <w:p w14:paraId="696AA52C"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Port policing</w:t>
            </w:r>
          </w:p>
          <w:p w14:paraId="3B4F7ABA"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Interaction with municipal, national and international security</w:t>
            </w:r>
          </w:p>
          <w:p w14:paraId="73240111"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General overview of security of VTS centres and outstations</w:t>
            </w:r>
            <w:commentRangeEnd w:id="7063"/>
            <w:r w:rsidR="003967D9">
              <w:rPr>
                <w:rStyle w:val="CommentReference"/>
                <w:rFonts w:asciiTheme="minorHAnsi" w:eastAsiaTheme="minorHAnsi" w:hAnsiTheme="minorHAnsi"/>
              </w:rPr>
              <w:commentReference w:id="7063"/>
            </w:r>
          </w:p>
        </w:tc>
        <w:tc>
          <w:tcPr>
            <w:tcW w:w="2551" w:type="dxa"/>
          </w:tcPr>
          <w:p w14:paraId="4749DEAA"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p>
        </w:tc>
        <w:tc>
          <w:tcPr>
            <w:tcW w:w="2694" w:type="dxa"/>
          </w:tcPr>
          <w:p w14:paraId="77EFF267"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5B055819"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844C5A7"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7064" w:name="_Toc446917412"/>
            <w:bookmarkStart w:id="7065" w:name="_Toc111617469"/>
            <w:r w:rsidRPr="003B629F">
              <w:rPr>
                <w:rFonts w:ascii="Calibri" w:hAnsi="Calibri"/>
                <w:b w:val="0"/>
                <w:sz w:val="22"/>
                <w:szCs w:val="22"/>
              </w:rPr>
              <w:t>Explain the organisation of tugs and towing</w:t>
            </w:r>
            <w:bookmarkEnd w:id="7064"/>
            <w:bookmarkEnd w:id="7065"/>
          </w:p>
          <w:p w14:paraId="515F4FDD" w14:textId="0D386D75" w:rsidR="001665A3" w:rsidRPr="003B629F" w:rsidRDefault="001665A3" w:rsidP="00575E73">
            <w:pPr>
              <w:pStyle w:val="Tablelevel2"/>
              <w:shd w:val="clear" w:color="auto" w:fill="D9D9D9" w:themeFill="background1" w:themeFillShade="D9"/>
              <w:rPr>
                <w:rFonts w:ascii="Calibri" w:hAnsi="Calibri"/>
                <w:sz w:val="22"/>
                <w:szCs w:val="22"/>
              </w:rPr>
            </w:pPr>
            <w:del w:id="7066" w:author="Abercrombie, Kerrie" w:date="2021-01-22T13:52:00Z">
              <w:r w:rsidRPr="003B629F" w:rsidDel="003967D9">
                <w:rPr>
                  <w:rFonts w:ascii="Calibri" w:hAnsi="Calibri"/>
                  <w:sz w:val="22"/>
                  <w:szCs w:val="22"/>
                </w:rPr>
                <w:delText xml:space="preserve">The organisation of tugs within a </w:delText>
              </w:r>
              <w:commentRangeStart w:id="7067"/>
              <w:r w:rsidRPr="003B629F" w:rsidDel="003967D9">
                <w:rPr>
                  <w:rFonts w:ascii="Calibri" w:hAnsi="Calibri"/>
                  <w:sz w:val="22"/>
                  <w:szCs w:val="22"/>
                </w:rPr>
                <w:delText>port</w:delText>
              </w:r>
            </w:del>
            <w:commentRangeEnd w:id="7067"/>
            <w:r w:rsidR="003967D9">
              <w:rPr>
                <w:rStyle w:val="CommentReference"/>
                <w:rFonts w:asciiTheme="minorHAnsi" w:eastAsiaTheme="minorHAnsi" w:hAnsiTheme="minorHAnsi"/>
              </w:rPr>
              <w:commentReference w:id="7067"/>
            </w:r>
          </w:p>
        </w:tc>
        <w:tc>
          <w:tcPr>
            <w:tcW w:w="2551" w:type="dxa"/>
          </w:tcPr>
          <w:p w14:paraId="5087B3F7"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r w:rsidRPr="003B629F">
              <w:rPr>
                <w:rFonts w:ascii="Calibri" w:hAnsi="Calibri"/>
                <w:sz w:val="22"/>
                <w:szCs w:val="22"/>
              </w:rPr>
              <w:t>See also “Ship handling”</w:t>
            </w:r>
          </w:p>
        </w:tc>
        <w:tc>
          <w:tcPr>
            <w:tcW w:w="2694" w:type="dxa"/>
          </w:tcPr>
          <w:p w14:paraId="010FED0A"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0FB21173"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7118B26"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r w:rsidRPr="003B629F">
              <w:rPr>
                <w:rFonts w:ascii="Calibri" w:hAnsi="Calibri"/>
                <w:b w:val="0"/>
                <w:sz w:val="22"/>
                <w:szCs w:val="22"/>
              </w:rPr>
              <w:t>Explain the role of ships agents</w:t>
            </w:r>
          </w:p>
          <w:p w14:paraId="771434D3" w14:textId="77777777" w:rsidR="001665A3" w:rsidRPr="003B629F" w:rsidRDefault="001665A3" w:rsidP="00575E73">
            <w:pPr>
              <w:pStyle w:val="Tablelevel2"/>
              <w:shd w:val="clear" w:color="auto" w:fill="D9D9D9" w:themeFill="background1" w:themeFillShade="D9"/>
              <w:rPr>
                <w:rFonts w:ascii="Calibri" w:hAnsi="Calibri"/>
                <w:sz w:val="22"/>
                <w:szCs w:val="22"/>
              </w:rPr>
            </w:pPr>
            <w:commentRangeStart w:id="7068"/>
            <w:r w:rsidRPr="003B629F">
              <w:rPr>
                <w:rFonts w:ascii="Calibri" w:hAnsi="Calibri"/>
                <w:sz w:val="22"/>
                <w:szCs w:val="22"/>
              </w:rPr>
              <w:t>General duties of ships agents</w:t>
            </w:r>
          </w:p>
          <w:p w14:paraId="5D3B84F4"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The role of ships agents</w:t>
            </w:r>
            <w:commentRangeEnd w:id="7068"/>
            <w:r w:rsidR="003967D9">
              <w:rPr>
                <w:rStyle w:val="CommentReference"/>
                <w:rFonts w:asciiTheme="minorHAnsi" w:eastAsiaTheme="minorHAnsi" w:hAnsiTheme="minorHAnsi"/>
              </w:rPr>
              <w:commentReference w:id="7068"/>
            </w:r>
          </w:p>
        </w:tc>
        <w:tc>
          <w:tcPr>
            <w:tcW w:w="2551" w:type="dxa"/>
          </w:tcPr>
          <w:p w14:paraId="4F6859AF"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p>
        </w:tc>
        <w:tc>
          <w:tcPr>
            <w:tcW w:w="2694" w:type="dxa"/>
          </w:tcPr>
          <w:p w14:paraId="71456EA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bl>
    <w:p w14:paraId="3D541F1A" w14:textId="77777777" w:rsidR="001665A3" w:rsidRPr="00C50983" w:rsidRDefault="001665A3" w:rsidP="001665A3">
      <w:bookmarkStart w:id="7069" w:name="_Toc446917387"/>
      <w:bookmarkStart w:id="7070" w:name="_Toc111617444"/>
    </w:p>
    <w:p w14:paraId="5F39F65F" w14:textId="77777777" w:rsidR="001665A3" w:rsidRPr="00C50983" w:rsidRDefault="001665A3" w:rsidP="001665A3"/>
    <w:bookmarkEnd w:id="6764"/>
    <w:bookmarkEnd w:id="7069"/>
    <w:bookmarkEnd w:id="7070"/>
    <w:p w14:paraId="4DAD70C1" w14:textId="77777777" w:rsidR="001665A3" w:rsidRPr="00C50983" w:rsidRDefault="001665A3" w:rsidP="001665A3">
      <w:pPr>
        <w:sectPr w:rsidR="001665A3" w:rsidRPr="00C50983" w:rsidSect="006039FF">
          <w:headerReference w:type="default" r:id="rId37"/>
          <w:pgSz w:w="16838" w:h="11906" w:orient="landscape" w:code="9"/>
          <w:pgMar w:top="1134" w:right="1134" w:bottom="1134" w:left="1134" w:header="706" w:footer="706" w:gutter="0"/>
          <w:cols w:space="708"/>
          <w:docGrid w:linePitch="360"/>
        </w:sectPr>
      </w:pPr>
    </w:p>
    <w:p w14:paraId="33F95D83" w14:textId="77777777" w:rsidR="00E2214B" w:rsidRPr="00C50983" w:rsidRDefault="00E2214B" w:rsidP="00E2214B">
      <w:pPr>
        <w:pStyle w:val="Module"/>
        <w:rPr>
          <w:caps/>
        </w:rPr>
      </w:pPr>
      <w:bookmarkStart w:id="7071" w:name="_Toc62642360"/>
      <w:r w:rsidRPr="00C50983">
        <w:t>EQUIPMENT</w:t>
      </w:r>
      <w:bookmarkEnd w:id="7071"/>
    </w:p>
    <w:p w14:paraId="13BCCEA5" w14:textId="77777777" w:rsidR="009862C5" w:rsidRDefault="009862C5" w:rsidP="00F64B31">
      <w:pPr>
        <w:pStyle w:val="ModuleHeading1"/>
      </w:pPr>
      <w:bookmarkStart w:id="7072" w:name="_Toc446917293"/>
      <w:bookmarkStart w:id="7073" w:name="_Toc111617401"/>
      <w:bookmarkStart w:id="7074" w:name="_Toc245254436"/>
      <w:bookmarkStart w:id="7075" w:name="_Toc62642361"/>
      <w:bookmarkEnd w:id="6738"/>
      <w:bookmarkEnd w:id="6739"/>
      <w:commentRangeStart w:id="7076"/>
      <w:r w:rsidRPr="00C50983">
        <w:t>INTRODUCTI</w:t>
      </w:r>
      <w:bookmarkEnd w:id="7072"/>
      <w:r w:rsidRPr="00C50983">
        <w:t>ON</w:t>
      </w:r>
      <w:bookmarkEnd w:id="7073"/>
      <w:bookmarkEnd w:id="7074"/>
      <w:commentRangeEnd w:id="7076"/>
      <w:r w:rsidR="006B0311">
        <w:rPr>
          <w:rStyle w:val="CommentReference"/>
          <w:rFonts w:eastAsiaTheme="minorHAnsi"/>
          <w:b w:val="0"/>
          <w:caps w:val="0"/>
          <w:color w:val="auto"/>
        </w:rPr>
        <w:commentReference w:id="7076"/>
      </w:r>
      <w:bookmarkEnd w:id="7075"/>
    </w:p>
    <w:p w14:paraId="0A79FB73" w14:textId="77777777" w:rsidR="009862C5" w:rsidRPr="009862C5" w:rsidRDefault="009862C5" w:rsidP="009862C5">
      <w:pPr>
        <w:pStyle w:val="Heading1separatationline"/>
      </w:pPr>
    </w:p>
    <w:p w14:paraId="4D503DDF" w14:textId="77777777" w:rsidR="009862C5" w:rsidRPr="00C50983" w:rsidRDefault="009862C5" w:rsidP="009862C5">
      <w:pPr>
        <w:pStyle w:val="BodyText"/>
      </w:pPr>
      <w:r w:rsidRPr="00C50983">
        <w:t>Instructors for this module should have experience in the installation and operation of equipment and systems used in vessel traffic services as well as in the general VTS and maritime fields.  If this cannot be achieved then an appropriate instructor should cover certain sections of the module.  Every instructor should have full access to simulated VTS.  In addition, arrangements should be made, if practicable, for trainees to visit operational VTS centres.</w:t>
      </w:r>
    </w:p>
    <w:p w14:paraId="1A627B1E" w14:textId="77777777" w:rsidR="009862C5" w:rsidRDefault="009862C5" w:rsidP="00F64B31">
      <w:pPr>
        <w:pStyle w:val="ModuleHeading1"/>
      </w:pPr>
      <w:bookmarkStart w:id="7077" w:name="_Toc446917294"/>
      <w:bookmarkStart w:id="7078" w:name="_Toc111617402"/>
      <w:bookmarkStart w:id="7079" w:name="_Toc245254437"/>
      <w:bookmarkStart w:id="7080" w:name="_Toc62642362"/>
      <w:r w:rsidRPr="00C50983">
        <w:t>SUBJECT FRAMEWORK</w:t>
      </w:r>
      <w:bookmarkEnd w:id="7077"/>
      <w:bookmarkEnd w:id="7078"/>
      <w:bookmarkEnd w:id="7079"/>
      <w:bookmarkEnd w:id="7080"/>
    </w:p>
    <w:p w14:paraId="04B02E4B" w14:textId="77777777" w:rsidR="009862C5" w:rsidRPr="009862C5" w:rsidRDefault="009862C5" w:rsidP="009862C5">
      <w:pPr>
        <w:pStyle w:val="Heading1separatationline"/>
      </w:pPr>
    </w:p>
    <w:p w14:paraId="4F19DEFA" w14:textId="77777777" w:rsidR="009862C5" w:rsidRPr="00C50983" w:rsidRDefault="009862C5" w:rsidP="00F64B31">
      <w:pPr>
        <w:pStyle w:val="ModuleHeading2"/>
      </w:pPr>
      <w:bookmarkStart w:id="7081" w:name="_Toc446917295"/>
      <w:bookmarkStart w:id="7082" w:name="_Toc111617403"/>
      <w:r w:rsidRPr="00C50983">
        <w:t>Scope</w:t>
      </w:r>
      <w:bookmarkEnd w:id="7081"/>
      <w:bookmarkEnd w:id="7082"/>
    </w:p>
    <w:p w14:paraId="2E8BF5B0" w14:textId="77777777" w:rsidR="009862C5" w:rsidRPr="00C50983" w:rsidRDefault="009862C5" w:rsidP="009862C5">
      <w:pPr>
        <w:pStyle w:val="BodyText"/>
      </w:pPr>
      <w:r w:rsidRPr="00C50983">
        <w:t>This syllabus covers the requirement for VTS Operators to be able to understand the functionalities and operational principles of the basic equipment used in VTS centres.</w:t>
      </w:r>
    </w:p>
    <w:p w14:paraId="4A5D24BF" w14:textId="77777777" w:rsidR="009862C5" w:rsidRPr="00C50983" w:rsidRDefault="009862C5" w:rsidP="009862C5">
      <w:pPr>
        <w:pStyle w:val="BodyText"/>
      </w:pPr>
      <w:r w:rsidRPr="00C50983">
        <w:t>This course covers the theory and practice of using the basic equipment including the equipment used for data collection and data analysis, audio and video recording and ship identification.</w:t>
      </w:r>
    </w:p>
    <w:p w14:paraId="72579BFC" w14:textId="77777777" w:rsidR="009862C5" w:rsidRPr="00C50983" w:rsidRDefault="009862C5" w:rsidP="00F64B31">
      <w:pPr>
        <w:pStyle w:val="ModuleHeading2"/>
      </w:pPr>
      <w:bookmarkStart w:id="7083" w:name="_Toc446917296"/>
      <w:bookmarkStart w:id="7084" w:name="_Toc111617404"/>
      <w:r w:rsidRPr="00C50983">
        <w:t>Aims</w:t>
      </w:r>
      <w:bookmarkEnd w:id="7083"/>
      <w:bookmarkEnd w:id="7084"/>
    </w:p>
    <w:p w14:paraId="26080244" w14:textId="77777777" w:rsidR="009862C5" w:rsidRPr="00C50983" w:rsidRDefault="009862C5" w:rsidP="009862C5">
      <w:pPr>
        <w:pStyle w:val="BodyText"/>
      </w:pPr>
      <w:r w:rsidRPr="00C50983">
        <w:t>On completion of the course trainees will possess knowledge of the basic application of VTS equipment and the skills to use the equipment to provide shipping with the service required by the VTS authority.</w:t>
      </w:r>
    </w:p>
    <w:p w14:paraId="1C4BBDF3" w14:textId="77777777" w:rsidR="009862C5" w:rsidRPr="00C50983" w:rsidRDefault="009862C5" w:rsidP="009862C5">
      <w:pPr>
        <w:pStyle w:val="BodyText"/>
      </w:pPr>
      <w:r w:rsidRPr="00C50983">
        <w:t>The trainees will also have been sufficiently trained to use ship identification systems and will be familiar with methods of recording and displaying information.  They will also have the skills to operate VTMIS and other computer systems for the purpose of assisting the development of VTS traffic images.</w:t>
      </w:r>
    </w:p>
    <w:p w14:paraId="20C2E58D" w14:textId="77777777" w:rsidR="009862C5" w:rsidRPr="00C50983" w:rsidRDefault="009862C5" w:rsidP="009862C5">
      <w:pPr>
        <w:pStyle w:val="BodyText"/>
      </w:pPr>
      <w:r w:rsidRPr="00C50983">
        <w:t>If a simulator is available it is possible to give the trainees realistic exercises on the use of basic VTS equipment and its use in assisting a ship to navigate safely and expeditiously through a VTS area.  Integrated exercises on handling emergency situations could also be carried out.</w:t>
      </w:r>
    </w:p>
    <w:p w14:paraId="6FED16A1" w14:textId="45D42408" w:rsidR="009862C5" w:rsidRDefault="009862C5" w:rsidP="00F64B31">
      <w:pPr>
        <w:pStyle w:val="ModuleHeading1"/>
      </w:pPr>
      <w:r w:rsidRPr="00C50983">
        <w:br w:type="page"/>
      </w:r>
      <w:bookmarkStart w:id="7085" w:name="_Toc446917297"/>
      <w:bookmarkStart w:id="7086" w:name="_Toc111617405"/>
      <w:bookmarkStart w:id="7087" w:name="_Toc245254438"/>
      <w:bookmarkStart w:id="7088" w:name="_Toc62642363"/>
      <w:r w:rsidRPr="00C50983">
        <w:t>SUBJECT OUTLINE</w:t>
      </w:r>
      <w:bookmarkEnd w:id="7085"/>
      <w:bookmarkEnd w:id="7086"/>
      <w:r w:rsidRPr="00C50983">
        <w:t xml:space="preserve"> OF MODULE </w:t>
      </w:r>
      <w:del w:id="7089" w:author="Jillian Carson-Jackson" w:date="2020-12-27T16:14:00Z">
        <w:r w:rsidRPr="00C50983" w:rsidDel="006B0311">
          <w:delText>3</w:delText>
        </w:r>
      </w:del>
      <w:bookmarkEnd w:id="7087"/>
      <w:ins w:id="7090" w:author="Jillian Carson-Jackson" w:date="2020-12-27T16:14:00Z">
        <w:r w:rsidR="006B0311">
          <w:t>5</w:t>
        </w:r>
      </w:ins>
      <w:bookmarkEnd w:id="7088"/>
    </w:p>
    <w:p w14:paraId="4EAE8A5A" w14:textId="77777777" w:rsidR="009862C5" w:rsidRPr="009862C5" w:rsidRDefault="009862C5" w:rsidP="009862C5">
      <w:pPr>
        <w:pStyle w:val="Heading2separationline"/>
      </w:pPr>
    </w:p>
    <w:p w14:paraId="758A1878" w14:textId="77777777" w:rsidR="009862C5" w:rsidRPr="00C50983" w:rsidRDefault="009862C5" w:rsidP="009862C5">
      <w:pPr>
        <w:pStyle w:val="Tablecaption"/>
      </w:pPr>
      <w:bookmarkStart w:id="7091" w:name="_Toc245254473"/>
      <w:bookmarkStart w:id="7092" w:name="_Toc531423233"/>
      <w:r w:rsidRPr="00C50983">
        <w:t>Subject outline - Equipment</w:t>
      </w:r>
      <w:bookmarkEnd w:id="7091"/>
      <w:bookmarkEnd w:id="7092"/>
    </w:p>
    <w:tbl>
      <w:tblPr>
        <w:tblW w:w="9018" w:type="dxa"/>
        <w:jc w:val="center"/>
        <w:tblLayout w:type="fixed"/>
        <w:tblLook w:val="0000" w:firstRow="0" w:lastRow="0" w:firstColumn="0" w:lastColumn="0" w:noHBand="0" w:noVBand="0"/>
      </w:tblPr>
      <w:tblGrid>
        <w:gridCol w:w="4009"/>
        <w:gridCol w:w="1822"/>
        <w:gridCol w:w="1648"/>
        <w:gridCol w:w="1539"/>
      </w:tblGrid>
      <w:tr w:rsidR="009862C5" w:rsidRPr="009862C5" w14:paraId="37312A77" w14:textId="77777777" w:rsidTr="007734C8">
        <w:trPr>
          <w:trHeight w:val="511"/>
          <w:jc w:val="center"/>
        </w:trPr>
        <w:tc>
          <w:tcPr>
            <w:tcW w:w="4009" w:type="dxa"/>
            <w:vMerge w:val="restart"/>
            <w:tcBorders>
              <w:top w:val="single" w:sz="4" w:space="0" w:color="auto"/>
              <w:left w:val="single" w:sz="4" w:space="0" w:color="auto"/>
              <w:bottom w:val="single" w:sz="4" w:space="0" w:color="auto"/>
              <w:right w:val="single" w:sz="4" w:space="0" w:color="auto"/>
            </w:tcBorders>
            <w:vAlign w:val="center"/>
          </w:tcPr>
          <w:p w14:paraId="4DD9A8B5" w14:textId="77777777" w:rsidR="009862C5" w:rsidRPr="009862C5" w:rsidRDefault="009862C5" w:rsidP="009862C5">
            <w:pPr>
              <w:pStyle w:val="Tableheading"/>
            </w:pPr>
            <w:r w:rsidRPr="009862C5">
              <w:t>Subject Area</w:t>
            </w:r>
          </w:p>
        </w:tc>
        <w:tc>
          <w:tcPr>
            <w:tcW w:w="1822" w:type="dxa"/>
            <w:vMerge w:val="restart"/>
            <w:tcBorders>
              <w:top w:val="single" w:sz="4" w:space="0" w:color="auto"/>
              <w:left w:val="single" w:sz="4" w:space="0" w:color="auto"/>
              <w:bottom w:val="single" w:sz="4" w:space="0" w:color="auto"/>
              <w:right w:val="single" w:sz="4" w:space="0" w:color="auto"/>
            </w:tcBorders>
            <w:vAlign w:val="center"/>
          </w:tcPr>
          <w:p w14:paraId="3229FDFF" w14:textId="77777777" w:rsidR="009862C5" w:rsidRPr="009862C5" w:rsidRDefault="009862C5" w:rsidP="009862C5">
            <w:pPr>
              <w:pStyle w:val="Tableheading"/>
            </w:pPr>
            <w:r w:rsidRPr="009862C5">
              <w:t>Recommended Competence Level</w:t>
            </w:r>
          </w:p>
        </w:tc>
        <w:tc>
          <w:tcPr>
            <w:tcW w:w="3187" w:type="dxa"/>
            <w:gridSpan w:val="2"/>
            <w:tcBorders>
              <w:top w:val="single" w:sz="4" w:space="0" w:color="auto"/>
              <w:left w:val="single" w:sz="4" w:space="0" w:color="auto"/>
              <w:bottom w:val="single" w:sz="4" w:space="0" w:color="auto"/>
              <w:right w:val="single" w:sz="4" w:space="0" w:color="auto"/>
            </w:tcBorders>
            <w:vAlign w:val="center"/>
          </w:tcPr>
          <w:p w14:paraId="1001FC1A" w14:textId="77777777" w:rsidR="009862C5" w:rsidRPr="009862C5" w:rsidRDefault="009862C5" w:rsidP="009862C5">
            <w:pPr>
              <w:pStyle w:val="Tableheading"/>
            </w:pPr>
            <w:r w:rsidRPr="009862C5">
              <w:t>Recommended Hours</w:t>
            </w:r>
          </w:p>
        </w:tc>
      </w:tr>
      <w:tr w:rsidR="009862C5" w:rsidRPr="009862C5" w14:paraId="6D391453" w14:textId="77777777" w:rsidTr="007734C8">
        <w:trPr>
          <w:jc w:val="center"/>
        </w:trPr>
        <w:tc>
          <w:tcPr>
            <w:tcW w:w="4009" w:type="dxa"/>
            <w:vMerge/>
            <w:tcBorders>
              <w:top w:val="single" w:sz="4" w:space="0" w:color="auto"/>
              <w:left w:val="single" w:sz="4" w:space="0" w:color="auto"/>
              <w:bottom w:val="single" w:sz="12" w:space="0" w:color="auto"/>
              <w:right w:val="single" w:sz="4" w:space="0" w:color="auto"/>
            </w:tcBorders>
          </w:tcPr>
          <w:p w14:paraId="7436F9D5" w14:textId="77777777" w:rsidR="009862C5" w:rsidRPr="009862C5" w:rsidRDefault="009862C5" w:rsidP="009862C5">
            <w:pPr>
              <w:pStyle w:val="Tableheading"/>
            </w:pPr>
          </w:p>
        </w:tc>
        <w:tc>
          <w:tcPr>
            <w:tcW w:w="1822" w:type="dxa"/>
            <w:vMerge/>
            <w:tcBorders>
              <w:top w:val="single" w:sz="4" w:space="0" w:color="auto"/>
              <w:left w:val="single" w:sz="4" w:space="0" w:color="auto"/>
              <w:bottom w:val="single" w:sz="12" w:space="0" w:color="auto"/>
              <w:right w:val="single" w:sz="4" w:space="0" w:color="auto"/>
            </w:tcBorders>
          </w:tcPr>
          <w:p w14:paraId="7C1B6214" w14:textId="77777777" w:rsidR="009862C5" w:rsidRPr="009862C5" w:rsidRDefault="009862C5" w:rsidP="009862C5">
            <w:pPr>
              <w:pStyle w:val="Tableheading"/>
            </w:pPr>
          </w:p>
        </w:tc>
        <w:tc>
          <w:tcPr>
            <w:tcW w:w="1648" w:type="dxa"/>
            <w:tcBorders>
              <w:top w:val="single" w:sz="4" w:space="0" w:color="auto"/>
              <w:left w:val="single" w:sz="4" w:space="0" w:color="auto"/>
              <w:bottom w:val="single" w:sz="12" w:space="0" w:color="auto"/>
              <w:right w:val="single" w:sz="4" w:space="0" w:color="auto"/>
            </w:tcBorders>
            <w:vAlign w:val="center"/>
          </w:tcPr>
          <w:p w14:paraId="418E834A" w14:textId="77777777" w:rsidR="009862C5" w:rsidRPr="009862C5" w:rsidRDefault="009862C5" w:rsidP="009862C5">
            <w:pPr>
              <w:pStyle w:val="Tableheading"/>
            </w:pPr>
            <w:r w:rsidRPr="009862C5">
              <w:t>Presentations/ Lectures</w:t>
            </w:r>
          </w:p>
        </w:tc>
        <w:tc>
          <w:tcPr>
            <w:tcW w:w="1539" w:type="dxa"/>
            <w:tcBorders>
              <w:top w:val="single" w:sz="4" w:space="0" w:color="auto"/>
              <w:left w:val="single" w:sz="4" w:space="0" w:color="auto"/>
              <w:bottom w:val="single" w:sz="12" w:space="0" w:color="auto"/>
              <w:right w:val="single" w:sz="4" w:space="0" w:color="auto"/>
            </w:tcBorders>
            <w:vAlign w:val="center"/>
          </w:tcPr>
          <w:p w14:paraId="134F88A0" w14:textId="77777777" w:rsidR="009862C5" w:rsidRPr="009862C5" w:rsidRDefault="009862C5" w:rsidP="009862C5">
            <w:pPr>
              <w:pStyle w:val="Tableheading"/>
            </w:pPr>
            <w:r w:rsidRPr="009862C5">
              <w:t>Exercises/ Simulation</w:t>
            </w:r>
          </w:p>
        </w:tc>
      </w:tr>
      <w:tr w:rsidR="009862C5" w:rsidRPr="009862C5" w:rsidDel="00B73270" w14:paraId="4364C9FE" w14:textId="7511D704" w:rsidTr="007734C8">
        <w:trPr>
          <w:jc w:val="center"/>
          <w:del w:id="7093" w:author="Jillian Carson-Jackson" w:date="2020-12-27T16:17:00Z"/>
        </w:trPr>
        <w:tc>
          <w:tcPr>
            <w:tcW w:w="4009" w:type="dxa"/>
            <w:tcBorders>
              <w:top w:val="single" w:sz="12" w:space="0" w:color="auto"/>
              <w:left w:val="single" w:sz="6" w:space="0" w:color="auto"/>
              <w:bottom w:val="single" w:sz="6" w:space="0" w:color="auto"/>
            </w:tcBorders>
          </w:tcPr>
          <w:p w14:paraId="41CDA8D1" w14:textId="28D74D6E" w:rsidR="009862C5" w:rsidRPr="009862C5" w:rsidDel="00B73270" w:rsidRDefault="009862C5" w:rsidP="009862C5">
            <w:pPr>
              <w:pStyle w:val="Tablelevel1bold"/>
              <w:rPr>
                <w:del w:id="7094" w:author="Jillian Carson-Jackson" w:date="2020-12-27T16:17:00Z"/>
                <w:rFonts w:ascii="Calibri" w:hAnsi="Calibri"/>
                <w:sz w:val="22"/>
                <w:szCs w:val="22"/>
              </w:rPr>
            </w:pPr>
            <w:del w:id="7095" w:author="Jillian Carson-Jackson" w:date="2020-12-27T16:17:00Z">
              <w:r w:rsidRPr="009862C5" w:rsidDel="00B73270">
                <w:rPr>
                  <w:rFonts w:ascii="Calibri" w:hAnsi="Calibri"/>
                  <w:sz w:val="22"/>
                  <w:szCs w:val="22"/>
                </w:rPr>
                <w:delText>Telecommunications</w:delText>
              </w:r>
            </w:del>
          </w:p>
          <w:p w14:paraId="09D22CBA" w14:textId="44E61C35" w:rsidR="009862C5" w:rsidRPr="009862C5" w:rsidDel="00B73270" w:rsidRDefault="009862C5" w:rsidP="009862C5">
            <w:pPr>
              <w:pStyle w:val="Tablelevel2"/>
              <w:ind w:left="0"/>
              <w:rPr>
                <w:del w:id="7096" w:author="Jillian Carson-Jackson" w:date="2020-12-27T16:17:00Z"/>
                <w:rFonts w:ascii="Calibri" w:hAnsi="Calibri"/>
                <w:b/>
                <w:sz w:val="22"/>
                <w:szCs w:val="22"/>
              </w:rPr>
            </w:pPr>
            <w:del w:id="7097" w:author="Jillian Carson-Jackson" w:date="2020-12-27T16:17:00Z">
              <w:r w:rsidRPr="009862C5" w:rsidDel="00B73270">
                <w:rPr>
                  <w:rFonts w:ascii="Calibri" w:hAnsi="Calibri"/>
                  <w:sz w:val="22"/>
                  <w:szCs w:val="22"/>
                </w:rPr>
                <w:delText>Fax</w:delText>
              </w:r>
            </w:del>
          </w:p>
          <w:p w14:paraId="5F0A8408" w14:textId="68CFF19A" w:rsidR="009862C5" w:rsidRPr="009862C5" w:rsidDel="00B73270" w:rsidRDefault="009862C5" w:rsidP="009862C5">
            <w:pPr>
              <w:pStyle w:val="Tablelevel2"/>
              <w:ind w:left="0"/>
              <w:rPr>
                <w:del w:id="7098" w:author="Jillian Carson-Jackson" w:date="2020-12-27T16:17:00Z"/>
                <w:rFonts w:ascii="Calibri" w:hAnsi="Calibri"/>
                <w:b/>
                <w:sz w:val="22"/>
                <w:szCs w:val="22"/>
              </w:rPr>
            </w:pPr>
            <w:del w:id="7099" w:author="Jillian Carson-Jackson" w:date="2020-12-27T16:17:00Z">
              <w:r w:rsidRPr="009862C5" w:rsidDel="00B73270">
                <w:rPr>
                  <w:rFonts w:ascii="Calibri" w:hAnsi="Calibri"/>
                  <w:sz w:val="22"/>
                  <w:szCs w:val="22"/>
                </w:rPr>
                <w:delText>Telephone</w:delText>
              </w:r>
            </w:del>
          </w:p>
          <w:p w14:paraId="3178040B" w14:textId="6EC4BE17" w:rsidR="009862C5" w:rsidRPr="009862C5" w:rsidDel="00B73270" w:rsidRDefault="009862C5" w:rsidP="009862C5">
            <w:pPr>
              <w:pStyle w:val="Tablelevel2"/>
              <w:ind w:left="0"/>
              <w:rPr>
                <w:del w:id="7100" w:author="Jillian Carson-Jackson" w:date="2020-12-27T16:17:00Z"/>
                <w:rFonts w:ascii="Calibri" w:hAnsi="Calibri"/>
                <w:b/>
                <w:sz w:val="22"/>
                <w:szCs w:val="22"/>
              </w:rPr>
            </w:pPr>
            <w:del w:id="7101" w:author="Jillian Carson-Jackson" w:date="2020-12-27T16:17:00Z">
              <w:r w:rsidRPr="009862C5" w:rsidDel="00B73270">
                <w:rPr>
                  <w:rFonts w:ascii="Calibri" w:hAnsi="Calibri"/>
                  <w:sz w:val="22"/>
                  <w:szCs w:val="22"/>
                </w:rPr>
                <w:delText>Telex</w:delText>
              </w:r>
            </w:del>
          </w:p>
          <w:p w14:paraId="643FEB5E" w14:textId="596852E8" w:rsidR="009862C5" w:rsidRPr="009862C5" w:rsidDel="00B73270" w:rsidRDefault="009862C5" w:rsidP="009862C5">
            <w:pPr>
              <w:pStyle w:val="Tablelevel2"/>
              <w:ind w:left="0"/>
              <w:rPr>
                <w:del w:id="7102" w:author="Jillian Carson-Jackson" w:date="2020-12-27T16:17:00Z"/>
                <w:rFonts w:ascii="Calibri" w:hAnsi="Calibri"/>
                <w:b/>
                <w:sz w:val="22"/>
                <w:szCs w:val="22"/>
              </w:rPr>
            </w:pPr>
            <w:del w:id="7103" w:author="Jillian Carson-Jackson" w:date="2020-12-27T16:17:00Z">
              <w:r w:rsidRPr="009862C5" w:rsidDel="00B73270">
                <w:rPr>
                  <w:rFonts w:ascii="Calibri" w:hAnsi="Calibri"/>
                  <w:sz w:val="22"/>
                  <w:szCs w:val="22"/>
                </w:rPr>
                <w:delText xml:space="preserve">E-mail </w:delText>
              </w:r>
            </w:del>
          </w:p>
          <w:p w14:paraId="03355908" w14:textId="7607339B" w:rsidR="009862C5" w:rsidRPr="009862C5" w:rsidDel="00B73270" w:rsidRDefault="009862C5" w:rsidP="009862C5">
            <w:pPr>
              <w:pStyle w:val="Tablelevel2"/>
              <w:ind w:left="0"/>
              <w:rPr>
                <w:del w:id="7104" w:author="Jillian Carson-Jackson" w:date="2020-12-27T16:17:00Z"/>
                <w:rFonts w:ascii="Calibri" w:hAnsi="Calibri"/>
                <w:b/>
                <w:sz w:val="22"/>
                <w:szCs w:val="22"/>
              </w:rPr>
            </w:pPr>
            <w:del w:id="7105" w:author="Jillian Carson-Jackson" w:date="2020-12-27T16:17:00Z">
              <w:r w:rsidRPr="009862C5" w:rsidDel="00B73270">
                <w:rPr>
                  <w:rFonts w:ascii="Calibri" w:hAnsi="Calibri"/>
                  <w:sz w:val="22"/>
                  <w:szCs w:val="22"/>
                </w:rPr>
                <w:delText>Electronic Messaging</w:delText>
              </w:r>
            </w:del>
          </w:p>
        </w:tc>
        <w:tc>
          <w:tcPr>
            <w:tcW w:w="1822" w:type="dxa"/>
            <w:tcBorders>
              <w:top w:val="single" w:sz="12" w:space="0" w:color="auto"/>
              <w:left w:val="single" w:sz="6" w:space="0" w:color="auto"/>
              <w:bottom w:val="single" w:sz="6" w:space="0" w:color="auto"/>
            </w:tcBorders>
          </w:tcPr>
          <w:p w14:paraId="30A54041" w14:textId="61367021" w:rsidR="009862C5" w:rsidRPr="009862C5" w:rsidDel="00B73270" w:rsidRDefault="009862C5" w:rsidP="009862C5">
            <w:pPr>
              <w:jc w:val="center"/>
              <w:rPr>
                <w:del w:id="7106" w:author="Jillian Carson-Jackson" w:date="2020-12-27T16:17:00Z"/>
                <w:rFonts w:ascii="Calibri" w:hAnsi="Calibri"/>
                <w:sz w:val="22"/>
                <w:szCs w:val="22"/>
              </w:rPr>
            </w:pPr>
            <w:del w:id="7107" w:author="Jillian Carson-Jackson" w:date="2020-12-27T16:17:00Z">
              <w:r w:rsidRPr="009862C5" w:rsidDel="00B73270">
                <w:rPr>
                  <w:rFonts w:ascii="Calibri" w:hAnsi="Calibri"/>
                  <w:sz w:val="22"/>
                  <w:szCs w:val="22"/>
                </w:rPr>
                <w:delText>Level 2</w:delText>
              </w:r>
            </w:del>
          </w:p>
        </w:tc>
        <w:tc>
          <w:tcPr>
            <w:tcW w:w="1648" w:type="dxa"/>
            <w:tcBorders>
              <w:top w:val="single" w:sz="12" w:space="0" w:color="auto"/>
              <w:left w:val="single" w:sz="6" w:space="0" w:color="auto"/>
              <w:bottom w:val="single" w:sz="6" w:space="0" w:color="auto"/>
              <w:right w:val="single" w:sz="6" w:space="0" w:color="auto"/>
            </w:tcBorders>
          </w:tcPr>
          <w:p w14:paraId="4E9EC7DE" w14:textId="00789DA0" w:rsidR="009862C5" w:rsidRPr="009862C5" w:rsidDel="00B73270" w:rsidRDefault="009862C5" w:rsidP="009862C5">
            <w:pPr>
              <w:jc w:val="center"/>
              <w:rPr>
                <w:del w:id="7108" w:author="Jillian Carson-Jackson" w:date="2020-12-27T16:17:00Z"/>
                <w:rFonts w:ascii="Calibri" w:hAnsi="Calibri"/>
                <w:sz w:val="22"/>
                <w:szCs w:val="22"/>
              </w:rPr>
            </w:pPr>
          </w:p>
        </w:tc>
        <w:tc>
          <w:tcPr>
            <w:tcW w:w="1539" w:type="dxa"/>
            <w:tcBorders>
              <w:top w:val="single" w:sz="12" w:space="0" w:color="auto"/>
              <w:bottom w:val="single" w:sz="6" w:space="0" w:color="auto"/>
              <w:right w:val="single" w:sz="6" w:space="0" w:color="auto"/>
            </w:tcBorders>
          </w:tcPr>
          <w:p w14:paraId="3C6680B7" w14:textId="2E43AB5D" w:rsidR="009862C5" w:rsidRPr="009862C5" w:rsidDel="00B73270" w:rsidRDefault="009862C5" w:rsidP="009862C5">
            <w:pPr>
              <w:jc w:val="center"/>
              <w:rPr>
                <w:del w:id="7109" w:author="Jillian Carson-Jackson" w:date="2020-12-27T16:17:00Z"/>
                <w:rFonts w:ascii="Calibri" w:hAnsi="Calibri"/>
                <w:sz w:val="22"/>
                <w:szCs w:val="22"/>
              </w:rPr>
            </w:pPr>
          </w:p>
        </w:tc>
      </w:tr>
      <w:tr w:rsidR="009862C5" w:rsidRPr="009862C5" w14:paraId="238C4BD1" w14:textId="77777777" w:rsidTr="007734C8">
        <w:trPr>
          <w:jc w:val="center"/>
        </w:trPr>
        <w:tc>
          <w:tcPr>
            <w:tcW w:w="4009" w:type="dxa"/>
            <w:tcBorders>
              <w:top w:val="single" w:sz="6" w:space="0" w:color="auto"/>
              <w:left w:val="single" w:sz="6" w:space="0" w:color="auto"/>
              <w:bottom w:val="single" w:sz="6" w:space="0" w:color="auto"/>
            </w:tcBorders>
          </w:tcPr>
          <w:p w14:paraId="0CA5E321" w14:textId="5A72D6DF" w:rsidR="009862C5" w:rsidRPr="009862C5" w:rsidRDefault="00D25A94" w:rsidP="009862C5">
            <w:pPr>
              <w:pStyle w:val="Tablelevel1bold"/>
              <w:rPr>
                <w:rFonts w:ascii="Calibri" w:hAnsi="Calibri"/>
                <w:sz w:val="22"/>
                <w:szCs w:val="22"/>
              </w:rPr>
            </w:pPr>
            <w:ins w:id="7110" w:author="Jillian Carson-Jackson" w:date="2020-12-27T16:16:00Z">
              <w:r>
                <w:rPr>
                  <w:rFonts w:ascii="Calibri" w:hAnsi="Calibri"/>
                  <w:sz w:val="22"/>
                  <w:szCs w:val="22"/>
                </w:rPr>
                <w:t>Sensor in VTS (</w:t>
              </w:r>
            </w:ins>
            <w:r w:rsidR="009862C5" w:rsidRPr="009862C5">
              <w:rPr>
                <w:rFonts w:ascii="Calibri" w:hAnsi="Calibri"/>
                <w:sz w:val="22"/>
                <w:szCs w:val="22"/>
              </w:rPr>
              <w:t>Radar, audio, video and other sensors</w:t>
            </w:r>
            <w:ins w:id="7111" w:author="Jillian Carson-Jackson" w:date="2020-12-27T16:16:00Z">
              <w:r>
                <w:rPr>
                  <w:rFonts w:ascii="Calibri" w:hAnsi="Calibri"/>
                  <w:sz w:val="22"/>
                  <w:szCs w:val="22"/>
                </w:rPr>
                <w:t>)</w:t>
              </w:r>
            </w:ins>
          </w:p>
          <w:p w14:paraId="530711E6" w14:textId="48CCC06B"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Basics of coastal radar and its applications to VTS</w:t>
            </w:r>
          </w:p>
          <w:p w14:paraId="51468523" w14:textId="35D77957" w:rsidR="009862C5" w:rsidRDefault="009862C5" w:rsidP="009862C5">
            <w:pPr>
              <w:pStyle w:val="Tablelevel2"/>
              <w:ind w:left="0"/>
              <w:rPr>
                <w:ins w:id="7112" w:author="Jillian Carson-Jackson" w:date="2020-12-27T16:29:00Z"/>
                <w:rFonts w:ascii="Calibri" w:hAnsi="Calibri"/>
                <w:sz w:val="22"/>
                <w:szCs w:val="22"/>
              </w:rPr>
            </w:pPr>
            <w:r w:rsidRPr="009862C5">
              <w:rPr>
                <w:rFonts w:ascii="Calibri" w:hAnsi="Calibri"/>
                <w:sz w:val="22"/>
                <w:szCs w:val="22"/>
              </w:rPr>
              <w:t>Generic VTS radar display features</w:t>
            </w:r>
          </w:p>
          <w:p w14:paraId="2656C783" w14:textId="5CC316CA" w:rsidR="00DB307D" w:rsidRPr="009862C5" w:rsidRDefault="007F2382" w:rsidP="009862C5">
            <w:pPr>
              <w:pStyle w:val="Tablelevel2"/>
              <w:ind w:left="0"/>
              <w:rPr>
                <w:rFonts w:ascii="Calibri" w:hAnsi="Calibri"/>
                <w:b/>
                <w:sz w:val="22"/>
                <w:szCs w:val="22"/>
              </w:rPr>
            </w:pPr>
            <w:ins w:id="7113" w:author="Jillian Carson-Jackson" w:date="2020-12-27T16:29:00Z">
              <w:r>
                <w:rPr>
                  <w:rFonts w:ascii="Calibri" w:hAnsi="Calibri"/>
                  <w:sz w:val="22"/>
                  <w:szCs w:val="22"/>
                </w:rPr>
                <w:t>The Automatic Identification System (AIS)</w:t>
              </w:r>
            </w:ins>
          </w:p>
          <w:p w14:paraId="196E6EBA" w14:textId="35B296F9" w:rsidR="009862C5" w:rsidRPr="009862C5" w:rsidDel="007F2382" w:rsidRDefault="009862C5" w:rsidP="009862C5">
            <w:pPr>
              <w:pStyle w:val="Tablelevel2"/>
              <w:ind w:left="0"/>
              <w:rPr>
                <w:del w:id="7114" w:author="Jillian Carson-Jackson" w:date="2020-12-27T16:29:00Z"/>
                <w:rFonts w:ascii="Calibri" w:hAnsi="Calibri"/>
                <w:b/>
                <w:sz w:val="22"/>
                <w:szCs w:val="22"/>
              </w:rPr>
            </w:pPr>
            <w:del w:id="7115" w:author="Jillian Carson-Jackson" w:date="2020-12-27T16:29:00Z">
              <w:r w:rsidRPr="009862C5" w:rsidDel="007F2382">
                <w:rPr>
                  <w:rFonts w:ascii="Calibri" w:hAnsi="Calibri"/>
                  <w:sz w:val="22"/>
                  <w:szCs w:val="22"/>
                </w:rPr>
                <w:delText>Audio equipment</w:delText>
              </w:r>
            </w:del>
          </w:p>
          <w:p w14:paraId="3C9A9556" w14:textId="583E9767" w:rsidR="009862C5" w:rsidRPr="009862C5" w:rsidDel="007F2382" w:rsidRDefault="009862C5" w:rsidP="009862C5">
            <w:pPr>
              <w:pStyle w:val="Tablelevel2"/>
              <w:ind w:left="0"/>
              <w:rPr>
                <w:del w:id="7116" w:author="Jillian Carson-Jackson" w:date="2020-12-27T16:29:00Z"/>
                <w:rFonts w:ascii="Calibri" w:hAnsi="Calibri"/>
                <w:b/>
                <w:sz w:val="22"/>
                <w:szCs w:val="22"/>
              </w:rPr>
            </w:pPr>
            <w:del w:id="7117" w:author="Jillian Carson-Jackson" w:date="2020-12-27T16:29:00Z">
              <w:r w:rsidRPr="009862C5" w:rsidDel="007F2382">
                <w:rPr>
                  <w:rFonts w:ascii="Calibri" w:hAnsi="Calibri"/>
                  <w:sz w:val="22"/>
                  <w:szCs w:val="22"/>
                </w:rPr>
                <w:delText>Video equipment</w:delText>
              </w:r>
            </w:del>
          </w:p>
          <w:p w14:paraId="115FCDD3" w14:textId="62895632"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Recording/replay equipment</w:t>
            </w:r>
            <w:ins w:id="7118" w:author="Jillian Carson-Jackson" w:date="2020-12-27T16:29:00Z">
              <w:r w:rsidR="007F2382">
                <w:rPr>
                  <w:rFonts w:ascii="Calibri" w:hAnsi="Calibri"/>
                  <w:sz w:val="22"/>
                  <w:szCs w:val="22"/>
                </w:rPr>
                <w:t xml:space="preserve"> (audio / video)</w:t>
              </w:r>
            </w:ins>
          </w:p>
          <w:p w14:paraId="55ACCBB0" w14:textId="77777777" w:rsidR="009862C5" w:rsidRDefault="009862C5" w:rsidP="009862C5">
            <w:pPr>
              <w:pStyle w:val="Tablelevel2"/>
              <w:ind w:left="0"/>
              <w:rPr>
                <w:ins w:id="7119" w:author="Jillian Carson-Jackson" w:date="2020-12-27T16:17:00Z"/>
                <w:rFonts w:ascii="Calibri" w:hAnsi="Calibri"/>
                <w:sz w:val="22"/>
                <w:szCs w:val="22"/>
              </w:rPr>
            </w:pPr>
            <w:r w:rsidRPr="009862C5">
              <w:rPr>
                <w:rFonts w:ascii="Calibri" w:hAnsi="Calibri"/>
                <w:sz w:val="22"/>
                <w:szCs w:val="22"/>
              </w:rPr>
              <w:t>Meteorological and hydrological sensors</w:t>
            </w:r>
          </w:p>
          <w:p w14:paraId="2367D95E" w14:textId="1CAF6F09" w:rsidR="00D25A94" w:rsidRPr="009862C5" w:rsidRDefault="00D25A94" w:rsidP="009862C5">
            <w:pPr>
              <w:pStyle w:val="Tablelevel2"/>
              <w:ind w:left="0"/>
              <w:rPr>
                <w:rFonts w:ascii="Calibri" w:hAnsi="Calibri"/>
                <w:b/>
                <w:sz w:val="22"/>
                <w:szCs w:val="22"/>
              </w:rPr>
            </w:pPr>
            <w:ins w:id="7120" w:author="Jillian Carson-Jackson" w:date="2020-12-27T16:17:00Z">
              <w:r>
                <w:rPr>
                  <w:rFonts w:ascii="Calibri" w:hAnsi="Calibri"/>
                  <w:sz w:val="22"/>
                  <w:szCs w:val="22"/>
                </w:rPr>
                <w:t>VHF Direction finding (VHF/DF)</w:t>
              </w:r>
            </w:ins>
          </w:p>
        </w:tc>
        <w:tc>
          <w:tcPr>
            <w:tcW w:w="1822" w:type="dxa"/>
            <w:tcBorders>
              <w:top w:val="single" w:sz="6" w:space="0" w:color="auto"/>
              <w:left w:val="single" w:sz="6" w:space="0" w:color="auto"/>
              <w:bottom w:val="single" w:sz="6" w:space="0" w:color="auto"/>
            </w:tcBorders>
          </w:tcPr>
          <w:p w14:paraId="620AAA16" w14:textId="77777777" w:rsidR="009862C5" w:rsidRPr="009862C5" w:rsidRDefault="009862C5" w:rsidP="009862C5">
            <w:pPr>
              <w:pStyle w:val="Tablelevel2"/>
              <w:ind w:left="0"/>
              <w:jc w:val="center"/>
              <w:rPr>
                <w:rFonts w:ascii="Calibri" w:hAnsi="Calibri"/>
                <w:sz w:val="22"/>
                <w:szCs w:val="22"/>
              </w:rPr>
            </w:pPr>
            <w:r w:rsidRPr="009862C5">
              <w:rPr>
                <w:rFonts w:ascii="Calibri" w:hAnsi="Calibri"/>
                <w:sz w:val="22"/>
                <w:szCs w:val="22"/>
              </w:rPr>
              <w:t>Level 1</w:t>
            </w:r>
            <w:r w:rsidRPr="009862C5">
              <w:rPr>
                <w:rFonts w:ascii="Calibri" w:hAnsi="Calibri"/>
                <w:sz w:val="22"/>
                <w:szCs w:val="22"/>
              </w:rPr>
              <w:br/>
            </w:r>
            <w:r w:rsidRPr="009862C5">
              <w:rPr>
                <w:rFonts w:ascii="Calibri" w:hAnsi="Calibri"/>
                <w:sz w:val="22"/>
                <w:szCs w:val="22"/>
              </w:rPr>
              <w:br/>
            </w:r>
          </w:p>
          <w:p w14:paraId="4E2BFE02" w14:textId="77777777" w:rsidR="009862C5" w:rsidRPr="009862C5" w:rsidRDefault="009862C5" w:rsidP="009862C5">
            <w:pPr>
              <w:pStyle w:val="Tablelevel2"/>
              <w:ind w:left="0"/>
              <w:jc w:val="center"/>
              <w:rPr>
                <w:rFonts w:ascii="Calibri" w:hAnsi="Calibri"/>
                <w:sz w:val="22"/>
                <w:szCs w:val="22"/>
              </w:rPr>
            </w:pPr>
          </w:p>
          <w:p w14:paraId="5BDCD559" w14:textId="77777777" w:rsidR="009862C5" w:rsidRDefault="009862C5" w:rsidP="009862C5">
            <w:pPr>
              <w:pStyle w:val="Tablelevel2"/>
              <w:ind w:left="0"/>
              <w:jc w:val="center"/>
              <w:rPr>
                <w:ins w:id="7121" w:author="Jillian Carson-Jackson" w:date="2020-12-27T16:17:00Z"/>
                <w:rFonts w:ascii="Calibri" w:hAnsi="Calibri"/>
                <w:sz w:val="22"/>
                <w:szCs w:val="22"/>
              </w:rPr>
            </w:pPr>
            <w:r w:rsidRPr="009862C5">
              <w:rPr>
                <w:rFonts w:ascii="Calibri" w:hAnsi="Calibri"/>
                <w:sz w:val="22"/>
                <w:szCs w:val="22"/>
              </w:rPr>
              <w:t>Level 3</w:t>
            </w:r>
          </w:p>
          <w:p w14:paraId="20197141" w14:textId="77777777" w:rsidR="00D25A94" w:rsidRDefault="00D25A94" w:rsidP="009862C5">
            <w:pPr>
              <w:pStyle w:val="Tablelevel2"/>
              <w:ind w:left="0"/>
              <w:jc w:val="center"/>
              <w:rPr>
                <w:ins w:id="7122" w:author="Jillian Carson-Jackson" w:date="2020-12-27T16:17:00Z"/>
                <w:rFonts w:ascii="Calibri" w:hAnsi="Calibri"/>
                <w:sz w:val="22"/>
                <w:szCs w:val="22"/>
              </w:rPr>
            </w:pPr>
          </w:p>
          <w:p w14:paraId="7F9971B5" w14:textId="77777777" w:rsidR="00D25A94" w:rsidRDefault="00D25A94" w:rsidP="009862C5">
            <w:pPr>
              <w:pStyle w:val="Tablelevel2"/>
              <w:ind w:left="0"/>
              <w:jc w:val="center"/>
              <w:rPr>
                <w:ins w:id="7123" w:author="Jillian Carson-Jackson" w:date="2020-12-27T16:17:00Z"/>
                <w:rFonts w:ascii="Calibri" w:hAnsi="Calibri"/>
                <w:sz w:val="22"/>
                <w:szCs w:val="22"/>
              </w:rPr>
            </w:pPr>
          </w:p>
          <w:p w14:paraId="11CBD367" w14:textId="77777777" w:rsidR="00D25A94" w:rsidRDefault="00D25A94" w:rsidP="009862C5">
            <w:pPr>
              <w:pStyle w:val="Tablelevel2"/>
              <w:ind w:left="0"/>
              <w:jc w:val="center"/>
              <w:rPr>
                <w:ins w:id="7124" w:author="Jillian Carson-Jackson" w:date="2020-12-27T16:17:00Z"/>
                <w:rFonts w:ascii="Calibri" w:hAnsi="Calibri"/>
                <w:sz w:val="22"/>
                <w:szCs w:val="22"/>
              </w:rPr>
            </w:pPr>
          </w:p>
          <w:p w14:paraId="2A23DA0B" w14:textId="77777777" w:rsidR="00D25A94" w:rsidRDefault="00D25A94" w:rsidP="009862C5">
            <w:pPr>
              <w:pStyle w:val="Tablelevel2"/>
              <w:ind w:left="0"/>
              <w:jc w:val="center"/>
              <w:rPr>
                <w:ins w:id="7125" w:author="Jillian Carson-Jackson" w:date="2020-12-27T16:17:00Z"/>
                <w:rFonts w:ascii="Calibri" w:hAnsi="Calibri"/>
                <w:sz w:val="22"/>
                <w:szCs w:val="22"/>
              </w:rPr>
            </w:pPr>
          </w:p>
          <w:p w14:paraId="08BC81C6" w14:textId="42ABB11D" w:rsidR="00D25A94" w:rsidRPr="009862C5" w:rsidRDefault="00D25A94" w:rsidP="009862C5">
            <w:pPr>
              <w:pStyle w:val="Tablelevel2"/>
              <w:ind w:left="0"/>
              <w:jc w:val="center"/>
              <w:rPr>
                <w:rFonts w:ascii="Calibri" w:hAnsi="Calibri"/>
                <w:sz w:val="22"/>
                <w:szCs w:val="22"/>
              </w:rPr>
            </w:pPr>
            <w:ins w:id="7126" w:author="Jillian Carson-Jackson" w:date="2020-12-27T16:17:00Z">
              <w:r>
                <w:rPr>
                  <w:rFonts w:ascii="Calibri" w:hAnsi="Calibri"/>
                  <w:sz w:val="22"/>
                  <w:szCs w:val="22"/>
                </w:rPr>
                <w:t>Level 1</w:t>
              </w:r>
            </w:ins>
          </w:p>
        </w:tc>
        <w:tc>
          <w:tcPr>
            <w:tcW w:w="1648" w:type="dxa"/>
            <w:tcBorders>
              <w:top w:val="single" w:sz="6" w:space="0" w:color="auto"/>
              <w:left w:val="single" w:sz="6" w:space="0" w:color="auto"/>
              <w:bottom w:val="single" w:sz="6" w:space="0" w:color="auto"/>
              <w:right w:val="single" w:sz="6" w:space="0" w:color="auto"/>
            </w:tcBorders>
          </w:tcPr>
          <w:p w14:paraId="42CB43C0"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0AF2E6C8" w14:textId="77777777" w:rsidR="009862C5" w:rsidRPr="009862C5" w:rsidRDefault="009862C5" w:rsidP="009862C5">
            <w:pPr>
              <w:jc w:val="center"/>
              <w:rPr>
                <w:rFonts w:ascii="Calibri" w:hAnsi="Calibri"/>
                <w:sz w:val="22"/>
                <w:szCs w:val="22"/>
              </w:rPr>
            </w:pPr>
          </w:p>
        </w:tc>
      </w:tr>
      <w:tr w:rsidR="009862C5" w:rsidRPr="009862C5" w:rsidDel="00D25A94" w14:paraId="3FD4DA0C" w14:textId="230335DF" w:rsidTr="007734C8">
        <w:trPr>
          <w:jc w:val="center"/>
          <w:del w:id="7127" w:author="Jillian Carson-Jackson" w:date="2020-12-27T16:17:00Z"/>
        </w:trPr>
        <w:tc>
          <w:tcPr>
            <w:tcW w:w="4009" w:type="dxa"/>
            <w:tcBorders>
              <w:top w:val="single" w:sz="6" w:space="0" w:color="auto"/>
              <w:left w:val="single" w:sz="6" w:space="0" w:color="auto"/>
              <w:bottom w:val="single" w:sz="6" w:space="0" w:color="auto"/>
            </w:tcBorders>
          </w:tcPr>
          <w:p w14:paraId="58455D80" w14:textId="6DBB94C0" w:rsidR="009862C5" w:rsidRPr="009862C5" w:rsidDel="00D25A94" w:rsidRDefault="009862C5" w:rsidP="009862C5">
            <w:pPr>
              <w:pStyle w:val="Tablelevel1bold"/>
              <w:rPr>
                <w:del w:id="7128" w:author="Jillian Carson-Jackson" w:date="2020-12-27T16:17:00Z"/>
                <w:rFonts w:ascii="Calibri" w:hAnsi="Calibri"/>
                <w:sz w:val="22"/>
                <w:szCs w:val="22"/>
              </w:rPr>
            </w:pPr>
            <w:del w:id="7129" w:author="Jillian Carson-Jackson" w:date="2020-12-27T16:17:00Z">
              <w:r w:rsidRPr="009862C5" w:rsidDel="00D25A94">
                <w:rPr>
                  <w:rFonts w:ascii="Calibri" w:hAnsi="Calibri"/>
                  <w:sz w:val="22"/>
                  <w:szCs w:val="22"/>
                </w:rPr>
                <w:delText>VHF/Direction finding (VHF/DF)</w:delText>
              </w:r>
            </w:del>
          </w:p>
          <w:p w14:paraId="7820E9C3" w14:textId="3DAB6170" w:rsidR="009862C5" w:rsidRPr="009862C5" w:rsidDel="00D25A94" w:rsidRDefault="009862C5" w:rsidP="009862C5">
            <w:pPr>
              <w:pStyle w:val="Tablelevel2"/>
              <w:ind w:left="0"/>
              <w:rPr>
                <w:del w:id="7130" w:author="Jillian Carson-Jackson" w:date="2020-12-27T16:17:00Z"/>
                <w:rFonts w:ascii="Calibri" w:hAnsi="Calibri"/>
                <w:b/>
                <w:sz w:val="22"/>
                <w:szCs w:val="22"/>
              </w:rPr>
            </w:pPr>
            <w:del w:id="7131" w:author="Jillian Carson-Jackson" w:date="2020-12-27T16:17:00Z">
              <w:r w:rsidRPr="009862C5" w:rsidDel="00D25A94">
                <w:rPr>
                  <w:rFonts w:ascii="Calibri" w:hAnsi="Calibri"/>
                  <w:sz w:val="22"/>
                  <w:szCs w:val="22"/>
                </w:rPr>
                <w:delText>Purpose and basic principles of VHF/DF</w:delText>
              </w:r>
            </w:del>
          </w:p>
          <w:p w14:paraId="21B4DE1F" w14:textId="2D6D6096" w:rsidR="009862C5" w:rsidRPr="009862C5" w:rsidDel="00D25A94" w:rsidRDefault="009862C5" w:rsidP="009862C5">
            <w:pPr>
              <w:pStyle w:val="Tablelevel2"/>
              <w:ind w:left="0"/>
              <w:rPr>
                <w:del w:id="7132" w:author="Jillian Carson-Jackson" w:date="2020-12-27T16:17:00Z"/>
                <w:rFonts w:ascii="Calibri" w:hAnsi="Calibri"/>
                <w:b/>
                <w:sz w:val="22"/>
                <w:szCs w:val="22"/>
              </w:rPr>
            </w:pPr>
            <w:del w:id="7133" w:author="Jillian Carson-Jackson" w:date="2020-12-27T16:17:00Z">
              <w:r w:rsidRPr="009862C5" w:rsidDel="00D25A94">
                <w:rPr>
                  <w:rFonts w:ascii="Calibri" w:hAnsi="Calibri"/>
                  <w:sz w:val="22"/>
                  <w:szCs w:val="22"/>
                </w:rPr>
                <w:delText>Accuracies of VHF/DF bearings</w:delText>
              </w:r>
            </w:del>
          </w:p>
        </w:tc>
        <w:tc>
          <w:tcPr>
            <w:tcW w:w="1822" w:type="dxa"/>
            <w:tcBorders>
              <w:top w:val="single" w:sz="6" w:space="0" w:color="auto"/>
              <w:left w:val="single" w:sz="6" w:space="0" w:color="auto"/>
              <w:bottom w:val="single" w:sz="6" w:space="0" w:color="auto"/>
            </w:tcBorders>
          </w:tcPr>
          <w:p w14:paraId="32B9FD8A" w14:textId="3CD498D5" w:rsidR="009862C5" w:rsidRPr="009862C5" w:rsidDel="00D25A94" w:rsidRDefault="009862C5" w:rsidP="009862C5">
            <w:pPr>
              <w:pStyle w:val="Tablelevel1bold"/>
              <w:jc w:val="center"/>
              <w:rPr>
                <w:del w:id="7134" w:author="Jillian Carson-Jackson" w:date="2020-12-27T16:17:00Z"/>
                <w:rFonts w:ascii="Calibri" w:hAnsi="Calibri"/>
                <w:b w:val="0"/>
                <w:sz w:val="22"/>
                <w:szCs w:val="22"/>
              </w:rPr>
            </w:pPr>
            <w:del w:id="7135" w:author="Jillian Carson-Jackson" w:date="2020-12-27T16:17:00Z">
              <w:r w:rsidRPr="009862C5" w:rsidDel="00D25A94">
                <w:rPr>
                  <w:rFonts w:ascii="Calibri" w:hAnsi="Calibri"/>
                  <w:b w:val="0"/>
                  <w:sz w:val="22"/>
                  <w:szCs w:val="22"/>
                </w:rPr>
                <w:delText>Level 1</w:delText>
              </w:r>
            </w:del>
          </w:p>
        </w:tc>
        <w:tc>
          <w:tcPr>
            <w:tcW w:w="1648" w:type="dxa"/>
            <w:tcBorders>
              <w:top w:val="single" w:sz="6" w:space="0" w:color="auto"/>
              <w:left w:val="single" w:sz="6" w:space="0" w:color="auto"/>
              <w:bottom w:val="single" w:sz="6" w:space="0" w:color="auto"/>
              <w:right w:val="single" w:sz="6" w:space="0" w:color="auto"/>
            </w:tcBorders>
          </w:tcPr>
          <w:p w14:paraId="24406C67" w14:textId="42F7F4FA" w:rsidR="009862C5" w:rsidRPr="009862C5" w:rsidDel="00D25A94" w:rsidRDefault="009862C5" w:rsidP="009862C5">
            <w:pPr>
              <w:jc w:val="center"/>
              <w:rPr>
                <w:del w:id="7136" w:author="Jillian Carson-Jackson" w:date="2020-12-27T16:17:00Z"/>
                <w:rFonts w:ascii="Calibri" w:hAnsi="Calibri"/>
                <w:sz w:val="22"/>
                <w:szCs w:val="22"/>
              </w:rPr>
            </w:pPr>
          </w:p>
        </w:tc>
        <w:tc>
          <w:tcPr>
            <w:tcW w:w="1539" w:type="dxa"/>
            <w:tcBorders>
              <w:top w:val="single" w:sz="6" w:space="0" w:color="auto"/>
              <w:bottom w:val="single" w:sz="6" w:space="0" w:color="auto"/>
              <w:right w:val="single" w:sz="6" w:space="0" w:color="auto"/>
            </w:tcBorders>
          </w:tcPr>
          <w:p w14:paraId="568B7A04" w14:textId="3D7DED3E" w:rsidR="009862C5" w:rsidRPr="009862C5" w:rsidDel="00D25A94" w:rsidRDefault="009862C5" w:rsidP="009862C5">
            <w:pPr>
              <w:jc w:val="center"/>
              <w:rPr>
                <w:del w:id="7137" w:author="Jillian Carson-Jackson" w:date="2020-12-27T16:17:00Z"/>
                <w:rFonts w:ascii="Calibri" w:hAnsi="Calibri"/>
                <w:sz w:val="22"/>
                <w:szCs w:val="22"/>
              </w:rPr>
            </w:pPr>
          </w:p>
        </w:tc>
      </w:tr>
      <w:tr w:rsidR="00F814EE" w:rsidRPr="009862C5" w:rsidDel="00D25A94" w14:paraId="5DFC0723" w14:textId="77777777" w:rsidTr="007734C8">
        <w:trPr>
          <w:jc w:val="center"/>
          <w:ins w:id="7138" w:author="Jillian Carson-Jackson" w:date="2020-12-27T16:28:00Z"/>
        </w:trPr>
        <w:tc>
          <w:tcPr>
            <w:tcW w:w="4009" w:type="dxa"/>
            <w:tcBorders>
              <w:top w:val="single" w:sz="6" w:space="0" w:color="auto"/>
              <w:left w:val="single" w:sz="6" w:space="0" w:color="auto"/>
              <w:bottom w:val="single" w:sz="6" w:space="0" w:color="auto"/>
            </w:tcBorders>
          </w:tcPr>
          <w:p w14:paraId="3954854A" w14:textId="77777777" w:rsidR="00F814EE" w:rsidRDefault="005A1DC7" w:rsidP="009862C5">
            <w:pPr>
              <w:pStyle w:val="Tablelevel1bold"/>
              <w:rPr>
                <w:ins w:id="7139" w:author="Jillian Carson-Jackson" w:date="2020-12-27T16:30:00Z"/>
                <w:rFonts w:ascii="Calibri" w:hAnsi="Calibri"/>
                <w:sz w:val="22"/>
                <w:szCs w:val="22"/>
              </w:rPr>
            </w:pPr>
            <w:ins w:id="7140" w:author="Jillian Carson-Jackson" w:date="2020-12-27T16:30:00Z">
              <w:r>
                <w:rPr>
                  <w:rFonts w:ascii="Calibri" w:hAnsi="Calibri"/>
                  <w:sz w:val="22"/>
                  <w:szCs w:val="22"/>
                </w:rPr>
                <w:t xml:space="preserve">VHF radio systems and </w:t>
              </w:r>
              <w:commentRangeStart w:id="7141"/>
              <w:r>
                <w:rPr>
                  <w:rFonts w:ascii="Calibri" w:hAnsi="Calibri"/>
                  <w:sz w:val="22"/>
                  <w:szCs w:val="22"/>
                </w:rPr>
                <w:t>their use in VTS</w:t>
              </w:r>
            </w:ins>
            <w:commentRangeEnd w:id="7141"/>
            <w:ins w:id="7142" w:author="Jillian Carson-Jackson" w:date="2020-12-27T16:34:00Z">
              <w:r w:rsidR="005A689B">
                <w:rPr>
                  <w:rStyle w:val="CommentReference"/>
                  <w:rFonts w:asciiTheme="minorHAnsi" w:eastAsiaTheme="minorHAnsi" w:hAnsiTheme="minorHAnsi"/>
                  <w:b w:val="0"/>
                </w:rPr>
                <w:commentReference w:id="7141"/>
              </w:r>
            </w:ins>
          </w:p>
          <w:p w14:paraId="556279CF" w14:textId="77777777" w:rsidR="00D86C82" w:rsidRPr="00D86C82" w:rsidRDefault="00D86C82" w:rsidP="00D86C82">
            <w:pPr>
              <w:pStyle w:val="Tablelevel2"/>
              <w:ind w:left="0"/>
              <w:rPr>
                <w:ins w:id="7143" w:author="Jillian Carson-Jackson" w:date="2020-12-27T16:31:00Z"/>
                <w:rFonts w:ascii="Calibri" w:hAnsi="Calibri"/>
                <w:sz w:val="22"/>
                <w:szCs w:val="22"/>
              </w:rPr>
            </w:pPr>
            <w:ins w:id="7144" w:author="Jillian Carson-Jackson" w:date="2020-12-27T16:31:00Z">
              <w:r w:rsidRPr="00203FE9">
                <w:rPr>
                  <w:rFonts w:ascii="Calibri" w:hAnsi="Calibri"/>
                  <w:sz w:val="22"/>
                  <w:szCs w:val="22"/>
                </w:rPr>
                <w:t xml:space="preserve">Frequencies in the VHF maritime mobile band (ITU </w:t>
              </w:r>
              <w:r w:rsidRPr="00D86C82">
                <w:rPr>
                  <w:rFonts w:ascii="Calibri" w:hAnsi="Calibri"/>
                  <w:sz w:val="22"/>
                  <w:szCs w:val="22"/>
                </w:rPr>
                <w:t>RR Appendix S18)</w:t>
              </w:r>
            </w:ins>
          </w:p>
          <w:p w14:paraId="223BCA4C" w14:textId="77777777" w:rsidR="00D86C82" w:rsidRDefault="00D86C82" w:rsidP="00D86C82">
            <w:pPr>
              <w:pStyle w:val="Tablelevel2"/>
              <w:ind w:left="0"/>
              <w:rPr>
                <w:ins w:id="7145" w:author="Jillian Carson-Jackson" w:date="2020-12-27T16:32:00Z"/>
                <w:rFonts w:ascii="Calibri" w:hAnsi="Calibri"/>
                <w:sz w:val="22"/>
                <w:szCs w:val="22"/>
              </w:rPr>
            </w:pPr>
            <w:ins w:id="7146" w:author="Jillian Carson-Jackson" w:date="2020-12-27T16:31:00Z">
              <w:r w:rsidRPr="00D86C82">
                <w:rPr>
                  <w:rFonts w:ascii="Calibri" w:hAnsi="Calibri"/>
                  <w:sz w:val="22"/>
                  <w:szCs w:val="22"/>
                </w:rPr>
                <w:t>National frequency assignments to VTS</w:t>
              </w:r>
            </w:ins>
          </w:p>
          <w:p w14:paraId="6D9008B8" w14:textId="323C544F" w:rsidR="00D86C82" w:rsidRPr="00203FE9" w:rsidRDefault="00D86C82" w:rsidP="00D86C82">
            <w:pPr>
              <w:pStyle w:val="Tablelevel2"/>
              <w:ind w:left="0"/>
              <w:rPr>
                <w:ins w:id="7147" w:author="Jillian Carson-Jackson" w:date="2020-12-27T16:32:00Z"/>
                <w:rFonts w:ascii="Calibri" w:hAnsi="Calibri"/>
                <w:sz w:val="22"/>
                <w:szCs w:val="22"/>
              </w:rPr>
            </w:pPr>
            <w:ins w:id="7148" w:author="Jillian Carson-Jackson" w:date="2020-12-27T16:32:00Z">
              <w:r w:rsidRPr="00203FE9">
                <w:rPr>
                  <w:rFonts w:ascii="Calibri" w:hAnsi="Calibri"/>
                  <w:sz w:val="22"/>
                  <w:szCs w:val="22"/>
                </w:rPr>
                <w:t>Introduction to basic VTS VHF radiotelephone, DSC and AIS equipment</w:t>
              </w:r>
            </w:ins>
          </w:p>
          <w:p w14:paraId="143990BB" w14:textId="6E81CDFD" w:rsidR="00A5256E" w:rsidRPr="009862C5" w:rsidDel="00D25A94" w:rsidRDefault="00A5256E" w:rsidP="00A5256E">
            <w:pPr>
              <w:pStyle w:val="Tablelevel2"/>
              <w:ind w:left="0"/>
              <w:rPr>
                <w:ins w:id="7149" w:author="Jillian Carson-Jackson" w:date="2020-12-27T16:28:00Z"/>
                <w:rFonts w:ascii="Calibri" w:hAnsi="Calibri"/>
                <w:sz w:val="22"/>
                <w:szCs w:val="22"/>
              </w:rPr>
            </w:pPr>
            <w:ins w:id="7150" w:author="Jillian Carson-Jackson" w:date="2020-12-27T16:33:00Z">
              <w:r>
                <w:rPr>
                  <w:rFonts w:ascii="Calibri" w:hAnsi="Calibri"/>
                  <w:sz w:val="22"/>
                  <w:szCs w:val="22"/>
                </w:rPr>
                <w:t>VHF data exchange system (VDES)</w:t>
              </w:r>
            </w:ins>
          </w:p>
        </w:tc>
        <w:tc>
          <w:tcPr>
            <w:tcW w:w="1822" w:type="dxa"/>
            <w:tcBorders>
              <w:top w:val="single" w:sz="6" w:space="0" w:color="auto"/>
              <w:left w:val="single" w:sz="6" w:space="0" w:color="auto"/>
              <w:bottom w:val="single" w:sz="6" w:space="0" w:color="auto"/>
            </w:tcBorders>
          </w:tcPr>
          <w:p w14:paraId="7F720C7B" w14:textId="5011EF3B" w:rsidR="00F814EE" w:rsidRPr="009862C5" w:rsidDel="00D25A94" w:rsidRDefault="005A689B" w:rsidP="009862C5">
            <w:pPr>
              <w:pStyle w:val="Tablelevel1bold"/>
              <w:jc w:val="center"/>
              <w:rPr>
                <w:ins w:id="7151" w:author="Jillian Carson-Jackson" w:date="2020-12-27T16:28:00Z"/>
                <w:rFonts w:ascii="Calibri" w:hAnsi="Calibri"/>
                <w:b w:val="0"/>
                <w:sz w:val="22"/>
                <w:szCs w:val="22"/>
              </w:rPr>
            </w:pPr>
            <w:ins w:id="7152" w:author="Jillian Carson-Jackson" w:date="2020-12-27T16:34:00Z">
              <w:r>
                <w:rPr>
                  <w:rFonts w:ascii="Calibri" w:hAnsi="Calibri"/>
                  <w:b w:val="0"/>
                  <w:sz w:val="22"/>
                  <w:szCs w:val="22"/>
                </w:rPr>
                <w:t>Level 3</w:t>
              </w:r>
            </w:ins>
          </w:p>
        </w:tc>
        <w:tc>
          <w:tcPr>
            <w:tcW w:w="1648" w:type="dxa"/>
            <w:tcBorders>
              <w:top w:val="single" w:sz="6" w:space="0" w:color="auto"/>
              <w:left w:val="single" w:sz="6" w:space="0" w:color="auto"/>
              <w:bottom w:val="single" w:sz="6" w:space="0" w:color="auto"/>
              <w:right w:val="single" w:sz="6" w:space="0" w:color="auto"/>
            </w:tcBorders>
          </w:tcPr>
          <w:p w14:paraId="5555C484" w14:textId="77777777" w:rsidR="00F814EE" w:rsidRPr="009862C5" w:rsidDel="00D25A94" w:rsidRDefault="00F814EE" w:rsidP="009862C5">
            <w:pPr>
              <w:jc w:val="center"/>
              <w:rPr>
                <w:ins w:id="7153" w:author="Jillian Carson-Jackson" w:date="2020-12-27T16:28:00Z"/>
                <w:rFonts w:ascii="Calibri" w:hAnsi="Calibri"/>
                <w:sz w:val="22"/>
                <w:szCs w:val="22"/>
              </w:rPr>
            </w:pPr>
          </w:p>
        </w:tc>
        <w:tc>
          <w:tcPr>
            <w:tcW w:w="1539" w:type="dxa"/>
            <w:tcBorders>
              <w:top w:val="single" w:sz="6" w:space="0" w:color="auto"/>
              <w:bottom w:val="single" w:sz="6" w:space="0" w:color="auto"/>
              <w:right w:val="single" w:sz="6" w:space="0" w:color="auto"/>
            </w:tcBorders>
          </w:tcPr>
          <w:p w14:paraId="5660E347" w14:textId="77777777" w:rsidR="00F814EE" w:rsidRPr="009862C5" w:rsidDel="00D25A94" w:rsidRDefault="00F814EE" w:rsidP="009862C5">
            <w:pPr>
              <w:jc w:val="center"/>
              <w:rPr>
                <w:ins w:id="7154" w:author="Jillian Carson-Jackson" w:date="2020-12-27T16:28:00Z"/>
                <w:rFonts w:ascii="Calibri" w:hAnsi="Calibri"/>
                <w:sz w:val="22"/>
                <w:szCs w:val="22"/>
              </w:rPr>
            </w:pPr>
          </w:p>
        </w:tc>
      </w:tr>
      <w:tr w:rsidR="009862C5" w:rsidRPr="009862C5" w14:paraId="4E72172A" w14:textId="77777777" w:rsidTr="007734C8">
        <w:trPr>
          <w:jc w:val="center"/>
        </w:trPr>
        <w:tc>
          <w:tcPr>
            <w:tcW w:w="4009" w:type="dxa"/>
            <w:tcBorders>
              <w:top w:val="single" w:sz="6" w:space="0" w:color="auto"/>
              <w:left w:val="single" w:sz="6" w:space="0" w:color="auto"/>
              <w:bottom w:val="single" w:sz="6" w:space="0" w:color="auto"/>
            </w:tcBorders>
          </w:tcPr>
          <w:p w14:paraId="63BDDC18" w14:textId="3753E53C" w:rsidR="009862C5" w:rsidRPr="009862C5" w:rsidRDefault="009862C5" w:rsidP="009862C5">
            <w:pPr>
              <w:pStyle w:val="Tablelevel1bold"/>
              <w:rPr>
                <w:rFonts w:ascii="Calibri" w:hAnsi="Calibri"/>
                <w:sz w:val="22"/>
                <w:szCs w:val="22"/>
              </w:rPr>
            </w:pPr>
            <w:r w:rsidRPr="009862C5">
              <w:rPr>
                <w:rFonts w:ascii="Calibri" w:hAnsi="Calibri"/>
                <w:sz w:val="22"/>
                <w:szCs w:val="22"/>
              </w:rPr>
              <w:t>Tracking systems</w:t>
            </w:r>
            <w:ins w:id="7155" w:author="Jillian Carson-Jackson" w:date="2020-12-27T16:16:00Z">
              <w:r w:rsidR="00F24385">
                <w:rPr>
                  <w:rFonts w:ascii="Calibri" w:hAnsi="Calibri"/>
                  <w:sz w:val="22"/>
                  <w:szCs w:val="22"/>
                </w:rPr>
                <w:t xml:space="preserve"> and decision support tools</w:t>
              </w:r>
            </w:ins>
          </w:p>
          <w:p w14:paraId="7BEB807B" w14:textId="25ACD0D3" w:rsidR="00DB307D" w:rsidRPr="00DB307D" w:rsidDel="00DB307D" w:rsidRDefault="009862C5" w:rsidP="009862C5">
            <w:pPr>
              <w:pStyle w:val="Tablelevel2"/>
              <w:ind w:left="0"/>
              <w:rPr>
                <w:del w:id="7156" w:author="Jillian Carson-Jackson" w:date="2020-12-27T16:28:00Z"/>
                <w:rFonts w:ascii="Calibri" w:hAnsi="Calibri"/>
                <w:sz w:val="22"/>
                <w:szCs w:val="22"/>
              </w:rPr>
            </w:pPr>
            <w:del w:id="7157" w:author="Jillian Carson-Jackson" w:date="2020-12-27T16:28:00Z">
              <w:r w:rsidRPr="009862C5" w:rsidDel="00F814EE">
                <w:rPr>
                  <w:rFonts w:ascii="Calibri" w:hAnsi="Calibri"/>
                  <w:sz w:val="22"/>
                  <w:szCs w:val="22"/>
                </w:rPr>
                <w:delText>Introduction to radar tracking systems and ARPA</w:delText>
              </w:r>
            </w:del>
          </w:p>
          <w:p w14:paraId="01DB763C"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Introduction to manual tracking systems</w:t>
            </w:r>
          </w:p>
          <w:p w14:paraId="5B539724" w14:textId="39C74C44" w:rsidR="009862C5" w:rsidRPr="009862C5" w:rsidRDefault="009862C5" w:rsidP="009862C5">
            <w:pPr>
              <w:pStyle w:val="Tablelevel2"/>
              <w:ind w:left="0"/>
              <w:rPr>
                <w:rFonts w:ascii="Calibri" w:hAnsi="Calibri"/>
                <w:b/>
                <w:sz w:val="22"/>
                <w:szCs w:val="22"/>
              </w:rPr>
            </w:pPr>
            <w:del w:id="7158" w:author="Jillian Carson-Jackson" w:date="2020-12-27T16:28:00Z">
              <w:r w:rsidRPr="009862C5" w:rsidDel="00DB307D">
                <w:rPr>
                  <w:rFonts w:ascii="Calibri" w:hAnsi="Calibri"/>
                  <w:sz w:val="22"/>
                  <w:szCs w:val="22"/>
                </w:rPr>
                <w:delText>Introduction to use of Automatic Identification Systems (AIS) for tracking</w:delText>
              </w:r>
            </w:del>
          </w:p>
        </w:tc>
        <w:tc>
          <w:tcPr>
            <w:tcW w:w="1822" w:type="dxa"/>
            <w:tcBorders>
              <w:top w:val="single" w:sz="6" w:space="0" w:color="auto"/>
              <w:left w:val="single" w:sz="6" w:space="0" w:color="auto"/>
              <w:bottom w:val="single" w:sz="6" w:space="0" w:color="auto"/>
            </w:tcBorders>
          </w:tcPr>
          <w:p w14:paraId="30DA1487" w14:textId="77777777" w:rsidR="009862C5" w:rsidRPr="009862C5" w:rsidRDefault="009862C5" w:rsidP="009862C5">
            <w:pPr>
              <w:pStyle w:val="Tablelevel1bold"/>
              <w:jc w:val="center"/>
              <w:rPr>
                <w:rFonts w:ascii="Calibri" w:hAnsi="Calibri"/>
                <w:b w:val="0"/>
                <w:sz w:val="22"/>
                <w:szCs w:val="22"/>
              </w:rPr>
            </w:pPr>
          </w:p>
          <w:p w14:paraId="39523E5C" w14:textId="77777777" w:rsidR="009862C5" w:rsidRPr="009862C5" w:rsidRDefault="009862C5" w:rsidP="009862C5">
            <w:pPr>
              <w:pStyle w:val="Tablelevel2"/>
              <w:ind w:left="0"/>
              <w:jc w:val="center"/>
              <w:rPr>
                <w:rFonts w:ascii="Calibri" w:hAnsi="Calibri"/>
                <w:b/>
                <w:sz w:val="22"/>
                <w:szCs w:val="22"/>
              </w:rPr>
            </w:pPr>
            <w:r w:rsidRPr="009862C5">
              <w:rPr>
                <w:rFonts w:ascii="Calibri" w:hAnsi="Calibri"/>
                <w:sz w:val="22"/>
                <w:szCs w:val="22"/>
              </w:rPr>
              <w:t>Level 3</w:t>
            </w:r>
            <w:r w:rsidRPr="009862C5">
              <w:rPr>
                <w:rFonts w:ascii="Calibri" w:hAnsi="Calibri"/>
                <w:sz w:val="22"/>
                <w:szCs w:val="22"/>
              </w:rPr>
              <w:br/>
            </w:r>
          </w:p>
          <w:p w14:paraId="232F158F" w14:textId="77777777" w:rsidR="009862C5" w:rsidRPr="009862C5" w:rsidRDefault="009862C5" w:rsidP="009862C5">
            <w:pPr>
              <w:pStyle w:val="Tablelevel2"/>
              <w:ind w:left="0"/>
              <w:jc w:val="center"/>
              <w:rPr>
                <w:rFonts w:ascii="Calibri" w:hAnsi="Calibri"/>
                <w:b/>
                <w:sz w:val="22"/>
                <w:szCs w:val="22"/>
              </w:rPr>
            </w:pPr>
            <w:r w:rsidRPr="009862C5">
              <w:rPr>
                <w:rFonts w:ascii="Calibri" w:hAnsi="Calibri"/>
                <w:sz w:val="22"/>
                <w:szCs w:val="22"/>
              </w:rPr>
              <w:t>Level 1</w:t>
            </w:r>
          </w:p>
          <w:p w14:paraId="605AC306" w14:textId="77777777" w:rsidR="009862C5" w:rsidRPr="009862C5" w:rsidRDefault="009862C5" w:rsidP="009862C5">
            <w:pPr>
              <w:pStyle w:val="Tablelevel2"/>
              <w:ind w:left="0"/>
              <w:jc w:val="center"/>
              <w:rPr>
                <w:rFonts w:ascii="Calibri" w:hAnsi="Calibri"/>
                <w:sz w:val="22"/>
                <w:szCs w:val="22"/>
              </w:rPr>
            </w:pPr>
          </w:p>
          <w:p w14:paraId="2127FC95" w14:textId="7D516879" w:rsidR="009862C5" w:rsidRPr="009862C5" w:rsidRDefault="009862C5" w:rsidP="007348B3">
            <w:pPr>
              <w:pStyle w:val="Tablelevel2"/>
              <w:ind w:left="0"/>
              <w:jc w:val="center"/>
              <w:rPr>
                <w:rFonts w:ascii="Calibri" w:hAnsi="Calibri"/>
                <w:sz w:val="22"/>
                <w:szCs w:val="22"/>
              </w:rPr>
            </w:pPr>
            <w:r w:rsidRPr="009862C5">
              <w:rPr>
                <w:rFonts w:ascii="Calibri" w:hAnsi="Calibri"/>
                <w:sz w:val="22"/>
                <w:szCs w:val="22"/>
              </w:rPr>
              <w:t>Level 1</w:t>
            </w:r>
          </w:p>
        </w:tc>
        <w:tc>
          <w:tcPr>
            <w:tcW w:w="1648" w:type="dxa"/>
            <w:tcBorders>
              <w:top w:val="single" w:sz="6" w:space="0" w:color="auto"/>
              <w:left w:val="single" w:sz="6" w:space="0" w:color="auto"/>
              <w:bottom w:val="single" w:sz="6" w:space="0" w:color="auto"/>
              <w:right w:val="single" w:sz="6" w:space="0" w:color="auto"/>
            </w:tcBorders>
          </w:tcPr>
          <w:p w14:paraId="1611B15B"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3FCD9FA3" w14:textId="77777777" w:rsidR="009862C5" w:rsidRPr="009862C5" w:rsidRDefault="009862C5" w:rsidP="009862C5">
            <w:pPr>
              <w:jc w:val="center"/>
              <w:rPr>
                <w:rFonts w:ascii="Calibri" w:hAnsi="Calibri"/>
                <w:sz w:val="22"/>
                <w:szCs w:val="22"/>
              </w:rPr>
            </w:pPr>
          </w:p>
        </w:tc>
      </w:tr>
      <w:tr w:rsidR="009862C5" w:rsidRPr="009862C5" w:rsidDel="00865E58" w14:paraId="549DFDD9" w14:textId="6539F804" w:rsidTr="007734C8">
        <w:trPr>
          <w:jc w:val="center"/>
          <w:del w:id="7159" w:author="Jillian Carson-Jackson" w:date="2020-12-27T16:18:00Z"/>
        </w:trPr>
        <w:tc>
          <w:tcPr>
            <w:tcW w:w="4009" w:type="dxa"/>
            <w:tcBorders>
              <w:top w:val="single" w:sz="6" w:space="0" w:color="auto"/>
              <w:left w:val="single" w:sz="6" w:space="0" w:color="auto"/>
              <w:bottom w:val="single" w:sz="6" w:space="0" w:color="auto"/>
            </w:tcBorders>
          </w:tcPr>
          <w:p w14:paraId="09EF9621" w14:textId="6A8C4510" w:rsidR="009862C5" w:rsidRPr="009862C5" w:rsidDel="00865E58" w:rsidRDefault="009862C5" w:rsidP="009862C5">
            <w:pPr>
              <w:pStyle w:val="Tablelevel1bold"/>
              <w:rPr>
                <w:del w:id="7160" w:author="Jillian Carson-Jackson" w:date="2020-12-27T16:18:00Z"/>
                <w:rFonts w:ascii="Calibri" w:hAnsi="Calibri"/>
                <w:sz w:val="22"/>
                <w:szCs w:val="22"/>
                <w:lang w:val="fr-FR"/>
              </w:rPr>
            </w:pPr>
            <w:del w:id="7161" w:author="Jillian Carson-Jackson" w:date="2020-12-27T16:18:00Z">
              <w:r w:rsidRPr="009862C5" w:rsidDel="00865E58">
                <w:rPr>
                  <w:rFonts w:ascii="Calibri" w:hAnsi="Calibri"/>
                  <w:sz w:val="22"/>
                  <w:szCs w:val="22"/>
                  <w:lang w:val="fr-FR"/>
                </w:rPr>
                <w:delText xml:space="preserve">Information </w:delText>
              </w:r>
              <w:commentRangeStart w:id="7162"/>
              <w:r w:rsidRPr="009862C5" w:rsidDel="00865E58">
                <w:rPr>
                  <w:rFonts w:ascii="Calibri" w:hAnsi="Calibri"/>
                  <w:sz w:val="22"/>
                  <w:szCs w:val="22"/>
                  <w:lang w:val="fr-FR"/>
                </w:rPr>
                <w:delText>management</w:delText>
              </w:r>
            </w:del>
            <w:commentRangeEnd w:id="7162"/>
            <w:r w:rsidR="005A689B">
              <w:rPr>
                <w:rStyle w:val="CommentReference"/>
                <w:rFonts w:asciiTheme="minorHAnsi" w:eastAsiaTheme="minorHAnsi" w:hAnsiTheme="minorHAnsi"/>
                <w:b w:val="0"/>
              </w:rPr>
              <w:commentReference w:id="7162"/>
            </w:r>
          </w:p>
          <w:p w14:paraId="475F2ABB" w14:textId="675BCE79" w:rsidR="009862C5" w:rsidRPr="009862C5" w:rsidDel="00865E58" w:rsidRDefault="009862C5" w:rsidP="009862C5">
            <w:pPr>
              <w:pStyle w:val="Tablelevel2"/>
              <w:ind w:left="0"/>
              <w:rPr>
                <w:del w:id="7163" w:author="Jillian Carson-Jackson" w:date="2020-12-27T16:18:00Z"/>
                <w:rFonts w:ascii="Calibri" w:hAnsi="Calibri"/>
                <w:b/>
                <w:sz w:val="22"/>
                <w:szCs w:val="22"/>
                <w:lang w:val="fr-FR"/>
              </w:rPr>
            </w:pPr>
            <w:del w:id="7164" w:author="Jillian Carson-Jackson" w:date="2020-12-27T16:18:00Z">
              <w:r w:rsidRPr="009862C5" w:rsidDel="00865E58">
                <w:rPr>
                  <w:rFonts w:ascii="Calibri" w:hAnsi="Calibri"/>
                  <w:sz w:val="22"/>
                  <w:szCs w:val="22"/>
                  <w:lang w:val="fr-FR"/>
                </w:rPr>
                <w:delText>VTMIS</w:delText>
              </w:r>
            </w:del>
          </w:p>
          <w:p w14:paraId="28F7315C" w14:textId="04F399D7" w:rsidR="009862C5" w:rsidRPr="009862C5" w:rsidDel="00865E58" w:rsidRDefault="009862C5" w:rsidP="009862C5">
            <w:pPr>
              <w:pStyle w:val="Tablelevel2"/>
              <w:ind w:left="0"/>
              <w:rPr>
                <w:del w:id="7165" w:author="Jillian Carson-Jackson" w:date="2020-12-27T16:18:00Z"/>
                <w:rFonts w:ascii="Calibri" w:hAnsi="Calibri"/>
                <w:b/>
                <w:sz w:val="22"/>
                <w:szCs w:val="22"/>
                <w:lang w:val="fr-FR"/>
              </w:rPr>
            </w:pPr>
            <w:del w:id="7166" w:author="Jillian Carson-Jackson" w:date="2020-12-27T16:18:00Z">
              <w:r w:rsidRPr="009862C5" w:rsidDel="00865E58">
                <w:rPr>
                  <w:rFonts w:ascii="Calibri" w:hAnsi="Calibri"/>
                  <w:sz w:val="22"/>
                  <w:szCs w:val="22"/>
                  <w:lang w:val="fr-FR"/>
                </w:rPr>
                <w:delText>Vessel information</w:delText>
              </w:r>
            </w:del>
          </w:p>
          <w:p w14:paraId="2E2D5FB4" w14:textId="08CDB773" w:rsidR="009862C5" w:rsidRPr="009862C5" w:rsidDel="00865E58" w:rsidRDefault="009862C5" w:rsidP="009862C5">
            <w:pPr>
              <w:pStyle w:val="Tablelevel2"/>
              <w:ind w:left="0"/>
              <w:rPr>
                <w:del w:id="7167" w:author="Jillian Carson-Jackson" w:date="2020-12-27T16:18:00Z"/>
                <w:rFonts w:ascii="Calibri" w:hAnsi="Calibri"/>
                <w:sz w:val="22"/>
                <w:szCs w:val="22"/>
                <w:lang w:val="fr-FR"/>
              </w:rPr>
            </w:pPr>
            <w:del w:id="7168" w:author="Jillian Carson-Jackson" w:date="2020-12-27T16:18:00Z">
              <w:r w:rsidRPr="009862C5" w:rsidDel="00865E58">
                <w:rPr>
                  <w:rFonts w:ascii="Calibri" w:hAnsi="Calibri"/>
                  <w:sz w:val="22"/>
                  <w:szCs w:val="22"/>
                  <w:lang w:val="fr-FR"/>
                </w:rPr>
                <w:delText xml:space="preserve">Allied services </w:delText>
              </w:r>
            </w:del>
          </w:p>
        </w:tc>
        <w:tc>
          <w:tcPr>
            <w:tcW w:w="1822" w:type="dxa"/>
            <w:tcBorders>
              <w:top w:val="single" w:sz="6" w:space="0" w:color="auto"/>
              <w:left w:val="single" w:sz="6" w:space="0" w:color="auto"/>
              <w:bottom w:val="single" w:sz="6" w:space="0" w:color="auto"/>
            </w:tcBorders>
          </w:tcPr>
          <w:p w14:paraId="1DBD4898" w14:textId="396EED05" w:rsidR="009862C5" w:rsidRPr="009862C5" w:rsidDel="00865E58" w:rsidRDefault="009862C5" w:rsidP="009862C5">
            <w:pPr>
              <w:pStyle w:val="Tablelevel1bold"/>
              <w:jc w:val="center"/>
              <w:rPr>
                <w:del w:id="7169" w:author="Jillian Carson-Jackson" w:date="2020-12-27T16:18:00Z"/>
                <w:rFonts w:ascii="Calibri" w:hAnsi="Calibri"/>
                <w:b w:val="0"/>
                <w:sz w:val="22"/>
                <w:szCs w:val="22"/>
              </w:rPr>
            </w:pPr>
            <w:del w:id="7170" w:author="Jillian Carson-Jackson" w:date="2020-12-27T16:18:00Z">
              <w:r w:rsidRPr="009862C5" w:rsidDel="00865E58">
                <w:rPr>
                  <w:rFonts w:ascii="Calibri" w:hAnsi="Calibri"/>
                  <w:b w:val="0"/>
                  <w:sz w:val="22"/>
                  <w:szCs w:val="22"/>
                </w:rPr>
                <w:delText>Level 1</w:delText>
              </w:r>
            </w:del>
          </w:p>
        </w:tc>
        <w:tc>
          <w:tcPr>
            <w:tcW w:w="1648" w:type="dxa"/>
            <w:tcBorders>
              <w:top w:val="single" w:sz="6" w:space="0" w:color="auto"/>
              <w:left w:val="single" w:sz="6" w:space="0" w:color="auto"/>
              <w:bottom w:val="single" w:sz="6" w:space="0" w:color="auto"/>
              <w:right w:val="single" w:sz="6" w:space="0" w:color="auto"/>
            </w:tcBorders>
          </w:tcPr>
          <w:p w14:paraId="0196BEA6" w14:textId="6F879D4C" w:rsidR="009862C5" w:rsidRPr="009862C5" w:rsidDel="00865E58" w:rsidRDefault="009862C5" w:rsidP="009862C5">
            <w:pPr>
              <w:jc w:val="center"/>
              <w:rPr>
                <w:del w:id="7171" w:author="Jillian Carson-Jackson" w:date="2020-12-27T16:18:00Z"/>
                <w:rFonts w:ascii="Calibri" w:hAnsi="Calibri"/>
                <w:sz w:val="22"/>
                <w:szCs w:val="22"/>
              </w:rPr>
            </w:pPr>
          </w:p>
        </w:tc>
        <w:tc>
          <w:tcPr>
            <w:tcW w:w="1539" w:type="dxa"/>
            <w:tcBorders>
              <w:top w:val="single" w:sz="6" w:space="0" w:color="auto"/>
              <w:bottom w:val="single" w:sz="6" w:space="0" w:color="auto"/>
              <w:right w:val="single" w:sz="6" w:space="0" w:color="auto"/>
            </w:tcBorders>
          </w:tcPr>
          <w:p w14:paraId="0F1C881A" w14:textId="40AA6D90" w:rsidR="009862C5" w:rsidRPr="009862C5" w:rsidDel="00865E58" w:rsidRDefault="009862C5" w:rsidP="009862C5">
            <w:pPr>
              <w:jc w:val="center"/>
              <w:rPr>
                <w:del w:id="7172" w:author="Jillian Carson-Jackson" w:date="2020-12-27T16:18:00Z"/>
                <w:rFonts w:ascii="Calibri" w:hAnsi="Calibri"/>
                <w:sz w:val="22"/>
                <w:szCs w:val="22"/>
              </w:rPr>
            </w:pPr>
          </w:p>
        </w:tc>
      </w:tr>
      <w:tr w:rsidR="009862C5" w:rsidRPr="009862C5" w14:paraId="3AD0BC15" w14:textId="77777777" w:rsidTr="007734C8">
        <w:trPr>
          <w:jc w:val="center"/>
        </w:trPr>
        <w:tc>
          <w:tcPr>
            <w:tcW w:w="4009" w:type="dxa"/>
            <w:tcBorders>
              <w:top w:val="single" w:sz="6" w:space="0" w:color="auto"/>
              <w:left w:val="single" w:sz="6" w:space="0" w:color="auto"/>
            </w:tcBorders>
          </w:tcPr>
          <w:p w14:paraId="4C206036" w14:textId="77777777" w:rsidR="009862C5" w:rsidRPr="009862C5" w:rsidRDefault="009862C5" w:rsidP="009862C5">
            <w:pPr>
              <w:pStyle w:val="Tablelevel1bold"/>
              <w:rPr>
                <w:rFonts w:ascii="Calibri" w:hAnsi="Calibri"/>
                <w:sz w:val="22"/>
                <w:szCs w:val="22"/>
              </w:rPr>
            </w:pPr>
            <w:r w:rsidRPr="009862C5">
              <w:rPr>
                <w:rFonts w:ascii="Calibri" w:hAnsi="Calibri"/>
                <w:sz w:val="22"/>
                <w:szCs w:val="22"/>
              </w:rPr>
              <w:t>Equipment performance monitoring</w:t>
            </w:r>
          </w:p>
          <w:p w14:paraId="1117C8D8"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Normal operation expectations</w:t>
            </w:r>
          </w:p>
          <w:p w14:paraId="5880B60C"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Troubleshooting</w:t>
            </w:r>
          </w:p>
        </w:tc>
        <w:tc>
          <w:tcPr>
            <w:tcW w:w="1822" w:type="dxa"/>
            <w:tcBorders>
              <w:top w:val="single" w:sz="6" w:space="0" w:color="auto"/>
              <w:left w:val="single" w:sz="6" w:space="0" w:color="auto"/>
            </w:tcBorders>
          </w:tcPr>
          <w:p w14:paraId="5CD4D14F" w14:textId="77777777" w:rsidR="009862C5" w:rsidRPr="009862C5" w:rsidRDefault="009862C5" w:rsidP="009862C5">
            <w:pPr>
              <w:pStyle w:val="Tablelevel1bold"/>
              <w:jc w:val="center"/>
              <w:rPr>
                <w:rFonts w:ascii="Calibri" w:hAnsi="Calibri"/>
                <w:b w:val="0"/>
                <w:sz w:val="22"/>
                <w:szCs w:val="22"/>
              </w:rPr>
            </w:pPr>
            <w:r w:rsidRPr="009862C5">
              <w:rPr>
                <w:rFonts w:ascii="Calibri" w:hAnsi="Calibri"/>
                <w:b w:val="0"/>
                <w:sz w:val="22"/>
                <w:szCs w:val="22"/>
              </w:rPr>
              <w:t>Level 2</w:t>
            </w:r>
          </w:p>
        </w:tc>
        <w:tc>
          <w:tcPr>
            <w:tcW w:w="1648" w:type="dxa"/>
            <w:tcBorders>
              <w:top w:val="single" w:sz="6" w:space="0" w:color="auto"/>
              <w:left w:val="single" w:sz="6" w:space="0" w:color="auto"/>
              <w:bottom w:val="single" w:sz="6" w:space="0" w:color="auto"/>
              <w:right w:val="single" w:sz="6" w:space="0" w:color="auto"/>
            </w:tcBorders>
          </w:tcPr>
          <w:p w14:paraId="6B6EB391"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10EBA2C9" w14:textId="77777777" w:rsidR="009862C5" w:rsidRPr="009862C5" w:rsidRDefault="009862C5" w:rsidP="009862C5">
            <w:pPr>
              <w:jc w:val="center"/>
              <w:rPr>
                <w:rFonts w:ascii="Calibri" w:hAnsi="Calibri"/>
                <w:sz w:val="22"/>
                <w:szCs w:val="22"/>
              </w:rPr>
            </w:pPr>
          </w:p>
        </w:tc>
      </w:tr>
      <w:tr w:rsidR="009862C5" w:rsidRPr="009862C5" w14:paraId="4C7E80FA" w14:textId="77777777" w:rsidTr="007734C8">
        <w:trPr>
          <w:jc w:val="center"/>
        </w:trPr>
        <w:tc>
          <w:tcPr>
            <w:tcW w:w="4009" w:type="dxa"/>
            <w:tcBorders>
              <w:top w:val="single" w:sz="6" w:space="0" w:color="auto"/>
              <w:left w:val="single" w:sz="6" w:space="0" w:color="auto"/>
              <w:bottom w:val="single" w:sz="6" w:space="0" w:color="auto"/>
            </w:tcBorders>
          </w:tcPr>
          <w:p w14:paraId="74CC3AE8" w14:textId="2226D6D2" w:rsidR="009862C5" w:rsidRPr="009862C5" w:rsidRDefault="009862C5" w:rsidP="009862C5">
            <w:pPr>
              <w:pStyle w:val="Tablelevel1bold"/>
              <w:rPr>
                <w:rFonts w:ascii="Calibri" w:hAnsi="Calibri"/>
                <w:sz w:val="22"/>
                <w:szCs w:val="22"/>
              </w:rPr>
            </w:pPr>
            <w:r w:rsidRPr="009862C5">
              <w:rPr>
                <w:rFonts w:ascii="Calibri" w:hAnsi="Calibri"/>
                <w:sz w:val="22"/>
                <w:szCs w:val="22"/>
              </w:rPr>
              <w:t>Evolving technologies</w:t>
            </w:r>
            <w:ins w:id="7173" w:author="Jillian Carson-Jackson" w:date="2020-12-27T16:34:00Z">
              <w:r w:rsidR="00A5256E">
                <w:rPr>
                  <w:rFonts w:ascii="Calibri" w:hAnsi="Calibri"/>
                  <w:sz w:val="22"/>
                  <w:szCs w:val="22"/>
                </w:rPr>
                <w:t xml:space="preserve"> used in VTS</w:t>
              </w:r>
            </w:ins>
          </w:p>
          <w:p w14:paraId="59FCC8D8" w14:textId="77777777" w:rsidR="009862C5" w:rsidRPr="009862C5" w:rsidRDefault="009862C5" w:rsidP="009862C5">
            <w:pPr>
              <w:pStyle w:val="Tablelevel2"/>
              <w:ind w:left="0"/>
              <w:rPr>
                <w:rFonts w:ascii="Calibri" w:hAnsi="Calibri"/>
                <w:sz w:val="22"/>
                <w:szCs w:val="22"/>
              </w:rPr>
            </w:pPr>
            <w:r w:rsidRPr="009862C5">
              <w:rPr>
                <w:rFonts w:ascii="Calibri" w:hAnsi="Calibri"/>
                <w:sz w:val="22"/>
                <w:szCs w:val="22"/>
              </w:rPr>
              <w:t>New technologies as appropriate</w:t>
            </w:r>
          </w:p>
        </w:tc>
        <w:tc>
          <w:tcPr>
            <w:tcW w:w="1822" w:type="dxa"/>
            <w:tcBorders>
              <w:top w:val="single" w:sz="6" w:space="0" w:color="auto"/>
              <w:left w:val="single" w:sz="6" w:space="0" w:color="auto"/>
              <w:bottom w:val="single" w:sz="6" w:space="0" w:color="auto"/>
            </w:tcBorders>
          </w:tcPr>
          <w:p w14:paraId="51B1FC55" w14:textId="743E8860" w:rsidR="009862C5" w:rsidRPr="009862C5" w:rsidRDefault="009862C5" w:rsidP="009862C5">
            <w:pPr>
              <w:pStyle w:val="Tablelevel1bold"/>
              <w:jc w:val="center"/>
              <w:rPr>
                <w:rFonts w:ascii="Calibri" w:hAnsi="Calibri"/>
                <w:b w:val="0"/>
                <w:sz w:val="22"/>
                <w:szCs w:val="22"/>
              </w:rPr>
            </w:pPr>
            <w:del w:id="7174" w:author="Jillian Carson-Jackson" w:date="2020-12-27T16:18:00Z">
              <w:r w:rsidRPr="009862C5" w:rsidDel="00AA34F8">
                <w:rPr>
                  <w:rFonts w:ascii="Calibri" w:hAnsi="Calibri"/>
                  <w:b w:val="0"/>
                  <w:sz w:val="22"/>
                  <w:szCs w:val="22"/>
                </w:rPr>
                <w:delText>Understanding</w:delText>
              </w:r>
            </w:del>
            <w:ins w:id="7175" w:author="Jillian Carson-Jackson" w:date="2020-12-27T16:18:00Z">
              <w:r w:rsidR="00AA34F8">
                <w:rPr>
                  <w:rFonts w:ascii="Calibri" w:hAnsi="Calibri"/>
                  <w:b w:val="0"/>
                  <w:sz w:val="22"/>
                  <w:szCs w:val="22"/>
                </w:rPr>
                <w:t xml:space="preserve"> </w:t>
              </w:r>
              <w:commentRangeStart w:id="7176"/>
              <w:r w:rsidR="00AA34F8">
                <w:rPr>
                  <w:rFonts w:ascii="Calibri" w:hAnsi="Calibri"/>
                  <w:b w:val="0"/>
                  <w:sz w:val="22"/>
                  <w:szCs w:val="22"/>
                </w:rPr>
                <w:t xml:space="preserve">Level </w:t>
              </w:r>
            </w:ins>
            <w:ins w:id="7177" w:author="Jillian Carson-Jackson" w:date="2020-12-27T16:19:00Z">
              <w:r w:rsidR="00AA34F8">
                <w:rPr>
                  <w:rFonts w:ascii="Calibri" w:hAnsi="Calibri"/>
                  <w:b w:val="0"/>
                  <w:sz w:val="22"/>
                  <w:szCs w:val="22"/>
                </w:rPr>
                <w:t>1</w:t>
              </w:r>
              <w:commentRangeEnd w:id="7176"/>
              <w:r w:rsidR="00AA34F8">
                <w:rPr>
                  <w:rStyle w:val="CommentReference"/>
                  <w:rFonts w:asciiTheme="minorHAnsi" w:eastAsiaTheme="minorHAnsi" w:hAnsiTheme="minorHAnsi"/>
                  <w:b w:val="0"/>
                </w:rPr>
                <w:commentReference w:id="7176"/>
              </w:r>
            </w:ins>
          </w:p>
        </w:tc>
        <w:tc>
          <w:tcPr>
            <w:tcW w:w="1648" w:type="dxa"/>
            <w:tcBorders>
              <w:top w:val="single" w:sz="6" w:space="0" w:color="auto"/>
              <w:left w:val="single" w:sz="6" w:space="0" w:color="auto"/>
              <w:bottom w:val="single" w:sz="6" w:space="0" w:color="auto"/>
              <w:right w:val="single" w:sz="6" w:space="0" w:color="auto"/>
            </w:tcBorders>
          </w:tcPr>
          <w:p w14:paraId="342A1801"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4DE7B102" w14:textId="77777777" w:rsidR="009862C5" w:rsidRPr="009862C5" w:rsidRDefault="009862C5" w:rsidP="009862C5">
            <w:pPr>
              <w:jc w:val="center"/>
              <w:rPr>
                <w:rFonts w:ascii="Calibri" w:hAnsi="Calibri"/>
                <w:sz w:val="22"/>
                <w:szCs w:val="22"/>
              </w:rPr>
            </w:pPr>
          </w:p>
        </w:tc>
      </w:tr>
      <w:tr w:rsidR="009862C5" w:rsidRPr="009862C5" w14:paraId="085A36A6" w14:textId="77777777" w:rsidTr="007734C8">
        <w:trPr>
          <w:jc w:val="center"/>
        </w:trPr>
        <w:tc>
          <w:tcPr>
            <w:tcW w:w="4009" w:type="dxa"/>
            <w:tcBorders>
              <w:top w:val="single" w:sz="6" w:space="0" w:color="auto"/>
              <w:left w:val="single" w:sz="6" w:space="0" w:color="auto"/>
              <w:bottom w:val="single" w:sz="6" w:space="0" w:color="auto"/>
            </w:tcBorders>
          </w:tcPr>
          <w:p w14:paraId="2C26DC33" w14:textId="77777777" w:rsidR="009862C5" w:rsidRPr="009862C5" w:rsidRDefault="009862C5" w:rsidP="009862C5">
            <w:pPr>
              <w:pStyle w:val="Tablelevel1bold"/>
              <w:rPr>
                <w:rFonts w:ascii="Calibri" w:hAnsi="Calibri"/>
                <w:sz w:val="22"/>
                <w:szCs w:val="22"/>
              </w:rPr>
            </w:pPr>
          </w:p>
        </w:tc>
        <w:tc>
          <w:tcPr>
            <w:tcW w:w="1822" w:type="dxa"/>
            <w:tcBorders>
              <w:top w:val="single" w:sz="6" w:space="0" w:color="auto"/>
              <w:left w:val="single" w:sz="6" w:space="0" w:color="auto"/>
              <w:bottom w:val="single" w:sz="6" w:space="0" w:color="auto"/>
            </w:tcBorders>
          </w:tcPr>
          <w:p w14:paraId="69DA6126" w14:textId="77777777" w:rsidR="009862C5" w:rsidRPr="009862C5" w:rsidRDefault="009862C5" w:rsidP="009862C5">
            <w:pPr>
              <w:pStyle w:val="Tablelevel1bold"/>
              <w:jc w:val="center"/>
              <w:rPr>
                <w:rFonts w:ascii="Calibri" w:hAnsi="Calibri"/>
                <w:b w:val="0"/>
                <w:sz w:val="22"/>
                <w:szCs w:val="22"/>
              </w:rPr>
            </w:pPr>
          </w:p>
        </w:tc>
        <w:tc>
          <w:tcPr>
            <w:tcW w:w="1648" w:type="dxa"/>
            <w:tcBorders>
              <w:top w:val="single" w:sz="6" w:space="0" w:color="auto"/>
              <w:left w:val="single" w:sz="6" w:space="0" w:color="auto"/>
              <w:bottom w:val="single" w:sz="6" w:space="0" w:color="auto"/>
              <w:right w:val="single" w:sz="6" w:space="0" w:color="auto"/>
            </w:tcBorders>
          </w:tcPr>
          <w:p w14:paraId="79CDD9B9" w14:textId="5E6B87B3" w:rsidR="009862C5" w:rsidRPr="009862C5" w:rsidRDefault="009862C5" w:rsidP="009862C5">
            <w:pPr>
              <w:jc w:val="center"/>
              <w:rPr>
                <w:rFonts w:ascii="Calibri" w:hAnsi="Calibri"/>
                <w:sz w:val="22"/>
                <w:szCs w:val="22"/>
              </w:rPr>
            </w:pPr>
            <w:r w:rsidRPr="009862C5">
              <w:rPr>
                <w:rFonts w:ascii="Calibri" w:hAnsi="Calibri"/>
                <w:sz w:val="22"/>
                <w:szCs w:val="22"/>
              </w:rPr>
              <w:t>Total 39</w:t>
            </w:r>
            <w:ins w:id="7178" w:author="Jillian Carson-Jackson" w:date="2020-12-27T16:23:00Z">
              <w:r w:rsidR="00280C7A">
                <w:rPr>
                  <w:rFonts w:ascii="Calibri" w:hAnsi="Calibri"/>
                  <w:sz w:val="22"/>
                  <w:szCs w:val="22"/>
                </w:rPr>
                <w:t xml:space="preserve"> +4</w:t>
              </w:r>
            </w:ins>
            <w:r w:rsidRPr="009862C5">
              <w:rPr>
                <w:rFonts w:ascii="Calibri" w:hAnsi="Calibri"/>
                <w:sz w:val="22"/>
                <w:szCs w:val="22"/>
              </w:rPr>
              <w:t xml:space="preserve"> hours</w:t>
            </w:r>
          </w:p>
        </w:tc>
        <w:tc>
          <w:tcPr>
            <w:tcW w:w="1539" w:type="dxa"/>
            <w:tcBorders>
              <w:top w:val="single" w:sz="6" w:space="0" w:color="auto"/>
              <w:bottom w:val="single" w:sz="6" w:space="0" w:color="auto"/>
              <w:right w:val="single" w:sz="6" w:space="0" w:color="auto"/>
            </w:tcBorders>
          </w:tcPr>
          <w:p w14:paraId="69269620" w14:textId="4A8A85CC" w:rsidR="009862C5" w:rsidRPr="009862C5" w:rsidRDefault="009862C5" w:rsidP="009862C5">
            <w:pPr>
              <w:jc w:val="center"/>
              <w:rPr>
                <w:rFonts w:ascii="Calibri" w:hAnsi="Calibri"/>
                <w:sz w:val="22"/>
                <w:szCs w:val="22"/>
              </w:rPr>
            </w:pPr>
            <w:r w:rsidRPr="009862C5">
              <w:rPr>
                <w:rFonts w:ascii="Calibri" w:hAnsi="Calibri"/>
                <w:sz w:val="22"/>
                <w:szCs w:val="22"/>
              </w:rPr>
              <w:t xml:space="preserve">Total 6 </w:t>
            </w:r>
            <w:ins w:id="7179" w:author="Jillian Carson-Jackson" w:date="2020-12-27T16:23:00Z">
              <w:r w:rsidR="00280C7A">
                <w:rPr>
                  <w:rFonts w:ascii="Calibri" w:hAnsi="Calibri"/>
                  <w:sz w:val="22"/>
                  <w:szCs w:val="22"/>
                </w:rPr>
                <w:t xml:space="preserve">+ 11 </w:t>
              </w:r>
            </w:ins>
            <w:r w:rsidRPr="009862C5">
              <w:rPr>
                <w:rFonts w:ascii="Calibri" w:hAnsi="Calibri"/>
                <w:sz w:val="22"/>
                <w:szCs w:val="22"/>
              </w:rPr>
              <w:t>hours</w:t>
            </w:r>
          </w:p>
        </w:tc>
      </w:tr>
    </w:tbl>
    <w:p w14:paraId="14D70A55" w14:textId="77777777" w:rsidR="00B94E6E" w:rsidRDefault="00B94E6E" w:rsidP="00011E6F">
      <w:pPr>
        <w:pStyle w:val="BodyText"/>
      </w:pPr>
    </w:p>
    <w:p w14:paraId="3D4AB448" w14:textId="77777777" w:rsidR="00B94E6E" w:rsidRDefault="00B94E6E" w:rsidP="00011E6F">
      <w:pPr>
        <w:pStyle w:val="BodyText"/>
      </w:pPr>
    </w:p>
    <w:p w14:paraId="75F30525" w14:textId="77777777" w:rsidR="00B94E6E" w:rsidRDefault="00B94E6E" w:rsidP="00011E6F">
      <w:pPr>
        <w:pStyle w:val="BodyText"/>
      </w:pPr>
    </w:p>
    <w:p w14:paraId="0719583A" w14:textId="77777777" w:rsidR="00B94E6E" w:rsidRDefault="00B94E6E" w:rsidP="00011E6F">
      <w:pPr>
        <w:pStyle w:val="BodyText"/>
      </w:pPr>
    </w:p>
    <w:p w14:paraId="725A5F3E" w14:textId="77777777" w:rsidR="00B94E6E" w:rsidRDefault="00B94E6E" w:rsidP="00011E6F">
      <w:pPr>
        <w:pStyle w:val="BodyText"/>
      </w:pPr>
    </w:p>
    <w:p w14:paraId="4A2CFEE8" w14:textId="77777777" w:rsidR="00E42319" w:rsidRPr="00C50983" w:rsidRDefault="00E42319" w:rsidP="00272E98">
      <w:pPr>
        <w:pStyle w:val="Heading1"/>
        <w:keepLines w:val="0"/>
        <w:numPr>
          <w:ilvl w:val="0"/>
          <w:numId w:val="31"/>
        </w:numPr>
        <w:tabs>
          <w:tab w:val="num" w:pos="993"/>
        </w:tabs>
        <w:spacing w:after="120" w:line="240" w:lineRule="auto"/>
        <w:ind w:left="432" w:hanging="432"/>
        <w:rPr>
          <w:b w:val="0"/>
        </w:rPr>
        <w:sectPr w:rsidR="00E42319" w:rsidRPr="00C50983" w:rsidSect="006039FF">
          <w:headerReference w:type="default" r:id="rId38"/>
          <w:pgSz w:w="11906" w:h="16838"/>
          <w:pgMar w:top="1134" w:right="1134" w:bottom="1134" w:left="1134" w:header="706" w:footer="706" w:gutter="0"/>
          <w:cols w:space="708"/>
          <w:docGrid w:linePitch="360"/>
        </w:sectPr>
      </w:pPr>
    </w:p>
    <w:p w14:paraId="3B3BEF5C" w14:textId="0775C6C5" w:rsidR="00E42319" w:rsidRDefault="00E42319" w:rsidP="00F64B31">
      <w:pPr>
        <w:pStyle w:val="ModuleHeading1"/>
      </w:pPr>
      <w:bookmarkStart w:id="7180" w:name="_Toc446917298"/>
      <w:bookmarkStart w:id="7181" w:name="_Toc111617406"/>
      <w:bookmarkStart w:id="7182" w:name="_Toc245254439"/>
      <w:bookmarkStart w:id="7183" w:name="_Toc62642364"/>
      <w:r w:rsidRPr="00C50983">
        <w:t>DETAILED TEACHING SYLLABUS</w:t>
      </w:r>
      <w:bookmarkEnd w:id="7180"/>
      <w:bookmarkEnd w:id="7181"/>
      <w:r w:rsidRPr="00C50983">
        <w:t xml:space="preserve"> OF MODULE </w:t>
      </w:r>
      <w:del w:id="7184" w:author="Jillian Carson-Jackson" w:date="2020-12-27T16:35:00Z">
        <w:r w:rsidRPr="00C50983" w:rsidDel="004A57C7">
          <w:delText>3</w:delText>
        </w:r>
      </w:del>
      <w:bookmarkEnd w:id="7182"/>
      <w:ins w:id="7185" w:author="Jillian Carson-Jackson" w:date="2020-12-27T16:35:00Z">
        <w:r w:rsidR="004A57C7">
          <w:t>5</w:t>
        </w:r>
      </w:ins>
      <w:bookmarkEnd w:id="7183"/>
    </w:p>
    <w:p w14:paraId="2BEE8813" w14:textId="77777777" w:rsidR="006A3F04" w:rsidRPr="006A3F04" w:rsidRDefault="006A3F04" w:rsidP="006A3F04">
      <w:pPr>
        <w:pStyle w:val="Heading1separatationline"/>
      </w:pPr>
    </w:p>
    <w:p w14:paraId="055A778A" w14:textId="77777777" w:rsidR="00E42319" w:rsidRPr="00C50983" w:rsidRDefault="00E42319" w:rsidP="006A3F04">
      <w:pPr>
        <w:pStyle w:val="Tablecaption"/>
      </w:pPr>
      <w:bookmarkStart w:id="7186" w:name="_Toc245254474"/>
      <w:bookmarkStart w:id="7187" w:name="_Toc531423234"/>
      <w:r w:rsidRPr="00C50983">
        <w:t xml:space="preserve">Detailed teaching syllabus – </w:t>
      </w:r>
      <w:commentRangeStart w:id="7188"/>
      <w:r w:rsidRPr="00C50983">
        <w:t>Equipment</w:t>
      </w:r>
      <w:bookmarkEnd w:id="7186"/>
      <w:bookmarkEnd w:id="7187"/>
      <w:commentRangeEnd w:id="7188"/>
      <w:r w:rsidR="004A57C7">
        <w:rPr>
          <w:rStyle w:val="CommentReference"/>
          <w:b w:val="0"/>
          <w:bCs w:val="0"/>
          <w:i w:val="0"/>
          <w:color w:val="auto"/>
          <w:u w:val="none"/>
        </w:rPr>
        <w:commentReference w:id="7188"/>
      </w:r>
    </w:p>
    <w:tbl>
      <w:tblPr>
        <w:tblW w:w="14850" w:type="dxa"/>
        <w:jc w:val="center"/>
        <w:tblLook w:val="01E0" w:firstRow="1" w:lastRow="1" w:firstColumn="1" w:lastColumn="1" w:noHBand="0" w:noVBand="0"/>
      </w:tblPr>
      <w:tblGrid>
        <w:gridCol w:w="8897"/>
        <w:gridCol w:w="2835"/>
        <w:gridCol w:w="3118"/>
      </w:tblGrid>
      <w:tr w:rsidR="00E42319" w:rsidRPr="006A3F04" w14:paraId="0757DD6A" w14:textId="77777777" w:rsidTr="00575E73">
        <w:trPr>
          <w:cantSplit/>
          <w:tblHeader/>
          <w:jc w:val="center"/>
        </w:trPr>
        <w:tc>
          <w:tcPr>
            <w:tcW w:w="8897" w:type="dxa"/>
            <w:tcBorders>
              <w:top w:val="single" w:sz="4" w:space="0" w:color="auto"/>
              <w:left w:val="single" w:sz="4" w:space="0" w:color="auto"/>
              <w:bottom w:val="single" w:sz="12" w:space="0" w:color="auto"/>
              <w:right w:val="single" w:sz="4" w:space="0" w:color="auto"/>
            </w:tcBorders>
            <w:shd w:val="clear" w:color="auto" w:fill="D9D9D9" w:themeFill="background1" w:themeFillShade="D9"/>
          </w:tcPr>
          <w:p w14:paraId="7AA897CF" w14:textId="77777777" w:rsidR="00E42319" w:rsidRPr="006A3F04" w:rsidRDefault="00E42319" w:rsidP="006A3F04">
            <w:pPr>
              <w:pStyle w:val="Tableheading"/>
            </w:pPr>
            <w:r w:rsidRPr="006A3F04">
              <w:t>Subjects / Learning Objectives</w:t>
            </w:r>
          </w:p>
        </w:tc>
        <w:tc>
          <w:tcPr>
            <w:tcW w:w="2835" w:type="dxa"/>
            <w:tcBorders>
              <w:top w:val="single" w:sz="4" w:space="0" w:color="auto"/>
              <w:left w:val="single" w:sz="4" w:space="0" w:color="auto"/>
              <w:bottom w:val="single" w:sz="12" w:space="0" w:color="auto"/>
              <w:right w:val="single" w:sz="4" w:space="0" w:color="auto"/>
            </w:tcBorders>
            <w:shd w:val="clear" w:color="auto" w:fill="D9D9D9" w:themeFill="background1" w:themeFillShade="D9"/>
          </w:tcPr>
          <w:p w14:paraId="30D4E69F" w14:textId="77777777" w:rsidR="00E42319" w:rsidRPr="006A3F04" w:rsidRDefault="00E42319" w:rsidP="006A3F04">
            <w:pPr>
              <w:pStyle w:val="Tableheading"/>
            </w:pPr>
            <w:r w:rsidRPr="006A3F04">
              <w:t>Reference</w:t>
            </w:r>
          </w:p>
        </w:tc>
        <w:tc>
          <w:tcPr>
            <w:tcW w:w="3118" w:type="dxa"/>
            <w:tcBorders>
              <w:top w:val="single" w:sz="4" w:space="0" w:color="auto"/>
              <w:left w:val="single" w:sz="4" w:space="0" w:color="auto"/>
              <w:bottom w:val="single" w:sz="12" w:space="0" w:color="auto"/>
              <w:right w:val="single" w:sz="4" w:space="0" w:color="auto"/>
            </w:tcBorders>
            <w:shd w:val="clear" w:color="auto" w:fill="D9D9D9" w:themeFill="background1" w:themeFillShade="D9"/>
          </w:tcPr>
          <w:p w14:paraId="72A03681" w14:textId="77777777" w:rsidR="00E42319" w:rsidRPr="006A3F04" w:rsidRDefault="00E42319" w:rsidP="006A3F04">
            <w:pPr>
              <w:pStyle w:val="Tableheading"/>
            </w:pPr>
            <w:r w:rsidRPr="006A3F04">
              <w:t>Teaching Aid</w:t>
            </w:r>
          </w:p>
        </w:tc>
      </w:tr>
      <w:tr w:rsidR="00E42319" w:rsidRPr="006A3F04" w14:paraId="18A69E86"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97"/>
          <w:jc w:val="center"/>
        </w:trPr>
        <w:tc>
          <w:tcPr>
            <w:tcW w:w="8897" w:type="dxa"/>
            <w:tcBorders>
              <w:top w:val="single" w:sz="12" w:space="0" w:color="auto"/>
            </w:tcBorders>
            <w:shd w:val="clear" w:color="auto" w:fill="D9D9D9" w:themeFill="background1" w:themeFillShade="D9"/>
          </w:tcPr>
          <w:p w14:paraId="50D5EA5F" w14:textId="77777777" w:rsidR="00E42319" w:rsidRPr="006A3F04" w:rsidRDefault="00E42319" w:rsidP="006039FF">
            <w:pPr>
              <w:pStyle w:val="Tablelevel1bold"/>
              <w:rPr>
                <w:rFonts w:ascii="Calibri" w:hAnsi="Calibri"/>
                <w:sz w:val="22"/>
                <w:szCs w:val="22"/>
              </w:rPr>
            </w:pPr>
            <w:bookmarkStart w:id="7189" w:name="_Toc446917299"/>
            <w:commentRangeStart w:id="7190"/>
            <w:r w:rsidRPr="006A3F04">
              <w:rPr>
                <w:rFonts w:ascii="Calibri" w:hAnsi="Calibri"/>
                <w:sz w:val="22"/>
                <w:szCs w:val="22"/>
              </w:rPr>
              <w:t>Telecommunications</w:t>
            </w:r>
            <w:bookmarkEnd w:id="7189"/>
            <w:commentRangeEnd w:id="7190"/>
            <w:r w:rsidR="00D94BB7">
              <w:rPr>
                <w:rStyle w:val="CommentReference"/>
                <w:rFonts w:asciiTheme="minorHAnsi" w:eastAsiaTheme="minorHAnsi" w:hAnsiTheme="minorHAnsi"/>
                <w:b w:val="0"/>
              </w:rPr>
              <w:commentReference w:id="7190"/>
            </w:r>
          </w:p>
          <w:p w14:paraId="398D2790" w14:textId="77777777" w:rsidR="00E42319" w:rsidRPr="006A3F04" w:rsidRDefault="00E42319" w:rsidP="006039FF">
            <w:pPr>
              <w:pStyle w:val="Tabletitle"/>
              <w:rPr>
                <w:rFonts w:ascii="Calibri" w:hAnsi="Calibri"/>
                <w:sz w:val="22"/>
                <w:szCs w:val="22"/>
              </w:rPr>
            </w:pPr>
          </w:p>
        </w:tc>
        <w:tc>
          <w:tcPr>
            <w:tcW w:w="2835" w:type="dxa"/>
            <w:tcBorders>
              <w:top w:val="single" w:sz="12" w:space="0" w:color="auto"/>
            </w:tcBorders>
            <w:shd w:val="clear" w:color="auto" w:fill="D9D9D9" w:themeFill="background1" w:themeFillShade="D9"/>
          </w:tcPr>
          <w:p w14:paraId="77338C1C" w14:textId="77777777" w:rsidR="00E42319" w:rsidRPr="006A3F04" w:rsidRDefault="00E42319" w:rsidP="006039FF">
            <w:pPr>
              <w:pStyle w:val="Tablelevel1bold"/>
              <w:jc w:val="center"/>
              <w:rPr>
                <w:rFonts w:ascii="Calibri" w:hAnsi="Calibri"/>
                <w:sz w:val="22"/>
                <w:szCs w:val="22"/>
              </w:rPr>
            </w:pPr>
            <w:r w:rsidRPr="006A3F04">
              <w:rPr>
                <w:rFonts w:ascii="Calibri" w:hAnsi="Calibri"/>
                <w:b w:val="0"/>
                <w:sz w:val="22"/>
                <w:szCs w:val="22"/>
              </w:rPr>
              <w:t>R34</w:t>
            </w:r>
          </w:p>
        </w:tc>
        <w:tc>
          <w:tcPr>
            <w:tcW w:w="3118" w:type="dxa"/>
            <w:tcBorders>
              <w:top w:val="single" w:sz="12" w:space="0" w:color="auto"/>
            </w:tcBorders>
            <w:shd w:val="clear" w:color="auto" w:fill="D9D9D9" w:themeFill="background1" w:themeFillShade="D9"/>
          </w:tcPr>
          <w:p w14:paraId="0F931559" w14:textId="77777777" w:rsidR="00E42319" w:rsidRPr="006A3F04" w:rsidRDefault="00E42319" w:rsidP="006039FF">
            <w:pPr>
              <w:pStyle w:val="Tabletitle"/>
              <w:rPr>
                <w:rFonts w:ascii="Calibri" w:hAnsi="Calibri"/>
                <w:sz w:val="22"/>
                <w:szCs w:val="22"/>
              </w:rPr>
            </w:pPr>
          </w:p>
        </w:tc>
      </w:tr>
      <w:tr w:rsidR="00E42319" w:rsidRPr="006A3F04" w14:paraId="5B473DFC"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32"/>
          <w:jc w:val="center"/>
        </w:trPr>
        <w:tc>
          <w:tcPr>
            <w:tcW w:w="8897" w:type="dxa"/>
            <w:shd w:val="clear" w:color="auto" w:fill="D9D9D9" w:themeFill="background1" w:themeFillShade="D9"/>
          </w:tcPr>
          <w:p w14:paraId="4B1C2E15" w14:textId="77777777" w:rsidR="00E42319" w:rsidRPr="006A3F04" w:rsidRDefault="00E42319" w:rsidP="006039FF">
            <w:pPr>
              <w:pStyle w:val="Tablelevel1bold"/>
              <w:rPr>
                <w:rFonts w:ascii="Calibri" w:hAnsi="Calibri"/>
                <w:b w:val="0"/>
                <w:sz w:val="22"/>
                <w:szCs w:val="22"/>
              </w:rPr>
            </w:pPr>
            <w:bookmarkStart w:id="7191" w:name="_Toc446917300"/>
            <w:r w:rsidRPr="006A3F04">
              <w:rPr>
                <w:rFonts w:ascii="Calibri" w:hAnsi="Calibri"/>
                <w:b w:val="0"/>
                <w:sz w:val="22"/>
                <w:szCs w:val="22"/>
              </w:rPr>
              <w:t>Fax</w:t>
            </w:r>
            <w:bookmarkEnd w:id="7191"/>
          </w:p>
          <w:p w14:paraId="1320A65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Explain and demonstrate the transmission and reception of facsimile message</w:t>
            </w:r>
          </w:p>
        </w:tc>
        <w:tc>
          <w:tcPr>
            <w:tcW w:w="2835" w:type="dxa"/>
            <w:shd w:val="clear" w:color="auto" w:fill="D9D9D9" w:themeFill="background1" w:themeFillShade="D9"/>
          </w:tcPr>
          <w:p w14:paraId="6699E863"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D9D9D9" w:themeFill="background1" w:themeFillShade="D9"/>
          </w:tcPr>
          <w:p w14:paraId="3975122E" w14:textId="77777777" w:rsidR="00E42319" w:rsidRPr="006A3F04" w:rsidRDefault="00E42319" w:rsidP="006039FF">
            <w:pPr>
              <w:pStyle w:val="Tablelevel1bold"/>
              <w:jc w:val="center"/>
              <w:rPr>
                <w:rFonts w:ascii="Calibri" w:hAnsi="Calibri"/>
                <w:sz w:val="22"/>
                <w:szCs w:val="22"/>
              </w:rPr>
            </w:pPr>
          </w:p>
        </w:tc>
      </w:tr>
      <w:tr w:rsidR="00E42319" w:rsidRPr="006A3F04" w14:paraId="438ED83D"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98"/>
          <w:jc w:val="center"/>
        </w:trPr>
        <w:tc>
          <w:tcPr>
            <w:tcW w:w="8897" w:type="dxa"/>
            <w:shd w:val="clear" w:color="auto" w:fill="D9D9D9" w:themeFill="background1" w:themeFillShade="D9"/>
          </w:tcPr>
          <w:p w14:paraId="5721CD21" w14:textId="77777777" w:rsidR="00E42319" w:rsidRPr="006A3F04" w:rsidRDefault="00E42319" w:rsidP="006039FF">
            <w:pPr>
              <w:pStyle w:val="Tablelevel1bold"/>
              <w:rPr>
                <w:rFonts w:ascii="Calibri" w:hAnsi="Calibri"/>
                <w:b w:val="0"/>
                <w:sz w:val="22"/>
                <w:szCs w:val="22"/>
              </w:rPr>
            </w:pPr>
            <w:bookmarkStart w:id="7192" w:name="_Toc446917301"/>
            <w:bookmarkStart w:id="7193" w:name="_Toc111617407"/>
            <w:r w:rsidRPr="006A3F04">
              <w:rPr>
                <w:rFonts w:ascii="Calibri" w:hAnsi="Calibri"/>
                <w:b w:val="0"/>
                <w:sz w:val="22"/>
                <w:szCs w:val="22"/>
              </w:rPr>
              <w:t>Telephone</w:t>
            </w:r>
            <w:bookmarkEnd w:id="7192"/>
            <w:bookmarkEnd w:id="7193"/>
          </w:p>
          <w:p w14:paraId="46C749FF"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Describe the operation of different telephone systems/technologies and their functionalities</w:t>
            </w:r>
          </w:p>
          <w:p w14:paraId="666EA1C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 xml:space="preserve">State the necessity of prioritisation </w:t>
            </w:r>
          </w:p>
        </w:tc>
        <w:tc>
          <w:tcPr>
            <w:tcW w:w="2835" w:type="dxa"/>
            <w:shd w:val="clear" w:color="auto" w:fill="D9D9D9" w:themeFill="background1" w:themeFillShade="D9"/>
          </w:tcPr>
          <w:p w14:paraId="3D40A5C8"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D9D9D9" w:themeFill="background1" w:themeFillShade="D9"/>
          </w:tcPr>
          <w:p w14:paraId="7424D1BB" w14:textId="77777777" w:rsidR="00E42319" w:rsidRPr="006A3F04" w:rsidRDefault="00E42319" w:rsidP="006039FF">
            <w:pPr>
              <w:pStyle w:val="Tablelevel1bold"/>
              <w:jc w:val="center"/>
              <w:rPr>
                <w:rFonts w:ascii="Calibri" w:hAnsi="Calibri"/>
                <w:sz w:val="22"/>
                <w:szCs w:val="22"/>
              </w:rPr>
            </w:pPr>
          </w:p>
        </w:tc>
      </w:tr>
      <w:tr w:rsidR="00E42319" w:rsidRPr="006A3F04" w14:paraId="056ABF38"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33"/>
          <w:jc w:val="center"/>
        </w:trPr>
        <w:tc>
          <w:tcPr>
            <w:tcW w:w="8897" w:type="dxa"/>
            <w:shd w:val="clear" w:color="auto" w:fill="D9D9D9" w:themeFill="background1" w:themeFillShade="D9"/>
          </w:tcPr>
          <w:p w14:paraId="5A0A65D0" w14:textId="77777777" w:rsidR="00E42319" w:rsidRPr="006A3F04" w:rsidRDefault="00E42319" w:rsidP="006039FF">
            <w:pPr>
              <w:pStyle w:val="Tablelevel1bold"/>
              <w:rPr>
                <w:rFonts w:ascii="Calibri" w:hAnsi="Calibri"/>
                <w:b w:val="0"/>
                <w:sz w:val="22"/>
                <w:szCs w:val="22"/>
              </w:rPr>
            </w:pPr>
            <w:bookmarkStart w:id="7194" w:name="_Toc446917302"/>
            <w:bookmarkStart w:id="7195" w:name="_Toc111617408"/>
            <w:r w:rsidRPr="006A3F04">
              <w:rPr>
                <w:rFonts w:ascii="Calibri" w:hAnsi="Calibri"/>
                <w:b w:val="0"/>
                <w:sz w:val="22"/>
                <w:szCs w:val="22"/>
              </w:rPr>
              <w:t>Telex</w:t>
            </w:r>
            <w:bookmarkEnd w:id="7194"/>
            <w:bookmarkEnd w:id="7195"/>
          </w:p>
          <w:p w14:paraId="5BF0CB9B"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Explain the fundamental operation of telex</w:t>
            </w:r>
          </w:p>
          <w:p w14:paraId="3FBFDA7E"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Describe how to transmit/receive telex messages</w:t>
            </w:r>
          </w:p>
        </w:tc>
        <w:tc>
          <w:tcPr>
            <w:tcW w:w="2835" w:type="dxa"/>
            <w:shd w:val="clear" w:color="auto" w:fill="D9D9D9" w:themeFill="background1" w:themeFillShade="D9"/>
          </w:tcPr>
          <w:p w14:paraId="3E2DDDCE"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D9D9D9" w:themeFill="background1" w:themeFillShade="D9"/>
          </w:tcPr>
          <w:p w14:paraId="00A2ED00" w14:textId="77777777" w:rsidR="00E42319" w:rsidRPr="006A3F04" w:rsidRDefault="00E42319" w:rsidP="006039FF">
            <w:pPr>
              <w:pStyle w:val="Tablelevel1bold"/>
              <w:jc w:val="center"/>
              <w:rPr>
                <w:rFonts w:ascii="Calibri" w:hAnsi="Calibri"/>
                <w:sz w:val="22"/>
                <w:szCs w:val="22"/>
              </w:rPr>
            </w:pPr>
          </w:p>
        </w:tc>
      </w:tr>
      <w:tr w:rsidR="00E42319" w:rsidRPr="006A3F04" w14:paraId="257C3391"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D9D9D9" w:themeFill="background1" w:themeFillShade="D9"/>
          </w:tcPr>
          <w:p w14:paraId="6B366CE2" w14:textId="77777777" w:rsidR="00E42319" w:rsidRPr="006A3F04" w:rsidRDefault="00E42319" w:rsidP="006039FF">
            <w:pPr>
              <w:pStyle w:val="Tablelevel1bold"/>
              <w:rPr>
                <w:rFonts w:ascii="Calibri" w:hAnsi="Calibri"/>
                <w:b w:val="0"/>
                <w:sz w:val="22"/>
                <w:szCs w:val="22"/>
              </w:rPr>
            </w:pPr>
            <w:bookmarkStart w:id="7196" w:name="_Toc446917303"/>
            <w:bookmarkStart w:id="7197" w:name="_Toc111617409"/>
            <w:r w:rsidRPr="006A3F04">
              <w:rPr>
                <w:rFonts w:ascii="Calibri" w:hAnsi="Calibri"/>
                <w:b w:val="0"/>
                <w:sz w:val="22"/>
                <w:szCs w:val="22"/>
              </w:rPr>
              <w:t>E-mail</w:t>
            </w:r>
            <w:bookmarkEnd w:id="7196"/>
            <w:bookmarkEnd w:id="7197"/>
          </w:p>
          <w:p w14:paraId="21FBFF84"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Explain the fundamentals electronic mail</w:t>
            </w:r>
          </w:p>
          <w:p w14:paraId="5B86244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Demonstrate how to transmit/receive E-mail</w:t>
            </w:r>
          </w:p>
        </w:tc>
        <w:tc>
          <w:tcPr>
            <w:tcW w:w="2835" w:type="dxa"/>
            <w:shd w:val="clear" w:color="auto" w:fill="D9D9D9" w:themeFill="background1" w:themeFillShade="D9"/>
          </w:tcPr>
          <w:p w14:paraId="442A698C"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D9D9D9" w:themeFill="background1" w:themeFillShade="D9"/>
          </w:tcPr>
          <w:p w14:paraId="2A1FEAB7" w14:textId="77777777" w:rsidR="00E42319" w:rsidRPr="006A3F04" w:rsidRDefault="00E42319" w:rsidP="006039FF">
            <w:pPr>
              <w:pStyle w:val="Tablelevel1bold"/>
              <w:jc w:val="center"/>
              <w:rPr>
                <w:rFonts w:ascii="Calibri" w:hAnsi="Calibri"/>
                <w:sz w:val="22"/>
                <w:szCs w:val="22"/>
              </w:rPr>
            </w:pPr>
          </w:p>
        </w:tc>
      </w:tr>
      <w:tr w:rsidR="00E42319" w:rsidRPr="006A3F04" w14:paraId="799CBBD5"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D9D9D9" w:themeFill="background1" w:themeFillShade="D9"/>
          </w:tcPr>
          <w:p w14:paraId="28D30749" w14:textId="77777777" w:rsidR="00E42319" w:rsidRPr="006A3F04" w:rsidRDefault="00E42319" w:rsidP="006039FF">
            <w:pPr>
              <w:pStyle w:val="Tablelevel1bold"/>
              <w:rPr>
                <w:rFonts w:ascii="Calibri" w:hAnsi="Calibri"/>
                <w:b w:val="0"/>
                <w:sz w:val="22"/>
                <w:szCs w:val="22"/>
              </w:rPr>
            </w:pPr>
            <w:r w:rsidRPr="006A3F04">
              <w:rPr>
                <w:rFonts w:ascii="Calibri" w:hAnsi="Calibri"/>
                <w:b w:val="0"/>
                <w:sz w:val="22"/>
                <w:szCs w:val="22"/>
              </w:rPr>
              <w:t>Electronic messaging</w:t>
            </w:r>
          </w:p>
          <w:p w14:paraId="093EF261" w14:textId="77777777" w:rsidR="00E42319" w:rsidRDefault="00E42319" w:rsidP="006039FF">
            <w:pPr>
              <w:pStyle w:val="Tablelevel2"/>
              <w:rPr>
                <w:rFonts w:ascii="Calibri" w:hAnsi="Calibri"/>
                <w:sz w:val="22"/>
                <w:szCs w:val="22"/>
              </w:rPr>
            </w:pPr>
            <w:r w:rsidRPr="006A3F04">
              <w:rPr>
                <w:rFonts w:ascii="Calibri" w:hAnsi="Calibri"/>
                <w:sz w:val="22"/>
                <w:szCs w:val="22"/>
              </w:rPr>
              <w:t>Discuss and explain the evolving electronic messaging system</w:t>
            </w:r>
          </w:p>
          <w:p w14:paraId="42CB4B8B" w14:textId="77777777" w:rsidR="007734C8" w:rsidRPr="006A3F04" w:rsidRDefault="007734C8" w:rsidP="00647F62">
            <w:pPr>
              <w:pStyle w:val="Tablelevel2"/>
              <w:rPr>
                <w:rFonts w:ascii="Calibri" w:hAnsi="Calibri"/>
                <w:sz w:val="22"/>
                <w:szCs w:val="22"/>
              </w:rPr>
            </w:pPr>
          </w:p>
        </w:tc>
        <w:tc>
          <w:tcPr>
            <w:tcW w:w="2835" w:type="dxa"/>
            <w:shd w:val="clear" w:color="auto" w:fill="D9D9D9" w:themeFill="background1" w:themeFillShade="D9"/>
          </w:tcPr>
          <w:p w14:paraId="0C1DED0A"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D9D9D9" w:themeFill="background1" w:themeFillShade="D9"/>
          </w:tcPr>
          <w:p w14:paraId="731B4E6E" w14:textId="77777777" w:rsidR="00E42319" w:rsidRPr="006A3F04" w:rsidRDefault="00E42319" w:rsidP="006039FF">
            <w:pPr>
              <w:pStyle w:val="Tablelevel1bold"/>
              <w:jc w:val="center"/>
              <w:rPr>
                <w:rFonts w:ascii="Calibri" w:hAnsi="Calibri"/>
                <w:sz w:val="22"/>
                <w:szCs w:val="22"/>
              </w:rPr>
            </w:pPr>
          </w:p>
        </w:tc>
      </w:tr>
      <w:tr w:rsidR="00E42319" w:rsidRPr="006A3F04" w14:paraId="0682CF20"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D9D9D9" w:themeFill="background1" w:themeFillShade="D9"/>
          </w:tcPr>
          <w:p w14:paraId="0CDECD8C" w14:textId="77777777" w:rsidR="00E42319" w:rsidRPr="006A3F04" w:rsidRDefault="00E42319" w:rsidP="006039FF">
            <w:pPr>
              <w:pStyle w:val="Tablelevel1bold"/>
              <w:rPr>
                <w:rFonts w:ascii="Calibri" w:hAnsi="Calibri"/>
                <w:sz w:val="22"/>
                <w:szCs w:val="22"/>
              </w:rPr>
            </w:pPr>
            <w:bookmarkStart w:id="7198" w:name="_Toc446917313"/>
            <w:bookmarkStart w:id="7199" w:name="_Toc111617412"/>
            <w:r w:rsidRPr="006A3F04">
              <w:rPr>
                <w:rFonts w:ascii="Calibri" w:hAnsi="Calibri"/>
                <w:sz w:val="22"/>
                <w:szCs w:val="22"/>
              </w:rPr>
              <w:t>Radar, audio, video and other sensors</w:t>
            </w:r>
            <w:bookmarkEnd w:id="7198"/>
            <w:bookmarkEnd w:id="7199"/>
          </w:p>
        </w:tc>
        <w:tc>
          <w:tcPr>
            <w:tcW w:w="2835" w:type="dxa"/>
            <w:shd w:val="clear" w:color="auto" w:fill="D9D9D9" w:themeFill="background1" w:themeFillShade="D9"/>
          </w:tcPr>
          <w:p w14:paraId="5A802E61"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R34, R41, R49, R57</w:t>
            </w:r>
          </w:p>
        </w:tc>
        <w:tc>
          <w:tcPr>
            <w:tcW w:w="3118" w:type="dxa"/>
            <w:shd w:val="clear" w:color="auto" w:fill="D9D9D9" w:themeFill="background1" w:themeFillShade="D9"/>
          </w:tcPr>
          <w:p w14:paraId="028013C3" w14:textId="77777777" w:rsidR="00E42319" w:rsidRPr="006A3F04" w:rsidRDefault="00E42319" w:rsidP="006039FF">
            <w:pPr>
              <w:pStyle w:val="Tablelevel1bold"/>
              <w:jc w:val="center"/>
              <w:rPr>
                <w:rFonts w:ascii="Calibri" w:hAnsi="Calibri"/>
                <w:b w:val="0"/>
                <w:sz w:val="22"/>
                <w:szCs w:val="22"/>
              </w:rPr>
            </w:pPr>
          </w:p>
        </w:tc>
      </w:tr>
      <w:tr w:rsidR="00E42319" w:rsidRPr="006A3F04" w14:paraId="193FEA90"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D9D9D9" w:themeFill="background1" w:themeFillShade="D9"/>
          </w:tcPr>
          <w:p w14:paraId="6350A357" w14:textId="060469AA" w:rsidR="00E42319" w:rsidRPr="006A3F04" w:rsidDel="00C971DE" w:rsidRDefault="00E42319" w:rsidP="006039FF">
            <w:pPr>
              <w:pStyle w:val="Tablelevel1bold"/>
              <w:rPr>
                <w:del w:id="7200" w:author="Abercrombie, Kerrie" w:date="2021-01-25T11:27:00Z"/>
                <w:rFonts w:ascii="Calibri" w:hAnsi="Calibri"/>
                <w:b w:val="0"/>
                <w:sz w:val="22"/>
                <w:szCs w:val="22"/>
              </w:rPr>
            </w:pPr>
            <w:bookmarkStart w:id="7201" w:name="_Toc446917314"/>
            <w:bookmarkStart w:id="7202" w:name="_Toc111617413"/>
            <w:commentRangeStart w:id="7203"/>
            <w:del w:id="7204" w:author="Abercrombie, Kerrie" w:date="2021-01-25T11:27:00Z">
              <w:r w:rsidRPr="006A3F04" w:rsidDel="00C971DE">
                <w:rPr>
                  <w:rFonts w:ascii="Calibri" w:hAnsi="Calibri"/>
                  <w:b w:val="0"/>
                  <w:sz w:val="22"/>
                  <w:szCs w:val="22"/>
                </w:rPr>
                <w:delText>Radar</w:delText>
              </w:r>
              <w:commentRangeEnd w:id="7203"/>
              <w:r w:rsidR="00D94BB7" w:rsidDel="00C971DE">
                <w:rPr>
                  <w:rStyle w:val="CommentReference"/>
                  <w:rFonts w:asciiTheme="minorHAnsi" w:eastAsiaTheme="minorHAnsi" w:hAnsiTheme="minorHAnsi"/>
                  <w:b w:val="0"/>
                </w:rPr>
                <w:commentReference w:id="7203"/>
              </w:r>
            </w:del>
          </w:p>
          <w:p w14:paraId="27973197" w14:textId="72566437" w:rsidR="00E42319" w:rsidRPr="006A3F04" w:rsidDel="00C971DE" w:rsidRDefault="00E42319" w:rsidP="006039FF">
            <w:pPr>
              <w:pStyle w:val="Tablelevel2"/>
              <w:rPr>
                <w:del w:id="7205" w:author="Abercrombie, Kerrie" w:date="2021-01-25T11:27:00Z"/>
                <w:rFonts w:ascii="Calibri" w:hAnsi="Calibri"/>
                <w:sz w:val="22"/>
                <w:szCs w:val="22"/>
              </w:rPr>
            </w:pPr>
            <w:del w:id="7206" w:author="Abercrombie, Kerrie" w:date="2021-01-25T11:27:00Z">
              <w:r w:rsidRPr="006A3F04" w:rsidDel="00C971DE">
                <w:rPr>
                  <w:rFonts w:ascii="Calibri" w:hAnsi="Calibri"/>
                  <w:sz w:val="22"/>
                  <w:szCs w:val="22"/>
                </w:rPr>
                <w:delText>Describe the basics of coastal radar and its applications to VTS</w:delText>
              </w:r>
            </w:del>
          </w:p>
          <w:p w14:paraId="6E56351C" w14:textId="774F7A6D" w:rsidR="00E42319" w:rsidRPr="006A3F04" w:rsidDel="00C971DE" w:rsidRDefault="00E42319" w:rsidP="006039FF">
            <w:pPr>
              <w:pStyle w:val="Tablelevel3"/>
              <w:rPr>
                <w:del w:id="7207" w:author="Abercrombie, Kerrie" w:date="2021-01-25T11:27:00Z"/>
                <w:rFonts w:ascii="Calibri" w:hAnsi="Calibri"/>
                <w:sz w:val="22"/>
                <w:szCs w:val="22"/>
              </w:rPr>
            </w:pPr>
            <w:del w:id="7208" w:author="Abercrombie, Kerrie" w:date="2021-01-25T11:27:00Z">
              <w:r w:rsidRPr="006A3F04" w:rsidDel="00C971DE">
                <w:rPr>
                  <w:rFonts w:ascii="Calibri" w:hAnsi="Calibri"/>
                  <w:sz w:val="22"/>
                  <w:szCs w:val="22"/>
                </w:rPr>
                <w:delText>Coastal radar concepts</w:delText>
              </w:r>
            </w:del>
          </w:p>
          <w:p w14:paraId="7C406968" w14:textId="3F18AFE5" w:rsidR="00E42319" w:rsidRPr="006A3F04" w:rsidDel="00C971DE" w:rsidRDefault="00E42319" w:rsidP="006039FF">
            <w:pPr>
              <w:pStyle w:val="Tablelevel3"/>
              <w:rPr>
                <w:del w:id="7209" w:author="Abercrombie, Kerrie" w:date="2021-01-25T11:27:00Z"/>
                <w:rFonts w:ascii="Calibri" w:hAnsi="Calibri"/>
                <w:sz w:val="22"/>
                <w:szCs w:val="22"/>
                <w:lang w:eastAsia="en-GB"/>
              </w:rPr>
            </w:pPr>
            <w:del w:id="7210" w:author="Abercrombie, Kerrie" w:date="2021-01-25T11:27:00Z">
              <w:r w:rsidRPr="006A3F04" w:rsidDel="00C971DE">
                <w:rPr>
                  <w:rFonts w:ascii="Calibri" w:hAnsi="Calibri"/>
                  <w:sz w:val="22"/>
                  <w:szCs w:val="22"/>
                  <w:lang w:eastAsia="en-GB"/>
                </w:rPr>
                <w:delText>Application of coastal radar to VTS</w:delText>
              </w:r>
            </w:del>
          </w:p>
          <w:p w14:paraId="4E18ACE6" w14:textId="3120A741" w:rsidR="00E42319" w:rsidRPr="006A3F04" w:rsidDel="00C971DE" w:rsidRDefault="00E42319" w:rsidP="006039FF">
            <w:pPr>
              <w:pStyle w:val="Tablelevel3"/>
              <w:rPr>
                <w:del w:id="7211" w:author="Abercrombie, Kerrie" w:date="2021-01-25T11:27:00Z"/>
                <w:rFonts w:ascii="Calibri" w:hAnsi="Calibri"/>
                <w:sz w:val="22"/>
                <w:szCs w:val="22"/>
              </w:rPr>
            </w:pPr>
            <w:del w:id="7212" w:author="Abercrombie, Kerrie" w:date="2021-01-25T11:27:00Z">
              <w:r w:rsidRPr="006A3F04" w:rsidDel="00C971DE">
                <w:rPr>
                  <w:rFonts w:ascii="Calibri" w:hAnsi="Calibri"/>
                  <w:sz w:val="22"/>
                  <w:szCs w:val="22"/>
                </w:rPr>
                <w:delText xml:space="preserve">Sensor fusion </w:delText>
              </w:r>
            </w:del>
          </w:p>
          <w:p w14:paraId="23ADBF9C" w14:textId="4CBD31E5" w:rsidR="00E42319" w:rsidRPr="006A3F04" w:rsidDel="00C971DE" w:rsidRDefault="00E42319" w:rsidP="006039FF">
            <w:pPr>
              <w:pStyle w:val="Tablelevel3"/>
              <w:rPr>
                <w:del w:id="7213" w:author="Abercrombie, Kerrie" w:date="2021-01-25T11:27:00Z"/>
                <w:rFonts w:ascii="Calibri" w:hAnsi="Calibri"/>
                <w:sz w:val="22"/>
                <w:szCs w:val="22"/>
                <w:lang w:eastAsia="en-GB"/>
              </w:rPr>
            </w:pPr>
            <w:del w:id="7214" w:author="Abercrombie, Kerrie" w:date="2021-01-25T11:27:00Z">
              <w:r w:rsidRPr="006A3F04" w:rsidDel="00C971DE">
                <w:rPr>
                  <w:rFonts w:ascii="Calibri" w:hAnsi="Calibri"/>
                  <w:sz w:val="22"/>
                  <w:szCs w:val="22"/>
                  <w:lang w:eastAsia="en-GB"/>
                </w:rPr>
                <w:delText>System warnings</w:delText>
              </w:r>
            </w:del>
          </w:p>
          <w:p w14:paraId="5B9C8528" w14:textId="112FEA66" w:rsidR="00E42319" w:rsidRPr="006A3F04" w:rsidDel="00C971DE" w:rsidRDefault="00E42319" w:rsidP="006039FF">
            <w:pPr>
              <w:pStyle w:val="Tablelevel2"/>
              <w:rPr>
                <w:del w:id="7215" w:author="Abercrombie, Kerrie" w:date="2021-01-25T11:27:00Z"/>
                <w:rFonts w:ascii="Calibri" w:hAnsi="Calibri"/>
                <w:sz w:val="22"/>
                <w:szCs w:val="22"/>
              </w:rPr>
            </w:pPr>
            <w:del w:id="7216" w:author="Abercrombie, Kerrie" w:date="2021-01-25T11:27:00Z">
              <w:r w:rsidRPr="006A3F04" w:rsidDel="00C971DE">
                <w:rPr>
                  <w:rFonts w:ascii="Calibri" w:hAnsi="Calibri"/>
                  <w:sz w:val="22"/>
                  <w:szCs w:val="22"/>
                </w:rPr>
                <w:delText>List the features of generic VTS radar display</w:delText>
              </w:r>
            </w:del>
          </w:p>
          <w:p w14:paraId="1EAD464C" w14:textId="763FF41D" w:rsidR="00E42319" w:rsidRPr="006A3F04" w:rsidDel="00C971DE" w:rsidRDefault="00E42319" w:rsidP="006039FF">
            <w:pPr>
              <w:pStyle w:val="Tablelevel3"/>
              <w:rPr>
                <w:del w:id="7217" w:author="Abercrombie, Kerrie" w:date="2021-01-25T11:27:00Z"/>
                <w:rFonts w:ascii="Calibri" w:hAnsi="Calibri"/>
                <w:sz w:val="22"/>
                <w:szCs w:val="22"/>
              </w:rPr>
            </w:pPr>
            <w:del w:id="7218" w:author="Abercrombie, Kerrie" w:date="2021-01-25T11:27:00Z">
              <w:r w:rsidRPr="006A3F04" w:rsidDel="00C971DE">
                <w:rPr>
                  <w:rFonts w:ascii="Calibri" w:hAnsi="Calibri"/>
                  <w:sz w:val="22"/>
                  <w:szCs w:val="22"/>
                </w:rPr>
                <w:delText>Detection, acquisition and tracking</w:delText>
              </w:r>
            </w:del>
          </w:p>
          <w:p w14:paraId="786E8143" w14:textId="1C3A4EEE" w:rsidR="00E42319" w:rsidRPr="006A3F04" w:rsidRDefault="00E42319" w:rsidP="006039FF">
            <w:pPr>
              <w:pStyle w:val="Tablelevel3"/>
              <w:rPr>
                <w:rFonts w:ascii="Calibri" w:hAnsi="Calibri"/>
                <w:sz w:val="22"/>
                <w:szCs w:val="22"/>
                <w:lang w:eastAsia="en-GB"/>
              </w:rPr>
            </w:pPr>
            <w:del w:id="7219" w:author="Abercrombie, Kerrie" w:date="2021-01-25T11:27:00Z">
              <w:r w:rsidRPr="006A3F04" w:rsidDel="00C971DE">
                <w:rPr>
                  <w:rFonts w:ascii="Calibri" w:hAnsi="Calibri"/>
                  <w:sz w:val="22"/>
                  <w:szCs w:val="22"/>
                </w:rPr>
                <w:delText>VTS traffic image warnings</w:delText>
              </w:r>
            </w:del>
            <w:bookmarkEnd w:id="7201"/>
            <w:bookmarkEnd w:id="7202"/>
          </w:p>
        </w:tc>
        <w:tc>
          <w:tcPr>
            <w:tcW w:w="2835" w:type="dxa"/>
            <w:shd w:val="clear" w:color="auto" w:fill="D9D9D9" w:themeFill="background1" w:themeFillShade="D9"/>
          </w:tcPr>
          <w:p w14:paraId="4261D543"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D9D9D9" w:themeFill="background1" w:themeFillShade="D9"/>
          </w:tcPr>
          <w:p w14:paraId="3E3F30CC" w14:textId="77777777" w:rsidR="00E42319" w:rsidRPr="006A3F04" w:rsidRDefault="00E42319" w:rsidP="006039FF">
            <w:pPr>
              <w:pStyle w:val="Tablelevel1bold"/>
              <w:jc w:val="center"/>
              <w:rPr>
                <w:rFonts w:ascii="Calibri" w:hAnsi="Calibri"/>
                <w:b w:val="0"/>
                <w:sz w:val="22"/>
                <w:szCs w:val="22"/>
              </w:rPr>
            </w:pPr>
          </w:p>
        </w:tc>
      </w:tr>
      <w:tr w:rsidR="00E42319" w:rsidRPr="006A3F04" w14:paraId="2FD25119" w14:textId="77777777" w:rsidTr="00575E73">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1651BB" w14:textId="77777777" w:rsidR="00E42319" w:rsidRPr="006A3F04" w:rsidRDefault="00E42319" w:rsidP="006039FF">
            <w:pPr>
              <w:pStyle w:val="Tablelevel1bold"/>
              <w:rPr>
                <w:rFonts w:ascii="Calibri" w:hAnsi="Calibri"/>
                <w:b w:val="0"/>
                <w:sz w:val="22"/>
                <w:szCs w:val="22"/>
              </w:rPr>
            </w:pPr>
            <w:bookmarkStart w:id="7220" w:name="_Toc446917315"/>
            <w:bookmarkStart w:id="7221" w:name="_Toc111617414"/>
            <w:commentRangeStart w:id="7222"/>
            <w:r w:rsidRPr="006A3F04">
              <w:rPr>
                <w:rFonts w:ascii="Calibri" w:hAnsi="Calibri"/>
                <w:b w:val="0"/>
                <w:sz w:val="22"/>
                <w:szCs w:val="22"/>
              </w:rPr>
              <w:t>Describe the function and different types of audio equipment</w:t>
            </w:r>
            <w:bookmarkEnd w:id="7220"/>
            <w:bookmarkEnd w:id="7221"/>
          </w:p>
          <w:p w14:paraId="274A4E59"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VHF radio</w:t>
            </w:r>
          </w:p>
          <w:p w14:paraId="68AC76E2"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Telephone system</w:t>
            </w:r>
            <w:commentRangeEnd w:id="7222"/>
            <w:r w:rsidR="00C971DE">
              <w:rPr>
                <w:rStyle w:val="CommentReference"/>
                <w:rFonts w:asciiTheme="minorHAnsi" w:eastAsiaTheme="minorHAnsi" w:hAnsiTheme="minorHAnsi"/>
              </w:rPr>
              <w:commentReference w:id="7222"/>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59B20A"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FFFB9" w14:textId="77777777" w:rsidR="00E42319" w:rsidRPr="006A3F04" w:rsidRDefault="00E42319" w:rsidP="006039FF">
            <w:pPr>
              <w:pStyle w:val="Tablelevel1bold"/>
              <w:jc w:val="center"/>
              <w:rPr>
                <w:rFonts w:ascii="Calibri" w:hAnsi="Calibri"/>
                <w:b w:val="0"/>
                <w:sz w:val="22"/>
                <w:szCs w:val="22"/>
              </w:rPr>
            </w:pPr>
          </w:p>
        </w:tc>
      </w:tr>
      <w:tr w:rsidR="00E42319" w:rsidRPr="006A3F04" w14:paraId="6FFA0980" w14:textId="77777777" w:rsidTr="00575E73">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DED59" w14:textId="11766F0F" w:rsidR="00E42319" w:rsidRPr="006A3F04" w:rsidDel="00C971DE" w:rsidRDefault="00E42319" w:rsidP="006039FF">
            <w:pPr>
              <w:pStyle w:val="Tablelevel1bold"/>
              <w:rPr>
                <w:del w:id="7223" w:author="Abercrombie, Kerrie" w:date="2021-01-25T11:26:00Z"/>
                <w:rFonts w:ascii="Calibri" w:hAnsi="Calibri"/>
                <w:b w:val="0"/>
                <w:sz w:val="22"/>
                <w:szCs w:val="22"/>
              </w:rPr>
            </w:pPr>
            <w:bookmarkStart w:id="7224" w:name="_Toc446917316"/>
            <w:bookmarkStart w:id="7225" w:name="_Toc111617415"/>
            <w:del w:id="7226" w:author="Abercrombie, Kerrie" w:date="2021-01-25T11:26:00Z">
              <w:r w:rsidRPr="006A3F04" w:rsidDel="00C971DE">
                <w:rPr>
                  <w:rFonts w:ascii="Calibri" w:hAnsi="Calibri"/>
                  <w:b w:val="0"/>
                  <w:sz w:val="22"/>
                  <w:szCs w:val="22"/>
                </w:rPr>
                <w:delText xml:space="preserve">Describe the function and different types of </w:delText>
              </w:r>
              <w:commentRangeStart w:id="7227"/>
              <w:r w:rsidRPr="006A3F04" w:rsidDel="00C971DE">
                <w:rPr>
                  <w:rFonts w:ascii="Calibri" w:hAnsi="Calibri"/>
                  <w:b w:val="0"/>
                  <w:sz w:val="22"/>
                  <w:szCs w:val="22"/>
                </w:rPr>
                <w:delText>video equipment</w:delText>
              </w:r>
              <w:bookmarkEnd w:id="7224"/>
              <w:bookmarkEnd w:id="7225"/>
              <w:commentRangeEnd w:id="7227"/>
              <w:r w:rsidR="00C971DE" w:rsidDel="00C971DE">
                <w:rPr>
                  <w:rStyle w:val="CommentReference"/>
                  <w:rFonts w:asciiTheme="minorHAnsi" w:eastAsiaTheme="minorHAnsi" w:hAnsiTheme="minorHAnsi"/>
                  <w:b w:val="0"/>
                </w:rPr>
                <w:commentReference w:id="7227"/>
              </w:r>
            </w:del>
          </w:p>
          <w:p w14:paraId="24072AD4" w14:textId="078F4375" w:rsidR="00E42319" w:rsidRPr="006A3F04" w:rsidDel="00C971DE" w:rsidRDefault="00E42319" w:rsidP="006039FF">
            <w:pPr>
              <w:pStyle w:val="Tablelevel2"/>
              <w:tabs>
                <w:tab w:val="center" w:pos="4482"/>
              </w:tabs>
              <w:rPr>
                <w:del w:id="7228" w:author="Abercrombie, Kerrie" w:date="2021-01-25T11:26:00Z"/>
                <w:rFonts w:ascii="Calibri" w:hAnsi="Calibri"/>
                <w:sz w:val="22"/>
                <w:szCs w:val="22"/>
              </w:rPr>
            </w:pPr>
            <w:del w:id="7229" w:author="Abercrombie, Kerrie" w:date="2021-01-25T11:26:00Z">
              <w:r w:rsidRPr="006A3F04" w:rsidDel="00C971DE">
                <w:rPr>
                  <w:rFonts w:ascii="Calibri" w:hAnsi="Calibri"/>
                  <w:sz w:val="22"/>
                  <w:szCs w:val="22"/>
                </w:rPr>
                <w:delText>Close circuit (CCTV)</w:delText>
              </w:r>
            </w:del>
          </w:p>
          <w:p w14:paraId="4202C309" w14:textId="1E1B8B0A" w:rsidR="00E42319" w:rsidRPr="006A3F04" w:rsidDel="00C971DE" w:rsidRDefault="00E42319" w:rsidP="006039FF">
            <w:pPr>
              <w:pStyle w:val="Tablelevel2"/>
              <w:rPr>
                <w:del w:id="7230" w:author="Abercrombie, Kerrie" w:date="2021-01-25T11:26:00Z"/>
                <w:rFonts w:ascii="Calibri" w:hAnsi="Calibri"/>
                <w:sz w:val="22"/>
                <w:szCs w:val="22"/>
              </w:rPr>
            </w:pPr>
            <w:del w:id="7231" w:author="Abercrombie, Kerrie" w:date="2021-01-25T11:26:00Z">
              <w:r w:rsidRPr="006A3F04" w:rsidDel="00C971DE">
                <w:rPr>
                  <w:rFonts w:ascii="Calibri" w:hAnsi="Calibri"/>
                  <w:sz w:val="22"/>
                  <w:szCs w:val="22"/>
                </w:rPr>
                <w:delText>Low light (LLTV)</w:delText>
              </w:r>
            </w:del>
          </w:p>
          <w:p w14:paraId="7F00F6B3" w14:textId="21B1C691" w:rsidR="00E42319" w:rsidRPr="006A3F04" w:rsidRDefault="00E42319" w:rsidP="006039FF">
            <w:pPr>
              <w:pStyle w:val="Tablelevel2"/>
              <w:rPr>
                <w:rFonts w:ascii="Calibri" w:hAnsi="Calibri"/>
                <w:sz w:val="22"/>
                <w:szCs w:val="22"/>
              </w:rPr>
            </w:pPr>
            <w:del w:id="7232" w:author="Abercrombie, Kerrie" w:date="2021-01-25T11:26:00Z">
              <w:r w:rsidRPr="006A3F04" w:rsidDel="00C971DE">
                <w:rPr>
                  <w:rFonts w:ascii="Calibri" w:hAnsi="Calibri"/>
                  <w:sz w:val="22"/>
                  <w:szCs w:val="22"/>
                </w:rPr>
                <w:delText>Infra-red</w:delText>
              </w:r>
            </w:del>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052756"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0740" w14:textId="77777777" w:rsidR="00E42319" w:rsidRPr="006A3F04" w:rsidRDefault="00E42319" w:rsidP="006039FF">
            <w:pPr>
              <w:pStyle w:val="Tablelevel1bold"/>
              <w:jc w:val="center"/>
              <w:rPr>
                <w:rFonts w:ascii="Calibri" w:hAnsi="Calibri"/>
                <w:b w:val="0"/>
                <w:sz w:val="22"/>
                <w:szCs w:val="22"/>
              </w:rPr>
            </w:pPr>
          </w:p>
        </w:tc>
      </w:tr>
      <w:tr w:rsidR="00E42319" w:rsidRPr="006A3F04" w14:paraId="3B5034CD" w14:textId="77777777" w:rsidTr="00575E73">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4B58E0" w14:textId="77777777" w:rsidR="00E42319" w:rsidRPr="006A3F04" w:rsidRDefault="00E42319" w:rsidP="006039FF">
            <w:pPr>
              <w:pStyle w:val="Tablelevel1bold"/>
              <w:rPr>
                <w:rFonts w:ascii="Calibri" w:hAnsi="Calibri"/>
                <w:b w:val="0"/>
                <w:sz w:val="22"/>
                <w:szCs w:val="22"/>
              </w:rPr>
            </w:pPr>
            <w:bookmarkStart w:id="7233" w:name="_Toc446917317"/>
            <w:bookmarkStart w:id="7234" w:name="_Toc111617416"/>
            <w:commentRangeStart w:id="7235"/>
            <w:r w:rsidRPr="006A3F04">
              <w:rPr>
                <w:rFonts w:ascii="Calibri" w:hAnsi="Calibri"/>
                <w:b w:val="0"/>
                <w:sz w:val="22"/>
                <w:szCs w:val="22"/>
              </w:rPr>
              <w:t>Describe the function of and different types recording/replay equipment</w:t>
            </w:r>
            <w:bookmarkEnd w:id="7233"/>
            <w:bookmarkEnd w:id="7234"/>
          </w:p>
          <w:p w14:paraId="739D806F"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Audio recording</w:t>
            </w:r>
          </w:p>
          <w:p w14:paraId="7C55143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Video recording</w:t>
            </w:r>
          </w:p>
          <w:p w14:paraId="66F55F6A"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Data recording</w:t>
            </w:r>
          </w:p>
          <w:p w14:paraId="6E5A52D3" w14:textId="77777777" w:rsidR="00E42319" w:rsidRPr="006A3F04" w:rsidRDefault="00E42319" w:rsidP="006039FF">
            <w:pPr>
              <w:pStyle w:val="Tablelevel2"/>
              <w:rPr>
                <w:rFonts w:ascii="Calibri" w:hAnsi="Calibri"/>
                <w:b/>
                <w:i/>
                <w:sz w:val="22"/>
                <w:szCs w:val="22"/>
              </w:rPr>
            </w:pPr>
            <w:r w:rsidRPr="006A3F04">
              <w:rPr>
                <w:rFonts w:ascii="Calibri" w:hAnsi="Calibri"/>
                <w:sz w:val="22"/>
                <w:szCs w:val="22"/>
              </w:rPr>
              <w:t>Synchronization for replay</w:t>
            </w:r>
            <w:commentRangeEnd w:id="7235"/>
            <w:r w:rsidR="00C971DE">
              <w:rPr>
                <w:rStyle w:val="CommentReference"/>
                <w:rFonts w:asciiTheme="minorHAnsi" w:eastAsiaTheme="minorHAnsi" w:hAnsiTheme="minorHAnsi"/>
              </w:rPr>
              <w:commentReference w:id="7235"/>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286962"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5F8A7A" w14:textId="77777777" w:rsidR="00E42319" w:rsidRPr="006A3F04" w:rsidRDefault="00E42319" w:rsidP="006039FF">
            <w:pPr>
              <w:pStyle w:val="Tablelevel1bold"/>
              <w:jc w:val="center"/>
              <w:rPr>
                <w:rFonts w:ascii="Calibri" w:hAnsi="Calibri"/>
                <w:b w:val="0"/>
                <w:sz w:val="22"/>
                <w:szCs w:val="22"/>
              </w:rPr>
            </w:pPr>
          </w:p>
        </w:tc>
      </w:tr>
      <w:tr w:rsidR="00E42319" w:rsidRPr="006A3F04" w14:paraId="4E690BF7"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D9D9D9" w:themeFill="background1" w:themeFillShade="D9"/>
          </w:tcPr>
          <w:p w14:paraId="0F066515" w14:textId="5791EF08" w:rsidR="00E42319" w:rsidRPr="006A3F04" w:rsidDel="00C971DE" w:rsidRDefault="00E42319" w:rsidP="006039FF">
            <w:pPr>
              <w:pStyle w:val="Tablelevel1bold"/>
              <w:rPr>
                <w:del w:id="7236" w:author="Abercrombie, Kerrie" w:date="2021-01-25T11:26:00Z"/>
                <w:rFonts w:ascii="Calibri" w:hAnsi="Calibri"/>
                <w:b w:val="0"/>
                <w:sz w:val="22"/>
                <w:szCs w:val="22"/>
              </w:rPr>
            </w:pPr>
            <w:bookmarkStart w:id="7237" w:name="_Toc446917318"/>
            <w:bookmarkStart w:id="7238" w:name="_Toc111617417"/>
            <w:del w:id="7239" w:author="Abercrombie, Kerrie" w:date="2021-01-25T11:26:00Z">
              <w:r w:rsidRPr="006A3F04" w:rsidDel="00C971DE">
                <w:rPr>
                  <w:rFonts w:ascii="Calibri" w:hAnsi="Calibri"/>
                  <w:b w:val="0"/>
                  <w:sz w:val="22"/>
                  <w:szCs w:val="22"/>
                </w:rPr>
                <w:delText xml:space="preserve">Describe the application of </w:delText>
              </w:r>
              <w:commentRangeStart w:id="7240"/>
              <w:r w:rsidRPr="006A3F04" w:rsidDel="00C971DE">
                <w:rPr>
                  <w:rFonts w:ascii="Calibri" w:hAnsi="Calibri"/>
                  <w:b w:val="0"/>
                  <w:sz w:val="22"/>
                  <w:szCs w:val="22"/>
                </w:rPr>
                <w:delText>meteorological and hydrological equipment</w:delText>
              </w:r>
              <w:bookmarkEnd w:id="7237"/>
              <w:bookmarkEnd w:id="7238"/>
              <w:commentRangeEnd w:id="7240"/>
              <w:r w:rsidR="00C971DE" w:rsidDel="00C971DE">
                <w:rPr>
                  <w:rStyle w:val="CommentReference"/>
                  <w:rFonts w:asciiTheme="minorHAnsi" w:eastAsiaTheme="minorHAnsi" w:hAnsiTheme="minorHAnsi"/>
                  <w:b w:val="0"/>
                </w:rPr>
                <w:commentReference w:id="7240"/>
              </w:r>
            </w:del>
          </w:p>
          <w:p w14:paraId="03608A7C" w14:textId="148BF46E" w:rsidR="00E42319" w:rsidRPr="006A3F04" w:rsidDel="00C971DE" w:rsidRDefault="00E42319" w:rsidP="006039FF">
            <w:pPr>
              <w:pStyle w:val="Tablelevel2"/>
              <w:rPr>
                <w:del w:id="7241" w:author="Abercrombie, Kerrie" w:date="2021-01-25T11:26:00Z"/>
                <w:rFonts w:ascii="Calibri" w:hAnsi="Calibri"/>
                <w:sz w:val="22"/>
                <w:szCs w:val="22"/>
              </w:rPr>
            </w:pPr>
            <w:del w:id="7242" w:author="Abercrombie, Kerrie" w:date="2021-01-25T11:26:00Z">
              <w:r w:rsidRPr="006A3F04" w:rsidDel="00C971DE">
                <w:rPr>
                  <w:rFonts w:ascii="Calibri" w:hAnsi="Calibri"/>
                  <w:sz w:val="22"/>
                  <w:szCs w:val="22"/>
                </w:rPr>
                <w:delText>Tide gauges - remote height of tide indicators</w:delText>
              </w:r>
            </w:del>
          </w:p>
          <w:p w14:paraId="29AD5ED6" w14:textId="4A4266A9" w:rsidR="00E42319" w:rsidRPr="006A3F04" w:rsidDel="00C971DE" w:rsidRDefault="00E42319" w:rsidP="006039FF">
            <w:pPr>
              <w:pStyle w:val="Tablelevel2"/>
              <w:rPr>
                <w:del w:id="7243" w:author="Abercrombie, Kerrie" w:date="2021-01-25T11:26:00Z"/>
                <w:rFonts w:ascii="Calibri" w:hAnsi="Calibri"/>
                <w:sz w:val="22"/>
                <w:szCs w:val="22"/>
              </w:rPr>
            </w:pPr>
            <w:del w:id="7244" w:author="Abercrombie, Kerrie" w:date="2021-01-25T11:26:00Z">
              <w:r w:rsidRPr="006A3F04" w:rsidDel="00C971DE">
                <w:rPr>
                  <w:rFonts w:ascii="Calibri" w:hAnsi="Calibri"/>
                  <w:sz w:val="22"/>
                  <w:szCs w:val="22"/>
                </w:rPr>
                <w:delText>Tidal stream indicator - remote indications</w:delText>
              </w:r>
            </w:del>
          </w:p>
          <w:p w14:paraId="7B1BFC86" w14:textId="70694A4B" w:rsidR="00E42319" w:rsidRPr="006A3F04" w:rsidDel="00C971DE" w:rsidRDefault="00E42319" w:rsidP="006039FF">
            <w:pPr>
              <w:pStyle w:val="Tablelevel2"/>
              <w:rPr>
                <w:del w:id="7245" w:author="Abercrombie, Kerrie" w:date="2021-01-25T11:26:00Z"/>
                <w:rFonts w:ascii="Calibri" w:hAnsi="Calibri"/>
                <w:sz w:val="22"/>
                <w:szCs w:val="22"/>
              </w:rPr>
            </w:pPr>
            <w:del w:id="7246" w:author="Abercrombie, Kerrie" w:date="2021-01-25T11:26:00Z">
              <w:r w:rsidRPr="006A3F04" w:rsidDel="00C971DE">
                <w:rPr>
                  <w:rFonts w:ascii="Calibri" w:hAnsi="Calibri"/>
                  <w:sz w:val="22"/>
                  <w:szCs w:val="22"/>
                </w:rPr>
                <w:delText>Barometer</w:delText>
              </w:r>
            </w:del>
          </w:p>
          <w:p w14:paraId="7BB39723" w14:textId="1254047A" w:rsidR="00E42319" w:rsidRPr="006A3F04" w:rsidDel="00C971DE" w:rsidRDefault="00E42319" w:rsidP="006039FF">
            <w:pPr>
              <w:pStyle w:val="Tablelevel2"/>
              <w:rPr>
                <w:del w:id="7247" w:author="Abercrombie, Kerrie" w:date="2021-01-25T11:26:00Z"/>
                <w:rFonts w:ascii="Calibri" w:hAnsi="Calibri"/>
                <w:sz w:val="22"/>
                <w:szCs w:val="22"/>
              </w:rPr>
            </w:pPr>
            <w:del w:id="7248" w:author="Abercrombie, Kerrie" w:date="2021-01-25T11:26:00Z">
              <w:r w:rsidRPr="006A3F04" w:rsidDel="00C971DE">
                <w:rPr>
                  <w:rFonts w:ascii="Calibri" w:hAnsi="Calibri"/>
                  <w:sz w:val="22"/>
                  <w:szCs w:val="22"/>
                </w:rPr>
                <w:delText>Temperature/humidity indicators</w:delText>
              </w:r>
            </w:del>
          </w:p>
          <w:p w14:paraId="33BA20A9" w14:textId="3C3C7F15" w:rsidR="00E42319" w:rsidRPr="006A3F04" w:rsidDel="00C971DE" w:rsidRDefault="00E42319" w:rsidP="006039FF">
            <w:pPr>
              <w:pStyle w:val="Tablelevel2"/>
              <w:rPr>
                <w:del w:id="7249" w:author="Abercrombie, Kerrie" w:date="2021-01-25T11:26:00Z"/>
                <w:rFonts w:ascii="Calibri" w:hAnsi="Calibri"/>
                <w:sz w:val="22"/>
                <w:szCs w:val="22"/>
              </w:rPr>
            </w:pPr>
            <w:del w:id="7250" w:author="Abercrombie, Kerrie" w:date="2021-01-25T11:26:00Z">
              <w:r w:rsidRPr="006A3F04" w:rsidDel="00C971DE">
                <w:rPr>
                  <w:rFonts w:ascii="Calibri" w:hAnsi="Calibri"/>
                  <w:sz w:val="22"/>
                  <w:szCs w:val="22"/>
                </w:rPr>
                <w:delText>Anemometers</w:delText>
              </w:r>
            </w:del>
          </w:p>
          <w:p w14:paraId="2EB6EDD9" w14:textId="052251BF" w:rsidR="00E42319" w:rsidDel="00C971DE" w:rsidRDefault="00E42319" w:rsidP="006039FF">
            <w:pPr>
              <w:pStyle w:val="Tablelevel2"/>
              <w:rPr>
                <w:del w:id="7251" w:author="Abercrombie, Kerrie" w:date="2021-01-25T11:26:00Z"/>
                <w:rFonts w:ascii="Calibri" w:hAnsi="Calibri"/>
                <w:sz w:val="22"/>
                <w:szCs w:val="22"/>
              </w:rPr>
            </w:pPr>
            <w:del w:id="7252" w:author="Abercrombie, Kerrie" w:date="2021-01-25T11:26:00Z">
              <w:r w:rsidRPr="006A3F04" w:rsidDel="00C971DE">
                <w:rPr>
                  <w:rFonts w:ascii="Calibri" w:hAnsi="Calibri"/>
                  <w:sz w:val="22"/>
                  <w:szCs w:val="22"/>
                </w:rPr>
                <w:delText>Visibility</w:delText>
              </w:r>
            </w:del>
          </w:p>
          <w:p w14:paraId="0683D27B" w14:textId="77777777" w:rsidR="00F64B31" w:rsidRPr="006A3F04" w:rsidRDefault="00F64B31" w:rsidP="006039FF">
            <w:pPr>
              <w:pStyle w:val="Tablelevel2"/>
              <w:rPr>
                <w:rFonts w:ascii="Calibri" w:hAnsi="Calibri"/>
                <w:sz w:val="22"/>
                <w:szCs w:val="22"/>
              </w:rPr>
            </w:pPr>
          </w:p>
        </w:tc>
        <w:tc>
          <w:tcPr>
            <w:tcW w:w="2835" w:type="dxa"/>
            <w:shd w:val="clear" w:color="auto" w:fill="D9D9D9" w:themeFill="background1" w:themeFillShade="D9"/>
          </w:tcPr>
          <w:p w14:paraId="0A2E7F6B"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D9D9D9" w:themeFill="background1" w:themeFillShade="D9"/>
          </w:tcPr>
          <w:p w14:paraId="34DAF155" w14:textId="77777777" w:rsidR="00E42319" w:rsidRPr="006A3F04" w:rsidRDefault="00E42319" w:rsidP="006039FF">
            <w:pPr>
              <w:pStyle w:val="Tablelevel1bold"/>
              <w:jc w:val="center"/>
              <w:rPr>
                <w:rFonts w:ascii="Calibri" w:hAnsi="Calibri"/>
                <w:b w:val="0"/>
                <w:sz w:val="22"/>
                <w:szCs w:val="22"/>
              </w:rPr>
            </w:pPr>
          </w:p>
        </w:tc>
      </w:tr>
      <w:tr w:rsidR="00E42319" w:rsidRPr="006A3F04" w14:paraId="4F5ECFF2"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30"/>
          <w:jc w:val="center"/>
        </w:trPr>
        <w:tc>
          <w:tcPr>
            <w:tcW w:w="8897" w:type="dxa"/>
            <w:shd w:val="clear" w:color="auto" w:fill="D9D9D9" w:themeFill="background1" w:themeFillShade="D9"/>
            <w:vAlign w:val="center"/>
          </w:tcPr>
          <w:p w14:paraId="2EFCE483" w14:textId="77777777" w:rsidR="00E42319" w:rsidRPr="006A3F04" w:rsidRDefault="00E42319" w:rsidP="006039FF">
            <w:pPr>
              <w:pStyle w:val="Tablelevel1bold"/>
              <w:rPr>
                <w:rFonts w:ascii="Calibri" w:hAnsi="Calibri"/>
                <w:sz w:val="22"/>
                <w:szCs w:val="22"/>
              </w:rPr>
            </w:pPr>
            <w:bookmarkStart w:id="7253" w:name="_Toc446917319"/>
            <w:bookmarkStart w:id="7254" w:name="_Toc111617418"/>
            <w:r w:rsidRPr="006A3F04">
              <w:rPr>
                <w:rFonts w:ascii="Calibri" w:hAnsi="Calibri"/>
                <w:sz w:val="22"/>
                <w:szCs w:val="22"/>
              </w:rPr>
              <w:t xml:space="preserve">VHF/Direction </w:t>
            </w:r>
            <w:commentRangeStart w:id="7255"/>
            <w:r w:rsidRPr="006A3F04">
              <w:rPr>
                <w:rFonts w:ascii="Calibri" w:hAnsi="Calibri"/>
                <w:sz w:val="22"/>
                <w:szCs w:val="22"/>
              </w:rPr>
              <w:t>finding</w:t>
            </w:r>
            <w:commentRangeEnd w:id="7255"/>
            <w:r w:rsidR="00C971DE">
              <w:rPr>
                <w:rStyle w:val="CommentReference"/>
                <w:rFonts w:asciiTheme="minorHAnsi" w:eastAsiaTheme="minorHAnsi" w:hAnsiTheme="minorHAnsi"/>
                <w:b w:val="0"/>
              </w:rPr>
              <w:commentReference w:id="7255"/>
            </w:r>
            <w:r w:rsidRPr="006A3F04">
              <w:rPr>
                <w:rFonts w:ascii="Calibri" w:hAnsi="Calibri"/>
                <w:sz w:val="22"/>
                <w:szCs w:val="22"/>
              </w:rPr>
              <w:t xml:space="preserve"> (VHF/DF</w:t>
            </w:r>
            <w:bookmarkEnd w:id="7253"/>
            <w:bookmarkEnd w:id="7254"/>
            <w:r w:rsidRPr="006A3F04">
              <w:rPr>
                <w:rFonts w:ascii="Calibri" w:hAnsi="Calibri"/>
                <w:sz w:val="22"/>
                <w:szCs w:val="22"/>
              </w:rPr>
              <w:t>)</w:t>
            </w:r>
          </w:p>
        </w:tc>
        <w:tc>
          <w:tcPr>
            <w:tcW w:w="2835" w:type="dxa"/>
            <w:shd w:val="clear" w:color="auto" w:fill="D9D9D9" w:themeFill="background1" w:themeFillShade="D9"/>
          </w:tcPr>
          <w:p w14:paraId="36D75101"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R34, R49</w:t>
            </w:r>
          </w:p>
        </w:tc>
        <w:tc>
          <w:tcPr>
            <w:tcW w:w="3118" w:type="dxa"/>
            <w:shd w:val="clear" w:color="auto" w:fill="D9D9D9" w:themeFill="background1" w:themeFillShade="D9"/>
          </w:tcPr>
          <w:p w14:paraId="7D4B5DEA" w14:textId="77777777" w:rsidR="00E42319" w:rsidRPr="006A3F04" w:rsidRDefault="00E42319" w:rsidP="006039FF">
            <w:pPr>
              <w:pStyle w:val="Tablelevel1bold"/>
              <w:jc w:val="center"/>
              <w:rPr>
                <w:rFonts w:ascii="Calibri" w:hAnsi="Calibri"/>
                <w:b w:val="0"/>
                <w:sz w:val="22"/>
                <w:szCs w:val="22"/>
              </w:rPr>
            </w:pPr>
          </w:p>
        </w:tc>
      </w:tr>
      <w:tr w:rsidR="00E42319" w:rsidRPr="006A3F04" w14:paraId="02D58DA4"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21"/>
          <w:jc w:val="center"/>
        </w:trPr>
        <w:tc>
          <w:tcPr>
            <w:tcW w:w="8897" w:type="dxa"/>
            <w:shd w:val="clear" w:color="auto" w:fill="D9D9D9" w:themeFill="background1" w:themeFillShade="D9"/>
          </w:tcPr>
          <w:p w14:paraId="035C4D29" w14:textId="77777777" w:rsidR="00E42319" w:rsidRPr="006A3F04" w:rsidRDefault="00E42319" w:rsidP="006039FF">
            <w:pPr>
              <w:pStyle w:val="Tablelevel1bold"/>
              <w:rPr>
                <w:rFonts w:ascii="Calibri" w:hAnsi="Calibri"/>
                <w:b w:val="0"/>
                <w:sz w:val="22"/>
                <w:szCs w:val="22"/>
              </w:rPr>
            </w:pPr>
            <w:bookmarkStart w:id="7256" w:name="_Toc446917320"/>
            <w:bookmarkStart w:id="7257" w:name="_Toc111617419"/>
            <w:r w:rsidRPr="006A3F04">
              <w:rPr>
                <w:rFonts w:ascii="Calibri" w:hAnsi="Calibri"/>
                <w:b w:val="0"/>
                <w:sz w:val="22"/>
                <w:szCs w:val="22"/>
              </w:rPr>
              <w:t>Describe the purpose and basic principles</w:t>
            </w:r>
            <w:bookmarkEnd w:id="7256"/>
            <w:bookmarkEnd w:id="7257"/>
            <w:r w:rsidRPr="006A3F04">
              <w:rPr>
                <w:rFonts w:ascii="Calibri" w:hAnsi="Calibri"/>
                <w:b w:val="0"/>
                <w:sz w:val="22"/>
                <w:szCs w:val="22"/>
              </w:rPr>
              <w:t xml:space="preserve"> of VHF/Direction finding</w:t>
            </w:r>
          </w:p>
        </w:tc>
        <w:tc>
          <w:tcPr>
            <w:tcW w:w="2835" w:type="dxa"/>
            <w:shd w:val="clear" w:color="auto" w:fill="D9D9D9" w:themeFill="background1" w:themeFillShade="D9"/>
          </w:tcPr>
          <w:p w14:paraId="0708D3FF"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D9D9D9" w:themeFill="background1" w:themeFillShade="D9"/>
          </w:tcPr>
          <w:p w14:paraId="78B996A7" w14:textId="77777777" w:rsidR="00E42319" w:rsidRPr="006A3F04" w:rsidRDefault="00E42319" w:rsidP="006039FF">
            <w:pPr>
              <w:pStyle w:val="Tablelevel1bold"/>
              <w:jc w:val="center"/>
              <w:rPr>
                <w:rFonts w:ascii="Calibri" w:hAnsi="Calibri"/>
                <w:b w:val="0"/>
                <w:sz w:val="22"/>
                <w:szCs w:val="22"/>
              </w:rPr>
            </w:pPr>
          </w:p>
        </w:tc>
      </w:tr>
      <w:tr w:rsidR="00E42319" w:rsidRPr="006A3F04" w14:paraId="5770683A"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1"/>
          <w:jc w:val="center"/>
        </w:trPr>
        <w:tc>
          <w:tcPr>
            <w:tcW w:w="8897" w:type="dxa"/>
            <w:shd w:val="clear" w:color="auto" w:fill="D9D9D9" w:themeFill="background1" w:themeFillShade="D9"/>
          </w:tcPr>
          <w:p w14:paraId="55A7818D" w14:textId="77777777" w:rsidR="00E42319" w:rsidRPr="006A3F04" w:rsidRDefault="00E42319" w:rsidP="006039FF">
            <w:pPr>
              <w:pStyle w:val="Tablelevel1bold"/>
              <w:rPr>
                <w:rFonts w:ascii="Calibri" w:hAnsi="Calibri"/>
                <w:b w:val="0"/>
                <w:sz w:val="22"/>
                <w:szCs w:val="22"/>
              </w:rPr>
            </w:pPr>
            <w:bookmarkStart w:id="7258" w:name="_Toc446917321"/>
            <w:bookmarkStart w:id="7259" w:name="_Toc111617420"/>
            <w:r w:rsidRPr="006A3F04">
              <w:rPr>
                <w:rFonts w:ascii="Calibri" w:hAnsi="Calibri"/>
                <w:b w:val="0"/>
                <w:sz w:val="22"/>
                <w:szCs w:val="22"/>
              </w:rPr>
              <w:t>State the accuracies of VHF/DF bearings</w:t>
            </w:r>
            <w:bookmarkEnd w:id="7258"/>
            <w:bookmarkEnd w:id="7259"/>
          </w:p>
        </w:tc>
        <w:tc>
          <w:tcPr>
            <w:tcW w:w="2835" w:type="dxa"/>
            <w:shd w:val="clear" w:color="auto" w:fill="D9D9D9" w:themeFill="background1" w:themeFillShade="D9"/>
          </w:tcPr>
          <w:p w14:paraId="1621E82D"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D9D9D9" w:themeFill="background1" w:themeFillShade="D9"/>
          </w:tcPr>
          <w:p w14:paraId="2DD4CAAF" w14:textId="77777777" w:rsidR="00E42319" w:rsidRPr="006A3F04" w:rsidRDefault="00E42319" w:rsidP="006039FF">
            <w:pPr>
              <w:pStyle w:val="Tablelevel1bold"/>
              <w:jc w:val="center"/>
              <w:rPr>
                <w:rFonts w:ascii="Calibri" w:hAnsi="Calibri"/>
                <w:b w:val="0"/>
                <w:sz w:val="22"/>
                <w:szCs w:val="22"/>
              </w:rPr>
            </w:pPr>
          </w:p>
        </w:tc>
      </w:tr>
      <w:tr w:rsidR="00E42319" w:rsidRPr="006A3F04" w14:paraId="33B005C3"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93"/>
          <w:jc w:val="center"/>
        </w:trPr>
        <w:tc>
          <w:tcPr>
            <w:tcW w:w="8897" w:type="dxa"/>
            <w:shd w:val="clear" w:color="auto" w:fill="D9D9D9" w:themeFill="background1" w:themeFillShade="D9"/>
            <w:vAlign w:val="center"/>
          </w:tcPr>
          <w:p w14:paraId="6F028469" w14:textId="77777777" w:rsidR="00E42319" w:rsidRPr="006A3F04" w:rsidRDefault="00E42319" w:rsidP="006039FF">
            <w:pPr>
              <w:pStyle w:val="Tablelevel1bold"/>
              <w:rPr>
                <w:rFonts w:ascii="Calibri" w:hAnsi="Calibri"/>
                <w:b w:val="0"/>
                <w:sz w:val="22"/>
                <w:szCs w:val="22"/>
              </w:rPr>
            </w:pPr>
            <w:bookmarkStart w:id="7260" w:name="_Toc446917322"/>
            <w:bookmarkStart w:id="7261" w:name="_Toc111617421"/>
            <w:r w:rsidRPr="006A3F04">
              <w:rPr>
                <w:rFonts w:ascii="Calibri" w:hAnsi="Calibri"/>
                <w:sz w:val="22"/>
                <w:szCs w:val="22"/>
              </w:rPr>
              <w:t>Tracking systems</w:t>
            </w:r>
            <w:bookmarkEnd w:id="7260"/>
            <w:bookmarkEnd w:id="7261"/>
          </w:p>
        </w:tc>
        <w:tc>
          <w:tcPr>
            <w:tcW w:w="2835" w:type="dxa"/>
            <w:shd w:val="clear" w:color="auto" w:fill="D9D9D9" w:themeFill="background1" w:themeFillShade="D9"/>
          </w:tcPr>
          <w:p w14:paraId="4E9EA2A2"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R49</w:t>
            </w:r>
          </w:p>
        </w:tc>
        <w:tc>
          <w:tcPr>
            <w:tcW w:w="3118" w:type="dxa"/>
            <w:shd w:val="clear" w:color="auto" w:fill="D9D9D9" w:themeFill="background1" w:themeFillShade="D9"/>
          </w:tcPr>
          <w:p w14:paraId="36D20FAC" w14:textId="77777777" w:rsidR="00E42319" w:rsidRPr="006A3F04" w:rsidRDefault="00E42319" w:rsidP="006039FF">
            <w:pPr>
              <w:pStyle w:val="Tablelevel1bold"/>
              <w:jc w:val="center"/>
              <w:rPr>
                <w:rFonts w:ascii="Calibri" w:hAnsi="Calibri"/>
                <w:b w:val="0"/>
                <w:sz w:val="22"/>
                <w:szCs w:val="22"/>
              </w:rPr>
            </w:pPr>
          </w:p>
        </w:tc>
      </w:tr>
      <w:tr w:rsidR="00E42319" w:rsidRPr="006A3F04" w14:paraId="630F822F"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6"/>
          <w:jc w:val="center"/>
        </w:trPr>
        <w:tc>
          <w:tcPr>
            <w:tcW w:w="8897" w:type="dxa"/>
            <w:shd w:val="clear" w:color="auto" w:fill="D9D9D9" w:themeFill="background1" w:themeFillShade="D9"/>
          </w:tcPr>
          <w:p w14:paraId="02D9E03C" w14:textId="77777777" w:rsidR="00E42319" w:rsidRPr="006A3F04" w:rsidRDefault="00E42319" w:rsidP="006039FF">
            <w:pPr>
              <w:pStyle w:val="Tablelevel1bold"/>
              <w:rPr>
                <w:rFonts w:ascii="Calibri" w:hAnsi="Calibri"/>
                <w:b w:val="0"/>
                <w:sz w:val="22"/>
                <w:szCs w:val="22"/>
              </w:rPr>
            </w:pPr>
            <w:bookmarkStart w:id="7262" w:name="_Toc446917323"/>
            <w:bookmarkStart w:id="7263" w:name="_Toc111617422"/>
            <w:r w:rsidRPr="006A3F04">
              <w:rPr>
                <w:rFonts w:ascii="Calibri" w:hAnsi="Calibri"/>
                <w:b w:val="0"/>
                <w:sz w:val="22"/>
                <w:szCs w:val="22"/>
              </w:rPr>
              <w:t>Explain the principles of radar tracking and Automatic Radar Plotting Aid (</w:t>
            </w:r>
            <w:commentRangeStart w:id="7264"/>
            <w:r w:rsidRPr="006A3F04">
              <w:rPr>
                <w:rFonts w:ascii="Calibri" w:hAnsi="Calibri"/>
                <w:b w:val="0"/>
                <w:sz w:val="22"/>
                <w:szCs w:val="22"/>
              </w:rPr>
              <w:t>ARPA</w:t>
            </w:r>
            <w:commentRangeEnd w:id="7264"/>
            <w:r w:rsidR="00185207">
              <w:rPr>
                <w:rStyle w:val="CommentReference"/>
                <w:rFonts w:asciiTheme="minorHAnsi" w:eastAsiaTheme="minorHAnsi" w:hAnsiTheme="minorHAnsi"/>
                <w:b w:val="0"/>
              </w:rPr>
              <w:commentReference w:id="7264"/>
            </w:r>
            <w:r w:rsidRPr="006A3F04">
              <w:rPr>
                <w:rFonts w:ascii="Calibri" w:hAnsi="Calibri"/>
                <w:b w:val="0"/>
                <w:sz w:val="22"/>
                <w:szCs w:val="22"/>
              </w:rPr>
              <w:t>)</w:t>
            </w:r>
          </w:p>
          <w:bookmarkEnd w:id="7262"/>
          <w:bookmarkEnd w:id="7263"/>
          <w:p w14:paraId="7B7C21D4"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ARPA theory</w:t>
            </w:r>
          </w:p>
          <w:p w14:paraId="642ABF85"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Vector analysis</w:t>
            </w:r>
          </w:p>
          <w:p w14:paraId="57024BAC"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Limitations and capabilities</w:t>
            </w:r>
          </w:p>
          <w:p w14:paraId="0E1DF714"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Tracking tags</w:t>
            </w:r>
          </w:p>
          <w:p w14:paraId="2E9C7BD4"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Information available</w:t>
            </w:r>
          </w:p>
          <w:p w14:paraId="44474B62"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Limitations/dangers</w:t>
            </w:r>
          </w:p>
        </w:tc>
        <w:tc>
          <w:tcPr>
            <w:tcW w:w="2835" w:type="dxa"/>
            <w:shd w:val="clear" w:color="auto" w:fill="D9D9D9" w:themeFill="background1" w:themeFillShade="D9"/>
          </w:tcPr>
          <w:p w14:paraId="7E23C07F"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D9D9D9" w:themeFill="background1" w:themeFillShade="D9"/>
          </w:tcPr>
          <w:p w14:paraId="3C9CB66F" w14:textId="77777777" w:rsidR="00E42319" w:rsidRPr="006A3F04" w:rsidRDefault="00E42319" w:rsidP="006039FF">
            <w:pPr>
              <w:pStyle w:val="Tablelevel1bold"/>
              <w:jc w:val="center"/>
              <w:rPr>
                <w:rFonts w:ascii="Calibri" w:hAnsi="Calibri"/>
                <w:b w:val="0"/>
                <w:sz w:val="22"/>
                <w:szCs w:val="22"/>
              </w:rPr>
            </w:pPr>
          </w:p>
        </w:tc>
      </w:tr>
      <w:tr w:rsidR="00E42319" w:rsidRPr="006A3F04" w14:paraId="1F6BC968" w14:textId="77777777" w:rsidTr="00575E73">
        <w:trPr>
          <w:cantSplit/>
          <w:trHeight w:hRule="exact" w:val="1594"/>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023850" w14:textId="77777777" w:rsidR="00E42319" w:rsidRPr="006A3F04" w:rsidRDefault="00E42319" w:rsidP="006039FF">
            <w:pPr>
              <w:pStyle w:val="Tablelevel1bold"/>
              <w:rPr>
                <w:rFonts w:ascii="Calibri" w:hAnsi="Calibri"/>
                <w:b w:val="0"/>
                <w:sz w:val="22"/>
                <w:szCs w:val="22"/>
              </w:rPr>
            </w:pPr>
            <w:bookmarkStart w:id="7265" w:name="_Toc446917324"/>
            <w:bookmarkStart w:id="7266" w:name="_Toc111617423"/>
            <w:commentRangeStart w:id="7267"/>
            <w:r w:rsidRPr="006A3F04">
              <w:rPr>
                <w:rFonts w:ascii="Calibri" w:hAnsi="Calibri"/>
                <w:b w:val="0"/>
                <w:sz w:val="22"/>
                <w:szCs w:val="22"/>
              </w:rPr>
              <w:t>Explain the application of manual tracking systems</w:t>
            </w:r>
            <w:bookmarkEnd w:id="7265"/>
            <w:bookmarkEnd w:id="7266"/>
          </w:p>
          <w:p w14:paraId="21373CD7"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Strips</w:t>
            </w:r>
          </w:p>
          <w:p w14:paraId="5F25CD89"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Cards</w:t>
            </w:r>
          </w:p>
          <w:p w14:paraId="484ADAE8"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Electronic strips and information management</w:t>
            </w:r>
          </w:p>
          <w:p w14:paraId="7ABCE3D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Ship movement reports</w:t>
            </w:r>
            <w:commentRangeEnd w:id="7267"/>
            <w:r w:rsidR="00185207">
              <w:rPr>
                <w:rStyle w:val="CommentReference"/>
                <w:rFonts w:asciiTheme="minorHAnsi" w:eastAsiaTheme="minorHAnsi" w:hAnsiTheme="minorHAnsi"/>
              </w:rPr>
              <w:commentReference w:id="7267"/>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7D04EC" w14:textId="77777777" w:rsidR="00E42319" w:rsidRPr="006A3F04" w:rsidRDefault="00E42319" w:rsidP="006039FF">
            <w:pPr>
              <w:jc w:val="center"/>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32A188"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E2</w:t>
            </w:r>
          </w:p>
        </w:tc>
      </w:tr>
      <w:tr w:rsidR="00E42319" w:rsidRPr="006A3F04" w14:paraId="0CAFA4E8" w14:textId="77777777" w:rsidTr="00575E73">
        <w:trPr>
          <w:cantSplit/>
          <w:trHeight w:hRule="exact" w:val="760"/>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1A5CF2" w14:textId="77777777" w:rsidR="00E42319" w:rsidRPr="006A3F04" w:rsidRDefault="00E42319" w:rsidP="006039FF">
            <w:pPr>
              <w:pStyle w:val="Tablelevel1bold"/>
              <w:rPr>
                <w:rFonts w:ascii="Calibri" w:hAnsi="Calibri"/>
                <w:b w:val="0"/>
                <w:sz w:val="22"/>
                <w:szCs w:val="22"/>
              </w:rPr>
            </w:pPr>
            <w:bookmarkStart w:id="7268" w:name="_Toc446917325"/>
            <w:bookmarkStart w:id="7269" w:name="_Toc111617424"/>
            <w:r w:rsidRPr="006A3F04">
              <w:rPr>
                <w:rFonts w:ascii="Calibri" w:hAnsi="Calibri"/>
                <w:b w:val="0"/>
                <w:sz w:val="22"/>
                <w:szCs w:val="22"/>
              </w:rPr>
              <w:t>Describe the application of Automatic Identification Systems (AIS) for tracking</w:t>
            </w:r>
            <w:bookmarkEnd w:id="7268"/>
            <w:bookmarkEnd w:id="7269"/>
          </w:p>
          <w:p w14:paraId="5F6C724D"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 xml:space="preserve">Modes of </w:t>
            </w:r>
            <w:commentRangeStart w:id="7270"/>
            <w:r w:rsidRPr="006A3F04">
              <w:rPr>
                <w:rFonts w:ascii="Calibri" w:hAnsi="Calibri"/>
                <w:sz w:val="22"/>
                <w:szCs w:val="22"/>
              </w:rPr>
              <w:t>operation</w:t>
            </w:r>
            <w:commentRangeEnd w:id="7270"/>
            <w:r w:rsidR="00185207">
              <w:rPr>
                <w:rStyle w:val="CommentReference"/>
                <w:rFonts w:asciiTheme="minorHAnsi" w:eastAsiaTheme="minorHAnsi" w:hAnsiTheme="minorHAnsi"/>
              </w:rPr>
              <w:commentReference w:id="7270"/>
            </w:r>
            <w:r w:rsidRPr="006A3F04">
              <w:rPr>
                <w:rFonts w:ascii="Calibri" w:hAnsi="Calibri"/>
                <w:sz w:val="22"/>
                <w:szCs w:val="22"/>
              </w:rPr>
              <w:t xml:space="preserve"> of AIS</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69CB43"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R18, R25, R31, R34, R51, R53, R56</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A7BAA2" w14:textId="77777777" w:rsidR="00E42319" w:rsidRPr="006A3F04" w:rsidRDefault="00E42319" w:rsidP="006039FF">
            <w:pPr>
              <w:pStyle w:val="TOC1"/>
              <w:rPr>
                <w:rFonts w:ascii="Calibri" w:hAnsi="Calibri"/>
                <w:sz w:val="22"/>
                <w:szCs w:val="22"/>
              </w:rPr>
            </w:pPr>
          </w:p>
        </w:tc>
      </w:tr>
      <w:tr w:rsidR="00E42319" w:rsidRPr="006A3F04" w14:paraId="2FAF9C4F" w14:textId="77777777" w:rsidTr="00575E73">
        <w:trPr>
          <w:cantSplit/>
          <w:trHeight w:val="485"/>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5619C5" w14:textId="77777777" w:rsidR="00E42319" w:rsidRPr="006A3F04" w:rsidRDefault="00E42319" w:rsidP="006039FF">
            <w:pPr>
              <w:pStyle w:val="Tablelevel1bold"/>
              <w:rPr>
                <w:rFonts w:ascii="Calibri" w:hAnsi="Calibri"/>
                <w:sz w:val="22"/>
                <w:szCs w:val="22"/>
              </w:rPr>
            </w:pPr>
            <w:r w:rsidRPr="006A3F04">
              <w:rPr>
                <w:rFonts w:ascii="Calibri" w:hAnsi="Calibri"/>
                <w:sz w:val="22"/>
                <w:szCs w:val="22"/>
              </w:rPr>
              <w:t>Information management</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276AF8" w14:textId="77777777" w:rsidR="00E42319" w:rsidRPr="006A3F04" w:rsidRDefault="00E42319" w:rsidP="006A3F04">
            <w:pPr>
              <w:pStyle w:val="BodyText"/>
              <w:jc w:val="center"/>
            </w:pPr>
            <w:r w:rsidRPr="006A3F04">
              <w:t>R41</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3F5BC0" w14:textId="77777777" w:rsidR="00E42319" w:rsidRPr="006A3F04" w:rsidDel="00934EA1" w:rsidRDefault="00E42319" w:rsidP="006039FF">
            <w:pPr>
              <w:jc w:val="center"/>
              <w:rPr>
                <w:rFonts w:ascii="Calibri" w:hAnsi="Calibri"/>
                <w:sz w:val="22"/>
                <w:szCs w:val="22"/>
              </w:rPr>
            </w:pPr>
          </w:p>
        </w:tc>
      </w:tr>
      <w:tr w:rsidR="00E42319" w:rsidRPr="006A3F04" w14:paraId="4DCDEF82" w14:textId="77777777" w:rsidTr="00575E73">
        <w:trPr>
          <w:cantSplit/>
          <w:trHeight w:val="1136"/>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0C4814" w14:textId="77777777" w:rsidR="00E42319" w:rsidRPr="006A3F04" w:rsidRDefault="00E42319" w:rsidP="006039FF">
            <w:pPr>
              <w:pStyle w:val="Tablelevel1bold"/>
              <w:rPr>
                <w:rFonts w:ascii="Calibri" w:hAnsi="Calibri"/>
                <w:b w:val="0"/>
                <w:sz w:val="22"/>
                <w:szCs w:val="22"/>
              </w:rPr>
            </w:pPr>
            <w:r w:rsidRPr="006A3F04">
              <w:rPr>
                <w:rFonts w:ascii="Calibri" w:hAnsi="Calibri"/>
                <w:b w:val="0"/>
                <w:sz w:val="22"/>
                <w:szCs w:val="22"/>
              </w:rPr>
              <w:t>Explain and demonstrate the use Vessel Traffic Management Information Systems (VTMIS)</w:t>
            </w:r>
          </w:p>
          <w:p w14:paraId="15362F1D"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Introduction to VTMIS</w:t>
            </w:r>
          </w:p>
          <w:p w14:paraId="5ABA2B2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Co-ordination of information with users/allied services</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1632D0"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A81F84" w14:textId="77777777" w:rsidR="00E42319" w:rsidRPr="006A3F04" w:rsidRDefault="00E42319" w:rsidP="006039FF">
            <w:pPr>
              <w:jc w:val="center"/>
              <w:rPr>
                <w:rFonts w:ascii="Calibri" w:hAnsi="Calibri"/>
                <w:sz w:val="22"/>
                <w:szCs w:val="22"/>
              </w:rPr>
            </w:pPr>
          </w:p>
        </w:tc>
      </w:tr>
      <w:tr w:rsidR="00E42319" w:rsidRPr="006A3F04" w14:paraId="600B819D" w14:textId="77777777" w:rsidTr="00575E73">
        <w:trPr>
          <w:cantSplit/>
          <w:trHeight w:val="1610"/>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A1F12" w14:textId="77777777" w:rsidR="00E42319" w:rsidRPr="006A3F04" w:rsidRDefault="00E42319" w:rsidP="006039FF">
            <w:pPr>
              <w:pStyle w:val="Tablelevel1bold"/>
              <w:rPr>
                <w:rFonts w:ascii="Calibri" w:hAnsi="Calibri"/>
                <w:b w:val="0"/>
                <w:sz w:val="22"/>
                <w:szCs w:val="22"/>
              </w:rPr>
            </w:pPr>
            <w:commentRangeStart w:id="7271"/>
            <w:r w:rsidRPr="006A3F04">
              <w:rPr>
                <w:rFonts w:ascii="Calibri" w:hAnsi="Calibri"/>
                <w:b w:val="0"/>
                <w:sz w:val="22"/>
                <w:szCs w:val="22"/>
              </w:rPr>
              <w:t>List and describe the relevance of vessel information</w:t>
            </w:r>
          </w:p>
          <w:p w14:paraId="3236F55E"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Prioritising of participating vessels</w:t>
            </w:r>
          </w:p>
          <w:p w14:paraId="016FEC7F"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Anticipating calls using radar images</w:t>
            </w:r>
          </w:p>
          <w:p w14:paraId="3DD07358"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Information from ships - name, call sign, type, position, speed, destination, ETA, special reports</w:t>
            </w:r>
          </w:p>
          <w:p w14:paraId="00E5BB15"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Information to ships - content, timely, relevant</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46D7D8"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32A53" w14:textId="77777777" w:rsidR="00E42319" w:rsidRPr="006A3F04" w:rsidRDefault="00E42319" w:rsidP="006039FF">
            <w:pPr>
              <w:jc w:val="center"/>
              <w:rPr>
                <w:rFonts w:ascii="Calibri" w:hAnsi="Calibri"/>
                <w:sz w:val="22"/>
                <w:szCs w:val="22"/>
              </w:rPr>
            </w:pPr>
          </w:p>
        </w:tc>
      </w:tr>
      <w:tr w:rsidR="00E42319" w:rsidRPr="006A3F04" w14:paraId="779DB2F8" w14:textId="77777777" w:rsidTr="00575E73">
        <w:trPr>
          <w:cantSplit/>
          <w:trHeight w:val="859"/>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7842DC" w14:textId="77777777" w:rsidR="00E42319" w:rsidRPr="006A3F04" w:rsidRDefault="00E42319" w:rsidP="006039FF">
            <w:pPr>
              <w:pStyle w:val="Tablelevel1bold"/>
              <w:rPr>
                <w:rFonts w:ascii="Calibri" w:hAnsi="Calibri"/>
                <w:b w:val="0"/>
                <w:sz w:val="22"/>
                <w:szCs w:val="22"/>
              </w:rPr>
            </w:pPr>
            <w:r w:rsidRPr="006A3F04">
              <w:rPr>
                <w:rFonts w:ascii="Calibri" w:hAnsi="Calibri"/>
                <w:b w:val="0"/>
                <w:sz w:val="22"/>
                <w:szCs w:val="22"/>
              </w:rPr>
              <w:t>Identify and describe the different allied services within a VTS area</w:t>
            </w:r>
          </w:p>
          <w:p w14:paraId="04A9B36A"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Information from allied services</w:t>
            </w:r>
          </w:p>
          <w:p w14:paraId="7D54938A" w14:textId="77777777" w:rsidR="00E42319" w:rsidRPr="006A3F04" w:rsidRDefault="00E42319" w:rsidP="006039FF">
            <w:pPr>
              <w:pStyle w:val="Tablelevel2"/>
              <w:rPr>
                <w:rFonts w:ascii="Calibri" w:hAnsi="Calibri"/>
                <w:b/>
                <w:sz w:val="22"/>
                <w:szCs w:val="22"/>
              </w:rPr>
            </w:pPr>
            <w:r w:rsidRPr="006A3F04">
              <w:rPr>
                <w:rFonts w:ascii="Calibri" w:hAnsi="Calibri"/>
                <w:sz w:val="22"/>
                <w:szCs w:val="22"/>
              </w:rPr>
              <w:t>Information to allied services - content, timely, relevant</w:t>
            </w:r>
          </w:p>
        </w:tc>
        <w:commentRangeEnd w:id="7271"/>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AD1184" w14:textId="77777777" w:rsidR="00E42319" w:rsidRPr="006A3F04" w:rsidRDefault="00185207" w:rsidP="006039FF">
            <w:pPr>
              <w:pStyle w:val="TOC1"/>
              <w:rPr>
                <w:rFonts w:ascii="Calibri" w:hAnsi="Calibri"/>
                <w:sz w:val="22"/>
                <w:szCs w:val="22"/>
              </w:rPr>
            </w:pPr>
            <w:r>
              <w:rPr>
                <w:rStyle w:val="CommentReference"/>
                <w:b w:val="0"/>
                <w:color w:val="auto"/>
              </w:rPr>
              <w:commentReference w:id="7271"/>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5BC82" w14:textId="77777777" w:rsidR="00E42319" w:rsidRPr="006A3F04" w:rsidRDefault="00E42319" w:rsidP="006039FF">
            <w:pPr>
              <w:jc w:val="center"/>
              <w:rPr>
                <w:rFonts w:ascii="Calibri" w:hAnsi="Calibri"/>
                <w:sz w:val="22"/>
                <w:szCs w:val="22"/>
              </w:rPr>
            </w:pPr>
          </w:p>
        </w:tc>
      </w:tr>
      <w:tr w:rsidR="00E42319" w:rsidRPr="006A3F04" w14:paraId="3D6D6D37"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5"/>
          <w:jc w:val="center"/>
        </w:trPr>
        <w:tc>
          <w:tcPr>
            <w:tcW w:w="8897" w:type="dxa"/>
            <w:shd w:val="clear" w:color="auto" w:fill="D9D9D9" w:themeFill="background1" w:themeFillShade="D9"/>
          </w:tcPr>
          <w:p w14:paraId="77E7DC16" w14:textId="77777777" w:rsidR="00E42319" w:rsidRPr="006A3F04" w:rsidRDefault="00E42319" w:rsidP="006039FF">
            <w:pPr>
              <w:pStyle w:val="Tablelevel1bold"/>
              <w:rPr>
                <w:rFonts w:ascii="Calibri" w:hAnsi="Calibri"/>
                <w:sz w:val="22"/>
                <w:szCs w:val="22"/>
              </w:rPr>
            </w:pPr>
            <w:bookmarkStart w:id="7272" w:name="_Toc446917328"/>
            <w:bookmarkStart w:id="7273" w:name="_Toc111617427"/>
            <w:r w:rsidRPr="006A3F04">
              <w:rPr>
                <w:rFonts w:ascii="Calibri" w:hAnsi="Calibri"/>
                <w:sz w:val="22"/>
                <w:szCs w:val="22"/>
              </w:rPr>
              <w:t>Equipment performance monitoring</w:t>
            </w:r>
            <w:bookmarkEnd w:id="7272"/>
            <w:bookmarkEnd w:id="7273"/>
          </w:p>
          <w:p w14:paraId="14F32BE9" w14:textId="77777777" w:rsidR="00E42319" w:rsidRPr="006A3F04" w:rsidRDefault="00E42319" w:rsidP="006039FF">
            <w:pPr>
              <w:rPr>
                <w:rFonts w:ascii="Calibri" w:hAnsi="Calibri"/>
                <w:sz w:val="22"/>
                <w:szCs w:val="22"/>
              </w:rPr>
            </w:pPr>
          </w:p>
        </w:tc>
        <w:tc>
          <w:tcPr>
            <w:tcW w:w="2835" w:type="dxa"/>
            <w:shd w:val="clear" w:color="auto" w:fill="D9D9D9" w:themeFill="background1" w:themeFillShade="D9"/>
          </w:tcPr>
          <w:p w14:paraId="4FE83D1F" w14:textId="77777777" w:rsidR="00E42319" w:rsidRPr="006A3F04" w:rsidRDefault="00E42319" w:rsidP="006A3F04">
            <w:pPr>
              <w:pStyle w:val="BodyText"/>
              <w:jc w:val="center"/>
            </w:pPr>
            <w:r w:rsidRPr="006A3F04">
              <w:t>R34</w:t>
            </w:r>
          </w:p>
        </w:tc>
        <w:tc>
          <w:tcPr>
            <w:tcW w:w="3118" w:type="dxa"/>
            <w:shd w:val="clear" w:color="auto" w:fill="D9D9D9" w:themeFill="background1" w:themeFillShade="D9"/>
          </w:tcPr>
          <w:p w14:paraId="1B7D9FF0" w14:textId="77777777" w:rsidR="00E42319" w:rsidRPr="006A3F04" w:rsidRDefault="00E42319" w:rsidP="006039FF">
            <w:pPr>
              <w:jc w:val="center"/>
              <w:rPr>
                <w:rFonts w:ascii="Calibri" w:hAnsi="Calibri"/>
                <w:sz w:val="22"/>
                <w:szCs w:val="22"/>
              </w:rPr>
            </w:pPr>
          </w:p>
        </w:tc>
      </w:tr>
      <w:tr w:rsidR="00E42319" w:rsidRPr="006A3F04" w14:paraId="1959C1F4"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27"/>
          <w:jc w:val="center"/>
        </w:trPr>
        <w:tc>
          <w:tcPr>
            <w:tcW w:w="8897" w:type="dxa"/>
            <w:shd w:val="clear" w:color="auto" w:fill="D9D9D9" w:themeFill="background1" w:themeFillShade="D9"/>
          </w:tcPr>
          <w:p w14:paraId="2A03A535" w14:textId="77777777" w:rsidR="00E42319" w:rsidRPr="006A3F04" w:rsidRDefault="00E42319" w:rsidP="006039FF">
            <w:pPr>
              <w:pStyle w:val="Tablelevel1bold"/>
              <w:rPr>
                <w:rFonts w:ascii="Calibri" w:hAnsi="Calibri"/>
                <w:sz w:val="22"/>
                <w:szCs w:val="22"/>
              </w:rPr>
            </w:pPr>
            <w:bookmarkStart w:id="7274" w:name="_Toc446917329"/>
            <w:bookmarkStart w:id="7275" w:name="_Toc111617428"/>
            <w:commentRangeStart w:id="7276"/>
            <w:r w:rsidRPr="006A3F04">
              <w:rPr>
                <w:rFonts w:ascii="Calibri" w:hAnsi="Calibri"/>
                <w:b w:val="0"/>
                <w:sz w:val="22"/>
                <w:szCs w:val="22"/>
              </w:rPr>
              <w:t>Describe the expected normal operating parameters</w:t>
            </w:r>
            <w:bookmarkEnd w:id="7274"/>
            <w:bookmarkEnd w:id="7275"/>
            <w:r w:rsidRPr="006A3F04">
              <w:rPr>
                <w:rFonts w:ascii="Calibri" w:hAnsi="Calibri"/>
                <w:b w:val="0"/>
                <w:sz w:val="22"/>
                <w:szCs w:val="22"/>
              </w:rPr>
              <w:t xml:space="preserve"> of equipment</w:t>
            </w:r>
          </w:p>
          <w:p w14:paraId="68E5AE01" w14:textId="77777777" w:rsidR="00E42319" w:rsidRPr="006A3F04" w:rsidRDefault="00E42319" w:rsidP="006039FF">
            <w:pPr>
              <w:pStyle w:val="Tablelevel1bold"/>
              <w:rPr>
                <w:rFonts w:ascii="Calibri" w:hAnsi="Calibri"/>
                <w:b w:val="0"/>
                <w:i/>
                <w:sz w:val="22"/>
                <w:szCs w:val="22"/>
              </w:rPr>
            </w:pPr>
            <w:bookmarkStart w:id="7277" w:name="_Toc446917330"/>
            <w:bookmarkStart w:id="7278" w:name="_Toc111617429"/>
            <w:r w:rsidRPr="006A3F04">
              <w:rPr>
                <w:rFonts w:ascii="Calibri" w:hAnsi="Calibri"/>
                <w:b w:val="0"/>
                <w:sz w:val="22"/>
                <w:szCs w:val="22"/>
              </w:rPr>
              <w:t>Describe and demonstrate the different troubleshooting</w:t>
            </w:r>
            <w:bookmarkEnd w:id="7277"/>
            <w:bookmarkEnd w:id="7278"/>
            <w:r w:rsidRPr="006A3F04">
              <w:rPr>
                <w:rFonts w:ascii="Calibri" w:hAnsi="Calibri"/>
                <w:b w:val="0"/>
                <w:sz w:val="22"/>
                <w:szCs w:val="22"/>
              </w:rPr>
              <w:t xml:space="preserve"> methods</w:t>
            </w:r>
            <w:commentRangeEnd w:id="7276"/>
            <w:r w:rsidR="00185207">
              <w:rPr>
                <w:rStyle w:val="CommentReference"/>
                <w:rFonts w:asciiTheme="minorHAnsi" w:eastAsiaTheme="minorHAnsi" w:hAnsiTheme="minorHAnsi"/>
                <w:b w:val="0"/>
              </w:rPr>
              <w:commentReference w:id="7276"/>
            </w:r>
          </w:p>
        </w:tc>
        <w:tc>
          <w:tcPr>
            <w:tcW w:w="2835" w:type="dxa"/>
            <w:shd w:val="clear" w:color="auto" w:fill="D9D9D9" w:themeFill="background1" w:themeFillShade="D9"/>
          </w:tcPr>
          <w:p w14:paraId="4E514EB4"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D9D9D9" w:themeFill="background1" w:themeFillShade="D9"/>
          </w:tcPr>
          <w:p w14:paraId="20453046" w14:textId="77777777" w:rsidR="00E42319" w:rsidRPr="006A3F04" w:rsidRDefault="00E42319" w:rsidP="006039FF">
            <w:pPr>
              <w:jc w:val="center"/>
              <w:rPr>
                <w:rFonts w:ascii="Calibri" w:hAnsi="Calibri"/>
                <w:sz w:val="22"/>
                <w:szCs w:val="22"/>
              </w:rPr>
            </w:pPr>
          </w:p>
        </w:tc>
      </w:tr>
      <w:tr w:rsidR="00E42319" w:rsidRPr="006A3F04" w14:paraId="1E5105E9"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7"/>
          <w:jc w:val="center"/>
        </w:trPr>
        <w:tc>
          <w:tcPr>
            <w:tcW w:w="8897" w:type="dxa"/>
            <w:shd w:val="clear" w:color="auto" w:fill="D9D9D9" w:themeFill="background1" w:themeFillShade="D9"/>
          </w:tcPr>
          <w:p w14:paraId="23725CEC" w14:textId="77777777" w:rsidR="00E42319" w:rsidRPr="006A3F04" w:rsidRDefault="00E42319" w:rsidP="006039FF">
            <w:pPr>
              <w:pStyle w:val="Tablelevel1bold"/>
              <w:rPr>
                <w:rFonts w:ascii="Calibri" w:hAnsi="Calibri"/>
                <w:sz w:val="22"/>
                <w:szCs w:val="22"/>
              </w:rPr>
            </w:pPr>
            <w:bookmarkStart w:id="7279" w:name="_Toc111617430"/>
            <w:commentRangeStart w:id="7280"/>
            <w:r w:rsidRPr="006A3F04">
              <w:rPr>
                <w:rFonts w:ascii="Calibri" w:hAnsi="Calibri"/>
                <w:sz w:val="22"/>
                <w:szCs w:val="22"/>
              </w:rPr>
              <w:t>Evolving</w:t>
            </w:r>
            <w:commentRangeEnd w:id="7280"/>
            <w:r w:rsidR="00185207">
              <w:rPr>
                <w:rStyle w:val="CommentReference"/>
                <w:rFonts w:asciiTheme="minorHAnsi" w:eastAsiaTheme="minorHAnsi" w:hAnsiTheme="minorHAnsi"/>
                <w:b w:val="0"/>
              </w:rPr>
              <w:commentReference w:id="7280"/>
            </w:r>
            <w:r w:rsidRPr="006A3F04">
              <w:rPr>
                <w:rFonts w:ascii="Calibri" w:hAnsi="Calibri"/>
                <w:sz w:val="22"/>
                <w:szCs w:val="22"/>
              </w:rPr>
              <w:t xml:space="preserve"> technologies</w:t>
            </w:r>
            <w:bookmarkEnd w:id="7279"/>
          </w:p>
        </w:tc>
        <w:tc>
          <w:tcPr>
            <w:tcW w:w="2835" w:type="dxa"/>
            <w:shd w:val="clear" w:color="auto" w:fill="D9D9D9" w:themeFill="background1" w:themeFillShade="D9"/>
          </w:tcPr>
          <w:p w14:paraId="756394CF" w14:textId="77777777" w:rsidR="00E42319" w:rsidRPr="006A3F04" w:rsidRDefault="00E42319" w:rsidP="006039FF">
            <w:pPr>
              <w:pStyle w:val="TOC1"/>
              <w:rPr>
                <w:rFonts w:ascii="Calibri" w:hAnsi="Calibri"/>
                <w:sz w:val="22"/>
                <w:szCs w:val="22"/>
              </w:rPr>
            </w:pPr>
          </w:p>
        </w:tc>
        <w:tc>
          <w:tcPr>
            <w:tcW w:w="3118" w:type="dxa"/>
            <w:shd w:val="clear" w:color="auto" w:fill="D9D9D9" w:themeFill="background1" w:themeFillShade="D9"/>
          </w:tcPr>
          <w:p w14:paraId="0850C98E" w14:textId="77777777" w:rsidR="00E42319" w:rsidRPr="006A3F04" w:rsidRDefault="00E42319" w:rsidP="006039FF">
            <w:pPr>
              <w:jc w:val="center"/>
              <w:rPr>
                <w:rFonts w:ascii="Calibri" w:hAnsi="Calibri"/>
                <w:sz w:val="22"/>
                <w:szCs w:val="22"/>
              </w:rPr>
            </w:pPr>
          </w:p>
        </w:tc>
      </w:tr>
      <w:tr w:rsidR="00E42319" w:rsidRPr="006A3F04" w14:paraId="067D6A8C"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539"/>
          <w:jc w:val="center"/>
        </w:trPr>
        <w:tc>
          <w:tcPr>
            <w:tcW w:w="8897" w:type="dxa"/>
            <w:shd w:val="clear" w:color="auto" w:fill="D9D9D9" w:themeFill="background1" w:themeFillShade="D9"/>
          </w:tcPr>
          <w:p w14:paraId="255C6D66" w14:textId="77777777" w:rsidR="00E42319" w:rsidRPr="006A3F04" w:rsidRDefault="00E42319" w:rsidP="006039FF">
            <w:pPr>
              <w:pStyle w:val="Tablelevel1bold"/>
              <w:rPr>
                <w:rFonts w:ascii="Calibri" w:hAnsi="Calibri"/>
                <w:b w:val="0"/>
                <w:sz w:val="22"/>
                <w:szCs w:val="22"/>
                <w:u w:val="single"/>
              </w:rPr>
            </w:pPr>
            <w:bookmarkStart w:id="7281" w:name="_Toc446917332"/>
            <w:bookmarkStart w:id="7282" w:name="_Toc111617431"/>
            <w:r w:rsidRPr="006A3F04">
              <w:rPr>
                <w:rFonts w:ascii="Calibri" w:hAnsi="Calibri"/>
                <w:b w:val="0"/>
                <w:sz w:val="22"/>
                <w:szCs w:val="22"/>
              </w:rPr>
              <w:t>Describe new technologies, as appropriate</w:t>
            </w:r>
            <w:bookmarkEnd w:id="7281"/>
            <w:bookmarkEnd w:id="7282"/>
          </w:p>
        </w:tc>
        <w:tc>
          <w:tcPr>
            <w:tcW w:w="2835" w:type="dxa"/>
            <w:shd w:val="clear" w:color="auto" w:fill="D9D9D9" w:themeFill="background1" w:themeFillShade="D9"/>
          </w:tcPr>
          <w:p w14:paraId="65DDACE8" w14:textId="77777777" w:rsidR="00E42319" w:rsidRPr="006A3F04" w:rsidRDefault="00E42319" w:rsidP="006039FF">
            <w:pPr>
              <w:pStyle w:val="TOC1"/>
              <w:rPr>
                <w:rFonts w:ascii="Calibri" w:hAnsi="Calibri"/>
                <w:sz w:val="22"/>
                <w:szCs w:val="22"/>
              </w:rPr>
            </w:pPr>
          </w:p>
        </w:tc>
        <w:tc>
          <w:tcPr>
            <w:tcW w:w="3118" w:type="dxa"/>
            <w:shd w:val="clear" w:color="auto" w:fill="D9D9D9" w:themeFill="background1" w:themeFillShade="D9"/>
          </w:tcPr>
          <w:p w14:paraId="043F2BBB" w14:textId="77777777" w:rsidR="00E42319" w:rsidRPr="006A3F04" w:rsidRDefault="00E42319" w:rsidP="006039FF">
            <w:pPr>
              <w:jc w:val="center"/>
              <w:rPr>
                <w:rFonts w:ascii="Calibri" w:hAnsi="Calibri"/>
                <w:sz w:val="22"/>
                <w:szCs w:val="22"/>
              </w:rPr>
            </w:pPr>
          </w:p>
        </w:tc>
      </w:tr>
    </w:tbl>
    <w:p w14:paraId="146D2686" w14:textId="71C1B4A0" w:rsidR="00E42319" w:rsidRDefault="00E42319" w:rsidP="00E42319">
      <w:pPr>
        <w:rPr>
          <w:ins w:id="7283" w:author="Jillian Carson-Jackson" w:date="2020-12-27T16:42:00Z"/>
        </w:rPr>
      </w:pPr>
    </w:p>
    <w:p w14:paraId="2F3B50EB" w14:textId="11E59B97" w:rsidR="00802D62" w:rsidRDefault="00802D62" w:rsidP="00E42319">
      <w:pPr>
        <w:rPr>
          <w:ins w:id="7284" w:author="Jillian Carson-Jackson" w:date="2020-12-27T16:42:00Z"/>
        </w:rPr>
      </w:pPr>
      <w:ins w:id="7285" w:author="Jillian Carson-Jackson" w:date="2020-12-27T16:42:00Z">
        <w:r>
          <w:t xml:space="preserve">From original module 6 – VHF radio </w:t>
        </w:r>
      </w:ins>
    </w:p>
    <w:p w14:paraId="308EB218" w14:textId="140E618A" w:rsidR="00802D62" w:rsidRDefault="00802D62" w:rsidP="00E42319">
      <w:pPr>
        <w:rPr>
          <w:ins w:id="7286" w:author="Jillian Carson-Jackson" w:date="2020-12-27T16:42:00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410"/>
        <w:gridCol w:w="2976"/>
      </w:tblGrid>
      <w:tr w:rsidR="00802D62" w:rsidRPr="008A0F75" w14:paraId="2FAFAAE4" w14:textId="77777777" w:rsidTr="00DC77A1">
        <w:trPr>
          <w:cantSplit/>
          <w:trHeight w:hRule="exact" w:val="365"/>
          <w:jc w:val="center"/>
          <w:ins w:id="7287" w:author="Jillian Carson-Jackson" w:date="2020-12-27T16:42:00Z"/>
        </w:trPr>
        <w:tc>
          <w:tcPr>
            <w:tcW w:w="8897" w:type="dxa"/>
          </w:tcPr>
          <w:p w14:paraId="2605979F" w14:textId="77777777" w:rsidR="00802D62" w:rsidRPr="008A0F75" w:rsidRDefault="00802D62" w:rsidP="00DC77A1">
            <w:pPr>
              <w:pStyle w:val="Tablelevel1bold"/>
              <w:rPr>
                <w:ins w:id="7288" w:author="Jillian Carson-Jackson" w:date="2020-12-27T16:42:00Z"/>
                <w:rFonts w:ascii="Calibri" w:hAnsi="Calibri"/>
                <w:sz w:val="22"/>
                <w:szCs w:val="22"/>
              </w:rPr>
            </w:pPr>
            <w:ins w:id="7289" w:author="Jillian Carson-Jackson" w:date="2020-12-27T16:42:00Z">
              <w:r w:rsidRPr="008A0F75">
                <w:rPr>
                  <w:rFonts w:ascii="Calibri" w:hAnsi="Calibri"/>
                  <w:sz w:val="22"/>
                  <w:szCs w:val="22"/>
                </w:rPr>
                <w:t>VHF radio systems and their use in VTS</w:t>
              </w:r>
            </w:ins>
          </w:p>
        </w:tc>
        <w:tc>
          <w:tcPr>
            <w:tcW w:w="2410" w:type="dxa"/>
          </w:tcPr>
          <w:p w14:paraId="3F967A24" w14:textId="77777777" w:rsidR="00802D62" w:rsidRPr="008A0F75" w:rsidRDefault="00802D62" w:rsidP="00DC77A1">
            <w:pPr>
              <w:pStyle w:val="BodyText"/>
              <w:jc w:val="center"/>
              <w:rPr>
                <w:ins w:id="7290" w:author="Jillian Carson-Jackson" w:date="2020-12-27T16:42:00Z"/>
                <w:rFonts w:ascii="Calibri" w:hAnsi="Calibri"/>
                <w:szCs w:val="22"/>
              </w:rPr>
            </w:pPr>
          </w:p>
        </w:tc>
        <w:tc>
          <w:tcPr>
            <w:tcW w:w="2976" w:type="dxa"/>
          </w:tcPr>
          <w:p w14:paraId="0AD88695" w14:textId="77777777" w:rsidR="00802D62" w:rsidRPr="008A0F75" w:rsidRDefault="00802D62" w:rsidP="00DC77A1">
            <w:pPr>
              <w:pStyle w:val="BodyText"/>
              <w:jc w:val="center"/>
              <w:rPr>
                <w:ins w:id="7291" w:author="Jillian Carson-Jackson" w:date="2020-12-27T16:42:00Z"/>
                <w:rFonts w:ascii="Calibri" w:hAnsi="Calibri"/>
                <w:szCs w:val="22"/>
              </w:rPr>
            </w:pPr>
          </w:p>
        </w:tc>
      </w:tr>
      <w:tr w:rsidR="00802D62" w:rsidRPr="008A0F75" w14:paraId="15E0AD17" w14:textId="77777777" w:rsidTr="00DC77A1">
        <w:trPr>
          <w:cantSplit/>
          <w:trHeight w:hRule="exact" w:val="365"/>
          <w:jc w:val="center"/>
          <w:ins w:id="7292" w:author="Jillian Carson-Jackson" w:date="2020-12-27T16:42:00Z"/>
        </w:trPr>
        <w:tc>
          <w:tcPr>
            <w:tcW w:w="8897" w:type="dxa"/>
          </w:tcPr>
          <w:p w14:paraId="013BBF7A" w14:textId="77777777" w:rsidR="00802D62" w:rsidRPr="008A0F75" w:rsidRDefault="00802D62" w:rsidP="00DC77A1">
            <w:pPr>
              <w:pStyle w:val="Tablelevel1bold"/>
              <w:rPr>
                <w:ins w:id="7293" w:author="Jillian Carson-Jackson" w:date="2020-12-27T16:42:00Z"/>
                <w:rFonts w:ascii="Calibri" w:hAnsi="Calibri"/>
                <w:b w:val="0"/>
                <w:i/>
                <w:sz w:val="22"/>
                <w:szCs w:val="22"/>
              </w:rPr>
            </w:pPr>
            <w:ins w:id="7294" w:author="Jillian Carson-Jackson" w:date="2020-12-27T16:42:00Z">
              <w:r w:rsidRPr="008A0F75">
                <w:rPr>
                  <w:rFonts w:ascii="Calibri" w:hAnsi="Calibri"/>
                  <w:b w:val="0"/>
                  <w:i/>
                  <w:sz w:val="22"/>
                  <w:szCs w:val="22"/>
                </w:rPr>
                <w:t>Describe VHF radio systems and their use in VTS</w:t>
              </w:r>
            </w:ins>
          </w:p>
        </w:tc>
        <w:tc>
          <w:tcPr>
            <w:tcW w:w="2410" w:type="dxa"/>
          </w:tcPr>
          <w:p w14:paraId="6C2D6C35" w14:textId="77777777" w:rsidR="00802D62" w:rsidRPr="008A0F75" w:rsidRDefault="00802D62" w:rsidP="00DC77A1">
            <w:pPr>
              <w:pStyle w:val="BodyText"/>
              <w:jc w:val="center"/>
              <w:rPr>
                <w:ins w:id="7295" w:author="Jillian Carson-Jackson" w:date="2020-12-27T16:42:00Z"/>
                <w:rFonts w:ascii="Calibri" w:hAnsi="Calibri"/>
                <w:i/>
                <w:szCs w:val="22"/>
              </w:rPr>
            </w:pPr>
          </w:p>
        </w:tc>
        <w:tc>
          <w:tcPr>
            <w:tcW w:w="2976" w:type="dxa"/>
          </w:tcPr>
          <w:p w14:paraId="259D12A3" w14:textId="77777777" w:rsidR="00802D62" w:rsidRPr="008A0F75" w:rsidRDefault="00802D62" w:rsidP="00DC77A1">
            <w:pPr>
              <w:pStyle w:val="BodyText"/>
              <w:jc w:val="center"/>
              <w:rPr>
                <w:ins w:id="7296" w:author="Jillian Carson-Jackson" w:date="2020-12-27T16:42:00Z"/>
                <w:rFonts w:ascii="Calibri" w:hAnsi="Calibri"/>
                <w:i/>
                <w:szCs w:val="22"/>
              </w:rPr>
            </w:pPr>
          </w:p>
        </w:tc>
      </w:tr>
      <w:tr w:rsidR="00802D62" w:rsidRPr="008A0F75" w14:paraId="7C8843A9" w14:textId="77777777" w:rsidTr="00DC77A1">
        <w:trPr>
          <w:cantSplit/>
          <w:trHeight w:hRule="exact" w:val="3121"/>
          <w:jc w:val="center"/>
          <w:ins w:id="7297" w:author="Jillian Carson-Jackson" w:date="2020-12-27T16:42:00Z"/>
        </w:trPr>
        <w:tc>
          <w:tcPr>
            <w:tcW w:w="8897" w:type="dxa"/>
          </w:tcPr>
          <w:p w14:paraId="675D15D5" w14:textId="77777777" w:rsidR="00802D62" w:rsidRPr="008A0F75" w:rsidRDefault="00802D62" w:rsidP="00DC77A1">
            <w:pPr>
              <w:pStyle w:val="Tablelevel1bold"/>
              <w:rPr>
                <w:ins w:id="7298" w:author="Jillian Carson-Jackson" w:date="2020-12-27T16:42:00Z"/>
                <w:rFonts w:ascii="Calibri" w:hAnsi="Calibri"/>
                <w:b w:val="0"/>
                <w:sz w:val="22"/>
                <w:szCs w:val="22"/>
              </w:rPr>
            </w:pPr>
            <w:ins w:id="7299" w:author="Jillian Carson-Jackson" w:date="2020-12-27T16:42:00Z">
              <w:r w:rsidRPr="008A0F75">
                <w:rPr>
                  <w:rFonts w:ascii="Calibri" w:hAnsi="Calibri"/>
                  <w:b w:val="0"/>
                  <w:sz w:val="22"/>
                  <w:szCs w:val="22"/>
                </w:rPr>
                <w:t>Frequencies in the international VHF maritime mobile band</w:t>
              </w:r>
            </w:ins>
          </w:p>
          <w:p w14:paraId="791B7B58" w14:textId="77777777" w:rsidR="00802D62" w:rsidRPr="008A0F75" w:rsidRDefault="00802D62" w:rsidP="00DC77A1">
            <w:pPr>
              <w:pStyle w:val="Tablelevel2"/>
              <w:rPr>
                <w:ins w:id="7300" w:author="Jillian Carson-Jackson" w:date="2020-12-27T16:42:00Z"/>
                <w:rFonts w:ascii="Calibri" w:hAnsi="Calibri"/>
                <w:sz w:val="22"/>
                <w:szCs w:val="22"/>
              </w:rPr>
            </w:pPr>
            <w:ins w:id="7301" w:author="Jillian Carson-Jackson" w:date="2020-12-27T16:42:00Z">
              <w:r w:rsidRPr="008A0F75">
                <w:rPr>
                  <w:rFonts w:ascii="Calibri" w:hAnsi="Calibri"/>
                  <w:sz w:val="22"/>
                  <w:szCs w:val="22"/>
                </w:rPr>
                <w:t>Single frequency and two frequency channels</w:t>
              </w:r>
            </w:ins>
          </w:p>
          <w:p w14:paraId="2E57DF8C" w14:textId="77777777" w:rsidR="00802D62" w:rsidRPr="008A0F75" w:rsidRDefault="00802D62" w:rsidP="00DC77A1">
            <w:pPr>
              <w:pStyle w:val="Tablelevel3"/>
              <w:rPr>
                <w:ins w:id="7302" w:author="Jillian Carson-Jackson" w:date="2020-12-27T16:42:00Z"/>
                <w:rFonts w:ascii="Calibri" w:hAnsi="Calibri"/>
                <w:sz w:val="22"/>
                <w:szCs w:val="22"/>
              </w:rPr>
            </w:pPr>
            <w:ins w:id="7303" w:author="Jillian Carson-Jackson" w:date="2020-12-27T16:42:00Z">
              <w:r w:rsidRPr="008A0F75">
                <w:rPr>
                  <w:rFonts w:ascii="Calibri" w:hAnsi="Calibri"/>
                  <w:sz w:val="22"/>
                  <w:szCs w:val="22"/>
                </w:rPr>
                <w:t>Simplex working</w:t>
              </w:r>
            </w:ins>
          </w:p>
          <w:p w14:paraId="7C27CC02" w14:textId="77777777" w:rsidR="00802D62" w:rsidRPr="008A0F75" w:rsidRDefault="00802D62" w:rsidP="00DC77A1">
            <w:pPr>
              <w:pStyle w:val="Tablelevel3"/>
              <w:rPr>
                <w:ins w:id="7304" w:author="Jillian Carson-Jackson" w:date="2020-12-27T16:42:00Z"/>
                <w:rFonts w:ascii="Calibri" w:hAnsi="Calibri"/>
                <w:sz w:val="22"/>
                <w:szCs w:val="22"/>
              </w:rPr>
            </w:pPr>
            <w:ins w:id="7305" w:author="Jillian Carson-Jackson" w:date="2020-12-27T16:42:00Z">
              <w:r w:rsidRPr="008A0F75">
                <w:rPr>
                  <w:rFonts w:ascii="Calibri" w:hAnsi="Calibri"/>
                  <w:sz w:val="22"/>
                  <w:szCs w:val="22"/>
                </w:rPr>
                <w:t>Semi duplex</w:t>
              </w:r>
            </w:ins>
          </w:p>
          <w:p w14:paraId="1DCA53E0" w14:textId="77777777" w:rsidR="00802D62" w:rsidRPr="008A0F75" w:rsidRDefault="00802D62" w:rsidP="00DC77A1">
            <w:pPr>
              <w:pStyle w:val="Tablelevel3"/>
              <w:rPr>
                <w:ins w:id="7306" w:author="Jillian Carson-Jackson" w:date="2020-12-27T16:42:00Z"/>
                <w:rFonts w:ascii="Calibri" w:hAnsi="Calibri"/>
                <w:sz w:val="22"/>
                <w:szCs w:val="22"/>
              </w:rPr>
            </w:pPr>
            <w:ins w:id="7307" w:author="Jillian Carson-Jackson" w:date="2020-12-27T16:42:00Z">
              <w:r w:rsidRPr="008A0F75">
                <w:rPr>
                  <w:rFonts w:ascii="Calibri" w:hAnsi="Calibri"/>
                  <w:sz w:val="22"/>
                  <w:szCs w:val="22"/>
                </w:rPr>
                <w:t>Duplex working</w:t>
              </w:r>
            </w:ins>
          </w:p>
          <w:p w14:paraId="7600889F" w14:textId="77777777" w:rsidR="00802D62" w:rsidRPr="008A0F75" w:rsidRDefault="00802D62" w:rsidP="00DC77A1">
            <w:pPr>
              <w:pStyle w:val="Tablelevel2"/>
              <w:rPr>
                <w:ins w:id="7308" w:author="Jillian Carson-Jackson" w:date="2020-12-27T16:42:00Z"/>
                <w:rFonts w:ascii="Calibri" w:hAnsi="Calibri"/>
                <w:sz w:val="22"/>
                <w:szCs w:val="22"/>
              </w:rPr>
            </w:pPr>
            <w:commentRangeStart w:id="7309"/>
            <w:ins w:id="7310" w:author="Jillian Carson-Jackson" w:date="2020-12-27T16:42:00Z">
              <w:r w:rsidRPr="008A0F75">
                <w:rPr>
                  <w:rFonts w:ascii="Calibri" w:hAnsi="Calibri"/>
                  <w:sz w:val="22"/>
                  <w:szCs w:val="22"/>
                </w:rPr>
                <w:t>Port operation and ship movement frequencies</w:t>
              </w:r>
            </w:ins>
            <w:commentRangeEnd w:id="7309"/>
            <w:r w:rsidR="00185207">
              <w:rPr>
                <w:rStyle w:val="CommentReference"/>
                <w:rFonts w:asciiTheme="minorHAnsi" w:eastAsiaTheme="minorHAnsi" w:hAnsiTheme="minorHAnsi"/>
              </w:rPr>
              <w:commentReference w:id="7309"/>
            </w:r>
          </w:p>
          <w:p w14:paraId="0D862A36" w14:textId="77777777" w:rsidR="00802D62" w:rsidRPr="008A0F75" w:rsidRDefault="00802D62" w:rsidP="00DC77A1">
            <w:pPr>
              <w:pStyle w:val="Tablelevel2"/>
              <w:rPr>
                <w:ins w:id="7311" w:author="Jillian Carson-Jackson" w:date="2020-12-27T16:42:00Z"/>
                <w:rFonts w:ascii="Calibri" w:hAnsi="Calibri"/>
                <w:sz w:val="22"/>
                <w:szCs w:val="22"/>
              </w:rPr>
            </w:pPr>
            <w:commentRangeStart w:id="7312"/>
            <w:ins w:id="7313" w:author="Jillian Carson-Jackson" w:date="2020-12-27T16:42:00Z">
              <w:r w:rsidRPr="008A0F75">
                <w:rPr>
                  <w:rFonts w:ascii="Calibri" w:hAnsi="Calibri"/>
                  <w:sz w:val="22"/>
                  <w:szCs w:val="22"/>
                </w:rPr>
                <w:t>Distress, safety and calling frequencies</w:t>
              </w:r>
            </w:ins>
            <w:commentRangeEnd w:id="7312"/>
            <w:r w:rsidR="007E1B75">
              <w:rPr>
                <w:rStyle w:val="CommentReference"/>
                <w:rFonts w:asciiTheme="minorHAnsi" w:eastAsiaTheme="minorHAnsi" w:hAnsiTheme="minorHAnsi"/>
              </w:rPr>
              <w:commentReference w:id="7312"/>
            </w:r>
          </w:p>
          <w:p w14:paraId="6F0E0333" w14:textId="77777777" w:rsidR="00802D62" w:rsidRPr="008A0F75" w:rsidRDefault="00802D62" w:rsidP="00DC77A1">
            <w:pPr>
              <w:pStyle w:val="Tablelevel3"/>
              <w:rPr>
                <w:ins w:id="7314" w:author="Jillian Carson-Jackson" w:date="2020-12-27T16:42:00Z"/>
                <w:rFonts w:ascii="Calibri" w:hAnsi="Calibri"/>
                <w:sz w:val="22"/>
                <w:szCs w:val="22"/>
              </w:rPr>
            </w:pPr>
            <w:ins w:id="7315" w:author="Jillian Carson-Jackson" w:date="2020-12-27T16:42:00Z">
              <w:r w:rsidRPr="008A0F75">
                <w:rPr>
                  <w:rFonts w:ascii="Calibri" w:hAnsi="Calibri"/>
                  <w:sz w:val="22"/>
                  <w:szCs w:val="22"/>
                </w:rPr>
                <w:t>Radiotelephone</w:t>
              </w:r>
            </w:ins>
          </w:p>
          <w:p w14:paraId="079DB477" w14:textId="77777777" w:rsidR="00802D62" w:rsidRPr="008A0F75" w:rsidRDefault="00802D62" w:rsidP="00DC77A1">
            <w:pPr>
              <w:pStyle w:val="Tablelevel3"/>
              <w:rPr>
                <w:ins w:id="7316" w:author="Jillian Carson-Jackson" w:date="2020-12-27T16:42:00Z"/>
                <w:rFonts w:ascii="Calibri" w:hAnsi="Calibri"/>
                <w:sz w:val="22"/>
                <w:szCs w:val="22"/>
              </w:rPr>
            </w:pPr>
            <w:ins w:id="7317" w:author="Jillian Carson-Jackson" w:date="2020-12-27T16:42:00Z">
              <w:r w:rsidRPr="008A0F75">
                <w:rPr>
                  <w:rFonts w:ascii="Calibri" w:hAnsi="Calibri"/>
                  <w:sz w:val="22"/>
                  <w:szCs w:val="22"/>
                </w:rPr>
                <w:t>DSC</w:t>
              </w:r>
            </w:ins>
          </w:p>
          <w:p w14:paraId="4820F34D" w14:textId="77777777" w:rsidR="00802D62" w:rsidRPr="008A0F75" w:rsidRDefault="00802D62" w:rsidP="00DC77A1">
            <w:pPr>
              <w:pStyle w:val="Tablelevel2"/>
              <w:rPr>
                <w:ins w:id="7318" w:author="Jillian Carson-Jackson" w:date="2020-12-27T16:42:00Z"/>
                <w:rFonts w:ascii="Calibri" w:hAnsi="Calibri"/>
                <w:sz w:val="22"/>
                <w:szCs w:val="22"/>
              </w:rPr>
            </w:pPr>
            <w:commentRangeStart w:id="7319"/>
            <w:ins w:id="7320" w:author="Jillian Carson-Jackson" w:date="2020-12-27T16:42:00Z">
              <w:r w:rsidRPr="008A0F75">
                <w:rPr>
                  <w:rFonts w:ascii="Calibri" w:hAnsi="Calibri"/>
                  <w:sz w:val="22"/>
                  <w:szCs w:val="22"/>
                </w:rPr>
                <w:t xml:space="preserve">Automatic Identification Systems (AIS) </w:t>
              </w:r>
            </w:ins>
          </w:p>
          <w:p w14:paraId="3322A20C" w14:textId="77777777" w:rsidR="00802D62" w:rsidRPr="008A0F75" w:rsidRDefault="00802D62" w:rsidP="00DC77A1">
            <w:pPr>
              <w:pStyle w:val="Tablelevel3"/>
              <w:rPr>
                <w:ins w:id="7321" w:author="Jillian Carson-Jackson" w:date="2020-12-27T16:42:00Z"/>
                <w:rFonts w:ascii="Calibri" w:hAnsi="Calibri"/>
                <w:sz w:val="22"/>
                <w:szCs w:val="22"/>
              </w:rPr>
            </w:pPr>
            <w:ins w:id="7322" w:author="Jillian Carson-Jackson" w:date="2020-12-27T16:42:00Z">
              <w:r w:rsidRPr="008A0F75">
                <w:rPr>
                  <w:rFonts w:ascii="Calibri" w:hAnsi="Calibri"/>
                  <w:sz w:val="22"/>
                  <w:szCs w:val="22"/>
                </w:rPr>
                <w:t>Introduction to AIS</w:t>
              </w:r>
            </w:ins>
            <w:commentRangeEnd w:id="7319"/>
            <w:r w:rsidR="007E1B75">
              <w:rPr>
                <w:rStyle w:val="CommentReference"/>
                <w:rFonts w:asciiTheme="minorHAnsi" w:eastAsiaTheme="minorHAnsi" w:hAnsiTheme="minorHAnsi"/>
                <w:lang w:eastAsia="en-GB"/>
              </w:rPr>
              <w:commentReference w:id="7319"/>
            </w:r>
          </w:p>
          <w:p w14:paraId="52AF6E5D" w14:textId="77777777" w:rsidR="00802D62" w:rsidRPr="008A0F75" w:rsidRDefault="00802D62" w:rsidP="00DC77A1">
            <w:pPr>
              <w:pStyle w:val="Tablelevel3"/>
              <w:rPr>
                <w:ins w:id="7323" w:author="Jillian Carson-Jackson" w:date="2020-12-27T16:42:00Z"/>
                <w:rFonts w:ascii="Calibri" w:hAnsi="Calibri"/>
                <w:sz w:val="22"/>
                <w:szCs w:val="22"/>
              </w:rPr>
            </w:pPr>
            <w:ins w:id="7324" w:author="Jillian Carson-Jackson" w:date="2020-12-27T16:42:00Z">
              <w:r w:rsidRPr="008A0F75">
                <w:rPr>
                  <w:rFonts w:ascii="Calibri" w:hAnsi="Calibri"/>
                  <w:sz w:val="22"/>
                  <w:szCs w:val="22"/>
                </w:rPr>
                <w:t>Application of AIS to VTS</w:t>
              </w:r>
            </w:ins>
          </w:p>
        </w:tc>
        <w:tc>
          <w:tcPr>
            <w:tcW w:w="2410" w:type="dxa"/>
          </w:tcPr>
          <w:p w14:paraId="2F29D4FB" w14:textId="77777777" w:rsidR="00802D62" w:rsidRPr="008A0F75" w:rsidRDefault="00802D62" w:rsidP="00DC77A1">
            <w:pPr>
              <w:pStyle w:val="Tablelevel2"/>
              <w:ind w:left="0"/>
              <w:jc w:val="center"/>
              <w:rPr>
                <w:ins w:id="7325" w:author="Jillian Carson-Jackson" w:date="2020-12-27T16:42:00Z"/>
                <w:rFonts w:ascii="Calibri" w:hAnsi="Calibri"/>
                <w:sz w:val="22"/>
                <w:szCs w:val="22"/>
              </w:rPr>
            </w:pPr>
            <w:ins w:id="7326" w:author="Jillian Carson-Jackson" w:date="2020-12-27T16:42:00Z">
              <w:r w:rsidRPr="008A0F75">
                <w:rPr>
                  <w:rFonts w:ascii="Calibri" w:hAnsi="Calibri"/>
                  <w:sz w:val="22"/>
                  <w:szCs w:val="22"/>
                </w:rPr>
                <w:t>R10, Appendix S18</w:t>
              </w:r>
            </w:ins>
          </w:p>
          <w:p w14:paraId="72DC69F0" w14:textId="77777777" w:rsidR="00802D62" w:rsidRPr="008A0F75" w:rsidRDefault="00802D62" w:rsidP="00DC77A1">
            <w:pPr>
              <w:pStyle w:val="Tablelevel2"/>
              <w:ind w:left="0"/>
              <w:jc w:val="center"/>
              <w:rPr>
                <w:ins w:id="7327" w:author="Jillian Carson-Jackson" w:date="2020-12-27T16:42:00Z"/>
                <w:rFonts w:ascii="Calibri" w:hAnsi="Calibri"/>
                <w:sz w:val="22"/>
                <w:szCs w:val="22"/>
              </w:rPr>
            </w:pPr>
          </w:p>
        </w:tc>
        <w:tc>
          <w:tcPr>
            <w:tcW w:w="2976" w:type="dxa"/>
          </w:tcPr>
          <w:p w14:paraId="0CD90457" w14:textId="77777777" w:rsidR="00802D62" w:rsidRPr="008A0F75" w:rsidRDefault="00802D62" w:rsidP="00DC77A1">
            <w:pPr>
              <w:pStyle w:val="BodyText"/>
              <w:jc w:val="center"/>
              <w:rPr>
                <w:ins w:id="7328" w:author="Jillian Carson-Jackson" w:date="2020-12-27T16:42:00Z"/>
                <w:rFonts w:ascii="Calibri" w:hAnsi="Calibri"/>
                <w:szCs w:val="22"/>
              </w:rPr>
            </w:pPr>
          </w:p>
        </w:tc>
      </w:tr>
      <w:tr w:rsidR="00802D62" w:rsidRPr="008A0F75" w14:paraId="04C14B23" w14:textId="77777777" w:rsidTr="00DC77A1">
        <w:trPr>
          <w:cantSplit/>
          <w:trHeight w:val="322"/>
          <w:jc w:val="center"/>
          <w:ins w:id="7329" w:author="Jillian Carson-Jackson" w:date="2020-12-27T16:42:00Z"/>
        </w:trPr>
        <w:tc>
          <w:tcPr>
            <w:tcW w:w="8897" w:type="dxa"/>
          </w:tcPr>
          <w:p w14:paraId="1298A43B" w14:textId="77777777" w:rsidR="00802D62" w:rsidRPr="008A0F75" w:rsidRDefault="00802D62" w:rsidP="00DC77A1">
            <w:pPr>
              <w:pStyle w:val="BodyText"/>
              <w:spacing w:before="60"/>
              <w:rPr>
                <w:ins w:id="7330" w:author="Jillian Carson-Jackson" w:date="2020-12-27T16:42:00Z"/>
                <w:rFonts w:ascii="Calibri" w:hAnsi="Calibri"/>
                <w:szCs w:val="22"/>
              </w:rPr>
            </w:pPr>
            <w:commentRangeStart w:id="7331"/>
            <w:ins w:id="7332" w:author="Jillian Carson-Jackson" w:date="2020-12-27T16:42:00Z">
              <w:r w:rsidRPr="008A0F75">
                <w:rPr>
                  <w:rFonts w:ascii="Calibri" w:hAnsi="Calibri"/>
                  <w:szCs w:val="22"/>
                </w:rPr>
                <w:t>Restrictions</w:t>
              </w:r>
            </w:ins>
            <w:commentRangeEnd w:id="7331"/>
            <w:r w:rsidR="007E1B75">
              <w:rPr>
                <w:rStyle w:val="CommentReference"/>
              </w:rPr>
              <w:commentReference w:id="7331"/>
            </w:r>
            <w:ins w:id="7333" w:author="Jillian Carson-Jackson" w:date="2020-12-27T16:42:00Z">
              <w:r w:rsidRPr="008A0F75">
                <w:rPr>
                  <w:rFonts w:ascii="Calibri" w:hAnsi="Calibri"/>
                  <w:szCs w:val="22"/>
                </w:rPr>
                <w:t xml:space="preserve"> on the use of Radio Regulations (RR) Appendix S18 frequencies</w:t>
              </w:r>
            </w:ins>
          </w:p>
        </w:tc>
        <w:tc>
          <w:tcPr>
            <w:tcW w:w="2410" w:type="dxa"/>
          </w:tcPr>
          <w:p w14:paraId="04E12C66" w14:textId="77777777" w:rsidR="00802D62" w:rsidRPr="008A0F75" w:rsidRDefault="00802D62" w:rsidP="00DC77A1">
            <w:pPr>
              <w:pStyle w:val="Tablelevel2"/>
              <w:spacing w:before="60"/>
              <w:ind w:left="0"/>
              <w:jc w:val="center"/>
              <w:rPr>
                <w:ins w:id="7334" w:author="Jillian Carson-Jackson" w:date="2020-12-27T16:42:00Z"/>
                <w:rFonts w:ascii="Calibri" w:hAnsi="Calibri"/>
                <w:sz w:val="22"/>
                <w:szCs w:val="22"/>
              </w:rPr>
            </w:pPr>
            <w:ins w:id="7335" w:author="Jillian Carson-Jackson" w:date="2020-12-27T16:42:00Z">
              <w:r w:rsidRPr="008A0F75">
                <w:rPr>
                  <w:rFonts w:ascii="Calibri" w:hAnsi="Calibri"/>
                  <w:sz w:val="22"/>
                  <w:szCs w:val="22"/>
                </w:rPr>
                <w:t>R10, Appendix S18</w:t>
              </w:r>
            </w:ins>
          </w:p>
        </w:tc>
        <w:tc>
          <w:tcPr>
            <w:tcW w:w="2976" w:type="dxa"/>
          </w:tcPr>
          <w:p w14:paraId="4D710B0A" w14:textId="77777777" w:rsidR="00802D62" w:rsidRPr="008A0F75" w:rsidRDefault="00802D62" w:rsidP="00DC77A1">
            <w:pPr>
              <w:pStyle w:val="Tablelevel2"/>
              <w:spacing w:before="60"/>
              <w:ind w:left="0"/>
              <w:jc w:val="center"/>
              <w:rPr>
                <w:ins w:id="7336" w:author="Jillian Carson-Jackson" w:date="2020-12-27T16:42:00Z"/>
                <w:rFonts w:ascii="Calibri" w:hAnsi="Calibri"/>
                <w:sz w:val="22"/>
                <w:szCs w:val="22"/>
              </w:rPr>
            </w:pPr>
          </w:p>
        </w:tc>
      </w:tr>
      <w:tr w:rsidR="00802D62" w:rsidRPr="008A0F75" w14:paraId="0C78D8DE" w14:textId="77777777" w:rsidTr="00DC77A1">
        <w:trPr>
          <w:cantSplit/>
          <w:jc w:val="center"/>
          <w:ins w:id="7337" w:author="Jillian Carson-Jackson" w:date="2020-12-27T16:42:00Z"/>
        </w:trPr>
        <w:tc>
          <w:tcPr>
            <w:tcW w:w="8897" w:type="dxa"/>
          </w:tcPr>
          <w:p w14:paraId="066C42A7" w14:textId="77777777" w:rsidR="00802D62" w:rsidRPr="008A0F75" w:rsidRDefault="00802D62" w:rsidP="00DC77A1">
            <w:pPr>
              <w:pStyle w:val="Tablelevel1bold"/>
              <w:rPr>
                <w:ins w:id="7338" w:author="Jillian Carson-Jackson" w:date="2020-12-27T16:42:00Z"/>
                <w:rFonts w:ascii="Calibri" w:hAnsi="Calibri"/>
                <w:b w:val="0"/>
                <w:sz w:val="22"/>
                <w:szCs w:val="22"/>
              </w:rPr>
            </w:pPr>
            <w:commentRangeStart w:id="7339"/>
            <w:ins w:id="7340" w:author="Jillian Carson-Jackson" w:date="2020-12-27T16:42:00Z">
              <w:r w:rsidRPr="008A0F75">
                <w:rPr>
                  <w:rFonts w:ascii="Calibri" w:hAnsi="Calibri"/>
                  <w:b w:val="0"/>
                  <w:sz w:val="22"/>
                  <w:szCs w:val="22"/>
                </w:rPr>
                <w:t>National frequencies assigned to VTS</w:t>
              </w:r>
            </w:ins>
          </w:p>
          <w:p w14:paraId="0245B858" w14:textId="77777777" w:rsidR="00802D62" w:rsidRPr="008A0F75" w:rsidRDefault="00802D62" w:rsidP="00DC77A1">
            <w:pPr>
              <w:pStyle w:val="Tablelevel2"/>
              <w:rPr>
                <w:ins w:id="7341" w:author="Jillian Carson-Jackson" w:date="2020-12-27T16:42:00Z"/>
                <w:rFonts w:ascii="Calibri" w:hAnsi="Calibri"/>
                <w:sz w:val="22"/>
                <w:szCs w:val="22"/>
              </w:rPr>
            </w:pPr>
            <w:ins w:id="7342" w:author="Jillian Carson-Jackson" w:date="2020-12-27T16:42:00Z">
              <w:r w:rsidRPr="008A0F75">
                <w:rPr>
                  <w:rFonts w:ascii="Calibri" w:hAnsi="Calibri"/>
                  <w:sz w:val="22"/>
                  <w:szCs w:val="22"/>
                </w:rPr>
                <w:t>Assignment and use of single and two frequency channels for VTS purposes</w:t>
              </w:r>
            </w:ins>
          </w:p>
          <w:p w14:paraId="47BDB9DF" w14:textId="77777777" w:rsidR="00802D62" w:rsidRPr="008A0F75" w:rsidRDefault="00802D62" w:rsidP="00DC77A1">
            <w:pPr>
              <w:pStyle w:val="Tablelevel2"/>
              <w:rPr>
                <w:ins w:id="7343" w:author="Jillian Carson-Jackson" w:date="2020-12-27T16:42:00Z"/>
                <w:rFonts w:ascii="Calibri" w:hAnsi="Calibri"/>
                <w:sz w:val="22"/>
                <w:szCs w:val="22"/>
              </w:rPr>
            </w:pPr>
            <w:ins w:id="7344" w:author="Jillian Carson-Jackson" w:date="2020-12-27T16:42:00Z">
              <w:r w:rsidRPr="008A0F75">
                <w:rPr>
                  <w:rFonts w:ascii="Calibri" w:hAnsi="Calibri"/>
                  <w:sz w:val="22"/>
                  <w:szCs w:val="22"/>
                </w:rPr>
                <w:t xml:space="preserve">National </w:t>
              </w:r>
            </w:ins>
            <w:commentRangeEnd w:id="7339"/>
            <w:r w:rsidR="007E1B75">
              <w:rPr>
                <w:rStyle w:val="CommentReference"/>
                <w:rFonts w:asciiTheme="minorHAnsi" w:eastAsiaTheme="minorHAnsi" w:hAnsiTheme="minorHAnsi"/>
              </w:rPr>
              <w:commentReference w:id="7339"/>
            </w:r>
            <w:ins w:id="7345" w:author="Jillian Carson-Jackson" w:date="2020-12-27T16:42:00Z">
              <w:r w:rsidRPr="008A0F75">
                <w:rPr>
                  <w:rFonts w:ascii="Calibri" w:hAnsi="Calibri"/>
                  <w:sz w:val="22"/>
                  <w:szCs w:val="22"/>
                </w:rPr>
                <w:t>restrictions on the use of RR Appendix S18 frequencies</w:t>
              </w:r>
            </w:ins>
          </w:p>
        </w:tc>
        <w:tc>
          <w:tcPr>
            <w:tcW w:w="2410" w:type="dxa"/>
          </w:tcPr>
          <w:p w14:paraId="549078CE" w14:textId="77777777" w:rsidR="00802D62" w:rsidRPr="008A0F75" w:rsidRDefault="00802D62" w:rsidP="00DC77A1">
            <w:pPr>
              <w:pStyle w:val="Tablelevel2"/>
              <w:spacing w:before="60"/>
              <w:ind w:left="0"/>
              <w:jc w:val="center"/>
              <w:rPr>
                <w:ins w:id="7346" w:author="Jillian Carson-Jackson" w:date="2020-12-27T16:42:00Z"/>
                <w:rFonts w:ascii="Calibri" w:hAnsi="Calibri"/>
                <w:sz w:val="22"/>
                <w:szCs w:val="22"/>
              </w:rPr>
            </w:pPr>
            <w:ins w:id="7347" w:author="Jillian Carson-Jackson" w:date="2020-12-27T16:42:00Z">
              <w:r w:rsidRPr="008A0F75">
                <w:rPr>
                  <w:rFonts w:ascii="Calibri" w:hAnsi="Calibri"/>
                  <w:sz w:val="22"/>
                  <w:szCs w:val="22"/>
                </w:rPr>
                <w:t>R37</w:t>
              </w:r>
            </w:ins>
          </w:p>
        </w:tc>
        <w:tc>
          <w:tcPr>
            <w:tcW w:w="2976" w:type="dxa"/>
          </w:tcPr>
          <w:p w14:paraId="45774AAE" w14:textId="77777777" w:rsidR="00802D62" w:rsidRPr="008A0F75" w:rsidRDefault="00802D62" w:rsidP="00DC77A1">
            <w:pPr>
              <w:pStyle w:val="Tablelevel2"/>
              <w:ind w:left="0"/>
              <w:jc w:val="center"/>
              <w:rPr>
                <w:ins w:id="7348" w:author="Jillian Carson-Jackson" w:date="2020-12-27T16:42:00Z"/>
                <w:rFonts w:ascii="Calibri" w:hAnsi="Calibri"/>
                <w:sz w:val="22"/>
                <w:szCs w:val="22"/>
              </w:rPr>
            </w:pPr>
          </w:p>
        </w:tc>
      </w:tr>
      <w:tr w:rsidR="00E5002E" w:rsidRPr="008A0F75" w14:paraId="768D0FEC" w14:textId="77777777" w:rsidTr="00E5002E">
        <w:trPr>
          <w:cantSplit/>
          <w:jc w:val="center"/>
          <w:ins w:id="7349" w:author="Jillian Carson-Jackson" w:date="2020-12-27T16:44:00Z"/>
        </w:trPr>
        <w:tc>
          <w:tcPr>
            <w:tcW w:w="8897" w:type="dxa"/>
            <w:tcBorders>
              <w:top w:val="single" w:sz="4" w:space="0" w:color="auto"/>
              <w:left w:val="single" w:sz="4" w:space="0" w:color="auto"/>
              <w:bottom w:val="single" w:sz="4" w:space="0" w:color="auto"/>
              <w:right w:val="single" w:sz="4" w:space="0" w:color="auto"/>
            </w:tcBorders>
          </w:tcPr>
          <w:p w14:paraId="37A694F5" w14:textId="77777777" w:rsidR="00E5002E" w:rsidRPr="00E5002E" w:rsidRDefault="00E5002E" w:rsidP="00DC77A1">
            <w:pPr>
              <w:pStyle w:val="Tablelevel1bold"/>
              <w:rPr>
                <w:ins w:id="7350" w:author="Jillian Carson-Jackson" w:date="2020-12-27T16:44:00Z"/>
                <w:rFonts w:ascii="Calibri" w:hAnsi="Calibri"/>
                <w:b w:val="0"/>
                <w:sz w:val="22"/>
                <w:szCs w:val="22"/>
              </w:rPr>
            </w:pPr>
            <w:commentRangeStart w:id="7351"/>
            <w:ins w:id="7352" w:author="Jillian Carson-Jackson" w:date="2020-12-27T16:44:00Z">
              <w:r w:rsidRPr="00E5002E">
                <w:rPr>
                  <w:rFonts w:ascii="Calibri" w:hAnsi="Calibri"/>
                  <w:b w:val="0"/>
                  <w:sz w:val="22"/>
                  <w:szCs w:val="22"/>
                </w:rPr>
                <w:t>Operation of radio equipment</w:t>
              </w:r>
            </w:ins>
          </w:p>
        </w:tc>
        <w:tc>
          <w:tcPr>
            <w:tcW w:w="2410" w:type="dxa"/>
            <w:tcBorders>
              <w:top w:val="single" w:sz="4" w:space="0" w:color="auto"/>
              <w:left w:val="single" w:sz="4" w:space="0" w:color="auto"/>
              <w:bottom w:val="single" w:sz="4" w:space="0" w:color="auto"/>
              <w:right w:val="single" w:sz="4" w:space="0" w:color="auto"/>
            </w:tcBorders>
          </w:tcPr>
          <w:p w14:paraId="0CAD3DEB" w14:textId="77777777" w:rsidR="00E5002E" w:rsidRPr="008A0F75" w:rsidRDefault="00E5002E" w:rsidP="00E5002E">
            <w:pPr>
              <w:pStyle w:val="Tablelevel2"/>
              <w:spacing w:before="60"/>
              <w:rPr>
                <w:ins w:id="7353" w:author="Jillian Carson-Jackson" w:date="2020-12-27T16:44:00Z"/>
                <w:rFonts w:ascii="Calibri" w:hAnsi="Calibri"/>
                <w:sz w:val="22"/>
                <w:szCs w:val="22"/>
              </w:rPr>
            </w:pPr>
          </w:p>
        </w:tc>
        <w:tc>
          <w:tcPr>
            <w:tcW w:w="2976" w:type="dxa"/>
            <w:tcBorders>
              <w:top w:val="single" w:sz="4" w:space="0" w:color="auto"/>
              <w:left w:val="single" w:sz="4" w:space="0" w:color="auto"/>
              <w:bottom w:val="single" w:sz="4" w:space="0" w:color="auto"/>
              <w:right w:val="single" w:sz="4" w:space="0" w:color="auto"/>
            </w:tcBorders>
          </w:tcPr>
          <w:p w14:paraId="6D2D1BB6" w14:textId="77777777" w:rsidR="00E5002E" w:rsidRPr="008A0F75" w:rsidRDefault="00E5002E" w:rsidP="00E5002E">
            <w:pPr>
              <w:pStyle w:val="Tablelevel2"/>
              <w:rPr>
                <w:ins w:id="7354" w:author="Jillian Carson-Jackson" w:date="2020-12-27T16:44:00Z"/>
                <w:rFonts w:ascii="Calibri" w:hAnsi="Calibri"/>
                <w:sz w:val="22"/>
                <w:szCs w:val="22"/>
              </w:rPr>
            </w:pPr>
          </w:p>
        </w:tc>
      </w:tr>
      <w:tr w:rsidR="00E5002E" w:rsidRPr="008A0F75" w14:paraId="44ACDC2B" w14:textId="77777777" w:rsidTr="00E5002E">
        <w:trPr>
          <w:cantSplit/>
          <w:jc w:val="center"/>
          <w:ins w:id="7355" w:author="Jillian Carson-Jackson" w:date="2020-12-27T16:44:00Z"/>
        </w:trPr>
        <w:tc>
          <w:tcPr>
            <w:tcW w:w="8897" w:type="dxa"/>
            <w:tcBorders>
              <w:top w:val="single" w:sz="4" w:space="0" w:color="auto"/>
              <w:left w:val="single" w:sz="4" w:space="0" w:color="auto"/>
              <w:bottom w:val="single" w:sz="4" w:space="0" w:color="auto"/>
              <w:right w:val="single" w:sz="4" w:space="0" w:color="auto"/>
            </w:tcBorders>
          </w:tcPr>
          <w:p w14:paraId="1CA8C5DA" w14:textId="77777777" w:rsidR="00E5002E" w:rsidRPr="00E5002E" w:rsidRDefault="00E5002E" w:rsidP="00DC77A1">
            <w:pPr>
              <w:pStyle w:val="Tablelevel1bold"/>
              <w:rPr>
                <w:ins w:id="7356" w:author="Jillian Carson-Jackson" w:date="2020-12-27T16:44:00Z"/>
                <w:rFonts w:ascii="Calibri" w:hAnsi="Calibri"/>
                <w:b w:val="0"/>
                <w:sz w:val="22"/>
                <w:szCs w:val="22"/>
              </w:rPr>
            </w:pPr>
            <w:ins w:id="7357" w:author="Jillian Carson-Jackson" w:date="2020-12-27T16:44:00Z">
              <w:r w:rsidRPr="00E5002E">
                <w:rPr>
                  <w:rFonts w:ascii="Calibri" w:hAnsi="Calibri"/>
                  <w:b w:val="0"/>
                  <w:sz w:val="22"/>
                  <w:szCs w:val="22"/>
                </w:rPr>
                <w:t>Describe and demonstrate the operation of radio equipment</w:t>
              </w:r>
            </w:ins>
          </w:p>
        </w:tc>
        <w:commentRangeEnd w:id="7351"/>
        <w:tc>
          <w:tcPr>
            <w:tcW w:w="2410" w:type="dxa"/>
            <w:tcBorders>
              <w:top w:val="single" w:sz="4" w:space="0" w:color="auto"/>
              <w:left w:val="single" w:sz="4" w:space="0" w:color="auto"/>
              <w:bottom w:val="single" w:sz="4" w:space="0" w:color="auto"/>
              <w:right w:val="single" w:sz="4" w:space="0" w:color="auto"/>
            </w:tcBorders>
          </w:tcPr>
          <w:p w14:paraId="11BAEC14" w14:textId="77777777" w:rsidR="00E5002E" w:rsidRPr="00E5002E" w:rsidRDefault="007E1B75" w:rsidP="00E5002E">
            <w:pPr>
              <w:pStyle w:val="Tablelevel2"/>
              <w:spacing w:before="60"/>
              <w:rPr>
                <w:ins w:id="7358" w:author="Jillian Carson-Jackson" w:date="2020-12-27T16:44:00Z"/>
                <w:rFonts w:ascii="Calibri" w:hAnsi="Calibri"/>
                <w:sz w:val="22"/>
                <w:szCs w:val="22"/>
              </w:rPr>
            </w:pPr>
            <w:r>
              <w:rPr>
                <w:rStyle w:val="CommentReference"/>
                <w:rFonts w:asciiTheme="minorHAnsi" w:eastAsiaTheme="minorHAnsi" w:hAnsiTheme="minorHAnsi"/>
              </w:rPr>
              <w:commentReference w:id="7351"/>
            </w:r>
          </w:p>
        </w:tc>
        <w:tc>
          <w:tcPr>
            <w:tcW w:w="2976" w:type="dxa"/>
            <w:tcBorders>
              <w:top w:val="single" w:sz="4" w:space="0" w:color="auto"/>
              <w:left w:val="single" w:sz="4" w:space="0" w:color="auto"/>
              <w:bottom w:val="single" w:sz="4" w:space="0" w:color="auto"/>
              <w:right w:val="single" w:sz="4" w:space="0" w:color="auto"/>
            </w:tcBorders>
          </w:tcPr>
          <w:p w14:paraId="4AFF715D" w14:textId="77777777" w:rsidR="00E5002E" w:rsidRPr="00E5002E" w:rsidRDefault="00E5002E" w:rsidP="00E5002E">
            <w:pPr>
              <w:pStyle w:val="Tablelevel2"/>
              <w:rPr>
                <w:ins w:id="7359" w:author="Jillian Carson-Jackson" w:date="2020-12-27T16:44:00Z"/>
                <w:rFonts w:ascii="Calibri" w:hAnsi="Calibri"/>
                <w:sz w:val="22"/>
                <w:szCs w:val="22"/>
              </w:rPr>
            </w:pPr>
          </w:p>
        </w:tc>
      </w:tr>
      <w:tr w:rsidR="00E5002E" w:rsidRPr="008A0F75" w14:paraId="4AAB7DB1" w14:textId="77777777" w:rsidTr="00E5002E">
        <w:trPr>
          <w:cantSplit/>
          <w:jc w:val="center"/>
          <w:ins w:id="7360" w:author="Jillian Carson-Jackson" w:date="2020-12-27T16:44:00Z"/>
        </w:trPr>
        <w:tc>
          <w:tcPr>
            <w:tcW w:w="8897" w:type="dxa"/>
            <w:tcBorders>
              <w:top w:val="single" w:sz="4" w:space="0" w:color="auto"/>
              <w:left w:val="single" w:sz="4" w:space="0" w:color="auto"/>
              <w:bottom w:val="single" w:sz="4" w:space="0" w:color="auto"/>
              <w:right w:val="single" w:sz="4" w:space="0" w:color="auto"/>
            </w:tcBorders>
          </w:tcPr>
          <w:p w14:paraId="3687403A" w14:textId="77777777" w:rsidR="00E5002E" w:rsidRPr="008A0F75" w:rsidRDefault="00E5002E" w:rsidP="00DC77A1">
            <w:pPr>
              <w:pStyle w:val="Tablelevel1bold"/>
              <w:rPr>
                <w:ins w:id="7361" w:author="Jillian Carson-Jackson" w:date="2020-12-27T16:44:00Z"/>
                <w:rFonts w:ascii="Calibri" w:hAnsi="Calibri"/>
                <w:b w:val="0"/>
                <w:sz w:val="22"/>
                <w:szCs w:val="22"/>
              </w:rPr>
            </w:pPr>
            <w:ins w:id="7362" w:author="Jillian Carson-Jackson" w:date="2020-12-27T16:44:00Z">
              <w:r w:rsidRPr="008A0F75">
                <w:rPr>
                  <w:rFonts w:ascii="Calibri" w:hAnsi="Calibri"/>
                  <w:b w:val="0"/>
                  <w:sz w:val="22"/>
                  <w:szCs w:val="22"/>
                </w:rPr>
                <w:t>Introduction to basic VTS VHF radiotelephone, DSC and AIS equipment</w:t>
              </w:r>
            </w:ins>
          </w:p>
          <w:p w14:paraId="7DB7CC68" w14:textId="77777777" w:rsidR="00E5002E" w:rsidRPr="00E5002E" w:rsidRDefault="00E5002E" w:rsidP="00E5002E">
            <w:pPr>
              <w:pStyle w:val="Tablelevel1bold"/>
              <w:rPr>
                <w:ins w:id="7363" w:author="Jillian Carson-Jackson" w:date="2020-12-27T16:44:00Z"/>
                <w:rFonts w:ascii="Calibri" w:hAnsi="Calibri"/>
                <w:b w:val="0"/>
                <w:sz w:val="22"/>
                <w:szCs w:val="22"/>
              </w:rPr>
            </w:pPr>
            <w:ins w:id="7364" w:author="Jillian Carson-Jackson" w:date="2020-12-27T16:44:00Z">
              <w:r w:rsidRPr="00E5002E">
                <w:rPr>
                  <w:rFonts w:ascii="Calibri" w:hAnsi="Calibri"/>
                  <w:b w:val="0"/>
                  <w:sz w:val="22"/>
                  <w:szCs w:val="22"/>
                </w:rPr>
                <w:t>Principles, controls and operation of VHF</w:t>
              </w:r>
            </w:ins>
          </w:p>
          <w:p w14:paraId="0F299BBC" w14:textId="77777777" w:rsidR="00E5002E" w:rsidRPr="00E5002E" w:rsidRDefault="00E5002E" w:rsidP="00E5002E">
            <w:pPr>
              <w:pStyle w:val="Tablelevel1bold"/>
              <w:rPr>
                <w:ins w:id="7365" w:author="Jillian Carson-Jackson" w:date="2020-12-27T16:44:00Z"/>
                <w:rFonts w:ascii="Calibri" w:hAnsi="Calibri"/>
                <w:b w:val="0"/>
                <w:sz w:val="22"/>
                <w:szCs w:val="22"/>
              </w:rPr>
            </w:pPr>
            <w:ins w:id="7366" w:author="Jillian Carson-Jackson" w:date="2020-12-27T16:44:00Z">
              <w:r w:rsidRPr="00E5002E">
                <w:rPr>
                  <w:rFonts w:ascii="Calibri" w:hAnsi="Calibri"/>
                  <w:b w:val="0"/>
                  <w:sz w:val="22"/>
                  <w:szCs w:val="22"/>
                </w:rPr>
                <w:t>Channel spacing</w:t>
              </w:r>
            </w:ins>
          </w:p>
          <w:p w14:paraId="4A4828C7" w14:textId="77777777" w:rsidR="00E5002E" w:rsidRPr="00E5002E" w:rsidRDefault="00E5002E" w:rsidP="00E5002E">
            <w:pPr>
              <w:pStyle w:val="Tablelevel1bold"/>
              <w:rPr>
                <w:ins w:id="7367" w:author="Jillian Carson-Jackson" w:date="2020-12-27T16:44:00Z"/>
                <w:rFonts w:ascii="Calibri" w:hAnsi="Calibri"/>
                <w:b w:val="0"/>
                <w:sz w:val="22"/>
                <w:szCs w:val="22"/>
              </w:rPr>
            </w:pPr>
            <w:ins w:id="7368" w:author="Jillian Carson-Jackson" w:date="2020-12-27T16:44:00Z">
              <w:r w:rsidRPr="00E5002E">
                <w:rPr>
                  <w:rFonts w:ascii="Calibri" w:hAnsi="Calibri"/>
                  <w:b w:val="0"/>
                  <w:sz w:val="22"/>
                  <w:szCs w:val="22"/>
                </w:rPr>
                <w:t>Modulation</w:t>
              </w:r>
            </w:ins>
          </w:p>
          <w:p w14:paraId="4D513DF2" w14:textId="77777777" w:rsidR="00E5002E" w:rsidRPr="00E5002E" w:rsidRDefault="00E5002E" w:rsidP="00E5002E">
            <w:pPr>
              <w:pStyle w:val="Tablelevel1bold"/>
              <w:rPr>
                <w:ins w:id="7369" w:author="Jillian Carson-Jackson" w:date="2020-12-27T16:44:00Z"/>
                <w:rFonts w:ascii="Calibri" w:hAnsi="Calibri"/>
                <w:b w:val="0"/>
                <w:sz w:val="22"/>
                <w:szCs w:val="22"/>
              </w:rPr>
            </w:pPr>
            <w:ins w:id="7370" w:author="Jillian Carson-Jackson" w:date="2020-12-27T16:44:00Z">
              <w:r w:rsidRPr="00E5002E">
                <w:rPr>
                  <w:rFonts w:ascii="Calibri" w:hAnsi="Calibri"/>
                  <w:b w:val="0"/>
                  <w:sz w:val="22"/>
                  <w:szCs w:val="22"/>
                </w:rPr>
                <w:t>Range</w:t>
              </w:r>
            </w:ins>
          </w:p>
        </w:tc>
        <w:tc>
          <w:tcPr>
            <w:tcW w:w="2410" w:type="dxa"/>
            <w:tcBorders>
              <w:top w:val="single" w:sz="4" w:space="0" w:color="auto"/>
              <w:left w:val="single" w:sz="4" w:space="0" w:color="auto"/>
              <w:bottom w:val="single" w:sz="4" w:space="0" w:color="auto"/>
              <w:right w:val="single" w:sz="4" w:space="0" w:color="auto"/>
            </w:tcBorders>
          </w:tcPr>
          <w:p w14:paraId="40C25D15" w14:textId="77777777" w:rsidR="00E5002E" w:rsidRPr="008A0F75" w:rsidRDefault="00E5002E" w:rsidP="00DC77A1">
            <w:pPr>
              <w:pStyle w:val="Tablelevel2"/>
              <w:spacing w:before="60"/>
              <w:ind w:left="0"/>
              <w:jc w:val="center"/>
              <w:rPr>
                <w:ins w:id="7371" w:author="Jillian Carson-Jackson" w:date="2020-12-27T16:44:00Z"/>
                <w:rFonts w:ascii="Calibri" w:hAnsi="Calibri"/>
                <w:sz w:val="22"/>
                <w:szCs w:val="22"/>
              </w:rPr>
            </w:pPr>
          </w:p>
          <w:p w14:paraId="7B79C53E" w14:textId="77777777" w:rsidR="00E5002E" w:rsidRPr="008A0F75" w:rsidRDefault="00E5002E" w:rsidP="00DC77A1">
            <w:pPr>
              <w:pStyle w:val="Tablelevel2"/>
              <w:spacing w:before="60"/>
              <w:ind w:left="0"/>
              <w:jc w:val="center"/>
              <w:rPr>
                <w:ins w:id="7372" w:author="Jillian Carson-Jackson" w:date="2020-12-27T16:44:00Z"/>
                <w:rFonts w:ascii="Calibri" w:hAnsi="Calibri"/>
                <w:sz w:val="22"/>
                <w:szCs w:val="22"/>
              </w:rPr>
            </w:pPr>
          </w:p>
          <w:p w14:paraId="0990DAD5" w14:textId="77777777" w:rsidR="00E5002E" w:rsidRPr="008A0F75" w:rsidRDefault="00E5002E" w:rsidP="00DC77A1">
            <w:pPr>
              <w:pStyle w:val="Tablelevel2"/>
              <w:spacing w:before="60"/>
              <w:ind w:left="0"/>
              <w:jc w:val="center"/>
              <w:rPr>
                <w:ins w:id="7373" w:author="Jillian Carson-Jackson" w:date="2020-12-27T16:44:00Z"/>
                <w:rFonts w:ascii="Calibri" w:hAnsi="Calibri"/>
                <w:sz w:val="22"/>
                <w:szCs w:val="22"/>
              </w:rPr>
            </w:pPr>
            <w:ins w:id="7374" w:author="Jillian Carson-Jackson" w:date="2020-12-27T16:44:00Z">
              <w:r w:rsidRPr="008A0F75">
                <w:rPr>
                  <w:rFonts w:ascii="Calibri" w:hAnsi="Calibri"/>
                  <w:sz w:val="22"/>
                  <w:szCs w:val="22"/>
                </w:rPr>
                <w:t>R35</w:t>
              </w:r>
            </w:ins>
          </w:p>
        </w:tc>
        <w:tc>
          <w:tcPr>
            <w:tcW w:w="2976" w:type="dxa"/>
            <w:tcBorders>
              <w:top w:val="single" w:sz="4" w:space="0" w:color="auto"/>
              <w:left w:val="single" w:sz="4" w:space="0" w:color="auto"/>
              <w:bottom w:val="single" w:sz="4" w:space="0" w:color="auto"/>
              <w:right w:val="single" w:sz="4" w:space="0" w:color="auto"/>
            </w:tcBorders>
          </w:tcPr>
          <w:p w14:paraId="1527C1DF" w14:textId="77777777" w:rsidR="00E5002E" w:rsidRPr="008A0F75" w:rsidRDefault="00E5002E" w:rsidP="00E5002E">
            <w:pPr>
              <w:pStyle w:val="Tablelevel2"/>
              <w:ind w:left="0"/>
              <w:jc w:val="center"/>
              <w:rPr>
                <w:ins w:id="7375" w:author="Jillian Carson-Jackson" w:date="2020-12-27T16:44:00Z"/>
                <w:rFonts w:ascii="Calibri" w:hAnsi="Calibri"/>
                <w:sz w:val="22"/>
                <w:szCs w:val="22"/>
              </w:rPr>
            </w:pPr>
            <w:ins w:id="7376" w:author="Jillian Carson-Jackson" w:date="2020-12-27T16:44:00Z">
              <w:r w:rsidRPr="008A0F75">
                <w:rPr>
                  <w:rFonts w:ascii="Calibri" w:hAnsi="Calibri"/>
                  <w:sz w:val="22"/>
                  <w:szCs w:val="22"/>
                </w:rPr>
                <w:t xml:space="preserve">A12 or A13, </w:t>
              </w:r>
            </w:ins>
          </w:p>
          <w:p w14:paraId="31454D19" w14:textId="77777777" w:rsidR="00E5002E" w:rsidRPr="008A0F75" w:rsidRDefault="00E5002E" w:rsidP="00E5002E">
            <w:pPr>
              <w:pStyle w:val="Tablelevel2"/>
              <w:ind w:left="0"/>
              <w:jc w:val="center"/>
              <w:rPr>
                <w:ins w:id="7377" w:author="Jillian Carson-Jackson" w:date="2020-12-27T16:44:00Z"/>
                <w:rFonts w:ascii="Calibri" w:hAnsi="Calibri"/>
                <w:sz w:val="22"/>
                <w:szCs w:val="22"/>
              </w:rPr>
            </w:pPr>
            <w:ins w:id="7378" w:author="Jillian Carson-Jackson" w:date="2020-12-27T16:44:00Z">
              <w:r w:rsidRPr="008A0F75">
                <w:rPr>
                  <w:rFonts w:ascii="Calibri" w:hAnsi="Calibri"/>
                  <w:sz w:val="22"/>
                  <w:szCs w:val="22"/>
                </w:rPr>
                <w:t>E1, E5</w:t>
              </w:r>
            </w:ins>
          </w:p>
        </w:tc>
      </w:tr>
      <w:tr w:rsidR="00E5002E" w:rsidRPr="008A0F75" w14:paraId="38007A46" w14:textId="77777777" w:rsidTr="00E5002E">
        <w:trPr>
          <w:cantSplit/>
          <w:jc w:val="center"/>
          <w:ins w:id="7379" w:author="Jillian Carson-Jackson" w:date="2020-12-27T16:44:00Z"/>
        </w:trPr>
        <w:tc>
          <w:tcPr>
            <w:tcW w:w="8897" w:type="dxa"/>
            <w:tcBorders>
              <w:top w:val="single" w:sz="4" w:space="0" w:color="auto"/>
              <w:left w:val="single" w:sz="4" w:space="0" w:color="auto"/>
              <w:bottom w:val="single" w:sz="4" w:space="0" w:color="auto"/>
              <w:right w:val="single" w:sz="4" w:space="0" w:color="auto"/>
            </w:tcBorders>
          </w:tcPr>
          <w:p w14:paraId="3001BF53" w14:textId="77777777" w:rsidR="00E5002E" w:rsidRPr="00E5002E" w:rsidRDefault="00E5002E" w:rsidP="00E5002E">
            <w:pPr>
              <w:pStyle w:val="Tablelevel1bold"/>
              <w:rPr>
                <w:ins w:id="7380" w:author="Jillian Carson-Jackson" w:date="2020-12-27T16:44:00Z"/>
                <w:rFonts w:ascii="Calibri" w:hAnsi="Calibri"/>
                <w:b w:val="0"/>
                <w:sz w:val="22"/>
                <w:szCs w:val="22"/>
              </w:rPr>
            </w:pPr>
            <w:ins w:id="7381" w:author="Jillian Carson-Jackson" w:date="2020-12-27T16:44:00Z">
              <w:r w:rsidRPr="00E5002E">
                <w:rPr>
                  <w:rFonts w:ascii="Calibri" w:hAnsi="Calibri"/>
                  <w:b w:val="0"/>
                  <w:sz w:val="22"/>
                  <w:szCs w:val="22"/>
                </w:rPr>
                <w:t>Principles, controls and operation of DSC</w:t>
              </w:r>
            </w:ins>
          </w:p>
          <w:p w14:paraId="4E15ACB1" w14:textId="77777777" w:rsidR="00E5002E" w:rsidRPr="00E5002E" w:rsidRDefault="00E5002E" w:rsidP="00E5002E">
            <w:pPr>
              <w:pStyle w:val="Tablelevel1bold"/>
              <w:rPr>
                <w:ins w:id="7382" w:author="Jillian Carson-Jackson" w:date="2020-12-27T16:44:00Z"/>
                <w:rFonts w:ascii="Calibri" w:hAnsi="Calibri"/>
                <w:b w:val="0"/>
                <w:sz w:val="22"/>
                <w:szCs w:val="22"/>
              </w:rPr>
            </w:pPr>
            <w:ins w:id="7383" w:author="Jillian Carson-Jackson" w:date="2020-12-27T16:44:00Z">
              <w:r w:rsidRPr="00E5002E">
                <w:rPr>
                  <w:rFonts w:ascii="Calibri" w:hAnsi="Calibri"/>
                  <w:b w:val="0"/>
                  <w:sz w:val="22"/>
                  <w:szCs w:val="22"/>
                </w:rPr>
                <w:t>Format of a transmission sequence</w:t>
              </w:r>
            </w:ins>
          </w:p>
          <w:p w14:paraId="308EDE77" w14:textId="77777777" w:rsidR="00E5002E" w:rsidRPr="00E5002E" w:rsidRDefault="00E5002E" w:rsidP="00E5002E">
            <w:pPr>
              <w:pStyle w:val="Tablelevel1bold"/>
              <w:rPr>
                <w:ins w:id="7384" w:author="Jillian Carson-Jackson" w:date="2020-12-27T16:44:00Z"/>
                <w:rFonts w:ascii="Calibri" w:hAnsi="Calibri"/>
                <w:b w:val="0"/>
                <w:sz w:val="22"/>
                <w:szCs w:val="22"/>
              </w:rPr>
            </w:pPr>
            <w:ins w:id="7385" w:author="Jillian Carson-Jackson" w:date="2020-12-27T16:44:00Z">
              <w:r w:rsidRPr="00E5002E">
                <w:rPr>
                  <w:rFonts w:ascii="Calibri" w:hAnsi="Calibri"/>
                  <w:b w:val="0"/>
                  <w:sz w:val="22"/>
                  <w:szCs w:val="22"/>
                </w:rPr>
                <w:t>Message composition</w:t>
              </w:r>
            </w:ins>
          </w:p>
          <w:p w14:paraId="73F93EBD" w14:textId="77777777" w:rsidR="00E5002E" w:rsidRPr="00E5002E" w:rsidRDefault="00E5002E" w:rsidP="00E5002E">
            <w:pPr>
              <w:pStyle w:val="Tablelevel1bold"/>
              <w:rPr>
                <w:ins w:id="7386" w:author="Jillian Carson-Jackson" w:date="2020-12-27T16:44:00Z"/>
                <w:rFonts w:ascii="Calibri" w:hAnsi="Calibri"/>
                <w:b w:val="0"/>
                <w:sz w:val="22"/>
                <w:szCs w:val="22"/>
              </w:rPr>
            </w:pPr>
            <w:ins w:id="7387" w:author="Jillian Carson-Jackson" w:date="2020-12-27T16:44:00Z">
              <w:r w:rsidRPr="00E5002E">
                <w:rPr>
                  <w:rFonts w:ascii="Calibri" w:hAnsi="Calibri"/>
                  <w:b w:val="0"/>
                  <w:sz w:val="22"/>
                  <w:szCs w:val="22"/>
                </w:rPr>
                <w:t>Error checks</w:t>
              </w:r>
            </w:ins>
          </w:p>
          <w:p w14:paraId="3BE8CBC0" w14:textId="77777777" w:rsidR="00E5002E" w:rsidRPr="00E5002E" w:rsidRDefault="00E5002E" w:rsidP="00E5002E">
            <w:pPr>
              <w:pStyle w:val="Tablelevel1bold"/>
              <w:rPr>
                <w:ins w:id="7388" w:author="Jillian Carson-Jackson" w:date="2020-12-27T16:44:00Z"/>
                <w:rFonts w:ascii="Calibri" w:hAnsi="Calibri"/>
                <w:b w:val="0"/>
                <w:sz w:val="22"/>
                <w:szCs w:val="22"/>
              </w:rPr>
            </w:pPr>
            <w:ins w:id="7389" w:author="Jillian Carson-Jackson" w:date="2020-12-27T16:44:00Z">
              <w:r w:rsidRPr="00E5002E">
                <w:rPr>
                  <w:rFonts w:ascii="Calibri" w:hAnsi="Calibri"/>
                  <w:b w:val="0"/>
                  <w:sz w:val="22"/>
                  <w:szCs w:val="22"/>
                </w:rPr>
                <w:t>Principles, controls and operation of AIS</w:t>
              </w:r>
            </w:ins>
          </w:p>
          <w:p w14:paraId="6CDD5E96" w14:textId="77777777" w:rsidR="00E5002E" w:rsidRPr="00E5002E" w:rsidRDefault="00E5002E" w:rsidP="00E5002E">
            <w:pPr>
              <w:pStyle w:val="Tablelevel1bold"/>
              <w:rPr>
                <w:ins w:id="7390" w:author="Jillian Carson-Jackson" w:date="2020-12-27T16:44:00Z"/>
                <w:rFonts w:ascii="Calibri" w:hAnsi="Calibri"/>
                <w:b w:val="0"/>
                <w:sz w:val="22"/>
                <w:szCs w:val="22"/>
              </w:rPr>
            </w:pPr>
            <w:ins w:id="7391" w:author="Jillian Carson-Jackson" w:date="2020-12-27T16:44:00Z">
              <w:r w:rsidRPr="00E5002E">
                <w:rPr>
                  <w:rFonts w:ascii="Calibri" w:hAnsi="Calibri"/>
                  <w:b w:val="0"/>
                  <w:sz w:val="22"/>
                  <w:szCs w:val="22"/>
                </w:rPr>
                <w:t xml:space="preserve">Format of a transmission sequence </w:t>
              </w:r>
            </w:ins>
          </w:p>
          <w:p w14:paraId="03829888" w14:textId="77777777" w:rsidR="00E5002E" w:rsidRPr="00E5002E" w:rsidRDefault="00E5002E" w:rsidP="00E5002E">
            <w:pPr>
              <w:pStyle w:val="Tablelevel1bold"/>
              <w:rPr>
                <w:ins w:id="7392" w:author="Jillian Carson-Jackson" w:date="2020-12-27T16:44:00Z"/>
                <w:rFonts w:ascii="Calibri" w:hAnsi="Calibri"/>
                <w:b w:val="0"/>
                <w:sz w:val="22"/>
                <w:szCs w:val="22"/>
              </w:rPr>
            </w:pPr>
            <w:ins w:id="7393" w:author="Jillian Carson-Jackson" w:date="2020-12-27T16:44:00Z">
              <w:r w:rsidRPr="00E5002E">
                <w:rPr>
                  <w:rFonts w:ascii="Calibri" w:hAnsi="Calibri"/>
                  <w:b w:val="0"/>
                  <w:sz w:val="22"/>
                  <w:szCs w:val="22"/>
                </w:rPr>
                <w:t>Message composition</w:t>
              </w:r>
            </w:ins>
          </w:p>
          <w:p w14:paraId="44224C95" w14:textId="77777777" w:rsidR="00E5002E" w:rsidRPr="00E5002E" w:rsidRDefault="00E5002E" w:rsidP="00E5002E">
            <w:pPr>
              <w:pStyle w:val="Tablelevel1bold"/>
              <w:rPr>
                <w:ins w:id="7394" w:author="Jillian Carson-Jackson" w:date="2020-12-27T16:44:00Z"/>
                <w:rFonts w:ascii="Calibri" w:hAnsi="Calibri"/>
                <w:b w:val="0"/>
                <w:sz w:val="22"/>
                <w:szCs w:val="22"/>
              </w:rPr>
            </w:pPr>
            <w:ins w:id="7395" w:author="Jillian Carson-Jackson" w:date="2020-12-27T16:44:00Z">
              <w:r w:rsidRPr="00E5002E">
                <w:rPr>
                  <w:rFonts w:ascii="Calibri" w:hAnsi="Calibri"/>
                  <w:b w:val="0"/>
                  <w:sz w:val="22"/>
                  <w:szCs w:val="22"/>
                </w:rPr>
                <w:t xml:space="preserve">Automatic and manual modes </w:t>
              </w:r>
            </w:ins>
          </w:p>
        </w:tc>
        <w:tc>
          <w:tcPr>
            <w:tcW w:w="2410" w:type="dxa"/>
            <w:tcBorders>
              <w:top w:val="single" w:sz="4" w:space="0" w:color="auto"/>
              <w:left w:val="single" w:sz="4" w:space="0" w:color="auto"/>
              <w:bottom w:val="single" w:sz="4" w:space="0" w:color="auto"/>
              <w:right w:val="single" w:sz="4" w:space="0" w:color="auto"/>
            </w:tcBorders>
          </w:tcPr>
          <w:p w14:paraId="72E0CC4A" w14:textId="77777777" w:rsidR="00E5002E" w:rsidRPr="008A0F75" w:rsidRDefault="00E5002E" w:rsidP="00DC77A1">
            <w:pPr>
              <w:pStyle w:val="Tablelevel2"/>
              <w:spacing w:before="60"/>
              <w:ind w:left="0"/>
              <w:jc w:val="center"/>
              <w:rPr>
                <w:ins w:id="7396" w:author="Jillian Carson-Jackson" w:date="2020-12-27T16:44:00Z"/>
                <w:rFonts w:ascii="Calibri" w:hAnsi="Calibri"/>
                <w:sz w:val="22"/>
                <w:szCs w:val="22"/>
              </w:rPr>
            </w:pPr>
          </w:p>
          <w:p w14:paraId="350A1CC2" w14:textId="77777777" w:rsidR="00E5002E" w:rsidRPr="008A0F75" w:rsidRDefault="00E5002E" w:rsidP="00E5002E">
            <w:pPr>
              <w:pStyle w:val="Tablelevel2"/>
              <w:spacing w:before="60"/>
              <w:ind w:left="0"/>
              <w:jc w:val="center"/>
              <w:rPr>
                <w:ins w:id="7397" w:author="Jillian Carson-Jackson" w:date="2020-12-27T16:44:00Z"/>
                <w:rFonts w:ascii="Calibri" w:hAnsi="Calibri"/>
                <w:sz w:val="22"/>
                <w:szCs w:val="22"/>
              </w:rPr>
            </w:pPr>
            <w:ins w:id="7398" w:author="Jillian Carson-Jackson" w:date="2020-12-27T16:44:00Z">
              <w:r w:rsidRPr="008A0F75">
                <w:rPr>
                  <w:rFonts w:ascii="Calibri" w:hAnsi="Calibri"/>
                  <w:sz w:val="22"/>
                  <w:szCs w:val="22"/>
                </w:rPr>
                <w:t>R34</w:t>
              </w:r>
            </w:ins>
          </w:p>
          <w:p w14:paraId="5FFE0B47" w14:textId="77777777" w:rsidR="00E5002E" w:rsidRPr="008A0F75" w:rsidRDefault="00E5002E" w:rsidP="00E5002E">
            <w:pPr>
              <w:pStyle w:val="Tablelevel2"/>
              <w:spacing w:before="60"/>
              <w:ind w:left="0"/>
              <w:jc w:val="center"/>
              <w:rPr>
                <w:ins w:id="7399" w:author="Jillian Carson-Jackson" w:date="2020-12-27T16:44:00Z"/>
                <w:rFonts w:ascii="Calibri" w:hAnsi="Calibri"/>
                <w:sz w:val="22"/>
                <w:szCs w:val="22"/>
              </w:rPr>
            </w:pPr>
            <w:ins w:id="7400" w:author="Jillian Carson-Jackson" w:date="2020-12-27T16:44:00Z">
              <w:r w:rsidRPr="008A0F75">
                <w:rPr>
                  <w:rFonts w:ascii="Calibri" w:hAnsi="Calibri"/>
                  <w:sz w:val="22"/>
                  <w:szCs w:val="22"/>
                </w:rPr>
                <w:t>R29</w:t>
              </w:r>
            </w:ins>
          </w:p>
          <w:p w14:paraId="3003839A" w14:textId="77777777" w:rsidR="00E5002E" w:rsidRPr="008A0F75" w:rsidRDefault="00E5002E" w:rsidP="00E5002E">
            <w:pPr>
              <w:pStyle w:val="Tablelevel2"/>
              <w:spacing w:before="60"/>
              <w:ind w:left="0"/>
              <w:jc w:val="center"/>
              <w:rPr>
                <w:ins w:id="7401" w:author="Jillian Carson-Jackson" w:date="2020-12-27T16:44:00Z"/>
                <w:rFonts w:ascii="Calibri" w:hAnsi="Calibri"/>
                <w:sz w:val="22"/>
                <w:szCs w:val="22"/>
              </w:rPr>
            </w:pPr>
            <w:ins w:id="7402" w:author="Jillian Carson-Jackson" w:date="2020-12-27T16:44:00Z">
              <w:r w:rsidRPr="008A0F75">
                <w:rPr>
                  <w:rFonts w:ascii="Calibri" w:hAnsi="Calibri"/>
                  <w:sz w:val="22"/>
                  <w:szCs w:val="22"/>
                </w:rPr>
                <w:t>R30</w:t>
              </w:r>
            </w:ins>
          </w:p>
          <w:p w14:paraId="11DC7880" w14:textId="77777777" w:rsidR="00E5002E" w:rsidRPr="008A0F75" w:rsidRDefault="00E5002E" w:rsidP="00DC77A1">
            <w:pPr>
              <w:pStyle w:val="Tablelevel2"/>
              <w:spacing w:before="60"/>
              <w:ind w:left="0"/>
              <w:jc w:val="center"/>
              <w:rPr>
                <w:ins w:id="7403" w:author="Jillian Carson-Jackson" w:date="2020-12-27T16:44:00Z"/>
                <w:rFonts w:ascii="Calibri" w:hAnsi="Calibri"/>
                <w:sz w:val="22"/>
                <w:szCs w:val="22"/>
              </w:rPr>
            </w:pPr>
          </w:p>
          <w:p w14:paraId="520779E6" w14:textId="77777777" w:rsidR="00E5002E" w:rsidRPr="008A0F75" w:rsidRDefault="00E5002E" w:rsidP="00DC77A1">
            <w:pPr>
              <w:pStyle w:val="Tablelevel2"/>
              <w:spacing w:before="60"/>
              <w:ind w:left="0"/>
              <w:jc w:val="center"/>
              <w:rPr>
                <w:ins w:id="7404" w:author="Jillian Carson-Jackson" w:date="2020-12-27T16:44:00Z"/>
                <w:rFonts w:ascii="Calibri" w:hAnsi="Calibri"/>
                <w:sz w:val="22"/>
                <w:szCs w:val="22"/>
              </w:rPr>
            </w:pPr>
            <w:ins w:id="7405" w:author="Jillian Carson-Jackson" w:date="2020-12-27T16:44:00Z">
              <w:r w:rsidRPr="008A0F75">
                <w:rPr>
                  <w:rFonts w:ascii="Calibri" w:hAnsi="Calibri"/>
                  <w:sz w:val="22"/>
                  <w:szCs w:val="22"/>
                </w:rPr>
                <w:t>R18, R25, R34, R31, R47, R51, R53</w:t>
              </w:r>
            </w:ins>
          </w:p>
        </w:tc>
        <w:tc>
          <w:tcPr>
            <w:tcW w:w="2976" w:type="dxa"/>
            <w:tcBorders>
              <w:top w:val="single" w:sz="4" w:space="0" w:color="auto"/>
              <w:left w:val="single" w:sz="4" w:space="0" w:color="auto"/>
              <w:bottom w:val="single" w:sz="4" w:space="0" w:color="auto"/>
              <w:right w:val="single" w:sz="4" w:space="0" w:color="auto"/>
            </w:tcBorders>
          </w:tcPr>
          <w:p w14:paraId="03DC5DA0" w14:textId="77777777" w:rsidR="00E5002E" w:rsidRPr="008A0F75" w:rsidRDefault="00E5002E" w:rsidP="00E5002E">
            <w:pPr>
              <w:pStyle w:val="Tablelevel2"/>
              <w:jc w:val="center"/>
              <w:rPr>
                <w:ins w:id="7406" w:author="Jillian Carson-Jackson" w:date="2020-12-27T16:44:00Z"/>
                <w:rFonts w:ascii="Calibri" w:hAnsi="Calibri"/>
                <w:sz w:val="22"/>
                <w:szCs w:val="22"/>
              </w:rPr>
            </w:pPr>
          </w:p>
        </w:tc>
      </w:tr>
    </w:tbl>
    <w:p w14:paraId="06C0A9C7" w14:textId="77777777" w:rsidR="00802D62" w:rsidRPr="00C50983" w:rsidRDefault="00802D62" w:rsidP="00E42319"/>
    <w:p w14:paraId="3A6B95DB" w14:textId="77777777" w:rsidR="00E42319" w:rsidRPr="00C50983" w:rsidRDefault="00E42319" w:rsidP="00E42319"/>
    <w:p w14:paraId="4C60CEB8" w14:textId="77777777" w:rsidR="00E42319" w:rsidRPr="00C50983" w:rsidRDefault="00E42319" w:rsidP="00E42319">
      <w:pPr>
        <w:pStyle w:val="BodyText"/>
        <w:sectPr w:rsidR="00E42319" w:rsidRPr="00C50983" w:rsidSect="006039FF">
          <w:headerReference w:type="default" r:id="rId39"/>
          <w:pgSz w:w="16838" w:h="11906" w:orient="landscape"/>
          <w:pgMar w:top="1134" w:right="1134" w:bottom="1134" w:left="1134" w:header="706" w:footer="706" w:gutter="0"/>
          <w:cols w:space="708"/>
          <w:docGrid w:linePitch="360"/>
        </w:sectPr>
      </w:pPr>
    </w:p>
    <w:p w14:paraId="0AE38319" w14:textId="54675F63" w:rsidR="0076035F" w:rsidRPr="00C50983" w:rsidDel="00B406CD" w:rsidRDefault="0076035F" w:rsidP="0076035F">
      <w:pPr>
        <w:pStyle w:val="Module"/>
        <w:rPr>
          <w:del w:id="7407" w:author="Jillian Carson-Jackson" w:date="2020-12-27T16:47:00Z"/>
          <w:caps/>
        </w:rPr>
      </w:pPr>
      <w:bookmarkStart w:id="7408" w:name="_Toc111617470"/>
      <w:bookmarkStart w:id="7409" w:name="_Toc245254445"/>
      <w:bookmarkStart w:id="7410" w:name="_Toc61927104"/>
      <w:del w:id="7411" w:author="Jillian Carson-Jackson" w:date="2020-12-27T16:47:00Z">
        <w:r w:rsidRPr="00C50983" w:rsidDel="00B406CD">
          <w:delText xml:space="preserve">COMMUNICATION </w:delText>
        </w:r>
        <w:commentRangeStart w:id="7412"/>
        <w:r w:rsidRPr="00C50983" w:rsidDel="00B406CD">
          <w:delText>CO-ORDINATION</w:delText>
        </w:r>
        <w:bookmarkEnd w:id="7408"/>
        <w:bookmarkEnd w:id="7409"/>
        <w:commentRangeEnd w:id="7412"/>
        <w:r w:rsidR="001D649B" w:rsidDel="00B406CD">
          <w:rPr>
            <w:rStyle w:val="CommentReference"/>
            <w:rFonts w:eastAsiaTheme="minorHAnsi"/>
            <w:b w:val="0"/>
            <w:color w:val="auto"/>
            <w:u w:val="none"/>
          </w:rPr>
          <w:commentReference w:id="7412"/>
        </w:r>
        <w:bookmarkEnd w:id="7410"/>
      </w:del>
    </w:p>
    <w:p w14:paraId="5529097B" w14:textId="22B9DB6E" w:rsidR="0076035F" w:rsidDel="001D649B" w:rsidRDefault="0076035F" w:rsidP="00F64B31">
      <w:pPr>
        <w:pStyle w:val="ModuleHeading1"/>
        <w:rPr>
          <w:del w:id="7413" w:author="Jillian Carson-Jackson" w:date="2020-12-27T16:38:00Z"/>
        </w:rPr>
      </w:pPr>
      <w:bookmarkStart w:id="7414" w:name="_Toc446917511"/>
      <w:bookmarkStart w:id="7415" w:name="_Toc111617471"/>
      <w:bookmarkStart w:id="7416" w:name="_Toc245254446"/>
      <w:bookmarkStart w:id="7417" w:name="_Toc61927105"/>
      <w:del w:id="7418" w:author="Jillian Carson-Jackson" w:date="2020-12-27T16:38:00Z">
        <w:r w:rsidRPr="00C50983" w:rsidDel="001D649B">
          <w:delText>INTRODUCTION</w:delText>
        </w:r>
        <w:bookmarkEnd w:id="7414"/>
        <w:bookmarkEnd w:id="7415"/>
        <w:bookmarkEnd w:id="7416"/>
        <w:bookmarkEnd w:id="7417"/>
      </w:del>
    </w:p>
    <w:p w14:paraId="6BD6961D" w14:textId="4F23BD16" w:rsidR="0076035F" w:rsidRPr="0076035F" w:rsidDel="001D649B" w:rsidRDefault="0076035F" w:rsidP="0076035F">
      <w:pPr>
        <w:pStyle w:val="Heading1separatationline"/>
        <w:rPr>
          <w:del w:id="7419" w:author="Jillian Carson-Jackson" w:date="2020-12-27T16:38:00Z"/>
        </w:rPr>
      </w:pPr>
    </w:p>
    <w:p w14:paraId="225DA4C1" w14:textId="4999D023" w:rsidR="0076035F" w:rsidRPr="00C50983" w:rsidDel="001D649B" w:rsidRDefault="0076035F" w:rsidP="0076035F">
      <w:pPr>
        <w:pStyle w:val="BodyText"/>
        <w:rPr>
          <w:del w:id="7420" w:author="Jillian Carson-Jackson" w:date="2020-12-27T16:38:00Z"/>
        </w:rPr>
      </w:pPr>
      <w:del w:id="7421" w:author="Jillian Carson-Jackson" w:date="2020-12-27T16:38:00Z">
        <w:r w:rsidRPr="00C50983" w:rsidDel="001D649B">
          <w:delText>Instructors for this module should have knowledge, comprehension and the ability to apply communication techniques as well as qualifications in the VTS/Maritime fields.  If this cannot be achieved, then the appropriate expert should cover certain sections of this module.  Every instructor should have full access to simulated VTS.  In addition, arrangements should be made, if practicable, for trainees to visit operational VTS centres.</w:delText>
        </w:r>
      </w:del>
    </w:p>
    <w:p w14:paraId="7D863742" w14:textId="7906308B" w:rsidR="0076035F" w:rsidDel="001D649B" w:rsidRDefault="0076035F" w:rsidP="00F64B31">
      <w:pPr>
        <w:pStyle w:val="ModuleHeading1"/>
        <w:rPr>
          <w:del w:id="7422" w:author="Jillian Carson-Jackson" w:date="2020-12-27T16:38:00Z"/>
        </w:rPr>
      </w:pPr>
      <w:bookmarkStart w:id="7423" w:name="_Toc446917512"/>
      <w:bookmarkStart w:id="7424" w:name="_Toc111617472"/>
      <w:bookmarkStart w:id="7425" w:name="_Toc245254447"/>
      <w:bookmarkStart w:id="7426" w:name="_Toc61927106"/>
      <w:del w:id="7427" w:author="Jillian Carson-Jackson" w:date="2020-12-27T16:38:00Z">
        <w:r w:rsidRPr="00C50983" w:rsidDel="001D649B">
          <w:delText>SUBJECT FRAMEWORK</w:delText>
        </w:r>
        <w:bookmarkEnd w:id="7423"/>
        <w:bookmarkEnd w:id="7424"/>
        <w:bookmarkEnd w:id="7425"/>
        <w:bookmarkEnd w:id="7426"/>
      </w:del>
    </w:p>
    <w:p w14:paraId="44A61138" w14:textId="7D814871" w:rsidR="0076035F" w:rsidRPr="0076035F" w:rsidDel="001D649B" w:rsidRDefault="0076035F" w:rsidP="0076035F">
      <w:pPr>
        <w:pStyle w:val="Heading1separatationline"/>
        <w:rPr>
          <w:del w:id="7428" w:author="Jillian Carson-Jackson" w:date="2020-12-27T16:38:00Z"/>
        </w:rPr>
      </w:pPr>
    </w:p>
    <w:p w14:paraId="2102D331" w14:textId="2357CFBA" w:rsidR="0076035F" w:rsidRPr="00C50983" w:rsidDel="001D649B" w:rsidRDefault="0076035F" w:rsidP="00F64B31">
      <w:pPr>
        <w:pStyle w:val="ModuleHeading2"/>
        <w:rPr>
          <w:del w:id="7429" w:author="Jillian Carson-Jackson" w:date="2020-12-27T16:38:00Z"/>
        </w:rPr>
      </w:pPr>
      <w:bookmarkStart w:id="7430" w:name="_Toc446917513"/>
      <w:bookmarkStart w:id="7431" w:name="_Toc111617473"/>
      <w:del w:id="7432" w:author="Jillian Carson-Jackson" w:date="2020-12-27T16:38:00Z">
        <w:r w:rsidRPr="00C50983" w:rsidDel="001D649B">
          <w:delText>Scope</w:delText>
        </w:r>
        <w:bookmarkEnd w:id="7430"/>
        <w:bookmarkEnd w:id="7431"/>
      </w:del>
    </w:p>
    <w:p w14:paraId="046CCE27" w14:textId="7052AAA4" w:rsidR="0076035F" w:rsidRPr="00C50983" w:rsidDel="001D649B" w:rsidRDefault="0076035F" w:rsidP="0076035F">
      <w:pPr>
        <w:pStyle w:val="BodyText"/>
        <w:rPr>
          <w:del w:id="7433" w:author="Jillian Carson-Jackson" w:date="2020-12-27T16:38:00Z"/>
        </w:rPr>
      </w:pPr>
      <w:del w:id="7434" w:author="Jillian Carson-Jackson" w:date="2020-12-27T16:38:00Z">
        <w:r w:rsidRPr="00C50983" w:rsidDel="001D649B">
          <w:delText>This syllabus covers the requirement for VTS Operators to be able to co-ordinate communications between the VTS centre, participating shipping, allied services and other marine related agencies.</w:delText>
        </w:r>
      </w:del>
    </w:p>
    <w:p w14:paraId="5D2D6F5B" w14:textId="04D4E4C2" w:rsidR="0076035F" w:rsidRPr="00C50983" w:rsidDel="001D649B" w:rsidRDefault="0076035F" w:rsidP="0076035F">
      <w:pPr>
        <w:pStyle w:val="BodyText"/>
        <w:rPr>
          <w:del w:id="7435" w:author="Jillian Carson-Jackson" w:date="2020-12-27T16:38:00Z"/>
        </w:rPr>
      </w:pPr>
      <w:del w:id="7436" w:author="Jillian Carson-Jackson" w:date="2020-12-27T16:38:00Z">
        <w:r w:rsidRPr="00C50983" w:rsidDel="001D649B">
          <w:delText>This course covers the theory and practice of co-ordinating communications in a VTS area, including the requirements for and means of providing communications to support an information service, navigational assistance service or traffic organisation service.  It also provides an understanding of communication co-ordination requirements in emergency situations.</w:delText>
        </w:r>
      </w:del>
    </w:p>
    <w:p w14:paraId="3315D0F3" w14:textId="7CF1F673" w:rsidR="0076035F" w:rsidRPr="00C50983" w:rsidDel="001D649B" w:rsidRDefault="0076035F" w:rsidP="00F64B31">
      <w:pPr>
        <w:pStyle w:val="ModuleHeading2"/>
        <w:rPr>
          <w:del w:id="7437" w:author="Jillian Carson-Jackson" w:date="2020-12-27T16:38:00Z"/>
        </w:rPr>
      </w:pPr>
      <w:bookmarkStart w:id="7438" w:name="_Toc446917514"/>
      <w:bookmarkStart w:id="7439" w:name="_Toc111617474"/>
      <w:del w:id="7440" w:author="Jillian Carson-Jackson" w:date="2020-12-27T16:38:00Z">
        <w:r w:rsidRPr="00C50983" w:rsidDel="001D649B">
          <w:delText>Aims</w:delText>
        </w:r>
        <w:bookmarkEnd w:id="7438"/>
        <w:bookmarkEnd w:id="7439"/>
      </w:del>
    </w:p>
    <w:p w14:paraId="66FDBA6A" w14:textId="61136B9B" w:rsidR="0076035F" w:rsidRPr="00C50983" w:rsidDel="001D649B" w:rsidRDefault="0076035F" w:rsidP="0076035F">
      <w:pPr>
        <w:pStyle w:val="BodyText"/>
        <w:rPr>
          <w:del w:id="7441" w:author="Jillian Carson-Jackson" w:date="2020-12-27T16:38:00Z"/>
        </w:rPr>
      </w:pPr>
      <w:del w:id="7442" w:author="Jillian Carson-Jackson" w:date="2020-12-27T16:38:00Z">
        <w:r w:rsidRPr="00C50983" w:rsidDel="001D649B">
          <w:delText>On completion of the course trainees will possess a thorough knowledge of the basic principles of communication co-ordination and a good knowledge of international and national regulations relating to communication co-ordination requirements for VTS areas in the country concerned.</w:delText>
        </w:r>
      </w:del>
    </w:p>
    <w:p w14:paraId="2EE560EE" w14:textId="7F38084F" w:rsidR="0076035F" w:rsidRPr="00C50983" w:rsidDel="001D649B" w:rsidRDefault="0076035F" w:rsidP="0076035F">
      <w:pPr>
        <w:pStyle w:val="BodyText"/>
        <w:rPr>
          <w:del w:id="7443" w:author="Jillian Carson-Jackson" w:date="2020-12-27T16:38:00Z"/>
        </w:rPr>
      </w:pPr>
      <w:del w:id="7444" w:author="Jillian Carson-Jackson" w:date="2020-12-27T16:38:00Z">
        <w:r w:rsidRPr="00C50983" w:rsidDel="001D649B">
          <w:delText>The trainees will also have a sufficient understanding and practice of the subject to enable them to prioritise, relay and co-ordinate various types of communication between marine and marine related agencies both on board ships and in shore facilities.  These communications follow IALA’s list of situations and their associated responses using SMCP in VTS areas.</w:delText>
        </w:r>
      </w:del>
    </w:p>
    <w:p w14:paraId="30C45DEF" w14:textId="32B9A4E8" w:rsidR="0076035F" w:rsidRPr="00C50983" w:rsidDel="001D649B" w:rsidRDefault="0076035F" w:rsidP="0076035F">
      <w:pPr>
        <w:pStyle w:val="BodyText"/>
        <w:rPr>
          <w:del w:id="7445" w:author="Jillian Carson-Jackson" w:date="2020-12-27T16:38:00Z"/>
        </w:rPr>
      </w:pPr>
      <w:del w:id="7446" w:author="Jillian Carson-Jackson" w:date="2020-12-27T16:38:00Z">
        <w:r w:rsidRPr="00C50983" w:rsidDel="001D649B">
          <w:delText>If a simulator is available it is possible to give the trainees realistic exercises on the role of VTS in co-ordinating communications within a VTS area.  Integrated exercises on handling emergency situations could also be carried out.</w:delText>
        </w:r>
      </w:del>
    </w:p>
    <w:p w14:paraId="78545AA2" w14:textId="0EF93D96" w:rsidR="0076035F" w:rsidDel="001D649B" w:rsidRDefault="0076035F" w:rsidP="00F64B31">
      <w:pPr>
        <w:pStyle w:val="ModuleHeading1"/>
        <w:rPr>
          <w:del w:id="7447" w:author="Jillian Carson-Jackson" w:date="2020-12-27T16:38:00Z"/>
        </w:rPr>
      </w:pPr>
      <w:del w:id="7448" w:author="Jillian Carson-Jackson" w:date="2020-12-27T16:38:00Z">
        <w:r w:rsidRPr="00C50983" w:rsidDel="001D649B">
          <w:br w:type="page"/>
        </w:r>
        <w:bookmarkStart w:id="7449" w:name="_Toc446917515"/>
        <w:bookmarkStart w:id="7450" w:name="_Toc111617475"/>
        <w:bookmarkStart w:id="7451" w:name="_Toc245254448"/>
        <w:r w:rsidRPr="00C50983" w:rsidDel="001D649B">
          <w:delText>SUBJECT OUTLIN</w:delText>
        </w:r>
        <w:bookmarkEnd w:id="7449"/>
        <w:r w:rsidRPr="00C50983" w:rsidDel="001D649B">
          <w:delText>E</w:delText>
        </w:r>
        <w:bookmarkEnd w:id="7450"/>
        <w:r w:rsidRPr="00C50983" w:rsidDel="001D649B">
          <w:delText xml:space="preserve"> OF MODULE 5</w:delText>
        </w:r>
        <w:bookmarkEnd w:id="7451"/>
      </w:del>
    </w:p>
    <w:p w14:paraId="0565E143" w14:textId="0ABC6F40" w:rsidR="0076035F" w:rsidRPr="0076035F" w:rsidDel="001D649B" w:rsidRDefault="0076035F" w:rsidP="0076035F">
      <w:pPr>
        <w:pStyle w:val="Heading1separatationline"/>
        <w:rPr>
          <w:del w:id="7452" w:author="Jillian Carson-Jackson" w:date="2020-12-27T16:38:00Z"/>
        </w:rPr>
      </w:pPr>
    </w:p>
    <w:p w14:paraId="5725FDA0" w14:textId="574888B6" w:rsidR="0076035F" w:rsidRPr="00C50983" w:rsidDel="001D649B" w:rsidRDefault="0076035F" w:rsidP="0076035F">
      <w:pPr>
        <w:pStyle w:val="Tablecaption"/>
        <w:rPr>
          <w:del w:id="7453" w:author="Jillian Carson-Jackson" w:date="2020-12-27T16:38:00Z"/>
        </w:rPr>
      </w:pPr>
      <w:bookmarkStart w:id="7454" w:name="_Toc245254477"/>
      <w:bookmarkStart w:id="7455" w:name="_Toc531423237"/>
      <w:del w:id="7456" w:author="Jillian Carson-Jackson" w:date="2020-12-27T16:38:00Z">
        <w:r w:rsidRPr="00C50983" w:rsidDel="001D649B">
          <w:delText>Subject outline – Communication co-ordination</w:delText>
        </w:r>
        <w:bookmarkEnd w:id="7454"/>
        <w:bookmarkEnd w:id="7455"/>
      </w:del>
    </w:p>
    <w:tbl>
      <w:tblPr>
        <w:tblW w:w="9606" w:type="dxa"/>
        <w:jc w:val="center"/>
        <w:tblLayout w:type="fixed"/>
        <w:tblLook w:val="0000" w:firstRow="0" w:lastRow="0" w:firstColumn="0" w:lastColumn="0" w:noHBand="0" w:noVBand="0"/>
      </w:tblPr>
      <w:tblGrid>
        <w:gridCol w:w="4219"/>
        <w:gridCol w:w="1829"/>
        <w:gridCol w:w="14"/>
        <w:gridCol w:w="1843"/>
        <w:gridCol w:w="1694"/>
        <w:gridCol w:w="7"/>
      </w:tblGrid>
      <w:tr w:rsidR="0076035F" w:rsidRPr="0076035F" w:rsidDel="001D649B" w14:paraId="1A9C96A4" w14:textId="3DA43402" w:rsidTr="000C20BE">
        <w:trPr>
          <w:gridAfter w:val="1"/>
          <w:wAfter w:w="7" w:type="dxa"/>
          <w:trHeight w:val="511"/>
          <w:jc w:val="center"/>
          <w:del w:id="7457" w:author="Jillian Carson-Jackson" w:date="2020-12-27T16:38:00Z"/>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677FB7DE" w14:textId="7A0FCFCB" w:rsidR="0076035F" w:rsidRPr="0076035F" w:rsidDel="001D649B" w:rsidRDefault="0076035F" w:rsidP="0076035F">
            <w:pPr>
              <w:pStyle w:val="Tableheading"/>
              <w:rPr>
                <w:del w:id="7458" w:author="Jillian Carson-Jackson" w:date="2020-12-27T16:38:00Z"/>
              </w:rPr>
            </w:pPr>
            <w:del w:id="7459" w:author="Jillian Carson-Jackson" w:date="2020-12-27T16:38:00Z">
              <w:r w:rsidRPr="0076035F" w:rsidDel="001D649B">
                <w:delText>Subject Area</w:delText>
              </w:r>
            </w:del>
          </w:p>
        </w:tc>
        <w:tc>
          <w:tcPr>
            <w:tcW w:w="1843" w:type="dxa"/>
            <w:gridSpan w:val="2"/>
            <w:vMerge w:val="restart"/>
            <w:tcBorders>
              <w:top w:val="single" w:sz="4" w:space="0" w:color="auto"/>
              <w:left w:val="single" w:sz="4" w:space="0" w:color="auto"/>
              <w:bottom w:val="single" w:sz="4" w:space="0" w:color="auto"/>
              <w:right w:val="single" w:sz="4" w:space="0" w:color="auto"/>
            </w:tcBorders>
            <w:vAlign w:val="center"/>
          </w:tcPr>
          <w:p w14:paraId="29BDAA33" w14:textId="5DBCB18B" w:rsidR="0076035F" w:rsidRPr="0076035F" w:rsidDel="001D649B" w:rsidRDefault="0076035F" w:rsidP="0076035F">
            <w:pPr>
              <w:pStyle w:val="Tableheading"/>
              <w:rPr>
                <w:del w:id="7460" w:author="Jillian Carson-Jackson" w:date="2020-12-27T16:38:00Z"/>
              </w:rPr>
            </w:pPr>
            <w:del w:id="7461" w:author="Jillian Carson-Jackson" w:date="2020-12-27T16:38:00Z">
              <w:r w:rsidRPr="0076035F" w:rsidDel="001D649B">
                <w:delText>Recommended Competence Level</w:delText>
              </w:r>
            </w:del>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6C37253D" w14:textId="6D56FFE7" w:rsidR="0076035F" w:rsidRPr="0076035F" w:rsidDel="001D649B" w:rsidRDefault="0076035F" w:rsidP="0076035F">
            <w:pPr>
              <w:pStyle w:val="Tableheading"/>
              <w:rPr>
                <w:del w:id="7462" w:author="Jillian Carson-Jackson" w:date="2020-12-27T16:38:00Z"/>
              </w:rPr>
            </w:pPr>
            <w:del w:id="7463" w:author="Jillian Carson-Jackson" w:date="2020-12-27T16:38:00Z">
              <w:r w:rsidRPr="0076035F" w:rsidDel="001D649B">
                <w:delText>Recommended Hours</w:delText>
              </w:r>
            </w:del>
          </w:p>
        </w:tc>
      </w:tr>
      <w:tr w:rsidR="0076035F" w:rsidRPr="0076035F" w:rsidDel="001D649B" w14:paraId="6F02F982" w14:textId="4F4AE068" w:rsidTr="000C20BE">
        <w:trPr>
          <w:gridAfter w:val="1"/>
          <w:wAfter w:w="7" w:type="dxa"/>
          <w:jc w:val="center"/>
          <w:del w:id="7464" w:author="Jillian Carson-Jackson" w:date="2020-12-27T16:38:00Z"/>
        </w:trPr>
        <w:tc>
          <w:tcPr>
            <w:tcW w:w="4219" w:type="dxa"/>
            <w:vMerge/>
            <w:tcBorders>
              <w:top w:val="single" w:sz="4" w:space="0" w:color="auto"/>
              <w:left w:val="single" w:sz="4" w:space="0" w:color="auto"/>
              <w:bottom w:val="single" w:sz="4" w:space="0" w:color="auto"/>
              <w:right w:val="single" w:sz="4" w:space="0" w:color="auto"/>
            </w:tcBorders>
          </w:tcPr>
          <w:p w14:paraId="044BC043" w14:textId="5F6C0A90" w:rsidR="0076035F" w:rsidRPr="0076035F" w:rsidDel="001D649B" w:rsidRDefault="0076035F" w:rsidP="0076035F">
            <w:pPr>
              <w:pStyle w:val="Tableheading"/>
              <w:rPr>
                <w:del w:id="7465" w:author="Jillian Carson-Jackson" w:date="2020-12-27T16:38:00Z"/>
              </w:rPr>
            </w:pPr>
          </w:p>
        </w:tc>
        <w:tc>
          <w:tcPr>
            <w:tcW w:w="1843" w:type="dxa"/>
            <w:gridSpan w:val="2"/>
            <w:vMerge/>
            <w:tcBorders>
              <w:top w:val="single" w:sz="4" w:space="0" w:color="auto"/>
              <w:left w:val="single" w:sz="4" w:space="0" w:color="auto"/>
              <w:bottom w:val="single" w:sz="4" w:space="0" w:color="auto"/>
              <w:right w:val="single" w:sz="4" w:space="0" w:color="auto"/>
            </w:tcBorders>
          </w:tcPr>
          <w:p w14:paraId="691B8408" w14:textId="4EDE2E59" w:rsidR="0076035F" w:rsidRPr="0076035F" w:rsidDel="001D649B" w:rsidRDefault="0076035F" w:rsidP="0076035F">
            <w:pPr>
              <w:pStyle w:val="Tableheading"/>
              <w:rPr>
                <w:del w:id="7466" w:author="Jillian Carson-Jackson" w:date="2020-12-27T16:38:00Z"/>
              </w:rPr>
            </w:pPr>
          </w:p>
        </w:tc>
        <w:tc>
          <w:tcPr>
            <w:tcW w:w="1843" w:type="dxa"/>
            <w:tcBorders>
              <w:top w:val="single" w:sz="4" w:space="0" w:color="auto"/>
              <w:left w:val="single" w:sz="4" w:space="0" w:color="auto"/>
              <w:bottom w:val="single" w:sz="4" w:space="0" w:color="auto"/>
              <w:right w:val="single" w:sz="4" w:space="0" w:color="auto"/>
            </w:tcBorders>
            <w:vAlign w:val="center"/>
          </w:tcPr>
          <w:p w14:paraId="5FA521DD" w14:textId="1D0DB86F" w:rsidR="0076035F" w:rsidRPr="0076035F" w:rsidDel="001D649B" w:rsidRDefault="0076035F" w:rsidP="0076035F">
            <w:pPr>
              <w:pStyle w:val="Tableheading"/>
              <w:rPr>
                <w:del w:id="7467" w:author="Jillian Carson-Jackson" w:date="2020-12-27T16:38:00Z"/>
              </w:rPr>
            </w:pPr>
            <w:del w:id="7468" w:author="Jillian Carson-Jackson" w:date="2020-12-27T16:38:00Z">
              <w:r w:rsidRPr="0076035F" w:rsidDel="001D649B">
                <w:delText>Presentations/ Lectures</w:delText>
              </w:r>
            </w:del>
          </w:p>
        </w:tc>
        <w:tc>
          <w:tcPr>
            <w:tcW w:w="1694" w:type="dxa"/>
            <w:tcBorders>
              <w:top w:val="single" w:sz="4" w:space="0" w:color="auto"/>
              <w:left w:val="single" w:sz="4" w:space="0" w:color="auto"/>
              <w:bottom w:val="single" w:sz="4" w:space="0" w:color="auto"/>
              <w:right w:val="single" w:sz="4" w:space="0" w:color="auto"/>
            </w:tcBorders>
            <w:vAlign w:val="center"/>
          </w:tcPr>
          <w:p w14:paraId="5D10F7E5" w14:textId="0BB2393F" w:rsidR="0076035F" w:rsidRPr="0076035F" w:rsidDel="001D649B" w:rsidRDefault="0076035F" w:rsidP="0076035F">
            <w:pPr>
              <w:pStyle w:val="Tableheading"/>
              <w:rPr>
                <w:del w:id="7469" w:author="Jillian Carson-Jackson" w:date="2020-12-27T16:38:00Z"/>
              </w:rPr>
            </w:pPr>
            <w:del w:id="7470" w:author="Jillian Carson-Jackson" w:date="2020-12-27T16:38:00Z">
              <w:r w:rsidRPr="0076035F" w:rsidDel="001D649B">
                <w:delText>Exercises/ Simulation</w:delText>
              </w:r>
            </w:del>
          </w:p>
        </w:tc>
      </w:tr>
      <w:tr w:rsidR="0076035F" w:rsidRPr="0076035F" w:rsidDel="001D649B" w14:paraId="4CD06C1C" w14:textId="7959E930" w:rsidTr="000C20BE">
        <w:trPr>
          <w:jc w:val="center"/>
          <w:del w:id="7471" w:author="Jillian Carson-Jackson" w:date="2020-12-27T16:38:00Z"/>
        </w:trPr>
        <w:tc>
          <w:tcPr>
            <w:tcW w:w="4219" w:type="dxa"/>
            <w:tcBorders>
              <w:top w:val="single" w:sz="12" w:space="0" w:color="auto"/>
              <w:left w:val="single" w:sz="6" w:space="0" w:color="auto"/>
              <w:bottom w:val="single" w:sz="6" w:space="0" w:color="auto"/>
            </w:tcBorders>
          </w:tcPr>
          <w:p w14:paraId="602AF0F4" w14:textId="5550C19D" w:rsidR="0076035F" w:rsidRPr="0076035F" w:rsidDel="001D649B" w:rsidRDefault="0076035F" w:rsidP="006039FF">
            <w:pPr>
              <w:rPr>
                <w:del w:id="7472" w:author="Jillian Carson-Jackson" w:date="2020-12-27T16:38:00Z"/>
                <w:rFonts w:ascii="Calibri" w:hAnsi="Calibri"/>
                <w:sz w:val="22"/>
                <w:szCs w:val="22"/>
              </w:rPr>
            </w:pPr>
            <w:del w:id="7473" w:author="Jillian Carson-Jackson" w:date="2020-12-27T16:38:00Z">
              <w:r w:rsidRPr="0076035F" w:rsidDel="001D649B">
                <w:rPr>
                  <w:rFonts w:ascii="Calibri" w:hAnsi="Calibri"/>
                  <w:b/>
                  <w:sz w:val="22"/>
                  <w:szCs w:val="22"/>
                </w:rPr>
                <w:delText>General communication skills</w:delText>
              </w:r>
            </w:del>
          </w:p>
          <w:p w14:paraId="6A6A9CE0" w14:textId="7B13434E" w:rsidR="0076035F" w:rsidRPr="0076035F" w:rsidDel="001D649B" w:rsidRDefault="0076035F" w:rsidP="006039FF">
            <w:pPr>
              <w:pStyle w:val="Tablelevel2"/>
              <w:rPr>
                <w:del w:id="7474" w:author="Jillian Carson-Jackson" w:date="2020-12-27T16:38:00Z"/>
                <w:rFonts w:ascii="Calibri" w:hAnsi="Calibri"/>
                <w:sz w:val="22"/>
                <w:szCs w:val="22"/>
              </w:rPr>
            </w:pPr>
            <w:del w:id="7475" w:author="Jillian Carson-Jackson" w:date="2020-12-27T16:38:00Z">
              <w:r w:rsidRPr="0076035F" w:rsidDel="001D649B">
                <w:rPr>
                  <w:rFonts w:ascii="Calibri" w:hAnsi="Calibri"/>
                  <w:sz w:val="22"/>
                  <w:szCs w:val="22"/>
                </w:rPr>
                <w:delText>Inter personal communication</w:delText>
              </w:r>
            </w:del>
          </w:p>
          <w:p w14:paraId="17112E38" w14:textId="75AD60D8" w:rsidR="0076035F" w:rsidRPr="0076035F" w:rsidDel="001D649B" w:rsidRDefault="0076035F" w:rsidP="006039FF">
            <w:pPr>
              <w:pStyle w:val="Tablelevel2"/>
              <w:rPr>
                <w:del w:id="7476" w:author="Jillian Carson-Jackson" w:date="2020-12-27T16:38:00Z"/>
                <w:rFonts w:ascii="Calibri" w:hAnsi="Calibri"/>
                <w:sz w:val="22"/>
                <w:szCs w:val="22"/>
              </w:rPr>
            </w:pPr>
            <w:del w:id="7477" w:author="Jillian Carson-Jackson" w:date="2020-12-27T16:38:00Z">
              <w:r w:rsidRPr="0076035F" w:rsidDel="001D649B">
                <w:rPr>
                  <w:rFonts w:ascii="Calibri" w:hAnsi="Calibri"/>
                  <w:sz w:val="22"/>
                  <w:szCs w:val="22"/>
                </w:rPr>
                <w:delText>Procedures to enhance effective communication</w:delText>
              </w:r>
            </w:del>
          </w:p>
          <w:p w14:paraId="0926E2F4" w14:textId="39F5510F" w:rsidR="0076035F" w:rsidRPr="0076035F" w:rsidDel="001D649B" w:rsidRDefault="0076035F" w:rsidP="006039FF">
            <w:pPr>
              <w:pStyle w:val="Tablelevel2"/>
              <w:rPr>
                <w:del w:id="7478" w:author="Jillian Carson-Jackson" w:date="2020-12-27T16:38:00Z"/>
                <w:rFonts w:ascii="Calibri" w:hAnsi="Calibri"/>
                <w:sz w:val="22"/>
                <w:szCs w:val="22"/>
              </w:rPr>
            </w:pPr>
            <w:del w:id="7479" w:author="Jillian Carson-Jackson" w:date="2020-12-27T16:38:00Z">
              <w:r w:rsidRPr="0076035F" w:rsidDel="001D649B">
                <w:rPr>
                  <w:rFonts w:ascii="Calibri" w:hAnsi="Calibri"/>
                  <w:sz w:val="22"/>
                  <w:szCs w:val="22"/>
                </w:rPr>
                <w:delText>Verbal and non-verbal communications</w:delText>
              </w:r>
            </w:del>
          </w:p>
          <w:p w14:paraId="33DD5E7E" w14:textId="26765106" w:rsidR="0076035F" w:rsidRPr="0076035F" w:rsidDel="001D649B" w:rsidRDefault="0076035F" w:rsidP="006039FF">
            <w:pPr>
              <w:pStyle w:val="Tablelevel2"/>
              <w:rPr>
                <w:del w:id="7480" w:author="Jillian Carson-Jackson" w:date="2020-12-27T16:38:00Z"/>
                <w:rFonts w:ascii="Calibri" w:hAnsi="Calibri"/>
                <w:sz w:val="22"/>
                <w:szCs w:val="22"/>
              </w:rPr>
            </w:pPr>
            <w:del w:id="7481" w:author="Jillian Carson-Jackson" w:date="2020-12-27T16:38:00Z">
              <w:r w:rsidRPr="0076035F" w:rsidDel="001D649B">
                <w:rPr>
                  <w:rFonts w:ascii="Calibri" w:hAnsi="Calibri"/>
                  <w:sz w:val="22"/>
                  <w:szCs w:val="22"/>
                </w:rPr>
                <w:delText>Cultural aspects and common understanding of messages communicated</w:delText>
              </w:r>
            </w:del>
          </w:p>
        </w:tc>
        <w:tc>
          <w:tcPr>
            <w:tcW w:w="1829" w:type="dxa"/>
            <w:tcBorders>
              <w:top w:val="single" w:sz="12" w:space="0" w:color="auto"/>
              <w:left w:val="single" w:sz="6" w:space="0" w:color="auto"/>
              <w:bottom w:val="single" w:sz="6" w:space="0" w:color="auto"/>
            </w:tcBorders>
          </w:tcPr>
          <w:p w14:paraId="4E7ED5EC" w14:textId="716D9675" w:rsidR="0076035F" w:rsidRPr="0076035F" w:rsidDel="001D649B" w:rsidRDefault="0076035F" w:rsidP="006039FF">
            <w:pPr>
              <w:jc w:val="center"/>
              <w:rPr>
                <w:del w:id="7482" w:author="Jillian Carson-Jackson" w:date="2020-12-27T16:38:00Z"/>
                <w:rFonts w:ascii="Calibri" w:hAnsi="Calibri"/>
                <w:sz w:val="22"/>
                <w:szCs w:val="22"/>
              </w:rPr>
            </w:pPr>
            <w:del w:id="7483" w:author="Jillian Carson-Jackson" w:date="2020-12-27T16:38:00Z">
              <w:r w:rsidRPr="0076035F" w:rsidDel="001D649B">
                <w:rPr>
                  <w:rFonts w:ascii="Calibri" w:hAnsi="Calibri"/>
                  <w:sz w:val="22"/>
                  <w:szCs w:val="22"/>
                </w:rPr>
                <w:delText>Level 3</w:delText>
              </w:r>
            </w:del>
          </w:p>
        </w:tc>
        <w:tc>
          <w:tcPr>
            <w:tcW w:w="1857" w:type="dxa"/>
            <w:gridSpan w:val="2"/>
            <w:tcBorders>
              <w:top w:val="single" w:sz="12" w:space="0" w:color="auto"/>
              <w:left w:val="single" w:sz="6" w:space="0" w:color="auto"/>
              <w:bottom w:val="single" w:sz="6" w:space="0" w:color="auto"/>
              <w:right w:val="single" w:sz="6" w:space="0" w:color="auto"/>
            </w:tcBorders>
          </w:tcPr>
          <w:p w14:paraId="72E1A9E1" w14:textId="1431F3FA" w:rsidR="0076035F" w:rsidRPr="0076035F" w:rsidDel="001D649B" w:rsidRDefault="0076035F" w:rsidP="006039FF">
            <w:pPr>
              <w:jc w:val="center"/>
              <w:rPr>
                <w:del w:id="7484" w:author="Jillian Carson-Jackson" w:date="2020-12-27T16:38:00Z"/>
                <w:rFonts w:ascii="Calibri" w:hAnsi="Calibri"/>
                <w:sz w:val="22"/>
                <w:szCs w:val="22"/>
              </w:rPr>
            </w:pPr>
          </w:p>
        </w:tc>
        <w:tc>
          <w:tcPr>
            <w:tcW w:w="1701" w:type="dxa"/>
            <w:gridSpan w:val="2"/>
            <w:tcBorders>
              <w:top w:val="single" w:sz="12" w:space="0" w:color="auto"/>
              <w:bottom w:val="single" w:sz="6" w:space="0" w:color="auto"/>
              <w:right w:val="single" w:sz="6" w:space="0" w:color="auto"/>
            </w:tcBorders>
          </w:tcPr>
          <w:p w14:paraId="563F1333" w14:textId="5B697FD5" w:rsidR="0076035F" w:rsidRPr="0076035F" w:rsidDel="001D649B" w:rsidRDefault="0076035F" w:rsidP="006039FF">
            <w:pPr>
              <w:jc w:val="center"/>
              <w:rPr>
                <w:del w:id="7485" w:author="Jillian Carson-Jackson" w:date="2020-12-27T16:38:00Z"/>
                <w:rFonts w:ascii="Calibri" w:hAnsi="Calibri"/>
                <w:sz w:val="22"/>
                <w:szCs w:val="22"/>
              </w:rPr>
            </w:pPr>
          </w:p>
        </w:tc>
      </w:tr>
      <w:tr w:rsidR="0076035F" w:rsidRPr="0076035F" w:rsidDel="001D649B" w14:paraId="0B5EE142" w14:textId="0C6D0C69" w:rsidTr="000C20BE">
        <w:trPr>
          <w:jc w:val="center"/>
          <w:del w:id="7486" w:author="Jillian Carson-Jackson" w:date="2020-12-27T16:38:00Z"/>
        </w:trPr>
        <w:tc>
          <w:tcPr>
            <w:tcW w:w="4219" w:type="dxa"/>
            <w:tcBorders>
              <w:top w:val="single" w:sz="6" w:space="0" w:color="auto"/>
              <w:left w:val="single" w:sz="6" w:space="0" w:color="auto"/>
            </w:tcBorders>
          </w:tcPr>
          <w:p w14:paraId="72D04D2E" w14:textId="7138997E" w:rsidR="0076035F" w:rsidRPr="0076035F" w:rsidDel="001D649B" w:rsidRDefault="0076035F" w:rsidP="006039FF">
            <w:pPr>
              <w:rPr>
                <w:del w:id="7487" w:author="Jillian Carson-Jackson" w:date="2020-12-27T16:38:00Z"/>
                <w:rFonts w:ascii="Calibri" w:hAnsi="Calibri"/>
                <w:b/>
                <w:sz w:val="22"/>
                <w:szCs w:val="22"/>
              </w:rPr>
            </w:pPr>
            <w:del w:id="7488" w:author="Jillian Carson-Jackson" w:date="2020-12-27T16:38:00Z">
              <w:r w:rsidRPr="0076035F" w:rsidDel="001D649B">
                <w:rPr>
                  <w:rFonts w:ascii="Calibri" w:hAnsi="Calibri"/>
                  <w:b/>
                  <w:sz w:val="22"/>
                  <w:szCs w:val="22"/>
                </w:rPr>
                <w:delText>Communications</w:delText>
              </w:r>
            </w:del>
          </w:p>
          <w:p w14:paraId="3C2DC3D7" w14:textId="069AC642" w:rsidR="0076035F" w:rsidRPr="0076035F" w:rsidDel="001D649B" w:rsidRDefault="0076035F" w:rsidP="006039FF">
            <w:pPr>
              <w:pStyle w:val="Tablelevel2"/>
              <w:rPr>
                <w:del w:id="7489" w:author="Jillian Carson-Jackson" w:date="2020-12-27T16:38:00Z"/>
                <w:rFonts w:ascii="Calibri" w:hAnsi="Calibri"/>
                <w:sz w:val="22"/>
                <w:szCs w:val="22"/>
              </w:rPr>
            </w:pPr>
            <w:del w:id="7490" w:author="Jillian Carson-Jackson" w:date="2020-12-27T16:38:00Z">
              <w:r w:rsidRPr="0076035F" w:rsidDel="001D649B">
                <w:rPr>
                  <w:rFonts w:ascii="Calibri" w:hAnsi="Calibri"/>
                  <w:sz w:val="22"/>
                  <w:szCs w:val="22"/>
                </w:rPr>
                <w:delText>Collection</w:delText>
              </w:r>
            </w:del>
          </w:p>
          <w:p w14:paraId="42BED8C3" w14:textId="7A9BA2DF" w:rsidR="0076035F" w:rsidRPr="0076035F" w:rsidDel="001D649B" w:rsidRDefault="0076035F" w:rsidP="006039FF">
            <w:pPr>
              <w:pStyle w:val="Tablelevel2"/>
              <w:rPr>
                <w:del w:id="7491" w:author="Jillian Carson-Jackson" w:date="2020-12-27T16:38:00Z"/>
                <w:rFonts w:ascii="Calibri" w:hAnsi="Calibri"/>
                <w:sz w:val="22"/>
                <w:szCs w:val="22"/>
              </w:rPr>
            </w:pPr>
            <w:del w:id="7492" w:author="Jillian Carson-Jackson" w:date="2020-12-27T16:38:00Z">
              <w:r w:rsidRPr="0076035F" w:rsidDel="001D649B">
                <w:rPr>
                  <w:rFonts w:ascii="Calibri" w:hAnsi="Calibri"/>
                  <w:sz w:val="22"/>
                  <w:szCs w:val="22"/>
                </w:rPr>
                <w:delText>Evaluation</w:delText>
              </w:r>
            </w:del>
          </w:p>
          <w:p w14:paraId="2E8E7986" w14:textId="640E09DA" w:rsidR="0076035F" w:rsidRPr="0076035F" w:rsidDel="001D649B" w:rsidRDefault="0076035F" w:rsidP="006039FF">
            <w:pPr>
              <w:pStyle w:val="Tablelevel2"/>
              <w:rPr>
                <w:del w:id="7493" w:author="Jillian Carson-Jackson" w:date="2020-12-27T16:38:00Z"/>
                <w:rFonts w:ascii="Calibri" w:hAnsi="Calibri"/>
                <w:sz w:val="22"/>
                <w:szCs w:val="22"/>
              </w:rPr>
            </w:pPr>
            <w:del w:id="7494" w:author="Jillian Carson-Jackson" w:date="2020-12-27T16:38:00Z">
              <w:r w:rsidRPr="0076035F" w:rsidDel="001D649B">
                <w:rPr>
                  <w:rFonts w:ascii="Calibri" w:hAnsi="Calibri"/>
                  <w:sz w:val="22"/>
                  <w:szCs w:val="22"/>
                </w:rPr>
                <w:delText>Dissemination</w:delText>
              </w:r>
            </w:del>
          </w:p>
        </w:tc>
        <w:tc>
          <w:tcPr>
            <w:tcW w:w="1829" w:type="dxa"/>
            <w:tcBorders>
              <w:top w:val="single" w:sz="6" w:space="0" w:color="auto"/>
              <w:left w:val="single" w:sz="6" w:space="0" w:color="auto"/>
            </w:tcBorders>
          </w:tcPr>
          <w:p w14:paraId="2AD8C480" w14:textId="60E55715" w:rsidR="0076035F" w:rsidRPr="0076035F" w:rsidDel="001D649B" w:rsidRDefault="0076035F" w:rsidP="006039FF">
            <w:pPr>
              <w:jc w:val="center"/>
              <w:rPr>
                <w:del w:id="7495" w:author="Jillian Carson-Jackson" w:date="2020-12-27T16:38:00Z"/>
                <w:rFonts w:ascii="Calibri" w:hAnsi="Calibri"/>
                <w:sz w:val="22"/>
                <w:szCs w:val="22"/>
              </w:rPr>
            </w:pPr>
            <w:del w:id="7496" w:author="Jillian Carson-Jackson" w:date="2020-12-27T16:38:00Z">
              <w:r w:rsidRPr="0076035F" w:rsidDel="001D649B">
                <w:rPr>
                  <w:rFonts w:ascii="Calibri" w:hAnsi="Calibri"/>
                  <w:sz w:val="22"/>
                  <w:szCs w:val="22"/>
                </w:rPr>
                <w:delText>Level 3</w:delText>
              </w:r>
            </w:del>
          </w:p>
        </w:tc>
        <w:tc>
          <w:tcPr>
            <w:tcW w:w="1857" w:type="dxa"/>
            <w:gridSpan w:val="2"/>
            <w:tcBorders>
              <w:top w:val="single" w:sz="6" w:space="0" w:color="auto"/>
              <w:left w:val="single" w:sz="6" w:space="0" w:color="auto"/>
              <w:right w:val="single" w:sz="6" w:space="0" w:color="auto"/>
            </w:tcBorders>
          </w:tcPr>
          <w:p w14:paraId="58F72C87" w14:textId="594ABA76" w:rsidR="0076035F" w:rsidRPr="0076035F" w:rsidDel="001D649B" w:rsidRDefault="0076035F" w:rsidP="006039FF">
            <w:pPr>
              <w:jc w:val="center"/>
              <w:rPr>
                <w:del w:id="7497" w:author="Jillian Carson-Jackson" w:date="2020-12-27T16:38:00Z"/>
                <w:rFonts w:ascii="Calibri" w:hAnsi="Calibri"/>
                <w:sz w:val="22"/>
                <w:szCs w:val="22"/>
              </w:rPr>
            </w:pPr>
          </w:p>
        </w:tc>
        <w:tc>
          <w:tcPr>
            <w:tcW w:w="1701" w:type="dxa"/>
            <w:gridSpan w:val="2"/>
            <w:tcBorders>
              <w:top w:val="single" w:sz="6" w:space="0" w:color="auto"/>
              <w:right w:val="single" w:sz="6" w:space="0" w:color="auto"/>
            </w:tcBorders>
          </w:tcPr>
          <w:p w14:paraId="1D742291" w14:textId="22E0280C" w:rsidR="0076035F" w:rsidRPr="0076035F" w:rsidDel="001D649B" w:rsidRDefault="0076035F" w:rsidP="006039FF">
            <w:pPr>
              <w:jc w:val="center"/>
              <w:rPr>
                <w:del w:id="7498" w:author="Jillian Carson-Jackson" w:date="2020-12-27T16:38:00Z"/>
                <w:rFonts w:ascii="Calibri" w:hAnsi="Calibri"/>
                <w:sz w:val="22"/>
                <w:szCs w:val="22"/>
              </w:rPr>
            </w:pPr>
          </w:p>
        </w:tc>
      </w:tr>
      <w:tr w:rsidR="0076035F" w:rsidRPr="0076035F" w:rsidDel="001D649B" w14:paraId="58171B2F" w14:textId="06B226CC" w:rsidTr="000C20BE">
        <w:trPr>
          <w:jc w:val="center"/>
          <w:del w:id="7499" w:author="Jillian Carson-Jackson" w:date="2020-12-27T16:38:00Z"/>
        </w:trPr>
        <w:tc>
          <w:tcPr>
            <w:tcW w:w="4219" w:type="dxa"/>
            <w:tcBorders>
              <w:top w:val="single" w:sz="6" w:space="0" w:color="auto"/>
              <w:left w:val="single" w:sz="6" w:space="0" w:color="auto"/>
              <w:bottom w:val="single" w:sz="6" w:space="0" w:color="auto"/>
            </w:tcBorders>
          </w:tcPr>
          <w:p w14:paraId="51F44684" w14:textId="63A9ED3A" w:rsidR="0076035F" w:rsidRPr="0076035F" w:rsidDel="001D649B" w:rsidRDefault="0076035F" w:rsidP="006039FF">
            <w:pPr>
              <w:rPr>
                <w:del w:id="7500" w:author="Jillian Carson-Jackson" w:date="2020-12-27T16:38:00Z"/>
                <w:rFonts w:ascii="Calibri" w:hAnsi="Calibri"/>
                <w:b/>
                <w:sz w:val="22"/>
                <w:szCs w:val="22"/>
              </w:rPr>
            </w:pPr>
            <w:del w:id="7501" w:author="Jillian Carson-Jackson" w:date="2020-12-27T16:38:00Z">
              <w:r w:rsidRPr="0076035F" w:rsidDel="001D649B">
                <w:rPr>
                  <w:rFonts w:ascii="Calibri" w:hAnsi="Calibri"/>
                  <w:b/>
                  <w:sz w:val="22"/>
                  <w:szCs w:val="22"/>
                </w:rPr>
                <w:delText>Log and record keeping</w:delText>
              </w:r>
            </w:del>
          </w:p>
          <w:p w14:paraId="23420FDF" w14:textId="2D921FEB" w:rsidR="0076035F" w:rsidRPr="0076035F" w:rsidDel="001D649B" w:rsidRDefault="0076035F" w:rsidP="006039FF">
            <w:pPr>
              <w:pStyle w:val="Tablelevel2"/>
              <w:rPr>
                <w:del w:id="7502" w:author="Jillian Carson-Jackson" w:date="2020-12-27T16:38:00Z"/>
                <w:rFonts w:ascii="Calibri" w:hAnsi="Calibri"/>
                <w:sz w:val="22"/>
                <w:szCs w:val="22"/>
              </w:rPr>
            </w:pPr>
            <w:del w:id="7503" w:author="Jillian Carson-Jackson" w:date="2020-12-27T16:38:00Z">
              <w:r w:rsidRPr="0076035F" w:rsidDel="001D649B">
                <w:rPr>
                  <w:rFonts w:ascii="Calibri" w:hAnsi="Calibri"/>
                  <w:sz w:val="22"/>
                  <w:szCs w:val="22"/>
                </w:rPr>
                <w:delText>Objective</w:delText>
              </w:r>
            </w:del>
          </w:p>
          <w:p w14:paraId="3867904A" w14:textId="66F67590" w:rsidR="0076035F" w:rsidRPr="0076035F" w:rsidDel="001D649B" w:rsidRDefault="0076035F" w:rsidP="006039FF">
            <w:pPr>
              <w:pStyle w:val="Tablelevel2"/>
              <w:rPr>
                <w:del w:id="7504" w:author="Jillian Carson-Jackson" w:date="2020-12-27T16:38:00Z"/>
                <w:rFonts w:ascii="Calibri" w:hAnsi="Calibri"/>
                <w:sz w:val="22"/>
                <w:szCs w:val="22"/>
              </w:rPr>
            </w:pPr>
            <w:del w:id="7505" w:author="Jillian Carson-Jackson" w:date="2020-12-27T16:38:00Z">
              <w:r w:rsidRPr="0076035F" w:rsidDel="001D649B">
                <w:rPr>
                  <w:rFonts w:ascii="Calibri" w:hAnsi="Calibri"/>
                  <w:sz w:val="22"/>
                  <w:szCs w:val="22"/>
                </w:rPr>
                <w:delText>Manual log keeping</w:delText>
              </w:r>
            </w:del>
          </w:p>
          <w:p w14:paraId="78173C26" w14:textId="2EC203AE" w:rsidR="0076035F" w:rsidRPr="0076035F" w:rsidDel="001D649B" w:rsidRDefault="0076035F" w:rsidP="006039FF">
            <w:pPr>
              <w:pStyle w:val="Tablelevel2"/>
              <w:rPr>
                <w:del w:id="7506" w:author="Jillian Carson-Jackson" w:date="2020-12-27T16:38:00Z"/>
                <w:rFonts w:ascii="Calibri" w:hAnsi="Calibri"/>
                <w:sz w:val="22"/>
                <w:szCs w:val="22"/>
              </w:rPr>
            </w:pPr>
            <w:del w:id="7507" w:author="Jillian Carson-Jackson" w:date="2020-12-27T16:38:00Z">
              <w:r w:rsidRPr="0076035F" w:rsidDel="001D649B">
                <w:rPr>
                  <w:rFonts w:ascii="Calibri" w:hAnsi="Calibri"/>
                  <w:sz w:val="22"/>
                  <w:szCs w:val="22"/>
                </w:rPr>
                <w:delText>Electronic log keeping</w:delText>
              </w:r>
            </w:del>
          </w:p>
          <w:p w14:paraId="2E6B72C5" w14:textId="6C17D8FB" w:rsidR="0076035F" w:rsidRPr="0076035F" w:rsidDel="001D649B" w:rsidRDefault="0076035F" w:rsidP="006039FF">
            <w:pPr>
              <w:pStyle w:val="Tablelevel2"/>
              <w:rPr>
                <w:del w:id="7508" w:author="Jillian Carson-Jackson" w:date="2020-12-27T16:38:00Z"/>
                <w:rFonts w:ascii="Calibri" w:hAnsi="Calibri"/>
                <w:sz w:val="22"/>
                <w:szCs w:val="22"/>
              </w:rPr>
            </w:pPr>
            <w:del w:id="7509" w:author="Jillian Carson-Jackson" w:date="2020-12-27T16:38:00Z">
              <w:r w:rsidRPr="0076035F" w:rsidDel="001D649B">
                <w:rPr>
                  <w:rFonts w:ascii="Calibri" w:hAnsi="Calibri"/>
                  <w:sz w:val="22"/>
                  <w:szCs w:val="22"/>
                </w:rPr>
                <w:delText>Statement and report writing</w:delText>
              </w:r>
            </w:del>
          </w:p>
        </w:tc>
        <w:tc>
          <w:tcPr>
            <w:tcW w:w="1829" w:type="dxa"/>
            <w:tcBorders>
              <w:top w:val="single" w:sz="6" w:space="0" w:color="auto"/>
              <w:left w:val="single" w:sz="6" w:space="0" w:color="auto"/>
              <w:bottom w:val="single" w:sz="6" w:space="0" w:color="auto"/>
            </w:tcBorders>
          </w:tcPr>
          <w:p w14:paraId="6B1EB7DF" w14:textId="215384D6" w:rsidR="0076035F" w:rsidRPr="0076035F" w:rsidDel="001D649B" w:rsidRDefault="0076035F" w:rsidP="006039FF">
            <w:pPr>
              <w:jc w:val="center"/>
              <w:rPr>
                <w:del w:id="7510" w:author="Jillian Carson-Jackson" w:date="2020-12-27T16:38:00Z"/>
                <w:rFonts w:ascii="Calibri" w:hAnsi="Calibri"/>
                <w:sz w:val="22"/>
                <w:szCs w:val="22"/>
              </w:rPr>
            </w:pPr>
            <w:del w:id="7511" w:author="Jillian Carson-Jackson" w:date="2020-12-27T16:38:00Z">
              <w:r w:rsidRPr="0076035F" w:rsidDel="001D649B">
                <w:rPr>
                  <w:rFonts w:ascii="Calibri" w:hAnsi="Calibri"/>
                  <w:sz w:val="22"/>
                  <w:szCs w:val="22"/>
                </w:rPr>
                <w:delText>Level 3</w:delText>
              </w:r>
            </w:del>
          </w:p>
        </w:tc>
        <w:tc>
          <w:tcPr>
            <w:tcW w:w="1857" w:type="dxa"/>
            <w:gridSpan w:val="2"/>
            <w:tcBorders>
              <w:top w:val="single" w:sz="6" w:space="0" w:color="auto"/>
              <w:left w:val="single" w:sz="6" w:space="0" w:color="auto"/>
              <w:bottom w:val="single" w:sz="6" w:space="0" w:color="auto"/>
              <w:right w:val="single" w:sz="6" w:space="0" w:color="auto"/>
            </w:tcBorders>
          </w:tcPr>
          <w:p w14:paraId="1480CAB8" w14:textId="1C1BB733" w:rsidR="0076035F" w:rsidRPr="0076035F" w:rsidDel="001D649B" w:rsidRDefault="0076035F" w:rsidP="006039FF">
            <w:pPr>
              <w:jc w:val="center"/>
              <w:rPr>
                <w:del w:id="7512" w:author="Jillian Carson-Jackson" w:date="2020-12-27T16:38:00Z"/>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2BEDAD1E" w14:textId="6E4FCE81" w:rsidR="0076035F" w:rsidRPr="0076035F" w:rsidDel="001D649B" w:rsidRDefault="0076035F" w:rsidP="006039FF">
            <w:pPr>
              <w:jc w:val="center"/>
              <w:rPr>
                <w:del w:id="7513" w:author="Jillian Carson-Jackson" w:date="2020-12-27T16:38:00Z"/>
                <w:rFonts w:ascii="Calibri" w:hAnsi="Calibri"/>
                <w:sz w:val="22"/>
                <w:szCs w:val="22"/>
              </w:rPr>
            </w:pPr>
          </w:p>
        </w:tc>
      </w:tr>
      <w:tr w:rsidR="0076035F" w:rsidRPr="0076035F" w:rsidDel="001D649B" w14:paraId="1E952224" w14:textId="7045A33A" w:rsidTr="000C20BE">
        <w:trPr>
          <w:jc w:val="center"/>
          <w:del w:id="7514" w:author="Jillian Carson-Jackson" w:date="2020-12-27T16:38:00Z"/>
        </w:trPr>
        <w:tc>
          <w:tcPr>
            <w:tcW w:w="4219" w:type="dxa"/>
            <w:tcBorders>
              <w:top w:val="single" w:sz="6" w:space="0" w:color="auto"/>
              <w:left w:val="single" w:sz="6" w:space="0" w:color="auto"/>
              <w:bottom w:val="single" w:sz="6" w:space="0" w:color="auto"/>
            </w:tcBorders>
          </w:tcPr>
          <w:p w14:paraId="097AB843" w14:textId="7B87245E" w:rsidR="0076035F" w:rsidRPr="0076035F" w:rsidDel="001D649B" w:rsidRDefault="0076035F" w:rsidP="006039FF">
            <w:pPr>
              <w:rPr>
                <w:del w:id="7515" w:author="Jillian Carson-Jackson" w:date="2020-12-27T16:38:00Z"/>
                <w:rFonts w:ascii="Calibri" w:hAnsi="Calibri"/>
                <w:b/>
                <w:i/>
                <w:sz w:val="22"/>
                <w:szCs w:val="22"/>
              </w:rPr>
            </w:pPr>
          </w:p>
        </w:tc>
        <w:tc>
          <w:tcPr>
            <w:tcW w:w="1829" w:type="dxa"/>
            <w:tcBorders>
              <w:top w:val="single" w:sz="6" w:space="0" w:color="auto"/>
              <w:left w:val="single" w:sz="6" w:space="0" w:color="auto"/>
              <w:bottom w:val="single" w:sz="6" w:space="0" w:color="auto"/>
            </w:tcBorders>
          </w:tcPr>
          <w:p w14:paraId="43FBA22E" w14:textId="0A8B1633" w:rsidR="0076035F" w:rsidRPr="0076035F" w:rsidDel="001D649B" w:rsidRDefault="0076035F" w:rsidP="006039FF">
            <w:pPr>
              <w:jc w:val="center"/>
              <w:rPr>
                <w:del w:id="7516" w:author="Jillian Carson-Jackson" w:date="2020-12-27T16:38:00Z"/>
                <w:rFonts w:ascii="Calibri" w:hAnsi="Calibri"/>
                <w:sz w:val="22"/>
                <w:szCs w:val="22"/>
              </w:rPr>
            </w:pPr>
          </w:p>
        </w:tc>
        <w:tc>
          <w:tcPr>
            <w:tcW w:w="1857" w:type="dxa"/>
            <w:gridSpan w:val="2"/>
            <w:tcBorders>
              <w:top w:val="single" w:sz="6" w:space="0" w:color="auto"/>
              <w:left w:val="single" w:sz="6" w:space="0" w:color="auto"/>
              <w:bottom w:val="single" w:sz="6" w:space="0" w:color="auto"/>
              <w:right w:val="single" w:sz="6" w:space="0" w:color="auto"/>
            </w:tcBorders>
          </w:tcPr>
          <w:p w14:paraId="27898F43" w14:textId="568BBAB1" w:rsidR="0076035F" w:rsidRPr="0076035F" w:rsidDel="001D649B" w:rsidRDefault="0076035F" w:rsidP="006039FF">
            <w:pPr>
              <w:jc w:val="center"/>
              <w:rPr>
                <w:del w:id="7517" w:author="Jillian Carson-Jackson" w:date="2020-12-27T16:38:00Z"/>
                <w:rFonts w:ascii="Calibri" w:hAnsi="Calibri"/>
                <w:sz w:val="22"/>
                <w:szCs w:val="22"/>
              </w:rPr>
            </w:pPr>
            <w:del w:id="7518" w:author="Jillian Carson-Jackson" w:date="2020-12-27T16:38:00Z">
              <w:r w:rsidRPr="0076035F" w:rsidDel="001D649B">
                <w:rPr>
                  <w:rFonts w:ascii="Calibri" w:hAnsi="Calibri"/>
                  <w:sz w:val="22"/>
                  <w:szCs w:val="22"/>
                </w:rPr>
                <w:delText>Total 7 hours</w:delText>
              </w:r>
            </w:del>
          </w:p>
        </w:tc>
        <w:tc>
          <w:tcPr>
            <w:tcW w:w="1701" w:type="dxa"/>
            <w:gridSpan w:val="2"/>
            <w:tcBorders>
              <w:top w:val="single" w:sz="6" w:space="0" w:color="auto"/>
              <w:bottom w:val="single" w:sz="6" w:space="0" w:color="auto"/>
              <w:right w:val="single" w:sz="6" w:space="0" w:color="auto"/>
            </w:tcBorders>
          </w:tcPr>
          <w:p w14:paraId="6349BAEE" w14:textId="31D26A52" w:rsidR="0076035F" w:rsidRPr="0076035F" w:rsidDel="001D649B" w:rsidRDefault="0076035F" w:rsidP="006039FF">
            <w:pPr>
              <w:jc w:val="center"/>
              <w:rPr>
                <w:del w:id="7519" w:author="Jillian Carson-Jackson" w:date="2020-12-27T16:38:00Z"/>
                <w:rFonts w:ascii="Calibri" w:hAnsi="Calibri"/>
                <w:sz w:val="22"/>
                <w:szCs w:val="22"/>
              </w:rPr>
            </w:pPr>
            <w:del w:id="7520" w:author="Jillian Carson-Jackson" w:date="2020-12-27T16:38:00Z">
              <w:r w:rsidRPr="0076035F" w:rsidDel="001D649B">
                <w:rPr>
                  <w:rFonts w:ascii="Calibri" w:hAnsi="Calibri"/>
                  <w:sz w:val="22"/>
                  <w:szCs w:val="22"/>
                </w:rPr>
                <w:delText>Total 11 hours</w:delText>
              </w:r>
            </w:del>
          </w:p>
        </w:tc>
      </w:tr>
    </w:tbl>
    <w:p w14:paraId="1004B3E1" w14:textId="77777777" w:rsidR="00B94E6E" w:rsidRDefault="00B94E6E" w:rsidP="00011E6F">
      <w:pPr>
        <w:pStyle w:val="BodyText"/>
      </w:pPr>
    </w:p>
    <w:p w14:paraId="34EB4F3C" w14:textId="77777777" w:rsidR="00CD1A5B" w:rsidRPr="00C50983" w:rsidRDefault="00CD1A5B" w:rsidP="00272E98">
      <w:pPr>
        <w:pStyle w:val="Heading1"/>
        <w:keepLines w:val="0"/>
        <w:numPr>
          <w:ilvl w:val="0"/>
          <w:numId w:val="33"/>
        </w:numPr>
        <w:spacing w:after="120" w:line="240" w:lineRule="auto"/>
        <w:ind w:left="993"/>
        <w:rPr>
          <w:b w:val="0"/>
        </w:rPr>
        <w:sectPr w:rsidR="00CD1A5B" w:rsidRPr="00C50983" w:rsidSect="006039FF">
          <w:headerReference w:type="default" r:id="rId40"/>
          <w:pgSz w:w="11906" w:h="16838"/>
          <w:pgMar w:top="1134" w:right="1134" w:bottom="1134" w:left="1134" w:header="708" w:footer="708" w:gutter="0"/>
          <w:cols w:space="708"/>
          <w:docGrid w:linePitch="360"/>
        </w:sectPr>
      </w:pPr>
    </w:p>
    <w:p w14:paraId="424B6E9D" w14:textId="4E83CCD3" w:rsidR="00CD1A5B" w:rsidDel="00055E48" w:rsidRDefault="00CD1A5B" w:rsidP="00F64B31">
      <w:pPr>
        <w:pStyle w:val="ModuleHeading1"/>
        <w:rPr>
          <w:del w:id="7521" w:author="Jillian Carson-Jackson" w:date="2020-12-27T16:41:00Z"/>
        </w:rPr>
      </w:pPr>
      <w:bookmarkStart w:id="7522" w:name="_Toc446917516"/>
      <w:bookmarkStart w:id="7523" w:name="_Toc111617476"/>
      <w:bookmarkStart w:id="7524" w:name="_Toc245254449"/>
      <w:bookmarkStart w:id="7525" w:name="_Toc61927107"/>
      <w:del w:id="7526" w:author="Jillian Carson-Jackson" w:date="2020-12-27T16:41:00Z">
        <w:r w:rsidRPr="00C50983" w:rsidDel="00055E48">
          <w:delText>DETAILED TEACHING SYLLABUS</w:delText>
        </w:r>
        <w:bookmarkEnd w:id="7522"/>
        <w:bookmarkEnd w:id="7523"/>
        <w:r w:rsidRPr="00C50983" w:rsidDel="00055E48">
          <w:delText xml:space="preserve"> OF MODULE 5</w:delText>
        </w:r>
        <w:bookmarkEnd w:id="7524"/>
        <w:bookmarkEnd w:id="7525"/>
      </w:del>
    </w:p>
    <w:p w14:paraId="5A47E0DC" w14:textId="31559338" w:rsidR="00CD1A5B" w:rsidRPr="00CD1A5B" w:rsidDel="00055E48" w:rsidRDefault="00CD1A5B" w:rsidP="00CD1A5B">
      <w:pPr>
        <w:pStyle w:val="Heading1separatationline"/>
        <w:rPr>
          <w:del w:id="7527" w:author="Jillian Carson-Jackson" w:date="2020-12-27T16:41:00Z"/>
        </w:rPr>
      </w:pPr>
    </w:p>
    <w:p w14:paraId="62DF5141" w14:textId="66EA25EC" w:rsidR="00CD1A5B" w:rsidRPr="00C50983" w:rsidDel="00055E48" w:rsidRDefault="00CD1A5B" w:rsidP="00CD1A5B">
      <w:pPr>
        <w:pStyle w:val="Tablecaption"/>
        <w:rPr>
          <w:del w:id="7528" w:author="Jillian Carson-Jackson" w:date="2020-12-27T16:41:00Z"/>
        </w:rPr>
      </w:pPr>
      <w:bookmarkStart w:id="7529" w:name="_Toc245254478"/>
      <w:bookmarkStart w:id="7530" w:name="_Toc531423238"/>
      <w:del w:id="7531" w:author="Jillian Carson-Jackson" w:date="2020-12-27T16:41:00Z">
        <w:r w:rsidRPr="00C50983" w:rsidDel="00055E48">
          <w:delText>Detailed teaching syllabus – Communication co-ordination</w:delText>
        </w:r>
        <w:bookmarkEnd w:id="7529"/>
        <w:bookmarkEnd w:id="7530"/>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0"/>
        <w:gridCol w:w="2551"/>
        <w:gridCol w:w="3259"/>
      </w:tblGrid>
      <w:tr w:rsidR="00CD1A5B" w:rsidRPr="00CD1A5B" w:rsidDel="00055E48" w14:paraId="0F7F42E7" w14:textId="33451F67" w:rsidTr="000C20BE">
        <w:trPr>
          <w:cantSplit/>
          <w:tblHeader/>
          <w:jc w:val="center"/>
          <w:del w:id="7532" w:author="Jillian Carson-Jackson" w:date="2020-12-27T16:41:00Z"/>
        </w:trPr>
        <w:tc>
          <w:tcPr>
            <w:tcW w:w="8755" w:type="dxa"/>
            <w:tcBorders>
              <w:bottom w:val="single" w:sz="12" w:space="0" w:color="auto"/>
            </w:tcBorders>
            <w:vAlign w:val="center"/>
          </w:tcPr>
          <w:p w14:paraId="2C3D0ABF" w14:textId="6DCA351A" w:rsidR="00CD1A5B" w:rsidRPr="00CD1A5B" w:rsidDel="00055E48" w:rsidRDefault="00CD1A5B" w:rsidP="00CD1A5B">
            <w:pPr>
              <w:pStyle w:val="Tableheading"/>
              <w:rPr>
                <w:del w:id="7533" w:author="Jillian Carson-Jackson" w:date="2020-12-27T16:41:00Z"/>
              </w:rPr>
            </w:pPr>
            <w:del w:id="7534" w:author="Jillian Carson-Jackson" w:date="2020-12-27T16:41:00Z">
              <w:r w:rsidRPr="00CD1A5B" w:rsidDel="00055E48">
                <w:delText>Subjects / Learning Objectives</w:delText>
              </w:r>
            </w:del>
          </w:p>
        </w:tc>
        <w:tc>
          <w:tcPr>
            <w:tcW w:w="2552" w:type="dxa"/>
            <w:tcBorders>
              <w:bottom w:val="single" w:sz="12" w:space="0" w:color="auto"/>
            </w:tcBorders>
            <w:vAlign w:val="center"/>
          </w:tcPr>
          <w:p w14:paraId="3CD21CF3" w14:textId="7717E37C" w:rsidR="00CD1A5B" w:rsidRPr="00CD1A5B" w:rsidDel="00055E48" w:rsidRDefault="00CD1A5B" w:rsidP="00CD1A5B">
            <w:pPr>
              <w:pStyle w:val="Tableheading"/>
              <w:rPr>
                <w:del w:id="7535" w:author="Jillian Carson-Jackson" w:date="2020-12-27T16:41:00Z"/>
              </w:rPr>
            </w:pPr>
            <w:del w:id="7536" w:author="Jillian Carson-Jackson" w:date="2020-12-27T16:41:00Z">
              <w:r w:rsidRPr="00CD1A5B" w:rsidDel="00055E48">
                <w:delText>Reference</w:delText>
              </w:r>
            </w:del>
          </w:p>
        </w:tc>
        <w:tc>
          <w:tcPr>
            <w:tcW w:w="3260" w:type="dxa"/>
            <w:tcBorders>
              <w:bottom w:val="single" w:sz="12" w:space="0" w:color="auto"/>
            </w:tcBorders>
            <w:vAlign w:val="center"/>
          </w:tcPr>
          <w:p w14:paraId="63AD6EC4" w14:textId="24BE4AB7" w:rsidR="00CD1A5B" w:rsidRPr="00CD1A5B" w:rsidDel="00055E48" w:rsidRDefault="00CD1A5B" w:rsidP="00CD1A5B">
            <w:pPr>
              <w:pStyle w:val="Tableheading"/>
              <w:rPr>
                <w:del w:id="7537" w:author="Jillian Carson-Jackson" w:date="2020-12-27T16:41:00Z"/>
              </w:rPr>
            </w:pPr>
            <w:del w:id="7538" w:author="Jillian Carson-Jackson" w:date="2020-12-27T16:41:00Z">
              <w:r w:rsidRPr="00CD1A5B" w:rsidDel="00055E48">
                <w:delText>Teaching Aid</w:delText>
              </w:r>
            </w:del>
          </w:p>
        </w:tc>
      </w:tr>
      <w:tr w:rsidR="00CD1A5B" w:rsidRPr="00CD1A5B" w:rsidDel="00055E48" w14:paraId="3E761476" w14:textId="0CBE3AD6" w:rsidTr="000C20BE">
        <w:trPr>
          <w:cantSplit/>
          <w:trHeight w:hRule="exact" w:val="521"/>
          <w:jc w:val="center"/>
          <w:del w:id="7539" w:author="Jillian Carson-Jackson" w:date="2020-12-27T16:41:00Z"/>
        </w:trPr>
        <w:tc>
          <w:tcPr>
            <w:tcW w:w="8755" w:type="dxa"/>
            <w:tcBorders>
              <w:top w:val="single" w:sz="12" w:space="0" w:color="auto"/>
              <w:bottom w:val="single" w:sz="4" w:space="0" w:color="auto"/>
            </w:tcBorders>
            <w:vAlign w:val="center"/>
          </w:tcPr>
          <w:p w14:paraId="20364866" w14:textId="12588645" w:rsidR="00CD1A5B" w:rsidRPr="00CD1A5B" w:rsidDel="00055E48" w:rsidRDefault="00CD1A5B" w:rsidP="006039FF">
            <w:pPr>
              <w:pStyle w:val="Tablelevel1bold"/>
              <w:rPr>
                <w:del w:id="7540" w:author="Jillian Carson-Jackson" w:date="2020-12-27T16:41:00Z"/>
                <w:rFonts w:ascii="Calibri" w:hAnsi="Calibri"/>
                <w:sz w:val="22"/>
                <w:szCs w:val="22"/>
              </w:rPr>
            </w:pPr>
            <w:del w:id="7541" w:author="Jillian Carson-Jackson" w:date="2020-12-27T16:41:00Z">
              <w:r w:rsidRPr="00CD1A5B" w:rsidDel="00055E48">
                <w:rPr>
                  <w:rFonts w:ascii="Calibri" w:hAnsi="Calibri"/>
                  <w:sz w:val="22"/>
                  <w:szCs w:val="22"/>
                </w:rPr>
                <w:delText>General communication skills</w:delText>
              </w:r>
            </w:del>
          </w:p>
        </w:tc>
        <w:tc>
          <w:tcPr>
            <w:tcW w:w="2552" w:type="dxa"/>
            <w:tcBorders>
              <w:top w:val="single" w:sz="12" w:space="0" w:color="auto"/>
              <w:bottom w:val="single" w:sz="4" w:space="0" w:color="auto"/>
            </w:tcBorders>
          </w:tcPr>
          <w:p w14:paraId="5D843889" w14:textId="6923CD38" w:rsidR="00CD1A5B" w:rsidRPr="00CD1A5B" w:rsidDel="00055E48" w:rsidRDefault="00CD1A5B" w:rsidP="006039FF">
            <w:pPr>
              <w:pStyle w:val="Tablelevel2"/>
              <w:ind w:left="0"/>
              <w:jc w:val="center"/>
              <w:rPr>
                <w:del w:id="7542" w:author="Jillian Carson-Jackson" w:date="2020-12-27T16:41:00Z"/>
                <w:rFonts w:ascii="Calibri" w:hAnsi="Calibri"/>
                <w:sz w:val="22"/>
                <w:szCs w:val="22"/>
              </w:rPr>
            </w:pPr>
          </w:p>
        </w:tc>
        <w:tc>
          <w:tcPr>
            <w:tcW w:w="3260" w:type="dxa"/>
            <w:tcBorders>
              <w:top w:val="single" w:sz="12" w:space="0" w:color="auto"/>
              <w:bottom w:val="single" w:sz="4" w:space="0" w:color="auto"/>
            </w:tcBorders>
          </w:tcPr>
          <w:p w14:paraId="3479C48D" w14:textId="1D84DA7A" w:rsidR="00CD1A5B" w:rsidRPr="00CD1A5B" w:rsidDel="00055E48" w:rsidRDefault="00CD1A5B" w:rsidP="006039FF">
            <w:pPr>
              <w:rPr>
                <w:del w:id="7543" w:author="Jillian Carson-Jackson" w:date="2020-12-27T16:41:00Z"/>
                <w:rFonts w:ascii="Calibri" w:hAnsi="Calibri"/>
                <w:sz w:val="22"/>
                <w:szCs w:val="22"/>
              </w:rPr>
            </w:pPr>
          </w:p>
        </w:tc>
      </w:tr>
      <w:tr w:rsidR="00CD1A5B" w:rsidRPr="00CD1A5B" w:rsidDel="00055E48" w14:paraId="64B582C4" w14:textId="75FE2C3E" w:rsidTr="000C20BE">
        <w:trPr>
          <w:cantSplit/>
          <w:trHeight w:hRule="exact" w:val="425"/>
          <w:jc w:val="center"/>
          <w:del w:id="7544" w:author="Jillian Carson-Jackson" w:date="2020-12-27T16:41:00Z"/>
        </w:trPr>
        <w:tc>
          <w:tcPr>
            <w:tcW w:w="8755" w:type="dxa"/>
            <w:tcBorders>
              <w:top w:val="single" w:sz="4" w:space="0" w:color="auto"/>
              <w:bottom w:val="single" w:sz="4" w:space="0" w:color="auto"/>
            </w:tcBorders>
          </w:tcPr>
          <w:p w14:paraId="52FBD865" w14:textId="36AE03F1" w:rsidR="00CD1A5B" w:rsidRPr="00CD1A5B" w:rsidDel="00055E48" w:rsidRDefault="00722185" w:rsidP="006039FF">
            <w:pPr>
              <w:pStyle w:val="Tablelevel1bold"/>
              <w:rPr>
                <w:del w:id="7545" w:author="Jillian Carson-Jackson" w:date="2020-12-27T16:41:00Z"/>
                <w:rFonts w:ascii="Calibri" w:hAnsi="Calibri"/>
                <w:b w:val="0"/>
                <w:i/>
                <w:sz w:val="22"/>
                <w:szCs w:val="22"/>
              </w:rPr>
            </w:pPr>
            <w:del w:id="7546" w:author="Jillian Carson-Jackson" w:date="2020-12-27T16:41:00Z">
              <w:r w:rsidRPr="00CD1A5B" w:rsidDel="00055E48">
                <w:rPr>
                  <w:rFonts w:ascii="Calibri" w:hAnsi="Calibri"/>
                  <w:b w:val="0"/>
                  <w:i/>
                  <w:sz w:val="22"/>
                  <w:szCs w:val="22"/>
                </w:rPr>
                <w:delText>Possess</w:delText>
              </w:r>
              <w:r w:rsidR="00CD1A5B" w:rsidRPr="00CD1A5B" w:rsidDel="00055E48">
                <w:rPr>
                  <w:rFonts w:ascii="Calibri" w:hAnsi="Calibri"/>
                  <w:b w:val="0"/>
                  <w:i/>
                  <w:sz w:val="22"/>
                  <w:szCs w:val="22"/>
                </w:rPr>
                <w:delText xml:space="preserve"> the knowledge of the basic principles of communication and coordination.</w:delText>
              </w:r>
            </w:del>
          </w:p>
        </w:tc>
        <w:tc>
          <w:tcPr>
            <w:tcW w:w="2552" w:type="dxa"/>
            <w:tcBorders>
              <w:top w:val="single" w:sz="4" w:space="0" w:color="auto"/>
              <w:bottom w:val="single" w:sz="4" w:space="0" w:color="auto"/>
            </w:tcBorders>
          </w:tcPr>
          <w:p w14:paraId="22A97941" w14:textId="4CDA0852" w:rsidR="00CD1A5B" w:rsidRPr="00CD1A5B" w:rsidDel="00055E48" w:rsidRDefault="00CD1A5B" w:rsidP="006039FF">
            <w:pPr>
              <w:pStyle w:val="Tablelevel2"/>
              <w:ind w:left="0"/>
              <w:jc w:val="center"/>
              <w:rPr>
                <w:del w:id="7547" w:author="Jillian Carson-Jackson" w:date="2020-12-27T16:41:00Z"/>
                <w:rFonts w:ascii="Calibri" w:hAnsi="Calibri"/>
                <w:i/>
                <w:sz w:val="22"/>
                <w:szCs w:val="22"/>
              </w:rPr>
            </w:pPr>
          </w:p>
        </w:tc>
        <w:tc>
          <w:tcPr>
            <w:tcW w:w="3260" w:type="dxa"/>
            <w:tcBorders>
              <w:top w:val="single" w:sz="4" w:space="0" w:color="auto"/>
              <w:bottom w:val="single" w:sz="4" w:space="0" w:color="auto"/>
            </w:tcBorders>
          </w:tcPr>
          <w:p w14:paraId="5A9D6EEE" w14:textId="637E0E79" w:rsidR="00CD1A5B" w:rsidRPr="00CD1A5B" w:rsidDel="00055E48" w:rsidRDefault="00CD1A5B" w:rsidP="006039FF">
            <w:pPr>
              <w:rPr>
                <w:del w:id="7548" w:author="Jillian Carson-Jackson" w:date="2020-12-27T16:41:00Z"/>
                <w:rFonts w:ascii="Calibri" w:hAnsi="Calibri"/>
                <w:i/>
                <w:sz w:val="22"/>
                <w:szCs w:val="22"/>
              </w:rPr>
            </w:pPr>
          </w:p>
        </w:tc>
      </w:tr>
      <w:tr w:rsidR="00CD1A5B" w:rsidRPr="00CD1A5B" w:rsidDel="00055E48" w14:paraId="3AFF2CE8" w14:textId="184ED6E9" w:rsidTr="000C20BE">
        <w:trPr>
          <w:cantSplit/>
          <w:trHeight w:hRule="exact" w:val="1250"/>
          <w:jc w:val="center"/>
          <w:del w:id="7549" w:author="Jillian Carson-Jackson" w:date="2020-12-27T16:41:00Z"/>
        </w:trPr>
        <w:tc>
          <w:tcPr>
            <w:tcW w:w="8755" w:type="dxa"/>
            <w:tcBorders>
              <w:top w:val="single" w:sz="4" w:space="0" w:color="auto"/>
            </w:tcBorders>
          </w:tcPr>
          <w:p w14:paraId="22667F08" w14:textId="2D525310" w:rsidR="00CD1A5B" w:rsidRPr="00CD1A5B" w:rsidDel="00055E48" w:rsidRDefault="00CD1A5B" w:rsidP="006039FF">
            <w:pPr>
              <w:pStyle w:val="Tablelevel1bold"/>
              <w:rPr>
                <w:del w:id="7550" w:author="Jillian Carson-Jackson" w:date="2020-12-27T16:41:00Z"/>
                <w:rFonts w:ascii="Calibri" w:hAnsi="Calibri"/>
                <w:b w:val="0"/>
                <w:sz w:val="22"/>
                <w:szCs w:val="22"/>
              </w:rPr>
            </w:pPr>
            <w:bookmarkStart w:id="7551" w:name="_Toc446917518"/>
            <w:bookmarkStart w:id="7552" w:name="_Toc111617478"/>
            <w:del w:id="7553" w:author="Jillian Carson-Jackson" w:date="2020-12-27T16:41:00Z">
              <w:r w:rsidRPr="00CD1A5B" w:rsidDel="00055E48">
                <w:rPr>
                  <w:rFonts w:ascii="Calibri" w:hAnsi="Calibri"/>
                  <w:b w:val="0"/>
                  <w:sz w:val="22"/>
                  <w:szCs w:val="22"/>
                </w:rPr>
                <w:delText>Describe active listening skills</w:delText>
              </w:r>
              <w:bookmarkEnd w:id="7551"/>
              <w:bookmarkEnd w:id="7552"/>
            </w:del>
          </w:p>
          <w:p w14:paraId="512429FA" w14:textId="78F49460" w:rsidR="00CD1A5B" w:rsidRPr="00CD1A5B" w:rsidDel="00055E48" w:rsidRDefault="00CD1A5B" w:rsidP="006039FF">
            <w:pPr>
              <w:pStyle w:val="Tablelevel2"/>
              <w:rPr>
                <w:del w:id="7554" w:author="Jillian Carson-Jackson" w:date="2020-12-27T16:41:00Z"/>
                <w:rFonts w:ascii="Calibri" w:hAnsi="Calibri"/>
                <w:sz w:val="22"/>
                <w:szCs w:val="22"/>
              </w:rPr>
            </w:pPr>
            <w:del w:id="7555" w:author="Jillian Carson-Jackson" w:date="2020-12-27T16:41:00Z">
              <w:r w:rsidRPr="00CD1A5B" w:rsidDel="00055E48">
                <w:rPr>
                  <w:rFonts w:ascii="Calibri" w:hAnsi="Calibri"/>
                  <w:sz w:val="22"/>
                  <w:szCs w:val="22"/>
                </w:rPr>
                <w:delText xml:space="preserve">The process of interpersonal communication </w:delText>
              </w:r>
            </w:del>
          </w:p>
          <w:p w14:paraId="736B2E04" w14:textId="7B542CC0" w:rsidR="00CD1A5B" w:rsidRPr="00CD1A5B" w:rsidDel="00055E48" w:rsidRDefault="00CD1A5B" w:rsidP="006039FF">
            <w:pPr>
              <w:pStyle w:val="Tablelevel2"/>
              <w:rPr>
                <w:del w:id="7556" w:author="Jillian Carson-Jackson" w:date="2020-12-27T16:41:00Z"/>
                <w:rFonts w:ascii="Calibri" w:hAnsi="Calibri"/>
                <w:sz w:val="22"/>
                <w:szCs w:val="22"/>
              </w:rPr>
            </w:pPr>
            <w:del w:id="7557" w:author="Jillian Carson-Jackson" w:date="2020-12-27T16:41:00Z">
              <w:r w:rsidRPr="00CD1A5B" w:rsidDel="00055E48">
                <w:rPr>
                  <w:rFonts w:ascii="Calibri" w:hAnsi="Calibri"/>
                  <w:sz w:val="22"/>
                  <w:szCs w:val="22"/>
                </w:rPr>
                <w:delText>Effective team communications</w:delText>
              </w:r>
            </w:del>
          </w:p>
          <w:p w14:paraId="71D13341" w14:textId="774600CE" w:rsidR="00CD1A5B" w:rsidRPr="00CD1A5B" w:rsidDel="00055E48" w:rsidRDefault="00CD1A5B" w:rsidP="006039FF">
            <w:pPr>
              <w:pStyle w:val="Tablelevel2"/>
              <w:rPr>
                <w:del w:id="7558" w:author="Jillian Carson-Jackson" w:date="2020-12-27T16:41:00Z"/>
                <w:rFonts w:ascii="Calibri" w:hAnsi="Calibri"/>
                <w:sz w:val="22"/>
                <w:szCs w:val="22"/>
              </w:rPr>
            </w:pPr>
            <w:del w:id="7559" w:author="Jillian Carson-Jackson" w:date="2020-12-27T16:41:00Z">
              <w:r w:rsidRPr="00CD1A5B" w:rsidDel="00055E48">
                <w:rPr>
                  <w:rFonts w:ascii="Calibri" w:hAnsi="Calibri"/>
                  <w:sz w:val="22"/>
                  <w:szCs w:val="22"/>
                </w:rPr>
                <w:delText>Empathy</w:delText>
              </w:r>
            </w:del>
          </w:p>
        </w:tc>
        <w:tc>
          <w:tcPr>
            <w:tcW w:w="2552" w:type="dxa"/>
            <w:tcBorders>
              <w:top w:val="single" w:sz="4" w:space="0" w:color="auto"/>
            </w:tcBorders>
          </w:tcPr>
          <w:p w14:paraId="01A842B9" w14:textId="5399D7C5" w:rsidR="00CD1A5B" w:rsidRPr="00CD1A5B" w:rsidDel="00055E48" w:rsidRDefault="00CD1A5B" w:rsidP="006039FF">
            <w:pPr>
              <w:pStyle w:val="Tablelevel1bold"/>
              <w:jc w:val="center"/>
              <w:rPr>
                <w:del w:id="7560" w:author="Jillian Carson-Jackson" w:date="2020-12-27T16:41:00Z"/>
                <w:rFonts w:ascii="Calibri" w:hAnsi="Calibri"/>
                <w:b w:val="0"/>
                <w:sz w:val="22"/>
                <w:szCs w:val="22"/>
              </w:rPr>
            </w:pPr>
          </w:p>
        </w:tc>
        <w:tc>
          <w:tcPr>
            <w:tcW w:w="3260" w:type="dxa"/>
            <w:tcBorders>
              <w:top w:val="single" w:sz="4" w:space="0" w:color="auto"/>
            </w:tcBorders>
          </w:tcPr>
          <w:p w14:paraId="2F145B4C" w14:textId="651CAE12" w:rsidR="00CD1A5B" w:rsidRPr="00CD1A5B" w:rsidDel="00055E48" w:rsidRDefault="00CD1A5B" w:rsidP="006039FF">
            <w:pPr>
              <w:rPr>
                <w:del w:id="7561" w:author="Jillian Carson-Jackson" w:date="2020-12-27T16:41:00Z"/>
                <w:rFonts w:ascii="Calibri" w:hAnsi="Calibri"/>
                <w:sz w:val="22"/>
                <w:szCs w:val="22"/>
              </w:rPr>
            </w:pPr>
            <w:del w:id="7562" w:author="Jillian Carson-Jackson" w:date="2020-12-27T16:41:00Z">
              <w:r w:rsidRPr="00CD1A5B" w:rsidDel="00055E48">
                <w:rPr>
                  <w:rFonts w:ascii="Calibri" w:hAnsi="Calibri"/>
                  <w:sz w:val="22"/>
                  <w:szCs w:val="22"/>
                </w:rPr>
                <w:delText>A6 and A7 for documented case studies</w:delText>
              </w:r>
            </w:del>
          </w:p>
        </w:tc>
      </w:tr>
      <w:tr w:rsidR="00CD1A5B" w:rsidRPr="00CD1A5B" w:rsidDel="00055E48" w14:paraId="60C087A2" w14:textId="797372FC" w:rsidTr="000C20BE">
        <w:trPr>
          <w:cantSplit/>
          <w:trHeight w:hRule="exact" w:val="1451"/>
          <w:jc w:val="center"/>
          <w:del w:id="7563" w:author="Jillian Carson-Jackson" w:date="2020-12-27T16:41:00Z"/>
        </w:trPr>
        <w:tc>
          <w:tcPr>
            <w:tcW w:w="8755" w:type="dxa"/>
          </w:tcPr>
          <w:p w14:paraId="6A6A8B65" w14:textId="36A9235E" w:rsidR="00CD1A5B" w:rsidRPr="00CD1A5B" w:rsidDel="00055E48" w:rsidRDefault="00CD1A5B" w:rsidP="006039FF">
            <w:pPr>
              <w:pStyle w:val="Tablelevel1bold"/>
              <w:rPr>
                <w:del w:id="7564" w:author="Jillian Carson-Jackson" w:date="2020-12-27T16:41:00Z"/>
                <w:rFonts w:ascii="Calibri" w:hAnsi="Calibri"/>
                <w:b w:val="0"/>
                <w:sz w:val="22"/>
                <w:szCs w:val="22"/>
              </w:rPr>
            </w:pPr>
            <w:bookmarkStart w:id="7565" w:name="_Toc446917519"/>
            <w:bookmarkStart w:id="7566" w:name="_Toc111617479"/>
            <w:del w:id="7567" w:author="Jillian Carson-Jackson" w:date="2020-12-27T16:41:00Z">
              <w:r w:rsidRPr="00CD1A5B" w:rsidDel="00055E48">
                <w:rPr>
                  <w:rFonts w:ascii="Calibri" w:hAnsi="Calibri"/>
                  <w:b w:val="0"/>
                  <w:sz w:val="22"/>
                  <w:szCs w:val="22"/>
                </w:rPr>
                <w:delText>State the importance of clear, concise, accurate, timely and meaningful communication</w:delText>
              </w:r>
              <w:bookmarkEnd w:id="7565"/>
              <w:bookmarkEnd w:id="7566"/>
              <w:r w:rsidRPr="00CD1A5B" w:rsidDel="00055E48">
                <w:rPr>
                  <w:rFonts w:ascii="Calibri" w:hAnsi="Calibri"/>
                  <w:b w:val="0"/>
                  <w:sz w:val="22"/>
                  <w:szCs w:val="22"/>
                </w:rPr>
                <w:delText>s</w:delText>
              </w:r>
            </w:del>
          </w:p>
          <w:p w14:paraId="14729263" w14:textId="5B6F1A31" w:rsidR="00CD1A5B" w:rsidRPr="00CD1A5B" w:rsidDel="00055E48" w:rsidRDefault="00CD1A5B" w:rsidP="006039FF">
            <w:pPr>
              <w:pStyle w:val="Tablelevel2"/>
              <w:rPr>
                <w:del w:id="7568" w:author="Jillian Carson-Jackson" w:date="2020-12-27T16:41:00Z"/>
                <w:rFonts w:ascii="Calibri" w:hAnsi="Calibri"/>
                <w:sz w:val="22"/>
                <w:szCs w:val="22"/>
              </w:rPr>
            </w:pPr>
            <w:del w:id="7569" w:author="Jillian Carson-Jackson" w:date="2020-12-27T16:41:00Z">
              <w:r w:rsidRPr="00CD1A5B" w:rsidDel="00055E48">
                <w:rPr>
                  <w:rFonts w:ascii="Calibri" w:hAnsi="Calibri"/>
                  <w:sz w:val="22"/>
                  <w:szCs w:val="22"/>
                </w:rPr>
                <w:delText>Reading-back received message</w:delText>
              </w:r>
            </w:del>
          </w:p>
          <w:p w14:paraId="0A669AA3" w14:textId="285C6EAC" w:rsidR="00CD1A5B" w:rsidRPr="00CD1A5B" w:rsidDel="00055E48" w:rsidRDefault="00CD1A5B" w:rsidP="006039FF">
            <w:pPr>
              <w:pStyle w:val="Tablelevel2"/>
              <w:rPr>
                <w:del w:id="7570" w:author="Jillian Carson-Jackson" w:date="2020-12-27T16:41:00Z"/>
                <w:rFonts w:ascii="Calibri" w:hAnsi="Calibri"/>
                <w:sz w:val="22"/>
                <w:szCs w:val="22"/>
              </w:rPr>
            </w:pPr>
            <w:del w:id="7571" w:author="Jillian Carson-Jackson" w:date="2020-12-27T16:41:00Z">
              <w:r w:rsidRPr="00CD1A5B" w:rsidDel="00055E48">
                <w:rPr>
                  <w:rFonts w:ascii="Calibri" w:hAnsi="Calibri"/>
                  <w:sz w:val="22"/>
                  <w:szCs w:val="22"/>
                </w:rPr>
                <w:delText>Breaking message into smaller components</w:delText>
              </w:r>
            </w:del>
          </w:p>
          <w:p w14:paraId="1D471B4F" w14:textId="31FD7318" w:rsidR="00CD1A5B" w:rsidRPr="00CD1A5B" w:rsidDel="00055E48" w:rsidRDefault="00CD1A5B" w:rsidP="006039FF">
            <w:pPr>
              <w:pStyle w:val="Tablelevel2"/>
              <w:rPr>
                <w:del w:id="7572" w:author="Jillian Carson-Jackson" w:date="2020-12-27T16:41:00Z"/>
                <w:rFonts w:ascii="Calibri" w:hAnsi="Calibri"/>
                <w:sz w:val="22"/>
                <w:szCs w:val="22"/>
              </w:rPr>
            </w:pPr>
            <w:del w:id="7573" w:author="Jillian Carson-Jackson" w:date="2020-12-27T16:41:00Z">
              <w:r w:rsidRPr="00CD1A5B" w:rsidDel="00055E48">
                <w:rPr>
                  <w:rFonts w:ascii="Calibri" w:hAnsi="Calibri"/>
                  <w:sz w:val="22"/>
                  <w:szCs w:val="22"/>
                </w:rPr>
                <w:delText>Rephrasing message</w:delText>
              </w:r>
            </w:del>
          </w:p>
        </w:tc>
        <w:tc>
          <w:tcPr>
            <w:tcW w:w="2552" w:type="dxa"/>
          </w:tcPr>
          <w:p w14:paraId="4BEF731A" w14:textId="63353968" w:rsidR="00CD1A5B" w:rsidRPr="00CD1A5B" w:rsidDel="00055E48" w:rsidRDefault="00CD1A5B" w:rsidP="006039FF">
            <w:pPr>
              <w:pStyle w:val="Tablelevel1bold"/>
              <w:jc w:val="center"/>
              <w:rPr>
                <w:del w:id="7574" w:author="Jillian Carson-Jackson" w:date="2020-12-27T16:41:00Z"/>
                <w:rFonts w:ascii="Calibri" w:hAnsi="Calibri"/>
                <w:b w:val="0"/>
                <w:sz w:val="22"/>
                <w:szCs w:val="22"/>
              </w:rPr>
            </w:pPr>
          </w:p>
          <w:p w14:paraId="3C1F7846" w14:textId="0BE834E2" w:rsidR="00CD1A5B" w:rsidRPr="00CD1A5B" w:rsidDel="00055E48" w:rsidRDefault="00CD1A5B" w:rsidP="006039FF">
            <w:pPr>
              <w:pStyle w:val="Tablelevel1bold"/>
              <w:jc w:val="center"/>
              <w:rPr>
                <w:del w:id="7575" w:author="Jillian Carson-Jackson" w:date="2020-12-27T16:41:00Z"/>
                <w:rFonts w:ascii="Calibri" w:hAnsi="Calibri"/>
                <w:b w:val="0"/>
                <w:sz w:val="22"/>
                <w:szCs w:val="22"/>
              </w:rPr>
            </w:pPr>
          </w:p>
        </w:tc>
        <w:tc>
          <w:tcPr>
            <w:tcW w:w="3260" w:type="dxa"/>
          </w:tcPr>
          <w:p w14:paraId="1E55E861" w14:textId="66417D5E" w:rsidR="00CD1A5B" w:rsidRPr="00CD1A5B" w:rsidDel="00055E48" w:rsidRDefault="00CD1A5B" w:rsidP="006039FF">
            <w:pPr>
              <w:pStyle w:val="BodyText"/>
              <w:rPr>
                <w:del w:id="7576" w:author="Jillian Carson-Jackson" w:date="2020-12-27T16:41:00Z"/>
                <w:rFonts w:ascii="Calibri" w:hAnsi="Calibri"/>
                <w:szCs w:val="22"/>
              </w:rPr>
            </w:pPr>
          </w:p>
        </w:tc>
      </w:tr>
      <w:tr w:rsidR="00CD1A5B" w:rsidRPr="00CD1A5B" w:rsidDel="00055E48" w14:paraId="4C92E16B" w14:textId="3F446FDA" w:rsidTr="000C20BE">
        <w:trPr>
          <w:cantSplit/>
          <w:trHeight w:val="1240"/>
          <w:jc w:val="center"/>
          <w:del w:id="7577" w:author="Jillian Carson-Jackson" w:date="2020-12-27T16:41:00Z"/>
        </w:trPr>
        <w:tc>
          <w:tcPr>
            <w:tcW w:w="8755" w:type="dxa"/>
          </w:tcPr>
          <w:p w14:paraId="55204D1C" w14:textId="739975DC" w:rsidR="00CD1A5B" w:rsidRPr="00CD1A5B" w:rsidDel="00055E48" w:rsidRDefault="00CD1A5B" w:rsidP="006039FF">
            <w:pPr>
              <w:pStyle w:val="Tablelevel1bold"/>
              <w:rPr>
                <w:del w:id="7578" w:author="Jillian Carson-Jackson" w:date="2020-12-27T16:41:00Z"/>
                <w:rFonts w:ascii="Calibri" w:hAnsi="Calibri"/>
                <w:b w:val="0"/>
                <w:sz w:val="22"/>
                <w:szCs w:val="22"/>
              </w:rPr>
            </w:pPr>
            <w:bookmarkStart w:id="7579" w:name="_Toc446917520"/>
            <w:bookmarkStart w:id="7580" w:name="_Toc111617480"/>
            <w:del w:id="7581" w:author="Jillian Carson-Jackson" w:date="2020-12-27T16:41:00Z">
              <w:r w:rsidRPr="00CD1A5B" w:rsidDel="00055E48">
                <w:rPr>
                  <w:rFonts w:ascii="Calibri" w:hAnsi="Calibri"/>
                  <w:b w:val="0"/>
                  <w:sz w:val="22"/>
                  <w:szCs w:val="22"/>
                </w:rPr>
                <w:delText>Demonstrate verbal and non-verbal communications</w:delText>
              </w:r>
              <w:bookmarkEnd w:id="7579"/>
              <w:bookmarkEnd w:id="7580"/>
            </w:del>
          </w:p>
          <w:p w14:paraId="533AFD4B" w14:textId="283329C9" w:rsidR="00CD1A5B" w:rsidRPr="00CD1A5B" w:rsidDel="00055E48" w:rsidRDefault="00CD1A5B" w:rsidP="006039FF">
            <w:pPr>
              <w:pStyle w:val="Tablelevel2"/>
              <w:rPr>
                <w:del w:id="7582" w:author="Jillian Carson-Jackson" w:date="2020-12-27T16:41:00Z"/>
                <w:rFonts w:ascii="Calibri" w:hAnsi="Calibri"/>
                <w:sz w:val="22"/>
                <w:szCs w:val="22"/>
              </w:rPr>
            </w:pPr>
            <w:del w:id="7583" w:author="Jillian Carson-Jackson" w:date="2020-12-27T16:41:00Z">
              <w:r w:rsidRPr="00CD1A5B" w:rsidDel="00055E48">
                <w:rPr>
                  <w:rFonts w:ascii="Calibri" w:hAnsi="Calibri"/>
                  <w:sz w:val="22"/>
                  <w:szCs w:val="22"/>
                </w:rPr>
                <w:delText>Voice inflection</w:delText>
              </w:r>
            </w:del>
          </w:p>
          <w:p w14:paraId="19140316" w14:textId="422D6A98" w:rsidR="00CD1A5B" w:rsidRPr="00CD1A5B" w:rsidDel="00055E48" w:rsidRDefault="00CD1A5B" w:rsidP="006039FF">
            <w:pPr>
              <w:pStyle w:val="Tablelevel2"/>
              <w:rPr>
                <w:del w:id="7584" w:author="Jillian Carson-Jackson" w:date="2020-12-27T16:41:00Z"/>
                <w:rFonts w:ascii="Calibri" w:hAnsi="Calibri"/>
                <w:sz w:val="22"/>
                <w:szCs w:val="22"/>
              </w:rPr>
            </w:pPr>
            <w:del w:id="7585" w:author="Jillian Carson-Jackson" w:date="2020-12-27T16:41:00Z">
              <w:r w:rsidRPr="00CD1A5B" w:rsidDel="00055E48">
                <w:rPr>
                  <w:rFonts w:ascii="Calibri" w:hAnsi="Calibri"/>
                  <w:sz w:val="22"/>
                  <w:szCs w:val="22"/>
                </w:rPr>
                <w:delText>Non-verbal signals or symbols – internal</w:delText>
              </w:r>
            </w:del>
          </w:p>
          <w:p w14:paraId="2FC7187E" w14:textId="50F3C919" w:rsidR="00CD1A5B" w:rsidRPr="00CD1A5B" w:rsidDel="00055E48" w:rsidRDefault="00CD1A5B" w:rsidP="006039FF">
            <w:pPr>
              <w:pStyle w:val="Tablelevel2"/>
              <w:rPr>
                <w:del w:id="7586" w:author="Jillian Carson-Jackson" w:date="2020-12-27T16:41:00Z"/>
                <w:rFonts w:ascii="Calibri" w:hAnsi="Calibri"/>
                <w:sz w:val="22"/>
                <w:szCs w:val="22"/>
              </w:rPr>
            </w:pPr>
            <w:del w:id="7587" w:author="Jillian Carson-Jackson" w:date="2020-12-27T16:41:00Z">
              <w:r w:rsidRPr="00CD1A5B" w:rsidDel="00055E48">
                <w:rPr>
                  <w:rFonts w:ascii="Calibri" w:hAnsi="Calibri"/>
                  <w:sz w:val="22"/>
                  <w:szCs w:val="22"/>
                </w:rPr>
                <w:delText>Non-verbal signals or symbols – external</w:delText>
              </w:r>
            </w:del>
          </w:p>
        </w:tc>
        <w:tc>
          <w:tcPr>
            <w:tcW w:w="2552" w:type="dxa"/>
          </w:tcPr>
          <w:p w14:paraId="040367C7" w14:textId="3376AC88" w:rsidR="00CD1A5B" w:rsidRPr="00CD1A5B" w:rsidDel="00055E48" w:rsidRDefault="00CD1A5B" w:rsidP="006039FF">
            <w:pPr>
              <w:pStyle w:val="Tablelevel1bold"/>
              <w:jc w:val="center"/>
              <w:rPr>
                <w:del w:id="7588" w:author="Jillian Carson-Jackson" w:date="2020-12-27T16:41:00Z"/>
                <w:rFonts w:ascii="Calibri" w:hAnsi="Calibri"/>
                <w:b w:val="0"/>
                <w:sz w:val="22"/>
                <w:szCs w:val="22"/>
              </w:rPr>
            </w:pPr>
          </w:p>
        </w:tc>
        <w:tc>
          <w:tcPr>
            <w:tcW w:w="3260" w:type="dxa"/>
          </w:tcPr>
          <w:p w14:paraId="11B0F425" w14:textId="6AC5BF2F" w:rsidR="00CD1A5B" w:rsidRPr="00CD1A5B" w:rsidDel="00055E48" w:rsidRDefault="00CD1A5B" w:rsidP="006039FF">
            <w:pPr>
              <w:pStyle w:val="BodyText"/>
              <w:rPr>
                <w:del w:id="7589" w:author="Jillian Carson-Jackson" w:date="2020-12-27T16:41:00Z"/>
                <w:rFonts w:ascii="Calibri" w:hAnsi="Calibri"/>
                <w:szCs w:val="22"/>
              </w:rPr>
            </w:pPr>
          </w:p>
        </w:tc>
      </w:tr>
      <w:tr w:rsidR="00CD1A5B" w:rsidRPr="00CD1A5B" w:rsidDel="00055E48" w14:paraId="7752CE42" w14:textId="02E72B29" w:rsidTr="000C20BE">
        <w:trPr>
          <w:cantSplit/>
          <w:trHeight w:hRule="exact" w:val="1859"/>
          <w:jc w:val="center"/>
          <w:del w:id="7590" w:author="Jillian Carson-Jackson" w:date="2020-12-27T16:41:00Z"/>
        </w:trPr>
        <w:tc>
          <w:tcPr>
            <w:tcW w:w="8755" w:type="dxa"/>
          </w:tcPr>
          <w:p w14:paraId="39DEA5A1" w14:textId="6AB2407F" w:rsidR="00CD1A5B" w:rsidRPr="00CD1A5B" w:rsidDel="00055E48" w:rsidRDefault="00CD1A5B" w:rsidP="006039FF">
            <w:pPr>
              <w:pStyle w:val="Tablelevel1bold"/>
              <w:rPr>
                <w:del w:id="7591" w:author="Jillian Carson-Jackson" w:date="2020-12-27T16:41:00Z"/>
                <w:rFonts w:ascii="Calibri" w:hAnsi="Calibri"/>
                <w:b w:val="0"/>
                <w:sz w:val="22"/>
                <w:szCs w:val="22"/>
              </w:rPr>
            </w:pPr>
            <w:bookmarkStart w:id="7592" w:name="_Toc446917521"/>
            <w:bookmarkStart w:id="7593" w:name="_Toc111617481"/>
            <w:del w:id="7594" w:author="Jillian Carson-Jackson" w:date="2020-12-27T16:41:00Z">
              <w:r w:rsidRPr="00CD1A5B" w:rsidDel="00055E48">
                <w:rPr>
                  <w:rFonts w:ascii="Calibri" w:hAnsi="Calibri"/>
                  <w:b w:val="0"/>
                  <w:sz w:val="22"/>
                  <w:szCs w:val="22"/>
                </w:rPr>
                <w:delText>Identify words that have multiple interpretations and could negatively impact communications</w:delText>
              </w:r>
              <w:bookmarkEnd w:id="7592"/>
              <w:bookmarkEnd w:id="7593"/>
            </w:del>
          </w:p>
          <w:p w14:paraId="2D84F093" w14:textId="52B44AB9" w:rsidR="00CD1A5B" w:rsidRPr="00CD1A5B" w:rsidDel="00055E48" w:rsidRDefault="00CD1A5B" w:rsidP="006039FF">
            <w:pPr>
              <w:pStyle w:val="Tablelevel2"/>
              <w:rPr>
                <w:del w:id="7595" w:author="Jillian Carson-Jackson" w:date="2020-12-27T16:41:00Z"/>
                <w:rFonts w:ascii="Calibri" w:hAnsi="Calibri"/>
                <w:sz w:val="22"/>
                <w:szCs w:val="22"/>
              </w:rPr>
            </w:pPr>
            <w:del w:id="7596" w:author="Jillian Carson-Jackson" w:date="2020-12-27T16:41:00Z">
              <w:r w:rsidRPr="00CD1A5B" w:rsidDel="00055E48">
                <w:rPr>
                  <w:rFonts w:ascii="Calibri" w:hAnsi="Calibri"/>
                  <w:sz w:val="22"/>
                  <w:szCs w:val="22"/>
                </w:rPr>
                <w:delText>Language differences, both cultural and regionally</w:delText>
              </w:r>
            </w:del>
          </w:p>
          <w:p w14:paraId="600DFE22" w14:textId="4F9AC72E" w:rsidR="00CD1A5B" w:rsidRPr="00CD1A5B" w:rsidDel="00055E48" w:rsidRDefault="00CD1A5B" w:rsidP="006039FF">
            <w:pPr>
              <w:pStyle w:val="Tablelevel2"/>
              <w:rPr>
                <w:del w:id="7597" w:author="Jillian Carson-Jackson" w:date="2020-12-27T16:41:00Z"/>
                <w:rFonts w:ascii="Calibri" w:hAnsi="Calibri"/>
                <w:sz w:val="22"/>
                <w:szCs w:val="22"/>
              </w:rPr>
            </w:pPr>
            <w:del w:id="7598" w:author="Jillian Carson-Jackson" w:date="2020-12-27T16:41:00Z">
              <w:r w:rsidRPr="00CD1A5B" w:rsidDel="00055E48">
                <w:rPr>
                  <w:rFonts w:ascii="Calibri" w:hAnsi="Calibri"/>
                  <w:sz w:val="22"/>
                  <w:szCs w:val="22"/>
                </w:rPr>
                <w:delText>Alternative meanings of words</w:delText>
              </w:r>
            </w:del>
          </w:p>
          <w:p w14:paraId="13DB4A2D" w14:textId="2093D9A2" w:rsidR="00CD1A5B" w:rsidRPr="00CD1A5B" w:rsidDel="00055E48" w:rsidRDefault="00CD1A5B" w:rsidP="006039FF">
            <w:pPr>
              <w:pStyle w:val="Tablelevel2"/>
              <w:rPr>
                <w:del w:id="7599" w:author="Jillian Carson-Jackson" w:date="2020-12-27T16:41:00Z"/>
                <w:rFonts w:ascii="Calibri" w:hAnsi="Calibri"/>
                <w:sz w:val="22"/>
                <w:szCs w:val="22"/>
              </w:rPr>
            </w:pPr>
            <w:del w:id="7600" w:author="Jillian Carson-Jackson" w:date="2020-12-27T16:41:00Z">
              <w:r w:rsidRPr="00CD1A5B" w:rsidDel="00055E48">
                <w:rPr>
                  <w:rFonts w:ascii="Calibri" w:hAnsi="Calibri"/>
                  <w:sz w:val="22"/>
                  <w:szCs w:val="22"/>
                </w:rPr>
                <w:delText>Cultural aspects in decision making processes – potential impacts</w:delText>
              </w:r>
            </w:del>
          </w:p>
          <w:p w14:paraId="5EB9626F" w14:textId="1BD3E2CE" w:rsidR="00CD1A5B" w:rsidRPr="00CD1A5B" w:rsidDel="00055E48" w:rsidRDefault="00CD1A5B" w:rsidP="006039FF">
            <w:pPr>
              <w:pStyle w:val="Tablelevel2"/>
              <w:rPr>
                <w:del w:id="7601" w:author="Jillian Carson-Jackson" w:date="2020-12-27T16:41:00Z"/>
                <w:rFonts w:ascii="Calibri" w:hAnsi="Calibri"/>
                <w:sz w:val="22"/>
                <w:szCs w:val="22"/>
              </w:rPr>
            </w:pPr>
            <w:del w:id="7602" w:author="Jillian Carson-Jackson" w:date="2020-12-27T16:41:00Z">
              <w:r w:rsidRPr="00CD1A5B" w:rsidDel="00055E48">
                <w:rPr>
                  <w:rFonts w:ascii="Calibri" w:hAnsi="Calibri"/>
                  <w:sz w:val="22"/>
                  <w:szCs w:val="22"/>
                </w:rPr>
                <w:delText>Cultural aspects in understanding of messages – potential impacts</w:delText>
              </w:r>
            </w:del>
          </w:p>
        </w:tc>
        <w:tc>
          <w:tcPr>
            <w:tcW w:w="2552" w:type="dxa"/>
          </w:tcPr>
          <w:p w14:paraId="09021E1C" w14:textId="2AB0B228" w:rsidR="00CD1A5B" w:rsidRPr="00CD1A5B" w:rsidDel="00055E48" w:rsidRDefault="00CD1A5B" w:rsidP="006039FF">
            <w:pPr>
              <w:pStyle w:val="Tablelevel1bold"/>
              <w:jc w:val="center"/>
              <w:rPr>
                <w:del w:id="7603" w:author="Jillian Carson-Jackson" w:date="2020-12-27T16:41:00Z"/>
                <w:rFonts w:ascii="Calibri" w:hAnsi="Calibri"/>
                <w:b w:val="0"/>
                <w:sz w:val="22"/>
                <w:szCs w:val="22"/>
              </w:rPr>
            </w:pPr>
          </w:p>
        </w:tc>
        <w:tc>
          <w:tcPr>
            <w:tcW w:w="3260" w:type="dxa"/>
          </w:tcPr>
          <w:p w14:paraId="3149CD39" w14:textId="57AF80A5" w:rsidR="00CD1A5B" w:rsidRPr="00CD1A5B" w:rsidDel="00055E48" w:rsidRDefault="00CD1A5B" w:rsidP="006039FF">
            <w:pPr>
              <w:pStyle w:val="BodyText"/>
              <w:rPr>
                <w:del w:id="7604" w:author="Jillian Carson-Jackson" w:date="2020-12-27T16:41:00Z"/>
                <w:rFonts w:ascii="Calibri" w:hAnsi="Calibri"/>
                <w:szCs w:val="22"/>
              </w:rPr>
            </w:pPr>
          </w:p>
        </w:tc>
      </w:tr>
    </w:tbl>
    <w:p w14:paraId="3EBFAFEA" w14:textId="46E6CACB" w:rsidR="00CD1A5B" w:rsidDel="00055E48" w:rsidRDefault="00CD1A5B" w:rsidP="00CD1A5B">
      <w:pPr>
        <w:rPr>
          <w:del w:id="7605" w:author="Jillian Carson-Jackson" w:date="2020-12-27T16:41:00Z"/>
        </w:rPr>
      </w:pPr>
      <w:del w:id="7606" w:author="Jillian Carson-Jackson" w:date="2020-12-27T16:41:00Z">
        <w:r w:rsidDel="00055E48">
          <w:rPr>
            <w:b/>
          </w:rPr>
          <w:br w:type="page"/>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1"/>
        <w:gridCol w:w="2551"/>
        <w:gridCol w:w="3258"/>
      </w:tblGrid>
      <w:tr w:rsidR="00CD1A5B" w:rsidRPr="00CD1A5B" w:rsidDel="00055E48" w14:paraId="26092F2F" w14:textId="520D6114" w:rsidTr="000C20BE">
        <w:trPr>
          <w:cantSplit/>
          <w:tblHeader/>
          <w:jc w:val="center"/>
          <w:del w:id="7607" w:author="Jillian Carson-Jackson" w:date="2020-12-27T16:41:00Z"/>
        </w:trPr>
        <w:tc>
          <w:tcPr>
            <w:tcW w:w="8755" w:type="dxa"/>
            <w:tcBorders>
              <w:bottom w:val="single" w:sz="12" w:space="0" w:color="auto"/>
            </w:tcBorders>
            <w:vAlign w:val="center"/>
          </w:tcPr>
          <w:p w14:paraId="5ACC7A40" w14:textId="2C69E067" w:rsidR="00CD1A5B" w:rsidRPr="00CD1A5B" w:rsidDel="00055E48" w:rsidRDefault="00CD1A5B" w:rsidP="00CD1A5B">
            <w:pPr>
              <w:pStyle w:val="Tableheading"/>
              <w:rPr>
                <w:del w:id="7608" w:author="Jillian Carson-Jackson" w:date="2020-12-27T16:41:00Z"/>
              </w:rPr>
            </w:pPr>
            <w:del w:id="7609" w:author="Jillian Carson-Jackson" w:date="2020-12-27T16:41:00Z">
              <w:r w:rsidRPr="00CD1A5B" w:rsidDel="00055E48">
                <w:delText>Subjects / Learning Objectives</w:delText>
              </w:r>
            </w:del>
          </w:p>
        </w:tc>
        <w:tc>
          <w:tcPr>
            <w:tcW w:w="2552" w:type="dxa"/>
            <w:tcBorders>
              <w:bottom w:val="single" w:sz="12" w:space="0" w:color="auto"/>
            </w:tcBorders>
            <w:vAlign w:val="center"/>
          </w:tcPr>
          <w:p w14:paraId="717AC5B5" w14:textId="512CD537" w:rsidR="00CD1A5B" w:rsidRPr="00CD1A5B" w:rsidDel="00055E48" w:rsidRDefault="00CD1A5B" w:rsidP="00CD1A5B">
            <w:pPr>
              <w:pStyle w:val="Tableheading"/>
              <w:rPr>
                <w:del w:id="7610" w:author="Jillian Carson-Jackson" w:date="2020-12-27T16:41:00Z"/>
              </w:rPr>
            </w:pPr>
            <w:del w:id="7611" w:author="Jillian Carson-Jackson" w:date="2020-12-27T16:41:00Z">
              <w:r w:rsidRPr="00CD1A5B" w:rsidDel="00055E48">
                <w:delText>Reference</w:delText>
              </w:r>
            </w:del>
          </w:p>
        </w:tc>
        <w:tc>
          <w:tcPr>
            <w:tcW w:w="3260" w:type="dxa"/>
            <w:tcBorders>
              <w:bottom w:val="single" w:sz="12" w:space="0" w:color="auto"/>
            </w:tcBorders>
            <w:vAlign w:val="center"/>
          </w:tcPr>
          <w:p w14:paraId="0DFFB681" w14:textId="56714268" w:rsidR="00CD1A5B" w:rsidRPr="00CD1A5B" w:rsidDel="00055E48" w:rsidRDefault="00CD1A5B" w:rsidP="00CD1A5B">
            <w:pPr>
              <w:pStyle w:val="Tableheading"/>
              <w:rPr>
                <w:del w:id="7612" w:author="Jillian Carson-Jackson" w:date="2020-12-27T16:41:00Z"/>
              </w:rPr>
            </w:pPr>
            <w:del w:id="7613" w:author="Jillian Carson-Jackson" w:date="2020-12-27T16:41:00Z">
              <w:r w:rsidRPr="00CD1A5B" w:rsidDel="00055E48">
                <w:delText>Teaching Aid</w:delText>
              </w:r>
            </w:del>
          </w:p>
        </w:tc>
      </w:tr>
      <w:tr w:rsidR="00CD1A5B" w:rsidRPr="00CD1A5B" w:rsidDel="00055E48" w14:paraId="08BCE245" w14:textId="18E575B0" w:rsidTr="000C20BE">
        <w:trPr>
          <w:cantSplit/>
          <w:trHeight w:hRule="exact" w:val="527"/>
          <w:jc w:val="center"/>
          <w:del w:id="7614" w:author="Jillian Carson-Jackson" w:date="2020-12-27T16:41:00Z"/>
        </w:trPr>
        <w:tc>
          <w:tcPr>
            <w:tcW w:w="8755" w:type="dxa"/>
            <w:vAlign w:val="center"/>
          </w:tcPr>
          <w:p w14:paraId="4963DA04" w14:textId="769CB62D" w:rsidR="00CD1A5B" w:rsidRPr="00CD1A5B" w:rsidDel="00055E48" w:rsidRDefault="00CD1A5B" w:rsidP="006039FF">
            <w:pPr>
              <w:pStyle w:val="Tablelevel1bold"/>
              <w:rPr>
                <w:del w:id="7615" w:author="Jillian Carson-Jackson" w:date="2020-12-27T16:41:00Z"/>
                <w:rFonts w:ascii="Calibri" w:hAnsi="Calibri"/>
                <w:sz w:val="22"/>
                <w:szCs w:val="22"/>
              </w:rPr>
            </w:pPr>
            <w:del w:id="7616" w:author="Jillian Carson-Jackson" w:date="2020-12-27T16:41:00Z">
              <w:r w:rsidRPr="00CD1A5B" w:rsidDel="00055E48">
                <w:rPr>
                  <w:rFonts w:ascii="Calibri" w:hAnsi="Calibri"/>
                  <w:sz w:val="22"/>
                  <w:szCs w:val="22"/>
                </w:rPr>
                <w:delText>Communications</w:delText>
              </w:r>
            </w:del>
          </w:p>
        </w:tc>
        <w:tc>
          <w:tcPr>
            <w:tcW w:w="2552" w:type="dxa"/>
            <w:vAlign w:val="center"/>
          </w:tcPr>
          <w:p w14:paraId="16AFB149" w14:textId="7505CC96" w:rsidR="00CD1A5B" w:rsidRPr="00CD1A5B" w:rsidDel="00055E48" w:rsidRDefault="00CD1A5B" w:rsidP="006039FF">
            <w:pPr>
              <w:pStyle w:val="Tablelevel1bold"/>
              <w:rPr>
                <w:del w:id="7617" w:author="Jillian Carson-Jackson" w:date="2020-12-27T16:41:00Z"/>
                <w:rFonts w:ascii="Calibri" w:hAnsi="Calibri"/>
                <w:sz w:val="22"/>
                <w:szCs w:val="22"/>
              </w:rPr>
            </w:pPr>
          </w:p>
        </w:tc>
        <w:tc>
          <w:tcPr>
            <w:tcW w:w="3260" w:type="dxa"/>
            <w:vAlign w:val="center"/>
          </w:tcPr>
          <w:p w14:paraId="6D30EB39" w14:textId="7A869A96" w:rsidR="00CD1A5B" w:rsidRPr="00CD1A5B" w:rsidDel="00055E48" w:rsidRDefault="00CD1A5B" w:rsidP="006039FF">
            <w:pPr>
              <w:pStyle w:val="BodyText"/>
              <w:rPr>
                <w:del w:id="7618" w:author="Jillian Carson-Jackson" w:date="2020-12-27T16:41:00Z"/>
                <w:rFonts w:ascii="Calibri" w:hAnsi="Calibri"/>
                <w:b/>
                <w:szCs w:val="22"/>
              </w:rPr>
            </w:pPr>
          </w:p>
        </w:tc>
      </w:tr>
      <w:tr w:rsidR="00CD1A5B" w:rsidRPr="00CD1A5B" w:rsidDel="00055E48" w14:paraId="54E84E71" w14:textId="43284161" w:rsidTr="000C20BE">
        <w:trPr>
          <w:cantSplit/>
          <w:jc w:val="center"/>
          <w:del w:id="7619" w:author="Jillian Carson-Jackson" w:date="2020-12-27T16:41:00Z"/>
        </w:trPr>
        <w:tc>
          <w:tcPr>
            <w:tcW w:w="8755" w:type="dxa"/>
          </w:tcPr>
          <w:p w14:paraId="51412E95" w14:textId="36BAE352" w:rsidR="00CD1A5B" w:rsidRPr="00CD1A5B" w:rsidDel="00055E48" w:rsidRDefault="00CD1A5B" w:rsidP="006039FF">
            <w:pPr>
              <w:pStyle w:val="Tablelevel1bold"/>
              <w:rPr>
                <w:del w:id="7620" w:author="Jillian Carson-Jackson" w:date="2020-12-27T16:41:00Z"/>
                <w:rFonts w:ascii="Calibri" w:hAnsi="Calibri"/>
                <w:b w:val="0"/>
                <w:sz w:val="22"/>
                <w:szCs w:val="22"/>
              </w:rPr>
            </w:pPr>
            <w:bookmarkStart w:id="7621" w:name="_Toc111617483"/>
            <w:del w:id="7622" w:author="Jillian Carson-Jackson" w:date="2020-12-27T16:41:00Z">
              <w:r w:rsidRPr="00CD1A5B" w:rsidDel="00055E48">
                <w:rPr>
                  <w:rFonts w:ascii="Calibri" w:hAnsi="Calibri"/>
                  <w:b w:val="0"/>
                  <w:sz w:val="22"/>
                  <w:szCs w:val="22"/>
                </w:rPr>
                <w:delText>Demonstrate and explain data collection</w:delText>
              </w:r>
              <w:bookmarkEnd w:id="7621"/>
            </w:del>
          </w:p>
          <w:p w14:paraId="4CA4E8D6" w14:textId="7E084171" w:rsidR="00CD1A5B" w:rsidRPr="00CD1A5B" w:rsidDel="00055E48" w:rsidRDefault="00CD1A5B" w:rsidP="006039FF">
            <w:pPr>
              <w:pStyle w:val="Tablelevel2"/>
              <w:rPr>
                <w:del w:id="7623" w:author="Jillian Carson-Jackson" w:date="2020-12-27T16:41:00Z"/>
                <w:rFonts w:ascii="Calibri" w:hAnsi="Calibri"/>
                <w:sz w:val="22"/>
                <w:szCs w:val="22"/>
              </w:rPr>
            </w:pPr>
            <w:del w:id="7624" w:author="Jillian Carson-Jackson" w:date="2020-12-27T16:41:00Z">
              <w:r w:rsidRPr="00CD1A5B" w:rsidDel="00055E48">
                <w:rPr>
                  <w:rFonts w:ascii="Calibri" w:hAnsi="Calibri"/>
                  <w:sz w:val="22"/>
                  <w:szCs w:val="22"/>
                </w:rPr>
                <w:delText>Formal messages - ship reporting</w:delText>
              </w:r>
            </w:del>
          </w:p>
          <w:p w14:paraId="6D854A5B" w14:textId="705E9D26" w:rsidR="00CD1A5B" w:rsidRPr="00CD1A5B" w:rsidDel="00055E48" w:rsidRDefault="00CD1A5B" w:rsidP="006039FF">
            <w:pPr>
              <w:pStyle w:val="Tablelevel3"/>
              <w:rPr>
                <w:del w:id="7625" w:author="Jillian Carson-Jackson" w:date="2020-12-27T16:41:00Z"/>
                <w:rFonts w:ascii="Calibri" w:hAnsi="Calibri"/>
                <w:sz w:val="22"/>
                <w:szCs w:val="22"/>
              </w:rPr>
            </w:pPr>
            <w:del w:id="7626" w:author="Jillian Carson-Jackson" w:date="2020-12-27T16:41:00Z">
              <w:r w:rsidRPr="00CD1A5B" w:rsidDel="00055E48">
                <w:rPr>
                  <w:rFonts w:ascii="Calibri" w:hAnsi="Calibri"/>
                  <w:sz w:val="22"/>
                  <w:szCs w:val="22"/>
                </w:rPr>
                <w:delText>Ship-ship</w:delText>
              </w:r>
            </w:del>
          </w:p>
          <w:p w14:paraId="2D82857D" w14:textId="6EDAA905" w:rsidR="00CD1A5B" w:rsidRPr="00CD1A5B" w:rsidDel="00055E48" w:rsidRDefault="00CD1A5B" w:rsidP="006039FF">
            <w:pPr>
              <w:pStyle w:val="Tablelevel3"/>
              <w:rPr>
                <w:del w:id="7627" w:author="Jillian Carson-Jackson" w:date="2020-12-27T16:41:00Z"/>
                <w:rFonts w:ascii="Calibri" w:hAnsi="Calibri"/>
                <w:sz w:val="22"/>
                <w:szCs w:val="22"/>
              </w:rPr>
            </w:pPr>
            <w:del w:id="7628" w:author="Jillian Carson-Jackson" w:date="2020-12-27T16:41:00Z">
              <w:r w:rsidRPr="00CD1A5B" w:rsidDel="00055E48">
                <w:rPr>
                  <w:rFonts w:ascii="Calibri" w:hAnsi="Calibri"/>
                  <w:sz w:val="22"/>
                  <w:szCs w:val="22"/>
                </w:rPr>
                <w:delText>Ship-shore</w:delText>
              </w:r>
            </w:del>
          </w:p>
          <w:p w14:paraId="0347CCC7" w14:textId="06AA1D77" w:rsidR="00CD1A5B" w:rsidRPr="00CD1A5B" w:rsidDel="00055E48" w:rsidRDefault="00CD1A5B" w:rsidP="006039FF">
            <w:pPr>
              <w:pStyle w:val="Tablelevel3"/>
              <w:tabs>
                <w:tab w:val="left" w:pos="6863"/>
              </w:tabs>
              <w:rPr>
                <w:del w:id="7629" w:author="Jillian Carson-Jackson" w:date="2020-12-27T16:41:00Z"/>
                <w:rFonts w:ascii="Calibri" w:hAnsi="Calibri"/>
                <w:sz w:val="22"/>
                <w:szCs w:val="22"/>
              </w:rPr>
            </w:pPr>
            <w:del w:id="7630" w:author="Jillian Carson-Jackson" w:date="2020-12-27T16:41:00Z">
              <w:r w:rsidRPr="00CD1A5B" w:rsidDel="00055E48">
                <w:rPr>
                  <w:rFonts w:ascii="Calibri" w:hAnsi="Calibri"/>
                  <w:sz w:val="22"/>
                  <w:szCs w:val="22"/>
                </w:rPr>
                <w:delText>Shore-ship</w:delText>
              </w:r>
            </w:del>
          </w:p>
          <w:p w14:paraId="7487A2E4" w14:textId="765D1C69" w:rsidR="00CD1A5B" w:rsidRPr="00CD1A5B" w:rsidDel="00055E48" w:rsidRDefault="00CD1A5B" w:rsidP="006039FF">
            <w:pPr>
              <w:pStyle w:val="Tablelevel3"/>
              <w:rPr>
                <w:del w:id="7631" w:author="Jillian Carson-Jackson" w:date="2020-12-27T16:41:00Z"/>
                <w:rFonts w:ascii="Calibri" w:hAnsi="Calibri"/>
                <w:sz w:val="22"/>
                <w:szCs w:val="22"/>
              </w:rPr>
            </w:pPr>
            <w:del w:id="7632" w:author="Jillian Carson-Jackson" w:date="2020-12-27T16:41:00Z">
              <w:r w:rsidRPr="00CD1A5B" w:rsidDel="00055E48">
                <w:rPr>
                  <w:rFonts w:ascii="Calibri" w:hAnsi="Calibri"/>
                  <w:sz w:val="22"/>
                  <w:szCs w:val="22"/>
                </w:rPr>
                <w:delText>Shore-shore</w:delText>
              </w:r>
            </w:del>
          </w:p>
          <w:p w14:paraId="1280F24E" w14:textId="47B56176" w:rsidR="00CD1A5B" w:rsidRPr="00CD1A5B" w:rsidDel="00055E48" w:rsidRDefault="00CD1A5B" w:rsidP="006039FF">
            <w:pPr>
              <w:pStyle w:val="Tablelevel2"/>
              <w:rPr>
                <w:del w:id="7633" w:author="Jillian Carson-Jackson" w:date="2020-12-27T16:41:00Z"/>
                <w:rFonts w:ascii="Calibri" w:hAnsi="Calibri"/>
                <w:sz w:val="22"/>
                <w:szCs w:val="22"/>
              </w:rPr>
            </w:pPr>
            <w:del w:id="7634" w:author="Jillian Carson-Jackson" w:date="2020-12-27T16:41:00Z">
              <w:r w:rsidRPr="00CD1A5B" w:rsidDel="00055E48">
                <w:rPr>
                  <w:rFonts w:ascii="Calibri" w:hAnsi="Calibri"/>
                  <w:sz w:val="22"/>
                  <w:szCs w:val="22"/>
                </w:rPr>
                <w:delText>Electronic data exchange</w:delText>
              </w:r>
            </w:del>
          </w:p>
          <w:p w14:paraId="77DC4CE9" w14:textId="1549E1D7" w:rsidR="00CD1A5B" w:rsidRPr="00CD1A5B" w:rsidDel="00055E48" w:rsidRDefault="00CD1A5B" w:rsidP="006039FF">
            <w:pPr>
              <w:pStyle w:val="Tablelevel3"/>
              <w:rPr>
                <w:del w:id="7635" w:author="Jillian Carson-Jackson" w:date="2020-12-27T16:41:00Z"/>
                <w:rFonts w:ascii="Calibri" w:hAnsi="Calibri"/>
                <w:sz w:val="22"/>
                <w:szCs w:val="22"/>
              </w:rPr>
            </w:pPr>
            <w:del w:id="7636" w:author="Jillian Carson-Jackson" w:date="2020-12-27T16:41:00Z">
              <w:r w:rsidRPr="00CD1A5B" w:rsidDel="00055E48">
                <w:rPr>
                  <w:rFonts w:ascii="Calibri" w:hAnsi="Calibri"/>
                  <w:sz w:val="22"/>
                  <w:szCs w:val="22"/>
                </w:rPr>
                <w:delText>Ship-ship</w:delText>
              </w:r>
            </w:del>
          </w:p>
          <w:p w14:paraId="597F77C9" w14:textId="45FC733B" w:rsidR="00CD1A5B" w:rsidRPr="00CD1A5B" w:rsidDel="00055E48" w:rsidRDefault="00CD1A5B" w:rsidP="006039FF">
            <w:pPr>
              <w:pStyle w:val="Tablelevel3"/>
              <w:rPr>
                <w:del w:id="7637" w:author="Jillian Carson-Jackson" w:date="2020-12-27T16:41:00Z"/>
                <w:rFonts w:ascii="Calibri" w:hAnsi="Calibri"/>
                <w:sz w:val="22"/>
                <w:szCs w:val="22"/>
              </w:rPr>
            </w:pPr>
            <w:del w:id="7638" w:author="Jillian Carson-Jackson" w:date="2020-12-27T16:41:00Z">
              <w:r w:rsidRPr="00CD1A5B" w:rsidDel="00055E48">
                <w:rPr>
                  <w:rFonts w:ascii="Calibri" w:hAnsi="Calibri"/>
                  <w:sz w:val="22"/>
                  <w:szCs w:val="22"/>
                </w:rPr>
                <w:delText>Ship-shore</w:delText>
              </w:r>
            </w:del>
          </w:p>
          <w:p w14:paraId="0A233EA7" w14:textId="4E3BC5FE" w:rsidR="00CD1A5B" w:rsidRPr="00CD1A5B" w:rsidDel="00055E48" w:rsidRDefault="00CD1A5B" w:rsidP="006039FF">
            <w:pPr>
              <w:pStyle w:val="Tablelevel3"/>
              <w:rPr>
                <w:del w:id="7639" w:author="Jillian Carson-Jackson" w:date="2020-12-27T16:41:00Z"/>
                <w:rFonts w:ascii="Calibri" w:hAnsi="Calibri"/>
                <w:sz w:val="22"/>
                <w:szCs w:val="22"/>
              </w:rPr>
            </w:pPr>
            <w:del w:id="7640" w:author="Jillian Carson-Jackson" w:date="2020-12-27T16:41:00Z">
              <w:r w:rsidRPr="00CD1A5B" w:rsidDel="00055E48">
                <w:rPr>
                  <w:rFonts w:ascii="Calibri" w:hAnsi="Calibri"/>
                  <w:sz w:val="22"/>
                  <w:szCs w:val="22"/>
                </w:rPr>
                <w:delText>Shore-ship</w:delText>
              </w:r>
            </w:del>
          </w:p>
          <w:p w14:paraId="05273DFA" w14:textId="16798458" w:rsidR="00CD1A5B" w:rsidRPr="00CD1A5B" w:rsidDel="00055E48" w:rsidRDefault="00CD1A5B" w:rsidP="006039FF">
            <w:pPr>
              <w:pStyle w:val="Tablelevel3"/>
              <w:rPr>
                <w:del w:id="7641" w:author="Jillian Carson-Jackson" w:date="2020-12-27T16:41:00Z"/>
                <w:rFonts w:ascii="Calibri" w:hAnsi="Calibri"/>
                <w:sz w:val="22"/>
                <w:szCs w:val="22"/>
              </w:rPr>
            </w:pPr>
            <w:del w:id="7642" w:author="Jillian Carson-Jackson" w:date="2020-12-27T16:41:00Z">
              <w:r w:rsidRPr="00CD1A5B" w:rsidDel="00055E48">
                <w:rPr>
                  <w:rFonts w:ascii="Calibri" w:hAnsi="Calibri"/>
                  <w:sz w:val="22"/>
                  <w:szCs w:val="22"/>
                </w:rPr>
                <w:delText>Shore-shore</w:delText>
              </w:r>
            </w:del>
          </w:p>
        </w:tc>
        <w:tc>
          <w:tcPr>
            <w:tcW w:w="2552" w:type="dxa"/>
          </w:tcPr>
          <w:p w14:paraId="4D8140DD" w14:textId="22A3E722" w:rsidR="00CD1A5B" w:rsidRPr="00CD1A5B" w:rsidDel="00055E48" w:rsidRDefault="00CD1A5B" w:rsidP="006039FF">
            <w:pPr>
              <w:pStyle w:val="Tablelevel1bold"/>
              <w:jc w:val="center"/>
              <w:rPr>
                <w:del w:id="7643" w:author="Jillian Carson-Jackson" w:date="2020-12-27T16:41:00Z"/>
                <w:rFonts w:ascii="Calibri" w:hAnsi="Calibri"/>
                <w:sz w:val="22"/>
                <w:szCs w:val="22"/>
              </w:rPr>
            </w:pPr>
            <w:del w:id="7644" w:author="Jillian Carson-Jackson" w:date="2020-12-27T16:41:00Z">
              <w:r w:rsidRPr="00CD1A5B" w:rsidDel="00055E48">
                <w:rPr>
                  <w:rFonts w:ascii="Calibri" w:hAnsi="Calibri"/>
                  <w:b w:val="0"/>
                  <w:sz w:val="22"/>
                  <w:szCs w:val="22"/>
                </w:rPr>
                <w:delText>R2, R3, R16, R28, R35, R37, R41</w:delText>
              </w:r>
            </w:del>
          </w:p>
        </w:tc>
        <w:tc>
          <w:tcPr>
            <w:tcW w:w="3260" w:type="dxa"/>
          </w:tcPr>
          <w:p w14:paraId="72A23C18" w14:textId="230648EC" w:rsidR="00CD1A5B" w:rsidRPr="00CD1A5B" w:rsidDel="00055E48" w:rsidRDefault="00CD1A5B" w:rsidP="006039FF">
            <w:pPr>
              <w:pStyle w:val="BodyText"/>
              <w:rPr>
                <w:del w:id="7645" w:author="Jillian Carson-Jackson" w:date="2020-12-27T16:41:00Z"/>
                <w:rFonts w:ascii="Calibri" w:hAnsi="Calibri"/>
                <w:szCs w:val="22"/>
              </w:rPr>
            </w:pPr>
            <w:del w:id="7646" w:author="Jillian Carson-Jackson" w:date="2020-12-27T16:41:00Z">
              <w:r w:rsidRPr="00CD1A5B" w:rsidDel="00055E48">
                <w:rPr>
                  <w:rFonts w:ascii="Calibri" w:hAnsi="Calibri"/>
                  <w:szCs w:val="22"/>
                </w:rPr>
                <w:delText>A6 and A7 for documented case studies.</w:delText>
              </w:r>
            </w:del>
          </w:p>
        </w:tc>
      </w:tr>
      <w:tr w:rsidR="00CD1A5B" w:rsidRPr="00CD1A5B" w:rsidDel="00055E48" w14:paraId="2C72592F" w14:textId="78C1F6FE" w:rsidTr="000C20BE">
        <w:trPr>
          <w:cantSplit/>
          <w:trHeight w:val="1880"/>
          <w:jc w:val="center"/>
          <w:del w:id="7647" w:author="Jillian Carson-Jackson" w:date="2020-12-27T16:41:00Z"/>
        </w:trPr>
        <w:tc>
          <w:tcPr>
            <w:tcW w:w="8755" w:type="dxa"/>
          </w:tcPr>
          <w:p w14:paraId="6F162A47" w14:textId="29A8AFE8" w:rsidR="00CD1A5B" w:rsidRPr="00CD1A5B" w:rsidDel="00055E48" w:rsidRDefault="00CD1A5B" w:rsidP="006039FF">
            <w:pPr>
              <w:pStyle w:val="Tablelevel1bold"/>
              <w:rPr>
                <w:del w:id="7648" w:author="Jillian Carson-Jackson" w:date="2020-12-27T16:41:00Z"/>
                <w:rFonts w:ascii="Calibri" w:hAnsi="Calibri"/>
                <w:b w:val="0"/>
                <w:sz w:val="22"/>
                <w:szCs w:val="22"/>
              </w:rPr>
            </w:pPr>
            <w:del w:id="7649" w:author="Jillian Carson-Jackson" w:date="2020-12-27T16:41:00Z">
              <w:r w:rsidRPr="00CD1A5B" w:rsidDel="00055E48">
                <w:rPr>
                  <w:rFonts w:ascii="Calibri" w:hAnsi="Calibri"/>
                  <w:b w:val="0"/>
                  <w:sz w:val="22"/>
                  <w:szCs w:val="22"/>
                </w:rPr>
                <w:delText>Explain the use of a communications plan of action</w:delText>
              </w:r>
            </w:del>
          </w:p>
          <w:p w14:paraId="4060CED8" w14:textId="5C6AC473" w:rsidR="00CD1A5B" w:rsidRPr="00CD1A5B" w:rsidDel="00055E48" w:rsidRDefault="00CD1A5B" w:rsidP="006039FF">
            <w:pPr>
              <w:pStyle w:val="Tablelevel2"/>
              <w:rPr>
                <w:del w:id="7650" w:author="Jillian Carson-Jackson" w:date="2020-12-27T16:41:00Z"/>
                <w:rFonts w:ascii="Calibri" w:hAnsi="Calibri"/>
                <w:sz w:val="22"/>
                <w:szCs w:val="22"/>
              </w:rPr>
            </w:pPr>
            <w:del w:id="7651" w:author="Jillian Carson-Jackson" w:date="2020-12-27T16:41:00Z">
              <w:r w:rsidRPr="00CD1A5B" w:rsidDel="00055E48">
                <w:rPr>
                  <w:rFonts w:ascii="Calibri" w:hAnsi="Calibri"/>
                  <w:sz w:val="22"/>
                  <w:szCs w:val="22"/>
                </w:rPr>
                <w:delText>Define as routine / non-routine</w:delText>
              </w:r>
            </w:del>
          </w:p>
          <w:p w14:paraId="5CEC016B" w14:textId="0D1F2866" w:rsidR="00CD1A5B" w:rsidRPr="00CD1A5B" w:rsidDel="00055E48" w:rsidRDefault="00CD1A5B" w:rsidP="006039FF">
            <w:pPr>
              <w:pStyle w:val="Tablelevel2"/>
              <w:rPr>
                <w:del w:id="7652" w:author="Jillian Carson-Jackson" w:date="2020-12-27T16:41:00Z"/>
                <w:rFonts w:ascii="Calibri" w:hAnsi="Calibri"/>
                <w:sz w:val="22"/>
                <w:szCs w:val="22"/>
              </w:rPr>
            </w:pPr>
            <w:del w:id="7653" w:author="Jillian Carson-Jackson" w:date="2020-12-27T16:41:00Z">
              <w:r w:rsidRPr="00CD1A5B" w:rsidDel="00055E48">
                <w:rPr>
                  <w:rFonts w:ascii="Calibri" w:hAnsi="Calibri"/>
                  <w:sz w:val="22"/>
                  <w:szCs w:val="22"/>
                </w:rPr>
                <w:delText>Define emergencies – incidents / accidents</w:delText>
              </w:r>
            </w:del>
          </w:p>
          <w:p w14:paraId="64FF549D" w14:textId="41B22714" w:rsidR="00CD1A5B" w:rsidRPr="00CD1A5B" w:rsidDel="00055E48" w:rsidRDefault="00CD1A5B" w:rsidP="006039FF">
            <w:pPr>
              <w:pStyle w:val="Tablelevel2"/>
              <w:rPr>
                <w:del w:id="7654" w:author="Jillian Carson-Jackson" w:date="2020-12-27T16:41:00Z"/>
                <w:rFonts w:ascii="Calibri" w:hAnsi="Calibri"/>
                <w:sz w:val="22"/>
                <w:szCs w:val="22"/>
              </w:rPr>
            </w:pPr>
            <w:del w:id="7655" w:author="Jillian Carson-Jackson" w:date="2020-12-27T16:41:00Z">
              <w:r w:rsidRPr="00CD1A5B" w:rsidDel="00055E48">
                <w:rPr>
                  <w:rFonts w:ascii="Calibri" w:hAnsi="Calibri"/>
                  <w:sz w:val="22"/>
                  <w:szCs w:val="22"/>
                </w:rPr>
                <w:delText>Identify objectives</w:delText>
              </w:r>
            </w:del>
          </w:p>
          <w:p w14:paraId="325DF6B5" w14:textId="7EA8D1FF" w:rsidR="00CD1A5B" w:rsidRPr="00CD1A5B" w:rsidDel="00055E48" w:rsidRDefault="00CD1A5B" w:rsidP="006039FF">
            <w:pPr>
              <w:pStyle w:val="Tablelevel2"/>
              <w:rPr>
                <w:del w:id="7656" w:author="Jillian Carson-Jackson" w:date="2020-12-27T16:41:00Z"/>
                <w:rFonts w:ascii="Calibri" w:hAnsi="Calibri"/>
                <w:sz w:val="22"/>
                <w:szCs w:val="22"/>
              </w:rPr>
            </w:pPr>
            <w:del w:id="7657" w:author="Jillian Carson-Jackson" w:date="2020-12-27T16:41:00Z">
              <w:r w:rsidRPr="00CD1A5B" w:rsidDel="00055E48">
                <w:rPr>
                  <w:rFonts w:ascii="Calibri" w:hAnsi="Calibri"/>
                  <w:sz w:val="22"/>
                  <w:szCs w:val="22"/>
                </w:rPr>
                <w:delText>Define resources</w:delText>
              </w:r>
            </w:del>
          </w:p>
          <w:p w14:paraId="59CE5844" w14:textId="174C2765" w:rsidR="00CD1A5B" w:rsidRPr="00CD1A5B" w:rsidDel="00055E48" w:rsidRDefault="00CD1A5B" w:rsidP="006039FF">
            <w:pPr>
              <w:pStyle w:val="Tablelevel2"/>
              <w:rPr>
                <w:del w:id="7658" w:author="Jillian Carson-Jackson" w:date="2020-12-27T16:41:00Z"/>
                <w:rFonts w:ascii="Calibri" w:hAnsi="Calibri"/>
                <w:sz w:val="22"/>
                <w:szCs w:val="22"/>
              </w:rPr>
            </w:pPr>
            <w:del w:id="7659" w:author="Jillian Carson-Jackson" w:date="2020-12-27T16:41:00Z">
              <w:r w:rsidRPr="00CD1A5B" w:rsidDel="00055E48">
                <w:rPr>
                  <w:rFonts w:ascii="Calibri" w:hAnsi="Calibri"/>
                  <w:sz w:val="22"/>
                  <w:szCs w:val="22"/>
                </w:rPr>
                <w:delText>Formulate plan in accordance with contingency plan</w:delText>
              </w:r>
            </w:del>
          </w:p>
          <w:p w14:paraId="5C1D12BA" w14:textId="3394F444" w:rsidR="00CD1A5B" w:rsidRPr="00CD1A5B" w:rsidDel="00055E48" w:rsidRDefault="00CD1A5B" w:rsidP="006039FF">
            <w:pPr>
              <w:pStyle w:val="Tablelevel2"/>
              <w:rPr>
                <w:del w:id="7660" w:author="Jillian Carson-Jackson" w:date="2020-12-27T16:41:00Z"/>
                <w:rFonts w:ascii="Calibri" w:hAnsi="Calibri"/>
                <w:sz w:val="22"/>
                <w:szCs w:val="22"/>
              </w:rPr>
            </w:pPr>
            <w:del w:id="7661" w:author="Jillian Carson-Jackson" w:date="2020-12-27T16:41:00Z">
              <w:r w:rsidRPr="00CD1A5B" w:rsidDel="00055E48">
                <w:rPr>
                  <w:rFonts w:ascii="Calibri" w:hAnsi="Calibri"/>
                  <w:sz w:val="22"/>
                  <w:szCs w:val="22"/>
                </w:rPr>
                <w:delText>Consider “worst case” / “what if” scenario</w:delText>
              </w:r>
            </w:del>
          </w:p>
          <w:p w14:paraId="6264443B" w14:textId="6210FC4C" w:rsidR="00CD1A5B" w:rsidRPr="00CD1A5B" w:rsidDel="00055E48" w:rsidRDefault="00CD1A5B" w:rsidP="006039FF">
            <w:pPr>
              <w:pStyle w:val="Tablelevel2"/>
              <w:rPr>
                <w:del w:id="7662" w:author="Jillian Carson-Jackson" w:date="2020-12-27T16:41:00Z"/>
                <w:rFonts w:ascii="Calibri" w:hAnsi="Calibri"/>
                <w:sz w:val="22"/>
                <w:szCs w:val="22"/>
              </w:rPr>
            </w:pPr>
            <w:del w:id="7663" w:author="Jillian Carson-Jackson" w:date="2020-12-27T16:41:00Z">
              <w:r w:rsidRPr="00CD1A5B" w:rsidDel="00055E48">
                <w:rPr>
                  <w:rFonts w:ascii="Calibri" w:hAnsi="Calibri"/>
                  <w:sz w:val="22"/>
                  <w:szCs w:val="22"/>
                </w:rPr>
                <w:delText>Modify plan or objectives as necessary</w:delText>
              </w:r>
            </w:del>
          </w:p>
        </w:tc>
        <w:tc>
          <w:tcPr>
            <w:tcW w:w="2552" w:type="dxa"/>
          </w:tcPr>
          <w:p w14:paraId="3B9A8365" w14:textId="19EBCBFC" w:rsidR="00CD1A5B" w:rsidRPr="00CD1A5B" w:rsidDel="00055E48" w:rsidRDefault="00CD1A5B" w:rsidP="006039FF">
            <w:pPr>
              <w:pStyle w:val="Tablelevel1bold"/>
              <w:jc w:val="center"/>
              <w:rPr>
                <w:del w:id="7664" w:author="Jillian Carson-Jackson" w:date="2020-12-27T16:41:00Z"/>
                <w:rFonts w:ascii="Calibri" w:hAnsi="Calibri"/>
                <w:b w:val="0"/>
                <w:sz w:val="22"/>
                <w:szCs w:val="22"/>
              </w:rPr>
            </w:pPr>
            <w:del w:id="7665" w:author="Jillian Carson-Jackson" w:date="2020-12-27T16:41:00Z">
              <w:r w:rsidRPr="00CD1A5B" w:rsidDel="00055E48">
                <w:rPr>
                  <w:rFonts w:ascii="Calibri" w:hAnsi="Calibri"/>
                  <w:b w:val="0"/>
                  <w:sz w:val="22"/>
                  <w:szCs w:val="22"/>
                </w:rPr>
                <w:delText>R19, R28, R37, R41</w:delText>
              </w:r>
            </w:del>
          </w:p>
        </w:tc>
        <w:tc>
          <w:tcPr>
            <w:tcW w:w="3260" w:type="dxa"/>
          </w:tcPr>
          <w:p w14:paraId="31AF8C1D" w14:textId="619AACFC" w:rsidR="00CD1A5B" w:rsidRPr="00CD1A5B" w:rsidDel="00055E48" w:rsidRDefault="00CD1A5B" w:rsidP="006039FF">
            <w:pPr>
              <w:rPr>
                <w:del w:id="7666" w:author="Jillian Carson-Jackson" w:date="2020-12-27T16:41:00Z"/>
                <w:rFonts w:ascii="Calibri" w:hAnsi="Calibri"/>
                <w:sz w:val="22"/>
                <w:szCs w:val="22"/>
              </w:rPr>
            </w:pPr>
            <w:del w:id="7667" w:author="Jillian Carson-Jackson" w:date="2020-12-27T16:41:00Z">
              <w:r w:rsidRPr="00CD1A5B" w:rsidDel="00055E48">
                <w:rPr>
                  <w:rFonts w:ascii="Calibri" w:hAnsi="Calibri"/>
                  <w:sz w:val="22"/>
                  <w:szCs w:val="22"/>
                </w:rPr>
                <w:delText>A6 and A7 for documented case studies and scenarios of maritime disasters</w:delText>
              </w:r>
            </w:del>
          </w:p>
          <w:p w14:paraId="369F06E2" w14:textId="05EB1B0A" w:rsidR="00CD1A5B" w:rsidRPr="00CD1A5B" w:rsidDel="00055E48" w:rsidRDefault="00CD1A5B" w:rsidP="006039FF">
            <w:pPr>
              <w:pStyle w:val="BodyText"/>
              <w:rPr>
                <w:del w:id="7668" w:author="Jillian Carson-Jackson" w:date="2020-12-27T16:41:00Z"/>
                <w:rFonts w:ascii="Calibri" w:hAnsi="Calibri"/>
                <w:szCs w:val="22"/>
              </w:rPr>
            </w:pPr>
          </w:p>
          <w:p w14:paraId="0DD7D77C" w14:textId="6713AC32" w:rsidR="00CD1A5B" w:rsidRPr="00CD1A5B" w:rsidDel="00055E48" w:rsidRDefault="00CD1A5B" w:rsidP="006039FF">
            <w:pPr>
              <w:pStyle w:val="BodyText"/>
              <w:rPr>
                <w:del w:id="7669" w:author="Jillian Carson-Jackson" w:date="2020-12-27T16:41:00Z"/>
                <w:rFonts w:ascii="Calibri" w:hAnsi="Calibri"/>
                <w:szCs w:val="22"/>
              </w:rPr>
            </w:pPr>
            <w:del w:id="7670" w:author="Jillian Carson-Jackson" w:date="2020-12-27T16:41:00Z">
              <w:r w:rsidRPr="00CD1A5B" w:rsidDel="00055E48">
                <w:rPr>
                  <w:rFonts w:ascii="Calibri" w:hAnsi="Calibri"/>
                  <w:szCs w:val="22"/>
                </w:rPr>
                <w:delText>Exercises</w:delText>
              </w:r>
            </w:del>
          </w:p>
        </w:tc>
      </w:tr>
      <w:tr w:rsidR="00CD1A5B" w:rsidRPr="00CD1A5B" w:rsidDel="00055E48" w14:paraId="34AA72C9" w14:textId="16AB17BF" w:rsidTr="000C20BE">
        <w:trPr>
          <w:cantSplit/>
          <w:trHeight w:val="3279"/>
          <w:jc w:val="center"/>
          <w:del w:id="7671" w:author="Jillian Carson-Jackson" w:date="2020-12-27T16:41:00Z"/>
        </w:trPr>
        <w:tc>
          <w:tcPr>
            <w:tcW w:w="8755" w:type="dxa"/>
          </w:tcPr>
          <w:p w14:paraId="39D42F33" w14:textId="7104CBB6" w:rsidR="00CD1A5B" w:rsidRPr="00CD1A5B" w:rsidDel="00055E48" w:rsidRDefault="00CD1A5B" w:rsidP="006039FF">
            <w:pPr>
              <w:pStyle w:val="Tablelevel1bold"/>
              <w:rPr>
                <w:del w:id="7672" w:author="Jillian Carson-Jackson" w:date="2020-12-27T16:41:00Z"/>
                <w:rFonts w:ascii="Calibri" w:hAnsi="Calibri"/>
                <w:b w:val="0"/>
                <w:sz w:val="22"/>
                <w:szCs w:val="22"/>
              </w:rPr>
            </w:pPr>
            <w:bookmarkStart w:id="7673" w:name="_Toc446917525"/>
            <w:bookmarkStart w:id="7674" w:name="_Toc111617485"/>
            <w:del w:id="7675" w:author="Jillian Carson-Jackson" w:date="2020-12-27T16:41:00Z">
              <w:r w:rsidRPr="00CD1A5B" w:rsidDel="00055E48">
                <w:rPr>
                  <w:rFonts w:ascii="Calibri" w:hAnsi="Calibri"/>
                  <w:b w:val="0"/>
                  <w:sz w:val="22"/>
                  <w:szCs w:val="22"/>
                </w:rPr>
                <w:delText xml:space="preserve">Demonstrate </w:delText>
              </w:r>
              <w:bookmarkEnd w:id="7673"/>
              <w:bookmarkEnd w:id="7674"/>
              <w:r w:rsidRPr="00CD1A5B" w:rsidDel="00055E48">
                <w:rPr>
                  <w:rFonts w:ascii="Calibri" w:hAnsi="Calibri"/>
                  <w:b w:val="0"/>
                  <w:sz w:val="22"/>
                  <w:szCs w:val="22"/>
                </w:rPr>
                <w:delText>the use of messages and reports</w:delText>
              </w:r>
            </w:del>
          </w:p>
          <w:p w14:paraId="1C238A2D" w14:textId="2E08F4D0" w:rsidR="00CD1A5B" w:rsidRPr="00CD1A5B" w:rsidDel="00055E48" w:rsidRDefault="00CD1A5B" w:rsidP="006039FF">
            <w:pPr>
              <w:pStyle w:val="Tablelevel2"/>
              <w:rPr>
                <w:del w:id="7676" w:author="Jillian Carson-Jackson" w:date="2020-12-27T16:41:00Z"/>
                <w:rFonts w:ascii="Calibri" w:hAnsi="Calibri"/>
                <w:sz w:val="22"/>
                <w:szCs w:val="22"/>
              </w:rPr>
            </w:pPr>
            <w:del w:id="7677" w:author="Jillian Carson-Jackson" w:date="2020-12-27T16:41:00Z">
              <w:r w:rsidRPr="00CD1A5B" w:rsidDel="00055E48">
                <w:rPr>
                  <w:rFonts w:ascii="Calibri" w:hAnsi="Calibri"/>
                  <w:sz w:val="22"/>
                  <w:szCs w:val="22"/>
                </w:rPr>
                <w:delText>Formal messages to vessels: information/warning/advice/instruction</w:delText>
              </w:r>
            </w:del>
          </w:p>
          <w:p w14:paraId="1A78A13D" w14:textId="5045C31D" w:rsidR="00CD1A5B" w:rsidRPr="00CD1A5B" w:rsidDel="00055E48" w:rsidRDefault="00CD1A5B" w:rsidP="006039FF">
            <w:pPr>
              <w:pStyle w:val="Tablelevel3"/>
              <w:rPr>
                <w:del w:id="7678" w:author="Jillian Carson-Jackson" w:date="2020-12-27T16:41:00Z"/>
                <w:rFonts w:ascii="Calibri" w:hAnsi="Calibri"/>
                <w:sz w:val="22"/>
                <w:szCs w:val="22"/>
              </w:rPr>
            </w:pPr>
            <w:del w:id="7679" w:author="Jillian Carson-Jackson" w:date="2020-12-27T16:41:00Z">
              <w:r w:rsidRPr="00CD1A5B" w:rsidDel="00055E48">
                <w:rPr>
                  <w:rFonts w:ascii="Calibri" w:hAnsi="Calibri"/>
                  <w:sz w:val="22"/>
                  <w:szCs w:val="22"/>
                </w:rPr>
                <w:delText>Phrasing</w:delText>
              </w:r>
            </w:del>
          </w:p>
          <w:p w14:paraId="20CE602D" w14:textId="057D3748" w:rsidR="00CD1A5B" w:rsidRPr="00CD1A5B" w:rsidDel="00055E48" w:rsidRDefault="00CD1A5B" w:rsidP="006039FF">
            <w:pPr>
              <w:pStyle w:val="Tablelevel3"/>
              <w:rPr>
                <w:del w:id="7680" w:author="Jillian Carson-Jackson" w:date="2020-12-27T16:41:00Z"/>
                <w:rFonts w:ascii="Calibri" w:hAnsi="Calibri"/>
                <w:sz w:val="22"/>
                <w:szCs w:val="22"/>
              </w:rPr>
            </w:pPr>
            <w:del w:id="7681" w:author="Jillian Carson-Jackson" w:date="2020-12-27T16:41:00Z">
              <w:r w:rsidRPr="00CD1A5B" w:rsidDel="00055E48">
                <w:rPr>
                  <w:rFonts w:ascii="Calibri" w:hAnsi="Calibri"/>
                  <w:sz w:val="22"/>
                  <w:szCs w:val="22"/>
                </w:rPr>
                <w:delText>Timing</w:delText>
              </w:r>
            </w:del>
          </w:p>
          <w:p w14:paraId="284C6EF9" w14:textId="36667036" w:rsidR="00CD1A5B" w:rsidRPr="00CD1A5B" w:rsidDel="00055E48" w:rsidRDefault="00CD1A5B" w:rsidP="006039FF">
            <w:pPr>
              <w:pStyle w:val="Tablelevel3"/>
              <w:rPr>
                <w:del w:id="7682" w:author="Jillian Carson-Jackson" w:date="2020-12-27T16:41:00Z"/>
                <w:rFonts w:ascii="Calibri" w:hAnsi="Calibri"/>
                <w:sz w:val="22"/>
                <w:szCs w:val="22"/>
              </w:rPr>
            </w:pPr>
            <w:del w:id="7683" w:author="Jillian Carson-Jackson" w:date="2020-12-27T16:41:00Z">
              <w:r w:rsidRPr="00CD1A5B" w:rsidDel="00055E48">
                <w:rPr>
                  <w:rFonts w:ascii="Calibri" w:hAnsi="Calibri"/>
                  <w:sz w:val="22"/>
                  <w:szCs w:val="22"/>
                </w:rPr>
                <w:delText>Content</w:delText>
              </w:r>
            </w:del>
          </w:p>
          <w:p w14:paraId="174A0B05" w14:textId="70A16515" w:rsidR="00CD1A5B" w:rsidRPr="00CD1A5B" w:rsidDel="00055E48" w:rsidRDefault="00CD1A5B" w:rsidP="006039FF">
            <w:pPr>
              <w:pStyle w:val="Tablelevel2"/>
              <w:rPr>
                <w:del w:id="7684" w:author="Jillian Carson-Jackson" w:date="2020-12-27T16:41:00Z"/>
                <w:rFonts w:ascii="Calibri" w:hAnsi="Calibri"/>
                <w:sz w:val="22"/>
                <w:szCs w:val="22"/>
              </w:rPr>
            </w:pPr>
            <w:del w:id="7685" w:author="Jillian Carson-Jackson" w:date="2020-12-27T16:41:00Z">
              <w:r w:rsidRPr="00CD1A5B" w:rsidDel="00055E48">
                <w:rPr>
                  <w:rFonts w:ascii="Calibri" w:hAnsi="Calibri"/>
                  <w:sz w:val="22"/>
                  <w:szCs w:val="22"/>
                </w:rPr>
                <w:delText>Formal messages - waterway information: information/warning/advice/instruction</w:delText>
              </w:r>
            </w:del>
          </w:p>
          <w:p w14:paraId="0E957A03" w14:textId="4786930E" w:rsidR="00CD1A5B" w:rsidRPr="00CD1A5B" w:rsidDel="00055E48" w:rsidRDefault="00CD1A5B" w:rsidP="006039FF">
            <w:pPr>
              <w:pStyle w:val="Tablelevel3"/>
              <w:rPr>
                <w:del w:id="7686" w:author="Jillian Carson-Jackson" w:date="2020-12-27T16:41:00Z"/>
                <w:rFonts w:ascii="Calibri" w:hAnsi="Calibri"/>
                <w:sz w:val="22"/>
                <w:szCs w:val="22"/>
              </w:rPr>
            </w:pPr>
            <w:del w:id="7687" w:author="Jillian Carson-Jackson" w:date="2020-12-27T16:41:00Z">
              <w:r w:rsidRPr="00CD1A5B" w:rsidDel="00055E48">
                <w:rPr>
                  <w:rFonts w:ascii="Calibri" w:hAnsi="Calibri"/>
                  <w:sz w:val="22"/>
                  <w:szCs w:val="22"/>
                </w:rPr>
                <w:delText xml:space="preserve">Phrasing </w:delText>
              </w:r>
            </w:del>
          </w:p>
          <w:p w14:paraId="17768B9A" w14:textId="55594630" w:rsidR="00CD1A5B" w:rsidRPr="00CD1A5B" w:rsidDel="00055E48" w:rsidRDefault="00CD1A5B" w:rsidP="006039FF">
            <w:pPr>
              <w:pStyle w:val="Tablelevel3"/>
              <w:rPr>
                <w:del w:id="7688" w:author="Jillian Carson-Jackson" w:date="2020-12-27T16:41:00Z"/>
                <w:rFonts w:ascii="Calibri" w:hAnsi="Calibri"/>
                <w:sz w:val="22"/>
                <w:szCs w:val="22"/>
              </w:rPr>
            </w:pPr>
            <w:del w:id="7689" w:author="Jillian Carson-Jackson" w:date="2020-12-27T16:41:00Z">
              <w:r w:rsidRPr="00CD1A5B" w:rsidDel="00055E48">
                <w:rPr>
                  <w:rFonts w:ascii="Calibri" w:hAnsi="Calibri"/>
                  <w:sz w:val="22"/>
                  <w:szCs w:val="22"/>
                </w:rPr>
                <w:delText>Timing</w:delText>
              </w:r>
            </w:del>
          </w:p>
          <w:p w14:paraId="39D64380" w14:textId="0F68BA3F" w:rsidR="00CD1A5B" w:rsidRPr="00CD1A5B" w:rsidDel="00055E48" w:rsidRDefault="00CD1A5B" w:rsidP="006039FF">
            <w:pPr>
              <w:pStyle w:val="Tablelevel3"/>
              <w:rPr>
                <w:del w:id="7690" w:author="Jillian Carson-Jackson" w:date="2020-12-27T16:41:00Z"/>
                <w:rFonts w:ascii="Calibri" w:hAnsi="Calibri"/>
                <w:sz w:val="22"/>
                <w:szCs w:val="22"/>
              </w:rPr>
            </w:pPr>
            <w:del w:id="7691" w:author="Jillian Carson-Jackson" w:date="2020-12-27T16:41:00Z">
              <w:r w:rsidRPr="00CD1A5B" w:rsidDel="00055E48">
                <w:rPr>
                  <w:rFonts w:ascii="Calibri" w:hAnsi="Calibri"/>
                  <w:sz w:val="22"/>
                  <w:szCs w:val="22"/>
                </w:rPr>
                <w:delText>Content</w:delText>
              </w:r>
            </w:del>
          </w:p>
          <w:p w14:paraId="6BE853F3" w14:textId="6C93D93F" w:rsidR="00CD1A5B" w:rsidRPr="00CD1A5B" w:rsidDel="00055E48" w:rsidRDefault="00CD1A5B" w:rsidP="006039FF">
            <w:pPr>
              <w:pStyle w:val="Tablelevel2"/>
              <w:rPr>
                <w:del w:id="7692" w:author="Jillian Carson-Jackson" w:date="2020-12-27T16:41:00Z"/>
                <w:rFonts w:ascii="Calibri" w:hAnsi="Calibri"/>
                <w:sz w:val="22"/>
                <w:szCs w:val="22"/>
              </w:rPr>
            </w:pPr>
            <w:del w:id="7693" w:author="Jillian Carson-Jackson" w:date="2020-12-27T16:41:00Z">
              <w:r w:rsidRPr="00CD1A5B" w:rsidDel="00055E48">
                <w:rPr>
                  <w:rFonts w:ascii="Calibri" w:hAnsi="Calibri"/>
                  <w:sz w:val="22"/>
                  <w:szCs w:val="22"/>
                </w:rPr>
                <w:delText>Formal messages - allied services: information/warning/advice/instruction</w:delText>
              </w:r>
            </w:del>
          </w:p>
          <w:p w14:paraId="4AE971EF" w14:textId="14507D3A" w:rsidR="00CD1A5B" w:rsidRPr="00CD1A5B" w:rsidDel="00055E48" w:rsidRDefault="00CD1A5B" w:rsidP="006039FF">
            <w:pPr>
              <w:pStyle w:val="Tablelevel3"/>
              <w:rPr>
                <w:del w:id="7694" w:author="Jillian Carson-Jackson" w:date="2020-12-27T16:41:00Z"/>
                <w:rFonts w:ascii="Calibri" w:hAnsi="Calibri"/>
                <w:sz w:val="22"/>
                <w:szCs w:val="22"/>
              </w:rPr>
            </w:pPr>
            <w:del w:id="7695" w:author="Jillian Carson-Jackson" w:date="2020-12-27T16:41:00Z">
              <w:r w:rsidRPr="00CD1A5B" w:rsidDel="00055E48">
                <w:rPr>
                  <w:rFonts w:ascii="Calibri" w:hAnsi="Calibri"/>
                  <w:sz w:val="22"/>
                  <w:szCs w:val="22"/>
                </w:rPr>
                <w:delText>Phrasing</w:delText>
              </w:r>
            </w:del>
          </w:p>
          <w:p w14:paraId="78C4C3F3" w14:textId="4395EA5F" w:rsidR="00CD1A5B" w:rsidRPr="00CD1A5B" w:rsidDel="00055E48" w:rsidRDefault="00CD1A5B" w:rsidP="006039FF">
            <w:pPr>
              <w:pStyle w:val="Tablelevel3"/>
              <w:rPr>
                <w:del w:id="7696" w:author="Jillian Carson-Jackson" w:date="2020-12-27T16:41:00Z"/>
                <w:rFonts w:ascii="Calibri" w:hAnsi="Calibri"/>
                <w:sz w:val="22"/>
                <w:szCs w:val="22"/>
              </w:rPr>
            </w:pPr>
            <w:del w:id="7697" w:author="Jillian Carson-Jackson" w:date="2020-12-27T16:41:00Z">
              <w:r w:rsidRPr="00CD1A5B" w:rsidDel="00055E48">
                <w:rPr>
                  <w:rFonts w:ascii="Calibri" w:hAnsi="Calibri"/>
                  <w:sz w:val="22"/>
                  <w:szCs w:val="22"/>
                </w:rPr>
                <w:delText>Timing</w:delText>
              </w:r>
            </w:del>
          </w:p>
          <w:p w14:paraId="2F9E3139" w14:textId="502469EA" w:rsidR="00CD1A5B" w:rsidRPr="00CD1A5B" w:rsidDel="00055E48" w:rsidRDefault="00CD1A5B" w:rsidP="006039FF">
            <w:pPr>
              <w:pStyle w:val="Tablelevel3"/>
              <w:rPr>
                <w:del w:id="7698" w:author="Jillian Carson-Jackson" w:date="2020-12-27T16:41:00Z"/>
                <w:rFonts w:ascii="Calibri" w:hAnsi="Calibri"/>
                <w:sz w:val="22"/>
                <w:szCs w:val="22"/>
              </w:rPr>
            </w:pPr>
            <w:del w:id="7699" w:author="Jillian Carson-Jackson" w:date="2020-12-27T16:41:00Z">
              <w:r w:rsidRPr="00CD1A5B" w:rsidDel="00055E48">
                <w:rPr>
                  <w:rFonts w:ascii="Calibri" w:hAnsi="Calibri"/>
                  <w:sz w:val="22"/>
                  <w:szCs w:val="22"/>
                </w:rPr>
                <w:delText>Content</w:delText>
              </w:r>
            </w:del>
          </w:p>
        </w:tc>
        <w:tc>
          <w:tcPr>
            <w:tcW w:w="2552" w:type="dxa"/>
          </w:tcPr>
          <w:p w14:paraId="62D31991" w14:textId="3F77F1F8" w:rsidR="00CD1A5B" w:rsidRPr="00CD1A5B" w:rsidDel="00055E48" w:rsidRDefault="00CD1A5B" w:rsidP="006039FF">
            <w:pPr>
              <w:pStyle w:val="Tablelevel1bold"/>
              <w:jc w:val="center"/>
              <w:rPr>
                <w:del w:id="7700" w:author="Jillian Carson-Jackson" w:date="2020-12-27T16:41:00Z"/>
                <w:rFonts w:ascii="Calibri" w:hAnsi="Calibri"/>
                <w:b w:val="0"/>
                <w:sz w:val="22"/>
                <w:szCs w:val="22"/>
              </w:rPr>
            </w:pPr>
            <w:del w:id="7701" w:author="Jillian Carson-Jackson" w:date="2020-12-27T16:41:00Z">
              <w:r w:rsidRPr="00CD1A5B" w:rsidDel="00055E48">
                <w:rPr>
                  <w:rFonts w:ascii="Calibri" w:hAnsi="Calibri"/>
                  <w:b w:val="0"/>
                  <w:sz w:val="22"/>
                  <w:szCs w:val="22"/>
                </w:rPr>
                <w:delText>R19, R58</w:delText>
              </w:r>
            </w:del>
          </w:p>
        </w:tc>
        <w:tc>
          <w:tcPr>
            <w:tcW w:w="3260" w:type="dxa"/>
          </w:tcPr>
          <w:p w14:paraId="5788C2EA" w14:textId="778A7B5A" w:rsidR="00CD1A5B" w:rsidRPr="00CD1A5B" w:rsidDel="00055E48" w:rsidRDefault="00CD1A5B" w:rsidP="006039FF">
            <w:pPr>
              <w:pStyle w:val="BodyText"/>
              <w:rPr>
                <w:del w:id="7702" w:author="Jillian Carson-Jackson" w:date="2020-12-27T16:41:00Z"/>
                <w:rFonts w:ascii="Calibri" w:hAnsi="Calibri"/>
                <w:szCs w:val="22"/>
              </w:rPr>
            </w:pPr>
          </w:p>
        </w:tc>
      </w:tr>
      <w:tr w:rsidR="00CD1A5B" w:rsidRPr="00CD1A5B" w:rsidDel="00055E48" w14:paraId="6497C91A" w14:textId="0ED7A3D6"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del w:id="7703" w:author="Jillian Carson-Jackson" w:date="2020-12-27T16:41:00Z"/>
        </w:trPr>
        <w:tc>
          <w:tcPr>
            <w:tcW w:w="8755" w:type="dxa"/>
            <w:tcBorders>
              <w:top w:val="single" w:sz="6" w:space="0" w:color="auto"/>
              <w:left w:val="single" w:sz="6" w:space="0" w:color="auto"/>
              <w:bottom w:val="single" w:sz="4" w:space="0" w:color="auto"/>
              <w:right w:val="single" w:sz="6" w:space="0" w:color="auto"/>
            </w:tcBorders>
          </w:tcPr>
          <w:p w14:paraId="0A025274" w14:textId="5DBF5454" w:rsidR="00CD1A5B" w:rsidRPr="00CD1A5B" w:rsidDel="00055E48" w:rsidRDefault="00CD1A5B" w:rsidP="006039FF">
            <w:pPr>
              <w:pStyle w:val="Tablelevel1"/>
              <w:rPr>
                <w:del w:id="7704" w:author="Jillian Carson-Jackson" w:date="2020-12-27T16:41:00Z"/>
                <w:rFonts w:ascii="Calibri" w:hAnsi="Calibri"/>
                <w:szCs w:val="22"/>
              </w:rPr>
            </w:pPr>
            <w:del w:id="7705" w:author="Jillian Carson-Jackson" w:date="2020-12-27T16:41:00Z">
              <w:r w:rsidRPr="00CD1A5B" w:rsidDel="00055E48">
                <w:rPr>
                  <w:rFonts w:ascii="Calibri" w:hAnsi="Calibri"/>
                  <w:szCs w:val="22"/>
                </w:rPr>
                <w:delText>Special reports</w:delText>
              </w:r>
            </w:del>
          </w:p>
          <w:p w14:paraId="1621DFEB" w14:textId="4431E1D7" w:rsidR="00CD1A5B" w:rsidRPr="00CD1A5B" w:rsidDel="00055E48" w:rsidRDefault="00CD1A5B" w:rsidP="006039FF">
            <w:pPr>
              <w:pStyle w:val="Tablelevel2"/>
              <w:rPr>
                <w:del w:id="7706" w:author="Jillian Carson-Jackson" w:date="2020-12-27T16:41:00Z"/>
                <w:rFonts w:ascii="Calibri" w:hAnsi="Calibri"/>
                <w:sz w:val="22"/>
                <w:szCs w:val="22"/>
              </w:rPr>
            </w:pPr>
            <w:del w:id="7707" w:author="Jillian Carson-Jackson" w:date="2020-12-27T16:41:00Z">
              <w:r w:rsidRPr="00CD1A5B" w:rsidDel="00055E48">
                <w:rPr>
                  <w:rFonts w:ascii="Calibri" w:hAnsi="Calibri"/>
                  <w:sz w:val="22"/>
                  <w:szCs w:val="22"/>
                </w:rPr>
                <w:delText>Phrasing</w:delText>
              </w:r>
            </w:del>
          </w:p>
          <w:p w14:paraId="2C98018E" w14:textId="68378D44" w:rsidR="00CD1A5B" w:rsidRPr="00CD1A5B" w:rsidDel="00055E48" w:rsidRDefault="00CD1A5B" w:rsidP="006039FF">
            <w:pPr>
              <w:pStyle w:val="Tablelevel2"/>
              <w:rPr>
                <w:del w:id="7708" w:author="Jillian Carson-Jackson" w:date="2020-12-27T16:41:00Z"/>
                <w:rFonts w:ascii="Calibri" w:hAnsi="Calibri"/>
                <w:sz w:val="22"/>
                <w:szCs w:val="22"/>
              </w:rPr>
            </w:pPr>
            <w:del w:id="7709" w:author="Jillian Carson-Jackson" w:date="2020-12-27T16:41:00Z">
              <w:r w:rsidRPr="00CD1A5B" w:rsidDel="00055E48">
                <w:rPr>
                  <w:rFonts w:ascii="Calibri" w:hAnsi="Calibri"/>
                  <w:sz w:val="22"/>
                  <w:szCs w:val="22"/>
                </w:rPr>
                <w:delText>Timing</w:delText>
              </w:r>
            </w:del>
          </w:p>
          <w:p w14:paraId="5E806D7D" w14:textId="69E943B0" w:rsidR="00CD1A5B" w:rsidRPr="00CD1A5B" w:rsidDel="00055E48" w:rsidRDefault="00CD1A5B" w:rsidP="006039FF">
            <w:pPr>
              <w:pStyle w:val="Tablelevel2"/>
              <w:rPr>
                <w:del w:id="7710" w:author="Jillian Carson-Jackson" w:date="2020-12-27T16:41:00Z"/>
                <w:rFonts w:ascii="Calibri" w:hAnsi="Calibri"/>
                <w:sz w:val="22"/>
                <w:szCs w:val="22"/>
              </w:rPr>
            </w:pPr>
            <w:del w:id="7711" w:author="Jillian Carson-Jackson" w:date="2020-12-27T16:41:00Z">
              <w:r w:rsidRPr="00CD1A5B" w:rsidDel="00055E48">
                <w:rPr>
                  <w:rFonts w:ascii="Calibri" w:hAnsi="Calibri"/>
                  <w:sz w:val="22"/>
                  <w:szCs w:val="22"/>
                </w:rPr>
                <w:delText>Content</w:delText>
              </w:r>
            </w:del>
          </w:p>
          <w:p w14:paraId="7FF54A7E" w14:textId="2B3CDD43" w:rsidR="00CD1A5B" w:rsidRPr="00CD1A5B" w:rsidDel="00055E48" w:rsidRDefault="00CD1A5B" w:rsidP="006039FF">
            <w:pPr>
              <w:pStyle w:val="Tablelevel1"/>
              <w:rPr>
                <w:del w:id="7712" w:author="Jillian Carson-Jackson" w:date="2020-12-27T16:41:00Z"/>
                <w:rFonts w:ascii="Calibri" w:hAnsi="Calibri"/>
                <w:szCs w:val="22"/>
              </w:rPr>
            </w:pPr>
            <w:del w:id="7713" w:author="Jillian Carson-Jackson" w:date="2020-12-27T16:41:00Z">
              <w:r w:rsidRPr="00CD1A5B" w:rsidDel="00055E48">
                <w:rPr>
                  <w:rFonts w:ascii="Calibri" w:hAnsi="Calibri"/>
                  <w:szCs w:val="22"/>
                </w:rPr>
                <w:delText>Informal messages</w:delText>
              </w:r>
            </w:del>
          </w:p>
          <w:p w14:paraId="0037CE2C" w14:textId="1A970D42" w:rsidR="00CD1A5B" w:rsidRPr="00CD1A5B" w:rsidDel="00055E48" w:rsidRDefault="00CD1A5B" w:rsidP="006039FF">
            <w:pPr>
              <w:pStyle w:val="Tablelevel2"/>
              <w:rPr>
                <w:del w:id="7714" w:author="Jillian Carson-Jackson" w:date="2020-12-27T16:41:00Z"/>
                <w:rFonts w:ascii="Calibri" w:hAnsi="Calibri"/>
                <w:sz w:val="22"/>
                <w:szCs w:val="22"/>
              </w:rPr>
            </w:pPr>
            <w:del w:id="7715" w:author="Jillian Carson-Jackson" w:date="2020-12-27T16:41:00Z">
              <w:r w:rsidRPr="00CD1A5B" w:rsidDel="00055E48">
                <w:rPr>
                  <w:rFonts w:ascii="Calibri" w:hAnsi="Calibri"/>
                  <w:sz w:val="22"/>
                  <w:szCs w:val="22"/>
                </w:rPr>
                <w:delText>Phrasing</w:delText>
              </w:r>
            </w:del>
          </w:p>
          <w:p w14:paraId="77ED0DFA" w14:textId="698CAEA8" w:rsidR="00CD1A5B" w:rsidRPr="00CD1A5B" w:rsidDel="00055E48" w:rsidRDefault="00CD1A5B" w:rsidP="006039FF">
            <w:pPr>
              <w:pStyle w:val="Tablelevel2"/>
              <w:rPr>
                <w:del w:id="7716" w:author="Jillian Carson-Jackson" w:date="2020-12-27T16:41:00Z"/>
                <w:rFonts w:ascii="Calibri" w:hAnsi="Calibri"/>
                <w:sz w:val="22"/>
                <w:szCs w:val="22"/>
              </w:rPr>
            </w:pPr>
            <w:del w:id="7717" w:author="Jillian Carson-Jackson" w:date="2020-12-27T16:41:00Z">
              <w:r w:rsidRPr="00CD1A5B" w:rsidDel="00055E48">
                <w:rPr>
                  <w:rFonts w:ascii="Calibri" w:hAnsi="Calibri"/>
                  <w:sz w:val="22"/>
                  <w:szCs w:val="22"/>
                </w:rPr>
                <w:delText>Timing</w:delText>
              </w:r>
            </w:del>
          </w:p>
          <w:p w14:paraId="7CDAA0EE" w14:textId="2F9E3134" w:rsidR="00CD1A5B" w:rsidDel="00055E48" w:rsidRDefault="00CD1A5B" w:rsidP="006039FF">
            <w:pPr>
              <w:pStyle w:val="Tablelevel2"/>
              <w:rPr>
                <w:del w:id="7718" w:author="Jillian Carson-Jackson" w:date="2020-12-27T16:41:00Z"/>
                <w:rFonts w:ascii="Calibri" w:hAnsi="Calibri"/>
                <w:sz w:val="22"/>
                <w:szCs w:val="22"/>
              </w:rPr>
            </w:pPr>
            <w:del w:id="7719" w:author="Jillian Carson-Jackson" w:date="2020-12-27T16:41:00Z">
              <w:r w:rsidRPr="00CD1A5B" w:rsidDel="00055E48">
                <w:rPr>
                  <w:rFonts w:ascii="Calibri" w:hAnsi="Calibri"/>
                  <w:sz w:val="22"/>
                  <w:szCs w:val="22"/>
                </w:rPr>
                <w:delText>Content</w:delText>
              </w:r>
            </w:del>
          </w:p>
          <w:p w14:paraId="6B26F6F7" w14:textId="62D26E0E" w:rsidR="0017298B" w:rsidDel="00055E48" w:rsidRDefault="0017298B" w:rsidP="006039FF">
            <w:pPr>
              <w:pStyle w:val="Tablelevel2"/>
              <w:rPr>
                <w:del w:id="7720" w:author="Jillian Carson-Jackson" w:date="2020-12-27T16:41:00Z"/>
                <w:rFonts w:ascii="Calibri" w:hAnsi="Calibri"/>
                <w:sz w:val="22"/>
                <w:szCs w:val="22"/>
              </w:rPr>
            </w:pPr>
          </w:p>
          <w:p w14:paraId="50DD5A97" w14:textId="3DD50AF1" w:rsidR="0017298B" w:rsidDel="00055E48" w:rsidRDefault="0017298B" w:rsidP="006039FF">
            <w:pPr>
              <w:pStyle w:val="Tablelevel2"/>
              <w:rPr>
                <w:del w:id="7721" w:author="Jillian Carson-Jackson" w:date="2020-12-27T16:41:00Z"/>
                <w:rFonts w:ascii="Calibri" w:hAnsi="Calibri"/>
                <w:sz w:val="22"/>
                <w:szCs w:val="22"/>
              </w:rPr>
            </w:pPr>
          </w:p>
          <w:p w14:paraId="56E92C3E" w14:textId="3111A30F" w:rsidR="0017298B" w:rsidDel="00055E48" w:rsidRDefault="0017298B" w:rsidP="006039FF">
            <w:pPr>
              <w:pStyle w:val="Tablelevel2"/>
              <w:rPr>
                <w:del w:id="7722" w:author="Jillian Carson-Jackson" w:date="2020-12-27T16:41:00Z"/>
                <w:rFonts w:ascii="Calibri" w:hAnsi="Calibri"/>
                <w:sz w:val="22"/>
                <w:szCs w:val="22"/>
              </w:rPr>
            </w:pPr>
          </w:p>
          <w:p w14:paraId="4A533B1D" w14:textId="0CA93252" w:rsidR="0017298B" w:rsidDel="00055E48" w:rsidRDefault="0017298B" w:rsidP="006039FF">
            <w:pPr>
              <w:pStyle w:val="Tablelevel2"/>
              <w:rPr>
                <w:del w:id="7723" w:author="Jillian Carson-Jackson" w:date="2020-12-27T16:41:00Z"/>
                <w:rFonts w:ascii="Calibri" w:hAnsi="Calibri"/>
                <w:sz w:val="22"/>
                <w:szCs w:val="22"/>
              </w:rPr>
            </w:pPr>
          </w:p>
          <w:p w14:paraId="760F9349" w14:textId="51FC2C49" w:rsidR="0017298B" w:rsidDel="00055E48" w:rsidRDefault="0017298B" w:rsidP="006039FF">
            <w:pPr>
              <w:pStyle w:val="Tablelevel2"/>
              <w:rPr>
                <w:del w:id="7724" w:author="Jillian Carson-Jackson" w:date="2020-12-27T16:41:00Z"/>
                <w:rFonts w:ascii="Calibri" w:hAnsi="Calibri"/>
                <w:sz w:val="22"/>
                <w:szCs w:val="22"/>
              </w:rPr>
            </w:pPr>
          </w:p>
          <w:p w14:paraId="4E9249DC" w14:textId="523BC4B6" w:rsidR="0017298B" w:rsidDel="00055E48" w:rsidRDefault="0017298B" w:rsidP="006039FF">
            <w:pPr>
              <w:pStyle w:val="Tablelevel2"/>
              <w:rPr>
                <w:del w:id="7725" w:author="Jillian Carson-Jackson" w:date="2020-12-27T16:41:00Z"/>
                <w:rFonts w:ascii="Calibri" w:hAnsi="Calibri"/>
                <w:sz w:val="22"/>
                <w:szCs w:val="22"/>
              </w:rPr>
            </w:pPr>
          </w:p>
          <w:p w14:paraId="5D285DF4" w14:textId="59F64BF0" w:rsidR="0017298B" w:rsidDel="00055E48" w:rsidRDefault="0017298B" w:rsidP="006039FF">
            <w:pPr>
              <w:pStyle w:val="Tablelevel2"/>
              <w:rPr>
                <w:del w:id="7726" w:author="Jillian Carson-Jackson" w:date="2020-12-27T16:41:00Z"/>
                <w:rFonts w:ascii="Calibri" w:hAnsi="Calibri"/>
                <w:sz w:val="22"/>
                <w:szCs w:val="22"/>
              </w:rPr>
            </w:pPr>
          </w:p>
          <w:p w14:paraId="70A93C18" w14:textId="58CC1D83" w:rsidR="0017298B" w:rsidDel="00055E48" w:rsidRDefault="0017298B" w:rsidP="006039FF">
            <w:pPr>
              <w:pStyle w:val="Tablelevel2"/>
              <w:rPr>
                <w:del w:id="7727" w:author="Jillian Carson-Jackson" w:date="2020-12-27T16:41:00Z"/>
                <w:rFonts w:ascii="Calibri" w:hAnsi="Calibri"/>
                <w:sz w:val="22"/>
                <w:szCs w:val="22"/>
              </w:rPr>
            </w:pPr>
          </w:p>
          <w:p w14:paraId="5C3E1F2A" w14:textId="299516F0" w:rsidR="0017298B" w:rsidRPr="00CD1A5B" w:rsidDel="00055E48" w:rsidRDefault="0017298B" w:rsidP="006039FF">
            <w:pPr>
              <w:pStyle w:val="Tablelevel2"/>
              <w:rPr>
                <w:del w:id="7728" w:author="Jillian Carson-Jackson" w:date="2020-12-27T16:41:00Z"/>
                <w:rFonts w:ascii="Calibri" w:hAnsi="Calibri"/>
                <w:sz w:val="22"/>
                <w:szCs w:val="22"/>
              </w:rPr>
            </w:pPr>
          </w:p>
        </w:tc>
        <w:tc>
          <w:tcPr>
            <w:tcW w:w="2552" w:type="dxa"/>
            <w:tcBorders>
              <w:top w:val="single" w:sz="6" w:space="0" w:color="auto"/>
              <w:bottom w:val="single" w:sz="4" w:space="0" w:color="auto"/>
              <w:right w:val="single" w:sz="6" w:space="0" w:color="auto"/>
            </w:tcBorders>
          </w:tcPr>
          <w:p w14:paraId="563E7356" w14:textId="579DC1B0" w:rsidR="00CD1A5B" w:rsidRPr="00CD1A5B" w:rsidDel="00055E48" w:rsidRDefault="00CD1A5B" w:rsidP="006039FF">
            <w:pPr>
              <w:pStyle w:val="Tablelevel1bold"/>
              <w:jc w:val="center"/>
              <w:rPr>
                <w:del w:id="7729" w:author="Jillian Carson-Jackson" w:date="2020-12-27T16:41:00Z"/>
                <w:rFonts w:ascii="Calibri" w:hAnsi="Calibri"/>
                <w:b w:val="0"/>
                <w:sz w:val="22"/>
                <w:szCs w:val="22"/>
              </w:rPr>
            </w:pPr>
          </w:p>
        </w:tc>
        <w:tc>
          <w:tcPr>
            <w:tcW w:w="3260" w:type="dxa"/>
            <w:tcBorders>
              <w:left w:val="single" w:sz="6" w:space="0" w:color="auto"/>
              <w:bottom w:val="single" w:sz="4" w:space="0" w:color="auto"/>
              <w:right w:val="single" w:sz="6" w:space="0" w:color="auto"/>
            </w:tcBorders>
          </w:tcPr>
          <w:p w14:paraId="34DB855B" w14:textId="5A1C683C" w:rsidR="00CD1A5B" w:rsidRPr="00CD1A5B" w:rsidDel="00055E48" w:rsidRDefault="00CD1A5B" w:rsidP="006039FF">
            <w:pPr>
              <w:rPr>
                <w:del w:id="7730" w:author="Jillian Carson-Jackson" w:date="2020-12-27T16:41:00Z"/>
                <w:rFonts w:ascii="Calibri" w:hAnsi="Calibri"/>
                <w:sz w:val="22"/>
                <w:szCs w:val="22"/>
              </w:rPr>
            </w:pPr>
          </w:p>
        </w:tc>
      </w:tr>
      <w:tr w:rsidR="00CD1A5B" w:rsidRPr="00CD1A5B" w:rsidDel="00055E48" w14:paraId="6BA519DA" w14:textId="31D18DF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73"/>
          <w:jc w:val="center"/>
          <w:del w:id="7731"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2E0ACA81" w14:textId="170064BC" w:rsidR="00CD1A5B" w:rsidRPr="00CD1A5B" w:rsidDel="00055E48" w:rsidRDefault="00CD1A5B" w:rsidP="006039FF">
            <w:pPr>
              <w:pStyle w:val="Tablelevel1bold"/>
              <w:rPr>
                <w:del w:id="7732" w:author="Jillian Carson-Jackson" w:date="2020-12-27T16:41:00Z"/>
                <w:rFonts w:ascii="Calibri" w:hAnsi="Calibri"/>
                <w:sz w:val="22"/>
                <w:szCs w:val="22"/>
              </w:rPr>
            </w:pPr>
            <w:del w:id="7733" w:author="Jillian Carson-Jackson" w:date="2020-12-27T16:41:00Z">
              <w:r w:rsidRPr="00CD1A5B" w:rsidDel="00055E48">
                <w:rPr>
                  <w:rFonts w:ascii="Calibri" w:hAnsi="Calibri"/>
                  <w:sz w:val="22"/>
                  <w:szCs w:val="22"/>
                </w:rPr>
                <w:delText>Log and record keeping</w:delText>
              </w:r>
            </w:del>
          </w:p>
        </w:tc>
        <w:tc>
          <w:tcPr>
            <w:tcW w:w="2552" w:type="dxa"/>
            <w:tcBorders>
              <w:top w:val="single" w:sz="4" w:space="0" w:color="auto"/>
              <w:left w:val="single" w:sz="4" w:space="0" w:color="auto"/>
              <w:bottom w:val="single" w:sz="4" w:space="0" w:color="auto"/>
              <w:right w:val="single" w:sz="4" w:space="0" w:color="auto"/>
            </w:tcBorders>
          </w:tcPr>
          <w:p w14:paraId="6F078B74" w14:textId="05253D25" w:rsidR="00CD1A5B" w:rsidRPr="00CD1A5B" w:rsidDel="00055E48" w:rsidRDefault="00CD1A5B" w:rsidP="006039FF">
            <w:pPr>
              <w:pStyle w:val="Tablelevel1bold"/>
              <w:jc w:val="center"/>
              <w:rPr>
                <w:del w:id="7734"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0F7DE41E" w14:textId="00A76B71" w:rsidR="00CD1A5B" w:rsidRPr="00CD1A5B" w:rsidDel="00055E48" w:rsidRDefault="00CD1A5B" w:rsidP="006039FF">
            <w:pPr>
              <w:rPr>
                <w:del w:id="7735" w:author="Jillian Carson-Jackson" w:date="2020-12-27T16:41:00Z"/>
                <w:rFonts w:ascii="Calibri" w:hAnsi="Calibri"/>
                <w:sz w:val="22"/>
                <w:szCs w:val="22"/>
              </w:rPr>
            </w:pPr>
          </w:p>
        </w:tc>
      </w:tr>
      <w:tr w:rsidR="00CD1A5B" w:rsidRPr="00CD1A5B" w:rsidDel="00055E48" w14:paraId="62782D4E" w14:textId="52D585F4"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52"/>
          <w:jc w:val="center"/>
          <w:del w:id="7736"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37DDC0EC" w14:textId="2C354350" w:rsidR="00CD1A5B" w:rsidRPr="00CD1A5B" w:rsidDel="00055E48" w:rsidRDefault="00CD1A5B" w:rsidP="006039FF">
            <w:pPr>
              <w:pStyle w:val="Tablelevel1bold"/>
              <w:rPr>
                <w:del w:id="7737" w:author="Jillian Carson-Jackson" w:date="2020-12-27T16:41:00Z"/>
                <w:rFonts w:ascii="Calibri" w:hAnsi="Calibri"/>
                <w:b w:val="0"/>
                <w:sz w:val="22"/>
                <w:szCs w:val="22"/>
              </w:rPr>
            </w:pPr>
            <w:bookmarkStart w:id="7738" w:name="_Toc446917527"/>
            <w:bookmarkStart w:id="7739" w:name="_Toc111617487"/>
            <w:del w:id="7740" w:author="Jillian Carson-Jackson" w:date="2020-12-27T16:41:00Z">
              <w:r w:rsidRPr="00CD1A5B" w:rsidDel="00055E48">
                <w:rPr>
                  <w:rFonts w:ascii="Calibri" w:hAnsi="Calibri"/>
                  <w:b w:val="0"/>
                  <w:sz w:val="22"/>
                  <w:szCs w:val="22"/>
                </w:rPr>
                <w:delText>List and describe logs and records used by VTS</w:delText>
              </w:r>
              <w:bookmarkEnd w:id="7738"/>
              <w:bookmarkEnd w:id="7739"/>
            </w:del>
          </w:p>
          <w:p w14:paraId="513EF9F8" w14:textId="26677DEE" w:rsidR="00CD1A5B" w:rsidRPr="00CD1A5B" w:rsidDel="00055E48" w:rsidRDefault="00CD1A5B" w:rsidP="006039FF">
            <w:pPr>
              <w:pStyle w:val="Tablelevel2"/>
              <w:rPr>
                <w:del w:id="7741" w:author="Jillian Carson-Jackson" w:date="2020-12-27T16:41:00Z"/>
                <w:rFonts w:ascii="Calibri" w:hAnsi="Calibri"/>
                <w:sz w:val="22"/>
                <w:szCs w:val="22"/>
              </w:rPr>
            </w:pPr>
            <w:del w:id="7742" w:author="Jillian Carson-Jackson" w:date="2020-12-27T16:41:00Z">
              <w:r w:rsidRPr="00CD1A5B" w:rsidDel="00055E48">
                <w:rPr>
                  <w:rFonts w:ascii="Calibri" w:hAnsi="Calibri"/>
                  <w:sz w:val="22"/>
                  <w:szCs w:val="22"/>
                </w:rPr>
                <w:delText>Accuracy of logs &amp; records</w:delText>
              </w:r>
            </w:del>
          </w:p>
          <w:p w14:paraId="78088FEF" w14:textId="7F33E7A7" w:rsidR="00CD1A5B" w:rsidRPr="00CD1A5B" w:rsidDel="00055E48" w:rsidRDefault="00CD1A5B" w:rsidP="006039FF">
            <w:pPr>
              <w:pStyle w:val="Tablelevel3"/>
              <w:rPr>
                <w:del w:id="7743" w:author="Jillian Carson-Jackson" w:date="2020-12-27T16:41:00Z"/>
                <w:rFonts w:ascii="Calibri" w:hAnsi="Calibri"/>
                <w:sz w:val="22"/>
                <w:szCs w:val="22"/>
              </w:rPr>
            </w:pPr>
            <w:del w:id="7744" w:author="Jillian Carson-Jackson" w:date="2020-12-27T16:41:00Z">
              <w:r w:rsidRPr="00CD1A5B" w:rsidDel="00055E48">
                <w:rPr>
                  <w:rFonts w:ascii="Calibri" w:hAnsi="Calibri"/>
                  <w:sz w:val="22"/>
                  <w:szCs w:val="22"/>
                </w:rPr>
                <w:delText>Factual</w:delText>
              </w:r>
            </w:del>
          </w:p>
          <w:p w14:paraId="7B86B2CA" w14:textId="25EBD83F" w:rsidR="00CD1A5B" w:rsidRPr="00CD1A5B" w:rsidDel="00055E48" w:rsidRDefault="00CD1A5B" w:rsidP="006039FF">
            <w:pPr>
              <w:pStyle w:val="Tablelevel3"/>
              <w:rPr>
                <w:del w:id="7745" w:author="Jillian Carson-Jackson" w:date="2020-12-27T16:41:00Z"/>
                <w:rFonts w:ascii="Calibri" w:hAnsi="Calibri"/>
                <w:sz w:val="22"/>
                <w:szCs w:val="22"/>
              </w:rPr>
            </w:pPr>
            <w:del w:id="7746" w:author="Jillian Carson-Jackson" w:date="2020-12-27T16:41:00Z">
              <w:r w:rsidRPr="00CD1A5B" w:rsidDel="00055E48">
                <w:rPr>
                  <w:rFonts w:ascii="Calibri" w:hAnsi="Calibri"/>
                  <w:sz w:val="22"/>
                  <w:szCs w:val="22"/>
                </w:rPr>
                <w:delText>Complete</w:delText>
              </w:r>
            </w:del>
          </w:p>
          <w:p w14:paraId="7985F008" w14:textId="494A8023" w:rsidR="00CD1A5B" w:rsidRPr="00CD1A5B" w:rsidDel="00055E48" w:rsidRDefault="00CD1A5B" w:rsidP="006039FF">
            <w:pPr>
              <w:pStyle w:val="Tablelevel3"/>
              <w:rPr>
                <w:del w:id="7747" w:author="Jillian Carson-Jackson" w:date="2020-12-27T16:41:00Z"/>
                <w:rFonts w:ascii="Calibri" w:hAnsi="Calibri"/>
                <w:sz w:val="22"/>
                <w:szCs w:val="22"/>
              </w:rPr>
            </w:pPr>
            <w:del w:id="7748" w:author="Jillian Carson-Jackson" w:date="2020-12-27T16:41:00Z">
              <w:r w:rsidRPr="00CD1A5B" w:rsidDel="00055E48">
                <w:rPr>
                  <w:rFonts w:ascii="Calibri" w:hAnsi="Calibri"/>
                  <w:sz w:val="22"/>
                  <w:szCs w:val="22"/>
                </w:rPr>
                <w:delText>Chronological</w:delText>
              </w:r>
            </w:del>
          </w:p>
          <w:p w14:paraId="22565E77" w14:textId="2BD3364E" w:rsidR="00CD1A5B" w:rsidRPr="00CD1A5B" w:rsidDel="00055E48" w:rsidRDefault="00CD1A5B" w:rsidP="006039FF">
            <w:pPr>
              <w:pStyle w:val="Tablelevel3"/>
              <w:rPr>
                <w:del w:id="7749" w:author="Jillian Carson-Jackson" w:date="2020-12-27T16:41:00Z"/>
                <w:rFonts w:ascii="Calibri" w:hAnsi="Calibri"/>
                <w:sz w:val="22"/>
                <w:szCs w:val="22"/>
              </w:rPr>
            </w:pPr>
            <w:del w:id="7750" w:author="Jillian Carson-Jackson" w:date="2020-12-27T16:41:00Z">
              <w:r w:rsidRPr="00CD1A5B" w:rsidDel="00055E48">
                <w:rPr>
                  <w:rFonts w:ascii="Calibri" w:hAnsi="Calibri"/>
                  <w:sz w:val="22"/>
                  <w:szCs w:val="22"/>
                </w:rPr>
                <w:delText>Legible</w:delText>
              </w:r>
            </w:del>
          </w:p>
          <w:p w14:paraId="6672C2EF" w14:textId="3472EE77" w:rsidR="00CD1A5B" w:rsidRPr="00CD1A5B" w:rsidDel="00055E48" w:rsidRDefault="00CD1A5B" w:rsidP="006039FF">
            <w:pPr>
              <w:pStyle w:val="Tablelevel3"/>
              <w:rPr>
                <w:del w:id="7751" w:author="Jillian Carson-Jackson" w:date="2020-12-27T16:41:00Z"/>
                <w:rFonts w:ascii="Calibri" w:hAnsi="Calibri"/>
                <w:sz w:val="22"/>
                <w:szCs w:val="22"/>
              </w:rPr>
            </w:pPr>
            <w:del w:id="7752" w:author="Jillian Carson-Jackson" w:date="2020-12-27T16:41:00Z">
              <w:r w:rsidRPr="00CD1A5B" w:rsidDel="00055E48">
                <w:rPr>
                  <w:rFonts w:ascii="Calibri" w:hAnsi="Calibri"/>
                  <w:sz w:val="22"/>
                  <w:szCs w:val="22"/>
                </w:rPr>
                <w:delText>Standardised</w:delText>
              </w:r>
            </w:del>
          </w:p>
          <w:p w14:paraId="5BAD4482" w14:textId="2EC40817" w:rsidR="00CD1A5B" w:rsidRPr="00CD1A5B" w:rsidDel="00055E48" w:rsidRDefault="00CD1A5B" w:rsidP="006039FF">
            <w:pPr>
              <w:pStyle w:val="Tablelevel2"/>
              <w:rPr>
                <w:del w:id="7753" w:author="Jillian Carson-Jackson" w:date="2020-12-27T16:41:00Z"/>
                <w:rFonts w:ascii="Calibri" w:hAnsi="Calibri"/>
                <w:sz w:val="22"/>
                <w:szCs w:val="22"/>
              </w:rPr>
            </w:pPr>
            <w:del w:id="7754" w:author="Jillian Carson-Jackson" w:date="2020-12-27T16:41:00Z">
              <w:r w:rsidRPr="00CD1A5B" w:rsidDel="00055E48">
                <w:rPr>
                  <w:rFonts w:ascii="Calibri" w:hAnsi="Calibri"/>
                  <w:sz w:val="22"/>
                  <w:szCs w:val="22"/>
                </w:rPr>
                <w:delText>Retention of logs &amp; records</w:delText>
              </w:r>
            </w:del>
          </w:p>
          <w:p w14:paraId="212A0878" w14:textId="43BB839D" w:rsidR="00CD1A5B" w:rsidRPr="00CD1A5B" w:rsidDel="00055E48" w:rsidRDefault="00CD1A5B" w:rsidP="006039FF">
            <w:pPr>
              <w:pStyle w:val="Tablelevel3"/>
              <w:rPr>
                <w:del w:id="7755" w:author="Jillian Carson-Jackson" w:date="2020-12-27T16:41:00Z"/>
                <w:rFonts w:ascii="Calibri" w:hAnsi="Calibri"/>
                <w:sz w:val="22"/>
                <w:szCs w:val="22"/>
              </w:rPr>
            </w:pPr>
            <w:del w:id="7756" w:author="Jillian Carson-Jackson" w:date="2020-12-27T16:41:00Z">
              <w:r w:rsidRPr="00CD1A5B" w:rsidDel="00055E48">
                <w:rPr>
                  <w:rFonts w:ascii="Calibri" w:hAnsi="Calibri"/>
                  <w:sz w:val="22"/>
                  <w:szCs w:val="22"/>
                </w:rPr>
                <w:delText>Manual: as per national statutory requirements</w:delText>
              </w:r>
            </w:del>
          </w:p>
          <w:p w14:paraId="6493A3E1" w14:textId="392017D7" w:rsidR="00CD1A5B" w:rsidRPr="00CD1A5B" w:rsidDel="00055E48" w:rsidRDefault="00CD1A5B" w:rsidP="006039FF">
            <w:pPr>
              <w:pStyle w:val="Tablelevel3"/>
              <w:rPr>
                <w:del w:id="7757" w:author="Jillian Carson-Jackson" w:date="2020-12-27T16:41:00Z"/>
                <w:rFonts w:ascii="Calibri" w:hAnsi="Calibri"/>
                <w:sz w:val="22"/>
                <w:szCs w:val="22"/>
              </w:rPr>
            </w:pPr>
            <w:del w:id="7758" w:author="Jillian Carson-Jackson" w:date="2020-12-27T16:41:00Z">
              <w:r w:rsidRPr="00CD1A5B" w:rsidDel="00055E48">
                <w:rPr>
                  <w:rFonts w:ascii="Calibri" w:hAnsi="Calibri"/>
                  <w:sz w:val="22"/>
                  <w:szCs w:val="22"/>
                </w:rPr>
                <w:delText>Electronic: as per national statutory requirements</w:delText>
              </w:r>
            </w:del>
          </w:p>
          <w:p w14:paraId="0F02E919" w14:textId="5E4C1CB5" w:rsidR="00CD1A5B" w:rsidRPr="00CD1A5B" w:rsidDel="00055E48" w:rsidRDefault="00CD1A5B" w:rsidP="006039FF">
            <w:pPr>
              <w:pStyle w:val="Tablelevel3"/>
              <w:rPr>
                <w:del w:id="7759" w:author="Jillian Carson-Jackson" w:date="2020-12-27T16:41:00Z"/>
                <w:rFonts w:ascii="Calibri" w:hAnsi="Calibri"/>
                <w:sz w:val="22"/>
                <w:szCs w:val="22"/>
              </w:rPr>
            </w:pPr>
            <w:del w:id="7760" w:author="Jillian Carson-Jackson" w:date="2020-12-27T16:41:00Z">
              <w:r w:rsidRPr="00CD1A5B" w:rsidDel="00055E48">
                <w:rPr>
                  <w:rFonts w:ascii="Calibri" w:hAnsi="Calibri"/>
                  <w:sz w:val="22"/>
                  <w:szCs w:val="22"/>
                </w:rPr>
                <w:delText>Legal implications</w:delText>
              </w:r>
            </w:del>
          </w:p>
          <w:p w14:paraId="7DB52F4E" w14:textId="075A7AE4" w:rsidR="00CD1A5B" w:rsidRPr="00CD1A5B" w:rsidDel="00055E48" w:rsidRDefault="00CD1A5B" w:rsidP="006039FF">
            <w:pPr>
              <w:pStyle w:val="Tablelevel3"/>
              <w:rPr>
                <w:del w:id="7761" w:author="Jillian Carson-Jackson" w:date="2020-12-27T16:41:00Z"/>
                <w:rFonts w:ascii="Calibri" w:hAnsi="Calibri"/>
                <w:sz w:val="22"/>
                <w:szCs w:val="22"/>
              </w:rPr>
            </w:pPr>
            <w:del w:id="7762" w:author="Jillian Carson-Jackson" w:date="2020-12-27T16:41:00Z">
              <w:r w:rsidRPr="00CD1A5B" w:rsidDel="00055E48">
                <w:rPr>
                  <w:rFonts w:ascii="Calibri" w:hAnsi="Calibri"/>
                  <w:sz w:val="22"/>
                  <w:szCs w:val="22"/>
                </w:rPr>
                <w:delText>Statistical process control</w:delText>
              </w:r>
            </w:del>
          </w:p>
          <w:p w14:paraId="2AE4D1A0" w14:textId="0B370F18" w:rsidR="00CD1A5B" w:rsidRPr="00CD1A5B" w:rsidDel="00055E48" w:rsidRDefault="00CD1A5B" w:rsidP="006039FF">
            <w:pPr>
              <w:pStyle w:val="Tablelevel3"/>
              <w:rPr>
                <w:del w:id="7763" w:author="Jillian Carson-Jackson" w:date="2020-12-27T16:41:00Z"/>
                <w:rFonts w:ascii="Calibri" w:hAnsi="Calibri"/>
                <w:sz w:val="22"/>
                <w:szCs w:val="22"/>
              </w:rPr>
            </w:pPr>
            <w:del w:id="7764" w:author="Jillian Carson-Jackson" w:date="2020-12-27T16:41:00Z">
              <w:r w:rsidRPr="00CD1A5B" w:rsidDel="00055E48">
                <w:rPr>
                  <w:rFonts w:ascii="Calibri" w:hAnsi="Calibri"/>
                  <w:sz w:val="22"/>
                  <w:szCs w:val="22"/>
                </w:rPr>
                <w:delText>Local/national/international database for accident investigation</w:delText>
              </w:r>
            </w:del>
          </w:p>
        </w:tc>
        <w:tc>
          <w:tcPr>
            <w:tcW w:w="2552" w:type="dxa"/>
            <w:tcBorders>
              <w:top w:val="single" w:sz="4" w:space="0" w:color="auto"/>
              <w:left w:val="single" w:sz="4" w:space="0" w:color="auto"/>
              <w:bottom w:val="single" w:sz="4" w:space="0" w:color="auto"/>
              <w:right w:val="single" w:sz="4" w:space="0" w:color="auto"/>
            </w:tcBorders>
          </w:tcPr>
          <w:p w14:paraId="274ABE91" w14:textId="007EB3E0" w:rsidR="00CD1A5B" w:rsidRPr="00CD1A5B" w:rsidDel="00055E48" w:rsidRDefault="00CD1A5B" w:rsidP="006039FF">
            <w:pPr>
              <w:pStyle w:val="Tablelevel1bold"/>
              <w:jc w:val="center"/>
              <w:rPr>
                <w:del w:id="7765" w:author="Jillian Carson-Jackson" w:date="2020-12-27T16:41:00Z"/>
                <w:rFonts w:ascii="Calibri" w:hAnsi="Calibri"/>
                <w:b w:val="0"/>
                <w:sz w:val="22"/>
                <w:szCs w:val="22"/>
              </w:rPr>
            </w:pPr>
            <w:del w:id="7766" w:author="Jillian Carson-Jackson" w:date="2020-12-27T16:41:00Z">
              <w:r w:rsidRPr="00CD1A5B" w:rsidDel="00055E48">
                <w:rPr>
                  <w:rFonts w:ascii="Calibri" w:hAnsi="Calibri"/>
                  <w:b w:val="0"/>
                  <w:sz w:val="22"/>
                  <w:szCs w:val="22"/>
                </w:rPr>
                <w:delText>R28, R37, R41, R44</w:delText>
              </w:r>
            </w:del>
          </w:p>
        </w:tc>
        <w:tc>
          <w:tcPr>
            <w:tcW w:w="3260" w:type="dxa"/>
            <w:tcBorders>
              <w:top w:val="single" w:sz="4" w:space="0" w:color="auto"/>
              <w:left w:val="single" w:sz="4" w:space="0" w:color="auto"/>
              <w:bottom w:val="single" w:sz="4" w:space="0" w:color="auto"/>
              <w:right w:val="single" w:sz="4" w:space="0" w:color="auto"/>
            </w:tcBorders>
          </w:tcPr>
          <w:p w14:paraId="797D998A" w14:textId="17C74602" w:rsidR="00CD1A5B" w:rsidRPr="00CD1A5B" w:rsidDel="00055E48" w:rsidRDefault="00CD1A5B" w:rsidP="006039FF">
            <w:pPr>
              <w:rPr>
                <w:del w:id="7767" w:author="Jillian Carson-Jackson" w:date="2020-12-27T16:41:00Z"/>
                <w:rFonts w:ascii="Calibri" w:hAnsi="Calibri"/>
                <w:sz w:val="22"/>
                <w:szCs w:val="22"/>
              </w:rPr>
            </w:pPr>
          </w:p>
        </w:tc>
      </w:tr>
      <w:tr w:rsidR="00CD1A5B" w:rsidRPr="00CD1A5B" w:rsidDel="00055E48" w14:paraId="6FD27CA7" w14:textId="6A7D973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6293"/>
          <w:jc w:val="center"/>
          <w:del w:id="7768"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376EF203" w14:textId="3D7AD33B" w:rsidR="00CD1A5B" w:rsidRPr="00CD1A5B" w:rsidDel="00055E48" w:rsidRDefault="00CD1A5B" w:rsidP="006039FF">
            <w:pPr>
              <w:pStyle w:val="Tablelevel1bold"/>
              <w:rPr>
                <w:del w:id="7769" w:author="Jillian Carson-Jackson" w:date="2020-12-27T16:41:00Z"/>
                <w:rFonts w:ascii="Calibri" w:hAnsi="Calibri"/>
                <w:b w:val="0"/>
                <w:sz w:val="22"/>
                <w:szCs w:val="22"/>
              </w:rPr>
            </w:pPr>
            <w:bookmarkStart w:id="7770" w:name="_Toc446917528"/>
            <w:bookmarkStart w:id="7771" w:name="_Toc111617488"/>
            <w:del w:id="7772" w:author="Jillian Carson-Jackson" w:date="2020-12-27T16:41:00Z">
              <w:r w:rsidRPr="00CD1A5B" w:rsidDel="00055E48">
                <w:rPr>
                  <w:rFonts w:ascii="Calibri" w:hAnsi="Calibri"/>
                  <w:b w:val="0"/>
                  <w:sz w:val="22"/>
                  <w:szCs w:val="22"/>
                </w:rPr>
                <w:delText>Describe the methods of keeping a log</w:delText>
              </w:r>
            </w:del>
          </w:p>
          <w:p w14:paraId="36472D6A" w14:textId="61CE10D0" w:rsidR="00CD1A5B" w:rsidRPr="00CD1A5B" w:rsidDel="00055E48" w:rsidRDefault="00CD1A5B" w:rsidP="006039FF">
            <w:pPr>
              <w:pStyle w:val="Tablelevel1"/>
              <w:rPr>
                <w:del w:id="7773" w:author="Jillian Carson-Jackson" w:date="2020-12-27T16:41:00Z"/>
                <w:rFonts w:ascii="Calibri" w:hAnsi="Calibri"/>
                <w:szCs w:val="22"/>
              </w:rPr>
            </w:pPr>
            <w:del w:id="7774" w:author="Jillian Carson-Jackson" w:date="2020-12-27T16:41:00Z">
              <w:r w:rsidRPr="00CD1A5B" w:rsidDel="00055E48">
                <w:rPr>
                  <w:rFonts w:ascii="Calibri" w:hAnsi="Calibri"/>
                  <w:szCs w:val="22"/>
                </w:rPr>
                <w:delText>Manual log keeping</w:delText>
              </w:r>
              <w:bookmarkEnd w:id="7770"/>
              <w:bookmarkEnd w:id="7771"/>
            </w:del>
          </w:p>
          <w:p w14:paraId="63A60A8E" w14:textId="5FB79EFC" w:rsidR="00CD1A5B" w:rsidRPr="00CD1A5B" w:rsidDel="00055E48" w:rsidRDefault="00CD1A5B" w:rsidP="006039FF">
            <w:pPr>
              <w:pStyle w:val="Tablelevel2"/>
              <w:rPr>
                <w:del w:id="7775" w:author="Jillian Carson-Jackson" w:date="2020-12-27T16:41:00Z"/>
                <w:rFonts w:ascii="Calibri" w:hAnsi="Calibri"/>
                <w:sz w:val="22"/>
                <w:szCs w:val="22"/>
              </w:rPr>
            </w:pPr>
            <w:del w:id="7776" w:author="Jillian Carson-Jackson" w:date="2020-12-27T16:41:00Z">
              <w:r w:rsidRPr="00CD1A5B" w:rsidDel="00055E48">
                <w:rPr>
                  <w:rFonts w:ascii="Calibri" w:hAnsi="Calibri"/>
                  <w:sz w:val="22"/>
                  <w:szCs w:val="22"/>
                </w:rPr>
                <w:delText>Introduction to manual logs</w:delText>
              </w:r>
            </w:del>
          </w:p>
          <w:p w14:paraId="73EFDBA0" w14:textId="1AF9637B" w:rsidR="00CD1A5B" w:rsidRPr="00CD1A5B" w:rsidDel="00055E48" w:rsidRDefault="00CD1A5B" w:rsidP="006039FF">
            <w:pPr>
              <w:pStyle w:val="Tablelevel3"/>
              <w:rPr>
                <w:del w:id="7777" w:author="Jillian Carson-Jackson" w:date="2020-12-27T16:41:00Z"/>
                <w:rFonts w:ascii="Calibri" w:hAnsi="Calibri"/>
                <w:sz w:val="22"/>
                <w:szCs w:val="22"/>
              </w:rPr>
            </w:pPr>
            <w:del w:id="7778" w:author="Jillian Carson-Jackson" w:date="2020-12-27T16:41:00Z">
              <w:r w:rsidRPr="00CD1A5B" w:rsidDel="00055E48">
                <w:rPr>
                  <w:rFonts w:ascii="Calibri" w:hAnsi="Calibri"/>
                  <w:sz w:val="22"/>
                  <w:szCs w:val="22"/>
                </w:rPr>
                <w:delText>Purpose</w:delText>
              </w:r>
            </w:del>
          </w:p>
          <w:p w14:paraId="53C9747F" w14:textId="3FCC6F1D" w:rsidR="00CD1A5B" w:rsidRPr="00CD1A5B" w:rsidDel="00055E48" w:rsidRDefault="00CD1A5B" w:rsidP="006039FF">
            <w:pPr>
              <w:pStyle w:val="Tablelevel3"/>
              <w:rPr>
                <w:del w:id="7779" w:author="Jillian Carson-Jackson" w:date="2020-12-27T16:41:00Z"/>
                <w:rFonts w:ascii="Calibri" w:hAnsi="Calibri"/>
                <w:sz w:val="22"/>
                <w:szCs w:val="22"/>
              </w:rPr>
            </w:pPr>
            <w:del w:id="7780" w:author="Jillian Carson-Jackson" w:date="2020-12-27T16:41:00Z">
              <w:r w:rsidRPr="00CD1A5B" w:rsidDel="00055E48">
                <w:rPr>
                  <w:rFonts w:ascii="Calibri" w:hAnsi="Calibri"/>
                  <w:sz w:val="22"/>
                  <w:szCs w:val="22"/>
                </w:rPr>
                <w:delText>Benefits</w:delText>
              </w:r>
            </w:del>
          </w:p>
          <w:p w14:paraId="72871136" w14:textId="564D6DC0" w:rsidR="00CD1A5B" w:rsidRPr="00CD1A5B" w:rsidDel="00055E48" w:rsidRDefault="00CD1A5B" w:rsidP="006039FF">
            <w:pPr>
              <w:pStyle w:val="Tablelevel3"/>
              <w:rPr>
                <w:del w:id="7781" w:author="Jillian Carson-Jackson" w:date="2020-12-27T16:41:00Z"/>
                <w:rFonts w:ascii="Calibri" w:hAnsi="Calibri"/>
                <w:sz w:val="22"/>
                <w:szCs w:val="22"/>
              </w:rPr>
            </w:pPr>
            <w:del w:id="7782" w:author="Jillian Carson-Jackson" w:date="2020-12-27T16:41:00Z">
              <w:r w:rsidRPr="00CD1A5B" w:rsidDel="00055E48">
                <w:rPr>
                  <w:rFonts w:ascii="Calibri" w:hAnsi="Calibri"/>
                  <w:sz w:val="22"/>
                  <w:szCs w:val="22"/>
                </w:rPr>
                <w:delText>Difficulties</w:delText>
              </w:r>
            </w:del>
          </w:p>
          <w:p w14:paraId="42AC4618" w14:textId="67677BC8" w:rsidR="00CD1A5B" w:rsidRPr="00CD1A5B" w:rsidDel="00055E48" w:rsidRDefault="00CD1A5B" w:rsidP="006039FF">
            <w:pPr>
              <w:pStyle w:val="Tablelevel2"/>
              <w:rPr>
                <w:del w:id="7783" w:author="Jillian Carson-Jackson" w:date="2020-12-27T16:41:00Z"/>
                <w:rFonts w:ascii="Calibri" w:hAnsi="Calibri"/>
                <w:sz w:val="22"/>
                <w:szCs w:val="22"/>
              </w:rPr>
            </w:pPr>
            <w:del w:id="7784" w:author="Jillian Carson-Jackson" w:date="2020-12-27T16:41:00Z">
              <w:r w:rsidRPr="00CD1A5B" w:rsidDel="00055E48">
                <w:rPr>
                  <w:rFonts w:ascii="Calibri" w:hAnsi="Calibri"/>
                  <w:sz w:val="22"/>
                  <w:szCs w:val="22"/>
                </w:rPr>
                <w:delText>Methods of recording</w:delText>
              </w:r>
            </w:del>
          </w:p>
          <w:p w14:paraId="6609DBC3" w14:textId="342D05AA" w:rsidR="00CD1A5B" w:rsidRPr="00CD1A5B" w:rsidDel="00055E48" w:rsidRDefault="00CD1A5B" w:rsidP="006039FF">
            <w:pPr>
              <w:pStyle w:val="Tablelevel3"/>
              <w:rPr>
                <w:del w:id="7785" w:author="Jillian Carson-Jackson" w:date="2020-12-27T16:41:00Z"/>
                <w:rFonts w:ascii="Calibri" w:hAnsi="Calibri"/>
                <w:sz w:val="22"/>
                <w:szCs w:val="22"/>
              </w:rPr>
            </w:pPr>
            <w:del w:id="7786" w:author="Jillian Carson-Jackson" w:date="2020-12-27T16:41:00Z">
              <w:r w:rsidRPr="00CD1A5B" w:rsidDel="00055E48">
                <w:rPr>
                  <w:rFonts w:ascii="Calibri" w:hAnsi="Calibri"/>
                  <w:sz w:val="22"/>
                  <w:szCs w:val="22"/>
                </w:rPr>
                <w:delText>Hand written</w:delText>
              </w:r>
            </w:del>
          </w:p>
          <w:p w14:paraId="2340A7E6" w14:textId="18630822" w:rsidR="00CD1A5B" w:rsidRPr="00CD1A5B" w:rsidDel="00055E48" w:rsidRDefault="00CD1A5B" w:rsidP="006039FF">
            <w:pPr>
              <w:pStyle w:val="Tablelevel3"/>
              <w:rPr>
                <w:del w:id="7787" w:author="Jillian Carson-Jackson" w:date="2020-12-27T16:41:00Z"/>
                <w:rFonts w:ascii="Calibri" w:hAnsi="Calibri"/>
                <w:sz w:val="22"/>
                <w:szCs w:val="22"/>
              </w:rPr>
            </w:pPr>
            <w:del w:id="7788" w:author="Jillian Carson-Jackson" w:date="2020-12-27T16:41:00Z">
              <w:r w:rsidRPr="00CD1A5B" w:rsidDel="00055E48">
                <w:rPr>
                  <w:rFonts w:ascii="Calibri" w:hAnsi="Calibri"/>
                  <w:sz w:val="22"/>
                  <w:szCs w:val="22"/>
                </w:rPr>
                <w:delText>Printed copy</w:delText>
              </w:r>
            </w:del>
          </w:p>
          <w:p w14:paraId="0275F727" w14:textId="53BE6C07" w:rsidR="00CD1A5B" w:rsidRPr="00CD1A5B" w:rsidDel="00055E48" w:rsidRDefault="00CD1A5B" w:rsidP="006039FF">
            <w:pPr>
              <w:pStyle w:val="Tablelevel2"/>
              <w:rPr>
                <w:del w:id="7789" w:author="Jillian Carson-Jackson" w:date="2020-12-27T16:41:00Z"/>
                <w:rFonts w:ascii="Calibri" w:hAnsi="Calibri"/>
                <w:sz w:val="22"/>
                <w:szCs w:val="22"/>
              </w:rPr>
            </w:pPr>
            <w:del w:id="7790" w:author="Jillian Carson-Jackson" w:date="2020-12-27T16:41:00Z">
              <w:r w:rsidRPr="00CD1A5B" w:rsidDel="00055E48">
                <w:rPr>
                  <w:rFonts w:ascii="Calibri" w:hAnsi="Calibri"/>
                  <w:sz w:val="22"/>
                  <w:szCs w:val="22"/>
                </w:rPr>
                <w:delText>Filing</w:delText>
              </w:r>
            </w:del>
          </w:p>
          <w:p w14:paraId="0297496C" w14:textId="6809AC9A" w:rsidR="00CD1A5B" w:rsidRPr="00CD1A5B" w:rsidDel="00055E48" w:rsidRDefault="00CD1A5B" w:rsidP="006039FF">
            <w:pPr>
              <w:pStyle w:val="Tablelevel3"/>
              <w:rPr>
                <w:del w:id="7791" w:author="Jillian Carson-Jackson" w:date="2020-12-27T16:41:00Z"/>
                <w:rFonts w:ascii="Calibri" w:hAnsi="Calibri"/>
                <w:sz w:val="22"/>
                <w:szCs w:val="22"/>
              </w:rPr>
            </w:pPr>
            <w:del w:id="7792" w:author="Jillian Carson-Jackson" w:date="2020-12-27T16:41:00Z">
              <w:r w:rsidRPr="00CD1A5B" w:rsidDel="00055E48">
                <w:rPr>
                  <w:rFonts w:ascii="Calibri" w:hAnsi="Calibri"/>
                  <w:sz w:val="22"/>
                  <w:szCs w:val="22"/>
                </w:rPr>
                <w:delText>Purpose</w:delText>
              </w:r>
            </w:del>
          </w:p>
          <w:p w14:paraId="00E854D6" w14:textId="762D7C57" w:rsidR="00CD1A5B" w:rsidRPr="00CD1A5B" w:rsidDel="00055E48" w:rsidRDefault="00CD1A5B" w:rsidP="006039FF">
            <w:pPr>
              <w:pStyle w:val="Tablelevel3"/>
              <w:rPr>
                <w:del w:id="7793" w:author="Jillian Carson-Jackson" w:date="2020-12-27T16:41:00Z"/>
                <w:rFonts w:ascii="Calibri" w:hAnsi="Calibri"/>
                <w:sz w:val="22"/>
                <w:szCs w:val="22"/>
              </w:rPr>
            </w:pPr>
            <w:del w:id="7794" w:author="Jillian Carson-Jackson" w:date="2020-12-27T16:41:00Z">
              <w:r w:rsidRPr="00CD1A5B" w:rsidDel="00055E48">
                <w:rPr>
                  <w:rFonts w:ascii="Calibri" w:hAnsi="Calibri"/>
                  <w:sz w:val="22"/>
                  <w:szCs w:val="22"/>
                </w:rPr>
                <w:delText>Storage</w:delText>
              </w:r>
            </w:del>
          </w:p>
          <w:p w14:paraId="6C0B3A60" w14:textId="32D7BC58" w:rsidR="00CD1A5B" w:rsidRPr="00CD1A5B" w:rsidDel="00055E48" w:rsidRDefault="00CD1A5B" w:rsidP="006039FF">
            <w:pPr>
              <w:pStyle w:val="Tablelevel3"/>
              <w:rPr>
                <w:del w:id="7795" w:author="Jillian Carson-Jackson" w:date="2020-12-27T16:41:00Z"/>
                <w:rFonts w:ascii="Calibri" w:hAnsi="Calibri"/>
                <w:sz w:val="22"/>
                <w:szCs w:val="22"/>
              </w:rPr>
            </w:pPr>
            <w:del w:id="7796" w:author="Jillian Carson-Jackson" w:date="2020-12-27T16:41:00Z">
              <w:r w:rsidRPr="00CD1A5B" w:rsidDel="00055E48">
                <w:rPr>
                  <w:rFonts w:ascii="Calibri" w:hAnsi="Calibri"/>
                  <w:sz w:val="22"/>
                  <w:szCs w:val="22"/>
                </w:rPr>
                <w:delText>Access</w:delText>
              </w:r>
            </w:del>
          </w:p>
          <w:p w14:paraId="05CB66A3" w14:textId="452023A4" w:rsidR="00CD1A5B" w:rsidRPr="00CD1A5B" w:rsidDel="00055E48" w:rsidRDefault="00CD1A5B" w:rsidP="006039FF">
            <w:pPr>
              <w:pStyle w:val="Tablelevel1"/>
              <w:rPr>
                <w:del w:id="7797" w:author="Jillian Carson-Jackson" w:date="2020-12-27T16:41:00Z"/>
                <w:rFonts w:ascii="Calibri" w:hAnsi="Calibri"/>
                <w:szCs w:val="22"/>
              </w:rPr>
            </w:pPr>
            <w:del w:id="7798" w:author="Jillian Carson-Jackson" w:date="2020-12-27T16:41:00Z">
              <w:r w:rsidRPr="00CD1A5B" w:rsidDel="00055E48">
                <w:rPr>
                  <w:rFonts w:ascii="Calibri" w:hAnsi="Calibri"/>
                  <w:szCs w:val="22"/>
                </w:rPr>
                <w:delText>Electronic log keeping</w:delText>
              </w:r>
            </w:del>
          </w:p>
          <w:p w14:paraId="672D2074" w14:textId="219A1E32" w:rsidR="00CD1A5B" w:rsidRPr="00CD1A5B" w:rsidDel="00055E48" w:rsidRDefault="00CD1A5B" w:rsidP="006039FF">
            <w:pPr>
              <w:pStyle w:val="Tablelevel2"/>
              <w:rPr>
                <w:del w:id="7799" w:author="Jillian Carson-Jackson" w:date="2020-12-27T16:41:00Z"/>
                <w:rFonts w:ascii="Calibri" w:hAnsi="Calibri"/>
                <w:sz w:val="22"/>
                <w:szCs w:val="22"/>
              </w:rPr>
            </w:pPr>
            <w:del w:id="7800" w:author="Jillian Carson-Jackson" w:date="2020-12-27T16:41:00Z">
              <w:r w:rsidRPr="00CD1A5B" w:rsidDel="00055E48">
                <w:rPr>
                  <w:rFonts w:ascii="Calibri" w:hAnsi="Calibri"/>
                  <w:sz w:val="22"/>
                  <w:szCs w:val="22"/>
                </w:rPr>
                <w:delText>Introduction to electronic logs</w:delText>
              </w:r>
            </w:del>
          </w:p>
          <w:p w14:paraId="4942E68B" w14:textId="7CD78106" w:rsidR="00CD1A5B" w:rsidRPr="00CD1A5B" w:rsidDel="00055E48" w:rsidRDefault="00CD1A5B" w:rsidP="006039FF">
            <w:pPr>
              <w:pStyle w:val="Tablelevel3"/>
              <w:rPr>
                <w:del w:id="7801" w:author="Jillian Carson-Jackson" w:date="2020-12-27T16:41:00Z"/>
                <w:rFonts w:ascii="Calibri" w:hAnsi="Calibri"/>
                <w:sz w:val="22"/>
                <w:szCs w:val="22"/>
              </w:rPr>
            </w:pPr>
            <w:del w:id="7802" w:author="Jillian Carson-Jackson" w:date="2020-12-27T16:41:00Z">
              <w:r w:rsidRPr="00CD1A5B" w:rsidDel="00055E48">
                <w:rPr>
                  <w:rFonts w:ascii="Calibri" w:hAnsi="Calibri"/>
                  <w:sz w:val="22"/>
                  <w:szCs w:val="22"/>
                </w:rPr>
                <w:delText>Purpose</w:delText>
              </w:r>
            </w:del>
          </w:p>
          <w:p w14:paraId="26934B9F" w14:textId="5BA0F0A9" w:rsidR="00CD1A5B" w:rsidRPr="00CD1A5B" w:rsidDel="00055E48" w:rsidRDefault="00CD1A5B" w:rsidP="006039FF">
            <w:pPr>
              <w:pStyle w:val="Tablelevel3"/>
              <w:rPr>
                <w:del w:id="7803" w:author="Jillian Carson-Jackson" w:date="2020-12-27T16:41:00Z"/>
                <w:rFonts w:ascii="Calibri" w:hAnsi="Calibri"/>
                <w:sz w:val="22"/>
                <w:szCs w:val="22"/>
              </w:rPr>
            </w:pPr>
            <w:del w:id="7804" w:author="Jillian Carson-Jackson" w:date="2020-12-27T16:41:00Z">
              <w:r w:rsidRPr="00CD1A5B" w:rsidDel="00055E48">
                <w:rPr>
                  <w:rFonts w:ascii="Calibri" w:hAnsi="Calibri"/>
                  <w:sz w:val="22"/>
                  <w:szCs w:val="22"/>
                </w:rPr>
                <w:delText>Benefits</w:delText>
              </w:r>
            </w:del>
          </w:p>
          <w:p w14:paraId="7BC8E687" w14:textId="774B0027" w:rsidR="00CD1A5B" w:rsidRPr="00CD1A5B" w:rsidDel="00055E48" w:rsidRDefault="00CD1A5B" w:rsidP="006039FF">
            <w:pPr>
              <w:pStyle w:val="Tablelevel3"/>
              <w:rPr>
                <w:del w:id="7805" w:author="Jillian Carson-Jackson" w:date="2020-12-27T16:41:00Z"/>
                <w:rFonts w:ascii="Calibri" w:hAnsi="Calibri"/>
                <w:sz w:val="22"/>
                <w:szCs w:val="22"/>
              </w:rPr>
            </w:pPr>
            <w:del w:id="7806" w:author="Jillian Carson-Jackson" w:date="2020-12-27T16:41:00Z">
              <w:r w:rsidRPr="00CD1A5B" w:rsidDel="00055E48">
                <w:rPr>
                  <w:rFonts w:ascii="Calibri" w:hAnsi="Calibri"/>
                  <w:sz w:val="22"/>
                  <w:szCs w:val="22"/>
                </w:rPr>
                <w:delText>Difficulties</w:delText>
              </w:r>
            </w:del>
          </w:p>
          <w:p w14:paraId="6540CC17" w14:textId="44B5D3F8" w:rsidR="00CD1A5B" w:rsidRPr="00CD1A5B" w:rsidDel="00055E48" w:rsidRDefault="00CD1A5B" w:rsidP="006039FF">
            <w:pPr>
              <w:pStyle w:val="Tablelevel2"/>
              <w:rPr>
                <w:del w:id="7807" w:author="Jillian Carson-Jackson" w:date="2020-12-27T16:41:00Z"/>
                <w:rFonts w:ascii="Calibri" w:hAnsi="Calibri"/>
                <w:sz w:val="22"/>
                <w:szCs w:val="22"/>
              </w:rPr>
            </w:pPr>
            <w:del w:id="7808" w:author="Jillian Carson-Jackson" w:date="2020-12-27T16:41:00Z">
              <w:r w:rsidRPr="00CD1A5B" w:rsidDel="00055E48">
                <w:rPr>
                  <w:rFonts w:ascii="Calibri" w:hAnsi="Calibri"/>
                  <w:sz w:val="22"/>
                  <w:szCs w:val="22"/>
                </w:rPr>
                <w:delText>Methods of recording</w:delText>
              </w:r>
            </w:del>
          </w:p>
          <w:p w14:paraId="01E282B9" w14:textId="02CAE1DB" w:rsidR="00CD1A5B" w:rsidRPr="00CD1A5B" w:rsidDel="00055E48" w:rsidRDefault="00CD1A5B" w:rsidP="006039FF">
            <w:pPr>
              <w:pStyle w:val="Tablelevel3"/>
              <w:rPr>
                <w:del w:id="7809" w:author="Jillian Carson-Jackson" w:date="2020-12-27T16:41:00Z"/>
                <w:rFonts w:ascii="Calibri" w:hAnsi="Calibri"/>
                <w:sz w:val="22"/>
                <w:szCs w:val="22"/>
              </w:rPr>
            </w:pPr>
            <w:del w:id="7810" w:author="Jillian Carson-Jackson" w:date="2020-12-27T16:41:00Z">
              <w:r w:rsidRPr="00CD1A5B" w:rsidDel="00055E48">
                <w:rPr>
                  <w:rFonts w:ascii="Calibri" w:hAnsi="Calibri"/>
                  <w:sz w:val="22"/>
                  <w:szCs w:val="22"/>
                </w:rPr>
                <w:delText>Voice</w:delText>
              </w:r>
            </w:del>
          </w:p>
          <w:p w14:paraId="69BDAA0D" w14:textId="16E22C3F" w:rsidR="00CD1A5B" w:rsidRPr="00CD1A5B" w:rsidDel="00055E48" w:rsidRDefault="00CD1A5B" w:rsidP="006039FF">
            <w:pPr>
              <w:pStyle w:val="Tablelevel3"/>
              <w:rPr>
                <w:del w:id="7811" w:author="Jillian Carson-Jackson" w:date="2020-12-27T16:41:00Z"/>
                <w:rFonts w:ascii="Calibri" w:hAnsi="Calibri"/>
                <w:sz w:val="22"/>
                <w:szCs w:val="22"/>
              </w:rPr>
            </w:pPr>
            <w:del w:id="7812" w:author="Jillian Carson-Jackson" w:date="2020-12-27T16:41:00Z">
              <w:r w:rsidRPr="00CD1A5B" w:rsidDel="00055E48">
                <w:rPr>
                  <w:rFonts w:ascii="Calibri" w:hAnsi="Calibri"/>
                  <w:sz w:val="22"/>
                  <w:szCs w:val="22"/>
                </w:rPr>
                <w:delText>Radar/video</w:delText>
              </w:r>
            </w:del>
          </w:p>
          <w:p w14:paraId="2C31B36E" w14:textId="01F5DCCE" w:rsidR="00CD1A5B" w:rsidRPr="00CD1A5B" w:rsidDel="00055E48" w:rsidRDefault="00CD1A5B" w:rsidP="006039FF">
            <w:pPr>
              <w:pStyle w:val="Tablelevel3"/>
              <w:rPr>
                <w:del w:id="7813" w:author="Jillian Carson-Jackson" w:date="2020-12-27T16:41:00Z"/>
                <w:rFonts w:ascii="Calibri" w:hAnsi="Calibri"/>
                <w:sz w:val="22"/>
                <w:szCs w:val="22"/>
              </w:rPr>
            </w:pPr>
            <w:del w:id="7814" w:author="Jillian Carson-Jackson" w:date="2020-12-27T16:41:00Z">
              <w:r w:rsidRPr="00CD1A5B" w:rsidDel="00055E48">
                <w:rPr>
                  <w:rFonts w:ascii="Calibri" w:hAnsi="Calibri"/>
                  <w:sz w:val="22"/>
                  <w:szCs w:val="22"/>
                </w:rPr>
                <w:delText>Electronic data input devices</w:delText>
              </w:r>
            </w:del>
          </w:p>
          <w:p w14:paraId="09BD535D" w14:textId="23C68C76" w:rsidR="00CD1A5B" w:rsidRPr="00CD1A5B" w:rsidDel="00055E48" w:rsidRDefault="00CD1A5B" w:rsidP="006039FF">
            <w:pPr>
              <w:pStyle w:val="Tablelevel2"/>
              <w:rPr>
                <w:del w:id="7815" w:author="Jillian Carson-Jackson" w:date="2020-12-27T16:41:00Z"/>
                <w:rFonts w:ascii="Calibri" w:hAnsi="Calibri"/>
                <w:sz w:val="22"/>
                <w:szCs w:val="22"/>
              </w:rPr>
            </w:pPr>
            <w:del w:id="7816" w:author="Jillian Carson-Jackson" w:date="2020-12-27T16:41:00Z">
              <w:r w:rsidRPr="00CD1A5B" w:rsidDel="00055E48">
                <w:rPr>
                  <w:rFonts w:ascii="Calibri" w:hAnsi="Calibri"/>
                  <w:sz w:val="22"/>
                  <w:szCs w:val="22"/>
                </w:rPr>
                <w:delText>Filing</w:delText>
              </w:r>
            </w:del>
          </w:p>
          <w:p w14:paraId="3F33C671" w14:textId="1C08B870" w:rsidR="00CD1A5B" w:rsidRPr="00CD1A5B" w:rsidDel="00055E48" w:rsidRDefault="00CD1A5B" w:rsidP="006039FF">
            <w:pPr>
              <w:pStyle w:val="Tablelevel3"/>
              <w:rPr>
                <w:del w:id="7817" w:author="Jillian Carson-Jackson" w:date="2020-12-27T16:41:00Z"/>
                <w:rFonts w:ascii="Calibri" w:hAnsi="Calibri"/>
                <w:sz w:val="22"/>
                <w:szCs w:val="22"/>
              </w:rPr>
            </w:pPr>
            <w:del w:id="7818" w:author="Jillian Carson-Jackson" w:date="2020-12-27T16:41:00Z">
              <w:r w:rsidRPr="00CD1A5B" w:rsidDel="00055E48">
                <w:rPr>
                  <w:rFonts w:ascii="Calibri" w:hAnsi="Calibri"/>
                  <w:sz w:val="22"/>
                  <w:szCs w:val="22"/>
                </w:rPr>
                <w:delText>Back-up arrangements</w:delText>
              </w:r>
            </w:del>
          </w:p>
          <w:p w14:paraId="4050A49C" w14:textId="145C8D55" w:rsidR="00CD1A5B" w:rsidRPr="00CD1A5B" w:rsidDel="00055E48" w:rsidRDefault="00CD1A5B" w:rsidP="006039FF">
            <w:pPr>
              <w:pStyle w:val="Tablelevel3"/>
              <w:rPr>
                <w:del w:id="7819" w:author="Jillian Carson-Jackson" w:date="2020-12-27T16:41:00Z"/>
                <w:rFonts w:ascii="Calibri" w:hAnsi="Calibri"/>
                <w:sz w:val="22"/>
                <w:szCs w:val="22"/>
              </w:rPr>
            </w:pPr>
            <w:del w:id="7820" w:author="Jillian Carson-Jackson" w:date="2020-12-27T16:41:00Z">
              <w:r w:rsidRPr="00CD1A5B" w:rsidDel="00055E48">
                <w:rPr>
                  <w:rFonts w:ascii="Calibri" w:hAnsi="Calibri"/>
                  <w:sz w:val="22"/>
                  <w:szCs w:val="22"/>
                </w:rPr>
                <w:delText>Storing</w:delText>
              </w:r>
            </w:del>
          </w:p>
        </w:tc>
        <w:tc>
          <w:tcPr>
            <w:tcW w:w="2552" w:type="dxa"/>
            <w:tcBorders>
              <w:top w:val="single" w:sz="4" w:space="0" w:color="auto"/>
              <w:left w:val="single" w:sz="4" w:space="0" w:color="auto"/>
              <w:bottom w:val="single" w:sz="4" w:space="0" w:color="auto"/>
              <w:right w:val="single" w:sz="4" w:space="0" w:color="auto"/>
            </w:tcBorders>
          </w:tcPr>
          <w:p w14:paraId="70C7BA0E" w14:textId="3DA6AE3A" w:rsidR="00CD1A5B" w:rsidRPr="00CD1A5B" w:rsidDel="00055E48" w:rsidRDefault="00CD1A5B" w:rsidP="006039FF">
            <w:pPr>
              <w:pStyle w:val="Tablelevel1bold"/>
              <w:jc w:val="center"/>
              <w:rPr>
                <w:del w:id="7821"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39398C92" w14:textId="3E76B153" w:rsidR="00CD1A5B" w:rsidRPr="00CD1A5B" w:rsidDel="00055E48" w:rsidRDefault="00CD1A5B" w:rsidP="006039FF">
            <w:pPr>
              <w:rPr>
                <w:del w:id="7822" w:author="Jillian Carson-Jackson" w:date="2020-12-27T16:41:00Z"/>
                <w:rFonts w:ascii="Calibri" w:hAnsi="Calibri"/>
                <w:sz w:val="22"/>
                <w:szCs w:val="22"/>
              </w:rPr>
            </w:pPr>
          </w:p>
        </w:tc>
      </w:tr>
      <w:tr w:rsidR="00CD1A5B" w:rsidRPr="00CD1A5B" w:rsidDel="00055E48" w14:paraId="40081CCC" w14:textId="0D108FDA"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1392"/>
          <w:jc w:val="center"/>
          <w:del w:id="7823"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7904F4AC" w14:textId="67FF2741" w:rsidR="00CD1A5B" w:rsidRPr="00CD1A5B" w:rsidDel="00055E48" w:rsidRDefault="00CD1A5B" w:rsidP="006039FF">
            <w:pPr>
              <w:pStyle w:val="Tablelevel1bold"/>
              <w:rPr>
                <w:del w:id="7824" w:author="Jillian Carson-Jackson" w:date="2020-12-27T16:41:00Z"/>
                <w:rFonts w:ascii="Calibri" w:hAnsi="Calibri"/>
                <w:b w:val="0"/>
                <w:sz w:val="22"/>
                <w:szCs w:val="22"/>
              </w:rPr>
            </w:pPr>
            <w:bookmarkStart w:id="7825" w:name="_Toc446917530"/>
            <w:bookmarkStart w:id="7826" w:name="_Toc111617490"/>
            <w:del w:id="7827" w:author="Jillian Carson-Jackson" w:date="2020-12-27T16:41:00Z">
              <w:r w:rsidRPr="00CD1A5B" w:rsidDel="00055E48">
                <w:rPr>
                  <w:rFonts w:ascii="Calibri" w:hAnsi="Calibri"/>
                  <w:b w:val="0"/>
                  <w:sz w:val="22"/>
                  <w:szCs w:val="22"/>
                </w:rPr>
                <w:delText>State the purposes and requirements for statement and report writing</w:delText>
              </w:r>
              <w:bookmarkEnd w:id="7825"/>
              <w:bookmarkEnd w:id="7826"/>
            </w:del>
          </w:p>
          <w:p w14:paraId="4E2B5ACD" w14:textId="6E6A5BF7" w:rsidR="00CD1A5B" w:rsidRPr="00CD1A5B" w:rsidDel="00055E48" w:rsidRDefault="00CD1A5B" w:rsidP="006039FF">
            <w:pPr>
              <w:pStyle w:val="Tablelevel2"/>
              <w:rPr>
                <w:del w:id="7828" w:author="Jillian Carson-Jackson" w:date="2020-12-27T16:41:00Z"/>
                <w:rFonts w:ascii="Calibri" w:hAnsi="Calibri"/>
                <w:sz w:val="22"/>
                <w:szCs w:val="22"/>
              </w:rPr>
            </w:pPr>
            <w:del w:id="7829" w:author="Jillian Carson-Jackson" w:date="2020-12-27T16:41:00Z">
              <w:r w:rsidRPr="00CD1A5B" w:rsidDel="00055E48">
                <w:rPr>
                  <w:rFonts w:ascii="Calibri" w:hAnsi="Calibri"/>
                  <w:sz w:val="22"/>
                  <w:szCs w:val="22"/>
                </w:rPr>
                <w:delText>Statutory</w:delText>
              </w:r>
            </w:del>
          </w:p>
          <w:p w14:paraId="70474F19" w14:textId="7FAFE3EB" w:rsidR="00CD1A5B" w:rsidRPr="00CD1A5B" w:rsidDel="00055E48" w:rsidRDefault="00CD1A5B" w:rsidP="006039FF">
            <w:pPr>
              <w:pStyle w:val="Tablelevel2"/>
              <w:rPr>
                <w:del w:id="7830" w:author="Jillian Carson-Jackson" w:date="2020-12-27T16:41:00Z"/>
                <w:rFonts w:ascii="Calibri" w:hAnsi="Calibri"/>
                <w:sz w:val="22"/>
                <w:szCs w:val="22"/>
              </w:rPr>
            </w:pPr>
            <w:del w:id="7831" w:author="Jillian Carson-Jackson" w:date="2020-12-27T16:41:00Z">
              <w:r w:rsidRPr="00CD1A5B" w:rsidDel="00055E48">
                <w:rPr>
                  <w:rFonts w:ascii="Calibri" w:hAnsi="Calibri"/>
                  <w:sz w:val="22"/>
                  <w:szCs w:val="22"/>
                </w:rPr>
                <w:delText>Electronic and manual</w:delText>
              </w:r>
            </w:del>
          </w:p>
          <w:p w14:paraId="7AB2701C" w14:textId="6E87D72C" w:rsidR="00CD1A5B" w:rsidRPr="00CD1A5B" w:rsidDel="00055E48" w:rsidRDefault="00CD1A5B" w:rsidP="006039FF">
            <w:pPr>
              <w:pStyle w:val="Tablelevel2"/>
              <w:rPr>
                <w:del w:id="7832" w:author="Jillian Carson-Jackson" w:date="2020-12-27T16:41:00Z"/>
                <w:rFonts w:ascii="Calibri" w:hAnsi="Calibri"/>
                <w:sz w:val="22"/>
                <w:szCs w:val="22"/>
              </w:rPr>
            </w:pPr>
            <w:del w:id="7833" w:author="Jillian Carson-Jackson" w:date="2020-12-27T16:41:00Z">
              <w:r w:rsidRPr="00CD1A5B" w:rsidDel="00055E48">
                <w:rPr>
                  <w:rFonts w:ascii="Calibri" w:hAnsi="Calibri"/>
                  <w:sz w:val="22"/>
                  <w:szCs w:val="22"/>
                </w:rPr>
                <w:delText>Legal implications</w:delText>
              </w:r>
            </w:del>
          </w:p>
        </w:tc>
        <w:tc>
          <w:tcPr>
            <w:tcW w:w="2552" w:type="dxa"/>
            <w:tcBorders>
              <w:top w:val="single" w:sz="4" w:space="0" w:color="auto"/>
              <w:left w:val="single" w:sz="4" w:space="0" w:color="auto"/>
              <w:bottom w:val="single" w:sz="4" w:space="0" w:color="auto"/>
              <w:right w:val="single" w:sz="4" w:space="0" w:color="auto"/>
            </w:tcBorders>
          </w:tcPr>
          <w:p w14:paraId="2A83D018" w14:textId="6C56AED7" w:rsidR="00CD1A5B" w:rsidRPr="00CD1A5B" w:rsidDel="00055E48" w:rsidRDefault="00CD1A5B" w:rsidP="006039FF">
            <w:pPr>
              <w:pStyle w:val="Tablelevel1bold"/>
              <w:jc w:val="center"/>
              <w:rPr>
                <w:del w:id="7834"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1DD2EE2E" w14:textId="547E51AF" w:rsidR="00CD1A5B" w:rsidRPr="00CD1A5B" w:rsidDel="00055E48" w:rsidRDefault="00CD1A5B" w:rsidP="006039FF">
            <w:pPr>
              <w:rPr>
                <w:del w:id="7835" w:author="Jillian Carson-Jackson" w:date="2020-12-27T16:41:00Z"/>
                <w:rFonts w:ascii="Calibri" w:hAnsi="Calibri"/>
                <w:sz w:val="22"/>
                <w:szCs w:val="22"/>
              </w:rPr>
            </w:pPr>
          </w:p>
        </w:tc>
      </w:tr>
    </w:tbl>
    <w:p w14:paraId="12459FE5" w14:textId="4F6B598A" w:rsidR="00CD1A5B" w:rsidRPr="00C50983" w:rsidDel="00055E48" w:rsidRDefault="00CD1A5B" w:rsidP="00CD1A5B">
      <w:pPr>
        <w:rPr>
          <w:del w:id="7836" w:author="Jillian Carson-Jackson" w:date="2020-12-27T16:41:00Z"/>
        </w:rPr>
      </w:pPr>
    </w:p>
    <w:p w14:paraId="1413C93E" w14:textId="77777777" w:rsidR="00CD1A5B" w:rsidRPr="00C50983" w:rsidRDefault="00CD1A5B" w:rsidP="00CD1A5B">
      <w:pPr>
        <w:jc w:val="center"/>
        <w:rPr>
          <w:b/>
          <w:sz w:val="32"/>
        </w:rPr>
        <w:sectPr w:rsidR="00CD1A5B" w:rsidRPr="00C50983" w:rsidSect="006039FF">
          <w:headerReference w:type="default" r:id="rId41"/>
          <w:pgSz w:w="16838" w:h="11906" w:orient="landscape" w:code="9"/>
          <w:pgMar w:top="1134" w:right="1134" w:bottom="1134" w:left="1134" w:header="706" w:footer="706" w:gutter="0"/>
          <w:cols w:space="708"/>
          <w:docGrid w:linePitch="360"/>
        </w:sectPr>
      </w:pPr>
    </w:p>
    <w:p w14:paraId="1B551246" w14:textId="026150EA" w:rsidR="00203FE9" w:rsidRPr="00C50983" w:rsidDel="00803B93" w:rsidRDefault="00203FE9" w:rsidP="00203FE9">
      <w:pPr>
        <w:pStyle w:val="Module"/>
        <w:rPr>
          <w:del w:id="7837" w:author="Jillian Carson-Jackson" w:date="2020-12-27T16:48:00Z"/>
          <w:caps/>
        </w:rPr>
      </w:pPr>
      <w:bookmarkStart w:id="7838" w:name="_Toc111617491"/>
      <w:bookmarkStart w:id="7839" w:name="_Toc245254450"/>
      <w:bookmarkStart w:id="7840" w:name="_Toc61927108"/>
      <w:commentRangeStart w:id="7841"/>
      <w:del w:id="7842" w:author="Jillian Carson-Jackson" w:date="2020-12-27T16:48:00Z">
        <w:r w:rsidRPr="00C50983" w:rsidDel="00803B93">
          <w:delText>VHF RADIO</w:delText>
        </w:r>
        <w:bookmarkEnd w:id="7838"/>
        <w:bookmarkEnd w:id="7839"/>
        <w:commentRangeEnd w:id="7841"/>
        <w:r w:rsidR="00B406CD" w:rsidDel="00803B93">
          <w:rPr>
            <w:rStyle w:val="CommentReference"/>
            <w:rFonts w:eastAsiaTheme="minorHAnsi"/>
            <w:b w:val="0"/>
            <w:color w:val="auto"/>
            <w:u w:val="none"/>
          </w:rPr>
          <w:commentReference w:id="7841"/>
        </w:r>
        <w:bookmarkEnd w:id="7840"/>
      </w:del>
    </w:p>
    <w:p w14:paraId="29AAC147" w14:textId="6EEBC4C0" w:rsidR="00203FE9" w:rsidDel="00803B93" w:rsidRDefault="00203FE9" w:rsidP="00F64B31">
      <w:pPr>
        <w:pStyle w:val="ModuleHeading1"/>
        <w:rPr>
          <w:del w:id="7843" w:author="Jillian Carson-Jackson" w:date="2020-12-27T16:48:00Z"/>
        </w:rPr>
      </w:pPr>
      <w:bookmarkStart w:id="7844" w:name="_Toc446917599"/>
      <w:bookmarkStart w:id="7845" w:name="_Toc111617492"/>
      <w:bookmarkStart w:id="7846" w:name="_Toc245254451"/>
      <w:bookmarkStart w:id="7847" w:name="_Toc61927109"/>
      <w:del w:id="7848" w:author="Jillian Carson-Jackson" w:date="2020-12-27T16:48:00Z">
        <w:r w:rsidRPr="00C50983" w:rsidDel="00803B93">
          <w:delText>INTRODUCTION</w:delText>
        </w:r>
        <w:bookmarkEnd w:id="7844"/>
        <w:bookmarkEnd w:id="7845"/>
        <w:bookmarkEnd w:id="7846"/>
        <w:bookmarkEnd w:id="7847"/>
      </w:del>
    </w:p>
    <w:p w14:paraId="542C6D04" w14:textId="65E7E0C6" w:rsidR="00203FE9" w:rsidRPr="00203FE9" w:rsidDel="00803B93" w:rsidRDefault="00203FE9" w:rsidP="00203FE9">
      <w:pPr>
        <w:pStyle w:val="Heading1separatationline"/>
        <w:rPr>
          <w:del w:id="7849" w:author="Jillian Carson-Jackson" w:date="2020-12-27T16:48:00Z"/>
        </w:rPr>
      </w:pPr>
    </w:p>
    <w:p w14:paraId="16C57CF7" w14:textId="10FA2F20" w:rsidR="00203FE9" w:rsidRPr="00C50983" w:rsidDel="00803B93" w:rsidRDefault="00203FE9" w:rsidP="00203FE9">
      <w:pPr>
        <w:pStyle w:val="BodyText"/>
        <w:rPr>
          <w:del w:id="7850" w:author="Jillian Carson-Jackson" w:date="2020-12-27T16:48:00Z"/>
        </w:rPr>
      </w:pPr>
      <w:del w:id="7851" w:author="Jillian Carson-Jackson" w:date="2020-12-27T16:48:00Z">
        <w:r w:rsidRPr="00C50983" w:rsidDel="00803B93">
          <w:delText>Instructors for this module should have the knowledge, comprehension and the ability to apply VHF radio communication techniques in a VTS environment.  If this cannot be achieved, then the appropriate expert should cover certain sections of this module.  Every instructor should have full access to simulation equipment.  In addition, arrangements should be made, if practicable, for trainees to visit operational VTS centres.</w:delText>
        </w:r>
      </w:del>
    </w:p>
    <w:p w14:paraId="3157BDBD" w14:textId="39FC8506" w:rsidR="00203FE9" w:rsidDel="00803B93" w:rsidRDefault="00203FE9" w:rsidP="00F64B31">
      <w:pPr>
        <w:pStyle w:val="ModuleHeading1"/>
        <w:rPr>
          <w:del w:id="7852" w:author="Jillian Carson-Jackson" w:date="2020-12-27T16:48:00Z"/>
        </w:rPr>
      </w:pPr>
      <w:bookmarkStart w:id="7853" w:name="_Toc446917600"/>
      <w:bookmarkStart w:id="7854" w:name="_Toc111617493"/>
      <w:bookmarkStart w:id="7855" w:name="_Toc245254452"/>
      <w:bookmarkStart w:id="7856" w:name="_Toc61927110"/>
      <w:del w:id="7857" w:author="Jillian Carson-Jackson" w:date="2020-12-27T16:48:00Z">
        <w:r w:rsidRPr="00C50983" w:rsidDel="00803B93">
          <w:delText>SUBJECT FRAMEWOR</w:delText>
        </w:r>
        <w:bookmarkEnd w:id="7853"/>
        <w:r w:rsidRPr="00C50983" w:rsidDel="00803B93">
          <w:delText>K</w:delText>
        </w:r>
        <w:bookmarkEnd w:id="7854"/>
        <w:bookmarkEnd w:id="7855"/>
        <w:bookmarkEnd w:id="7856"/>
      </w:del>
    </w:p>
    <w:p w14:paraId="40080CBC" w14:textId="27880F39" w:rsidR="00203FE9" w:rsidRPr="00203FE9" w:rsidDel="00803B93" w:rsidRDefault="00203FE9" w:rsidP="00203FE9">
      <w:pPr>
        <w:pStyle w:val="Heading1separatationline"/>
        <w:rPr>
          <w:del w:id="7858" w:author="Jillian Carson-Jackson" w:date="2020-12-27T16:48:00Z"/>
        </w:rPr>
      </w:pPr>
    </w:p>
    <w:p w14:paraId="0E16C35F" w14:textId="5B61E7BC" w:rsidR="00203FE9" w:rsidRPr="00C50983" w:rsidDel="00803B93" w:rsidRDefault="00203FE9" w:rsidP="00F64B31">
      <w:pPr>
        <w:pStyle w:val="ModuleHeading2"/>
        <w:rPr>
          <w:del w:id="7859" w:author="Jillian Carson-Jackson" w:date="2020-12-27T16:48:00Z"/>
        </w:rPr>
      </w:pPr>
      <w:bookmarkStart w:id="7860" w:name="_Toc446917601"/>
      <w:bookmarkStart w:id="7861" w:name="_Toc111617494"/>
      <w:del w:id="7862" w:author="Jillian Carson-Jackson" w:date="2020-12-27T16:48:00Z">
        <w:r w:rsidRPr="00C50983" w:rsidDel="00803B93">
          <w:delText>Scope</w:delText>
        </w:r>
        <w:bookmarkEnd w:id="7860"/>
        <w:bookmarkEnd w:id="7861"/>
      </w:del>
    </w:p>
    <w:p w14:paraId="1A51C079" w14:textId="400DFCF1" w:rsidR="00203FE9" w:rsidRPr="00C50983" w:rsidDel="00803B93" w:rsidRDefault="00203FE9" w:rsidP="00203FE9">
      <w:pPr>
        <w:pStyle w:val="BodyText"/>
        <w:rPr>
          <w:del w:id="7863" w:author="Jillian Carson-Jackson" w:date="2020-12-27T16:48:00Z"/>
        </w:rPr>
      </w:pPr>
      <w:del w:id="7864" w:author="Jillian Carson-Jackson" w:date="2020-12-27T16:48:00Z">
        <w:r w:rsidRPr="00C50983" w:rsidDel="00803B93">
          <w:delText>This syllabus covers the requirement for VTS Operators to be able to transmit voice and data messages using radio sub-systems and equipment for the purpose of fulfilling the functional requirements of VTS centres.</w:delText>
        </w:r>
      </w:del>
    </w:p>
    <w:p w14:paraId="4D5194D5" w14:textId="1CE3082C" w:rsidR="00203FE9" w:rsidRPr="00C50983" w:rsidDel="00803B93" w:rsidRDefault="00203FE9" w:rsidP="00203FE9">
      <w:pPr>
        <w:pStyle w:val="BodyText"/>
        <w:rPr>
          <w:del w:id="7865" w:author="Jillian Carson-Jackson" w:date="2020-12-27T16:48:00Z"/>
        </w:rPr>
      </w:pPr>
      <w:del w:id="7866" w:author="Jillian Carson-Jackson" w:date="2020-12-27T16:48:00Z">
        <w:r w:rsidRPr="00C50983" w:rsidDel="00803B93">
          <w:delText>This course covers the theory and practice of using basic VHF radio equipment to transmit and receive calls, messages and information by radiotelephony, the Digital Selective Calling (DSC) system and VHF Automatic Identification System (AIS).</w:delText>
        </w:r>
      </w:del>
    </w:p>
    <w:p w14:paraId="4DC79608" w14:textId="4284664B" w:rsidR="00203FE9" w:rsidRPr="00C50983" w:rsidDel="00803B93" w:rsidRDefault="00203FE9" w:rsidP="00F64B31">
      <w:pPr>
        <w:pStyle w:val="ModuleHeading2"/>
        <w:rPr>
          <w:del w:id="7867" w:author="Jillian Carson-Jackson" w:date="2020-12-27T16:48:00Z"/>
        </w:rPr>
      </w:pPr>
      <w:bookmarkStart w:id="7868" w:name="_Toc446917602"/>
      <w:bookmarkStart w:id="7869" w:name="_Toc111617495"/>
      <w:del w:id="7870" w:author="Jillian Carson-Jackson" w:date="2020-12-27T16:48:00Z">
        <w:r w:rsidRPr="00C50983" w:rsidDel="00803B93">
          <w:delText>Aims</w:delText>
        </w:r>
        <w:bookmarkEnd w:id="7868"/>
        <w:bookmarkEnd w:id="7869"/>
      </w:del>
    </w:p>
    <w:p w14:paraId="7CD384E6" w14:textId="0BDD1B1B" w:rsidR="00203FE9" w:rsidRPr="00C50983" w:rsidDel="00803B93" w:rsidRDefault="00203FE9" w:rsidP="00203FE9">
      <w:pPr>
        <w:pStyle w:val="BodyText"/>
        <w:rPr>
          <w:del w:id="7871" w:author="Jillian Carson-Jackson" w:date="2020-12-27T16:48:00Z"/>
        </w:rPr>
      </w:pPr>
      <w:del w:id="7872" w:author="Jillian Carson-Jackson" w:date="2020-12-27T16:48:00Z">
        <w:r w:rsidRPr="00C50983" w:rsidDel="00803B93">
          <w:delText xml:space="preserve">On completion of the course the trainees will have the ability to transmit and receive, efficiently and effectively, voice and data radio communications by all radio sub-systems used in VTS provided by the </w:delText>
        </w:r>
        <w:r w:rsidDel="00803B93">
          <w:delText>Competent Authority</w:delText>
        </w:r>
        <w:r w:rsidRPr="00C50983" w:rsidDel="00803B93">
          <w:delText xml:space="preserve"> concerned, in accordance with international regulations and procedures.</w:delText>
        </w:r>
      </w:del>
    </w:p>
    <w:p w14:paraId="599E5D25" w14:textId="0827CF96" w:rsidR="00203FE9" w:rsidRPr="00C50983" w:rsidDel="00803B93" w:rsidRDefault="00203FE9" w:rsidP="00203FE9">
      <w:pPr>
        <w:pStyle w:val="BodyText"/>
        <w:rPr>
          <w:del w:id="7873" w:author="Jillian Carson-Jackson" w:date="2020-12-27T16:48:00Z"/>
        </w:rPr>
      </w:pPr>
      <w:del w:id="7874" w:author="Jillian Carson-Jackson" w:date="2020-12-27T16:48:00Z">
        <w:r w:rsidRPr="00C50983" w:rsidDel="00803B93">
          <w:delText>They will also know the procedures used in radiotelephone and radio data communications and be able to use radiotelephones and radio data equipment, particularly with respect to VTS, distress, safety and navigational messages.</w:delText>
        </w:r>
      </w:del>
    </w:p>
    <w:p w14:paraId="2B683C5E" w14:textId="6BD89A78" w:rsidR="00203FE9" w:rsidRPr="00C50983" w:rsidDel="00803B93" w:rsidRDefault="00203FE9" w:rsidP="00203FE9">
      <w:pPr>
        <w:pStyle w:val="BodyText"/>
        <w:rPr>
          <w:del w:id="7875" w:author="Jillian Carson-Jackson" w:date="2020-12-27T16:48:00Z"/>
        </w:rPr>
      </w:pPr>
      <w:del w:id="7876" w:author="Jillian Carson-Jackson" w:date="2020-12-27T16:48:00Z">
        <w:r w:rsidRPr="00C50983" w:rsidDel="00803B93">
          <w:delText>Trainees will also have the skills to ensure that English language messages (SMCP) relevant to VTS are correctly handled.</w:delText>
        </w:r>
      </w:del>
    </w:p>
    <w:p w14:paraId="58E0B983" w14:textId="27B58ACE" w:rsidR="00203FE9" w:rsidRPr="00C50983" w:rsidDel="00803B93" w:rsidRDefault="00203FE9" w:rsidP="00203FE9">
      <w:pPr>
        <w:pStyle w:val="BodyText"/>
        <w:rPr>
          <w:del w:id="7877" w:author="Jillian Carson-Jackson" w:date="2020-12-27T16:48:00Z"/>
        </w:rPr>
      </w:pPr>
      <w:del w:id="7878" w:author="Jillian Carson-Jackson" w:date="2020-12-27T16:48:00Z">
        <w:r w:rsidRPr="00C50983" w:rsidDel="00803B93">
          <w:delText>If suitable facilities are available it is possible to give the trainees realistic exercises on the transmission and reception of radio traffic within a VTS area.  Integrated exercises involving several radio stations could also be carried out.</w:delText>
        </w:r>
      </w:del>
    </w:p>
    <w:p w14:paraId="4039CEDA" w14:textId="6ECFD674" w:rsidR="00203FE9" w:rsidDel="00803B93" w:rsidRDefault="00203FE9" w:rsidP="00F64B31">
      <w:pPr>
        <w:pStyle w:val="ModuleHeading1"/>
        <w:rPr>
          <w:del w:id="7879" w:author="Jillian Carson-Jackson" w:date="2020-12-27T16:48:00Z"/>
        </w:rPr>
      </w:pPr>
      <w:del w:id="7880" w:author="Jillian Carson-Jackson" w:date="2020-12-27T16:48:00Z">
        <w:r w:rsidRPr="00C50983" w:rsidDel="00803B93">
          <w:br w:type="page"/>
        </w:r>
        <w:bookmarkStart w:id="7881" w:name="_Toc446917603"/>
        <w:bookmarkStart w:id="7882" w:name="_Toc111617496"/>
        <w:bookmarkStart w:id="7883" w:name="_Toc245254453"/>
        <w:r w:rsidRPr="00C50983" w:rsidDel="00803B93">
          <w:delText>SUBJECT OUTLIN</w:delText>
        </w:r>
        <w:bookmarkEnd w:id="7881"/>
        <w:r w:rsidRPr="00C50983" w:rsidDel="00803B93">
          <w:delText>E</w:delText>
        </w:r>
        <w:bookmarkEnd w:id="7882"/>
        <w:r w:rsidRPr="00C50983" w:rsidDel="00803B93">
          <w:delText xml:space="preserve"> OF MODULE 6</w:delText>
        </w:r>
        <w:bookmarkEnd w:id="7883"/>
      </w:del>
    </w:p>
    <w:p w14:paraId="00A35527" w14:textId="3663206B" w:rsidR="00203FE9" w:rsidRPr="00203FE9" w:rsidDel="00803B93" w:rsidRDefault="00203FE9" w:rsidP="00203FE9">
      <w:pPr>
        <w:pStyle w:val="Heading1separatationline"/>
        <w:rPr>
          <w:del w:id="7884" w:author="Jillian Carson-Jackson" w:date="2020-12-27T16:48:00Z"/>
        </w:rPr>
      </w:pPr>
    </w:p>
    <w:p w14:paraId="04C14921" w14:textId="36068DB6" w:rsidR="00203FE9" w:rsidRPr="00C50983" w:rsidDel="00803B93" w:rsidRDefault="00203FE9" w:rsidP="00203FE9">
      <w:pPr>
        <w:pStyle w:val="Tablecaption"/>
        <w:rPr>
          <w:del w:id="7885" w:author="Jillian Carson-Jackson" w:date="2020-12-27T16:48:00Z"/>
        </w:rPr>
      </w:pPr>
      <w:bookmarkStart w:id="7886" w:name="_Toc245254479"/>
      <w:bookmarkStart w:id="7887" w:name="_Toc531423239"/>
      <w:del w:id="7888" w:author="Jillian Carson-Jackson" w:date="2020-12-27T16:48:00Z">
        <w:r w:rsidRPr="00C50983" w:rsidDel="00803B93">
          <w:delText>Subject outline – VHF radio</w:delText>
        </w:r>
        <w:bookmarkEnd w:id="7886"/>
        <w:bookmarkEnd w:id="7887"/>
      </w:del>
    </w:p>
    <w:tbl>
      <w:tblPr>
        <w:tblW w:w="976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02"/>
        <w:gridCol w:w="1843"/>
        <w:gridCol w:w="1623"/>
        <w:gridCol w:w="1701"/>
      </w:tblGrid>
      <w:tr w:rsidR="00203FE9" w:rsidRPr="00203FE9" w:rsidDel="00803B93" w14:paraId="5B472EEE" w14:textId="282D84B2" w:rsidTr="00203FE9">
        <w:trPr>
          <w:trHeight w:val="328"/>
          <w:jc w:val="center"/>
          <w:del w:id="7889" w:author="Jillian Carson-Jackson" w:date="2020-12-27T16:48:00Z"/>
        </w:trPr>
        <w:tc>
          <w:tcPr>
            <w:tcW w:w="4602" w:type="dxa"/>
            <w:vMerge w:val="restart"/>
            <w:vAlign w:val="center"/>
          </w:tcPr>
          <w:p w14:paraId="061F38DB" w14:textId="615A63A6" w:rsidR="00203FE9" w:rsidRPr="00203FE9" w:rsidDel="00803B93" w:rsidRDefault="00203FE9" w:rsidP="00203FE9">
            <w:pPr>
              <w:pStyle w:val="Tableheading"/>
              <w:rPr>
                <w:del w:id="7890" w:author="Jillian Carson-Jackson" w:date="2020-12-27T16:48:00Z"/>
              </w:rPr>
            </w:pPr>
            <w:del w:id="7891" w:author="Jillian Carson-Jackson" w:date="2020-12-27T16:48:00Z">
              <w:r w:rsidRPr="00203FE9" w:rsidDel="00803B93">
                <w:delText>Subject Area</w:delText>
              </w:r>
            </w:del>
          </w:p>
        </w:tc>
        <w:tc>
          <w:tcPr>
            <w:tcW w:w="1843" w:type="dxa"/>
            <w:vMerge w:val="restart"/>
            <w:vAlign w:val="center"/>
          </w:tcPr>
          <w:p w14:paraId="76D4D012" w14:textId="1C152BB9" w:rsidR="00203FE9" w:rsidRPr="00203FE9" w:rsidDel="00803B93" w:rsidRDefault="00203FE9" w:rsidP="00203FE9">
            <w:pPr>
              <w:pStyle w:val="Tableheading"/>
              <w:rPr>
                <w:del w:id="7892" w:author="Jillian Carson-Jackson" w:date="2020-12-27T16:48:00Z"/>
              </w:rPr>
            </w:pPr>
            <w:del w:id="7893" w:author="Jillian Carson-Jackson" w:date="2020-12-27T16:48:00Z">
              <w:r w:rsidRPr="00203FE9" w:rsidDel="00803B93">
                <w:delText>Recommended Competence Level</w:delText>
              </w:r>
            </w:del>
          </w:p>
        </w:tc>
        <w:tc>
          <w:tcPr>
            <w:tcW w:w="3324" w:type="dxa"/>
            <w:gridSpan w:val="2"/>
            <w:vAlign w:val="center"/>
          </w:tcPr>
          <w:p w14:paraId="5D3F2A50" w14:textId="3F8338F9" w:rsidR="00203FE9" w:rsidRPr="00203FE9" w:rsidDel="00803B93" w:rsidRDefault="00203FE9" w:rsidP="00203FE9">
            <w:pPr>
              <w:pStyle w:val="Tableheading"/>
              <w:rPr>
                <w:del w:id="7894" w:author="Jillian Carson-Jackson" w:date="2020-12-27T16:48:00Z"/>
              </w:rPr>
            </w:pPr>
            <w:del w:id="7895" w:author="Jillian Carson-Jackson" w:date="2020-12-27T16:48:00Z">
              <w:r w:rsidRPr="00203FE9" w:rsidDel="00803B93">
                <w:delText>Recommended Hours</w:delText>
              </w:r>
            </w:del>
          </w:p>
        </w:tc>
      </w:tr>
      <w:tr w:rsidR="00203FE9" w:rsidRPr="00203FE9" w:rsidDel="00803B93" w14:paraId="4DEA7D5A" w14:textId="6EC416C0" w:rsidTr="00203FE9">
        <w:trPr>
          <w:trHeight w:val="701"/>
          <w:jc w:val="center"/>
          <w:del w:id="7896" w:author="Jillian Carson-Jackson" w:date="2020-12-27T16:48:00Z"/>
        </w:trPr>
        <w:tc>
          <w:tcPr>
            <w:tcW w:w="4602" w:type="dxa"/>
            <w:vMerge/>
            <w:tcBorders>
              <w:bottom w:val="single" w:sz="12" w:space="0" w:color="auto"/>
            </w:tcBorders>
            <w:vAlign w:val="center"/>
          </w:tcPr>
          <w:p w14:paraId="54E04191" w14:textId="75486B24" w:rsidR="00203FE9" w:rsidRPr="00203FE9" w:rsidDel="00803B93" w:rsidRDefault="00203FE9" w:rsidP="00203FE9">
            <w:pPr>
              <w:pStyle w:val="Tableheading"/>
              <w:rPr>
                <w:del w:id="7897" w:author="Jillian Carson-Jackson" w:date="2020-12-27T16:48:00Z"/>
              </w:rPr>
            </w:pPr>
          </w:p>
        </w:tc>
        <w:tc>
          <w:tcPr>
            <w:tcW w:w="1843" w:type="dxa"/>
            <w:vMerge/>
            <w:tcBorders>
              <w:bottom w:val="single" w:sz="12" w:space="0" w:color="auto"/>
            </w:tcBorders>
            <w:vAlign w:val="center"/>
          </w:tcPr>
          <w:p w14:paraId="3A40411A" w14:textId="7643330B" w:rsidR="00203FE9" w:rsidRPr="00203FE9" w:rsidDel="00803B93" w:rsidRDefault="00203FE9" w:rsidP="00203FE9">
            <w:pPr>
              <w:pStyle w:val="Tableheading"/>
              <w:rPr>
                <w:del w:id="7898" w:author="Jillian Carson-Jackson" w:date="2020-12-27T16:48:00Z"/>
              </w:rPr>
            </w:pPr>
          </w:p>
        </w:tc>
        <w:tc>
          <w:tcPr>
            <w:tcW w:w="1623" w:type="dxa"/>
            <w:tcBorders>
              <w:bottom w:val="single" w:sz="12" w:space="0" w:color="auto"/>
            </w:tcBorders>
            <w:vAlign w:val="center"/>
          </w:tcPr>
          <w:p w14:paraId="4E0E4BBA" w14:textId="20860E80" w:rsidR="00203FE9" w:rsidRPr="00203FE9" w:rsidDel="00803B93" w:rsidRDefault="00203FE9" w:rsidP="00203FE9">
            <w:pPr>
              <w:pStyle w:val="Tableheading"/>
              <w:rPr>
                <w:del w:id="7899" w:author="Jillian Carson-Jackson" w:date="2020-12-27T16:48:00Z"/>
              </w:rPr>
            </w:pPr>
            <w:del w:id="7900" w:author="Jillian Carson-Jackson" w:date="2020-12-27T16:48:00Z">
              <w:r w:rsidRPr="00203FE9" w:rsidDel="00803B93">
                <w:delText>Presentations/ Lectures</w:delText>
              </w:r>
            </w:del>
          </w:p>
        </w:tc>
        <w:tc>
          <w:tcPr>
            <w:tcW w:w="1701" w:type="dxa"/>
            <w:tcBorders>
              <w:bottom w:val="single" w:sz="12" w:space="0" w:color="auto"/>
            </w:tcBorders>
            <w:vAlign w:val="center"/>
          </w:tcPr>
          <w:p w14:paraId="157BEAC6" w14:textId="27C940B5" w:rsidR="00203FE9" w:rsidRPr="00203FE9" w:rsidDel="00803B93" w:rsidRDefault="00203FE9" w:rsidP="00203FE9">
            <w:pPr>
              <w:pStyle w:val="Tableheading"/>
              <w:rPr>
                <w:del w:id="7901" w:author="Jillian Carson-Jackson" w:date="2020-12-27T16:48:00Z"/>
              </w:rPr>
            </w:pPr>
            <w:del w:id="7902" w:author="Jillian Carson-Jackson" w:date="2020-12-27T16:48:00Z">
              <w:r w:rsidRPr="00203FE9" w:rsidDel="00803B93">
                <w:delText>Exercises/ Simulation</w:delText>
              </w:r>
            </w:del>
          </w:p>
        </w:tc>
      </w:tr>
      <w:tr w:rsidR="00203FE9" w:rsidRPr="00203FE9" w:rsidDel="00803B93" w14:paraId="75684EC6" w14:textId="057882F1" w:rsidTr="00203FE9">
        <w:trPr>
          <w:jc w:val="center"/>
          <w:del w:id="7903" w:author="Jillian Carson-Jackson" w:date="2020-12-27T16:48:00Z"/>
        </w:trPr>
        <w:tc>
          <w:tcPr>
            <w:tcW w:w="4602" w:type="dxa"/>
            <w:tcBorders>
              <w:top w:val="single" w:sz="12" w:space="0" w:color="auto"/>
            </w:tcBorders>
          </w:tcPr>
          <w:p w14:paraId="37D7D437" w14:textId="4EECA622" w:rsidR="00203FE9" w:rsidRPr="00203FE9" w:rsidDel="00803B93" w:rsidRDefault="00203FE9" w:rsidP="006039FF">
            <w:pPr>
              <w:pStyle w:val="Tablelevel1bold"/>
              <w:rPr>
                <w:del w:id="7904" w:author="Jillian Carson-Jackson" w:date="2020-12-27T16:48:00Z"/>
                <w:rFonts w:ascii="Calibri" w:hAnsi="Calibri"/>
                <w:sz w:val="22"/>
                <w:szCs w:val="22"/>
              </w:rPr>
            </w:pPr>
            <w:del w:id="7905" w:author="Jillian Carson-Jackson" w:date="2020-12-27T16:48:00Z">
              <w:r w:rsidRPr="00203FE9" w:rsidDel="00803B93">
                <w:rPr>
                  <w:rFonts w:ascii="Calibri" w:hAnsi="Calibri"/>
                  <w:sz w:val="22"/>
                  <w:szCs w:val="22"/>
                </w:rPr>
                <w:delText>Radio operator practices and procedures</w:delText>
              </w:r>
            </w:del>
          </w:p>
          <w:p w14:paraId="6DF518BF" w14:textId="30741953" w:rsidR="00203FE9" w:rsidRPr="00203FE9" w:rsidDel="00803B93" w:rsidRDefault="00203FE9" w:rsidP="006039FF">
            <w:pPr>
              <w:pStyle w:val="Tablelevel2"/>
              <w:rPr>
                <w:del w:id="7906" w:author="Jillian Carson-Jackson" w:date="2020-12-27T16:48:00Z"/>
                <w:rFonts w:ascii="Calibri" w:hAnsi="Calibri"/>
                <w:sz w:val="22"/>
                <w:szCs w:val="22"/>
              </w:rPr>
            </w:pPr>
            <w:del w:id="7907" w:author="Jillian Carson-Jackson" w:date="2020-12-27T16:48:00Z">
              <w:r w:rsidRPr="00203FE9" w:rsidDel="00803B93">
                <w:rPr>
                  <w:rFonts w:ascii="Calibri" w:hAnsi="Calibri"/>
                  <w:sz w:val="22"/>
                  <w:szCs w:val="22"/>
                </w:rPr>
                <w:delText>GMDSS Restricted Operator’s Certificate (ROC) or internationally recognised radio certification</w:delText>
              </w:r>
            </w:del>
          </w:p>
        </w:tc>
        <w:tc>
          <w:tcPr>
            <w:tcW w:w="1843" w:type="dxa"/>
            <w:tcBorders>
              <w:top w:val="single" w:sz="12" w:space="0" w:color="auto"/>
            </w:tcBorders>
          </w:tcPr>
          <w:p w14:paraId="6EC33E43" w14:textId="195CCFE9" w:rsidR="00203FE9" w:rsidRPr="00203FE9" w:rsidDel="00803B93" w:rsidRDefault="00203FE9" w:rsidP="006039FF">
            <w:pPr>
              <w:pStyle w:val="Tablelevel1"/>
              <w:jc w:val="center"/>
              <w:rPr>
                <w:del w:id="7908" w:author="Jillian Carson-Jackson" w:date="2020-12-27T16:48:00Z"/>
                <w:rFonts w:ascii="Calibri" w:hAnsi="Calibri"/>
                <w:szCs w:val="22"/>
              </w:rPr>
            </w:pPr>
            <w:del w:id="7909" w:author="Jillian Carson-Jackson" w:date="2020-12-27T16:48:00Z">
              <w:r w:rsidRPr="00203FE9" w:rsidDel="00803B93">
                <w:rPr>
                  <w:rFonts w:ascii="Calibri" w:hAnsi="Calibri"/>
                  <w:szCs w:val="22"/>
                </w:rPr>
                <w:delText>Level 4</w:delText>
              </w:r>
            </w:del>
          </w:p>
        </w:tc>
        <w:tc>
          <w:tcPr>
            <w:tcW w:w="1623" w:type="dxa"/>
            <w:tcBorders>
              <w:top w:val="single" w:sz="12" w:space="0" w:color="auto"/>
            </w:tcBorders>
          </w:tcPr>
          <w:p w14:paraId="53387950" w14:textId="18A0D82B" w:rsidR="00203FE9" w:rsidRPr="00203FE9" w:rsidDel="00803B93" w:rsidRDefault="00203FE9" w:rsidP="006039FF">
            <w:pPr>
              <w:jc w:val="center"/>
              <w:rPr>
                <w:del w:id="7910" w:author="Jillian Carson-Jackson" w:date="2020-12-27T16:48:00Z"/>
                <w:rFonts w:ascii="Calibri" w:hAnsi="Calibri"/>
                <w:sz w:val="22"/>
                <w:szCs w:val="22"/>
              </w:rPr>
            </w:pPr>
          </w:p>
        </w:tc>
        <w:tc>
          <w:tcPr>
            <w:tcW w:w="1701" w:type="dxa"/>
            <w:tcBorders>
              <w:top w:val="single" w:sz="12" w:space="0" w:color="auto"/>
            </w:tcBorders>
          </w:tcPr>
          <w:p w14:paraId="3892DE56" w14:textId="6D9197C6" w:rsidR="00203FE9" w:rsidRPr="00203FE9" w:rsidDel="00803B93" w:rsidRDefault="00203FE9" w:rsidP="006039FF">
            <w:pPr>
              <w:jc w:val="center"/>
              <w:rPr>
                <w:del w:id="7911" w:author="Jillian Carson-Jackson" w:date="2020-12-27T16:48:00Z"/>
                <w:rFonts w:ascii="Calibri" w:hAnsi="Calibri"/>
                <w:sz w:val="22"/>
                <w:szCs w:val="22"/>
              </w:rPr>
            </w:pPr>
          </w:p>
        </w:tc>
      </w:tr>
      <w:tr w:rsidR="00203FE9" w:rsidRPr="00203FE9" w:rsidDel="00803B93" w14:paraId="6C61FDDF" w14:textId="0E45A065" w:rsidTr="00203FE9">
        <w:trPr>
          <w:jc w:val="center"/>
          <w:del w:id="7912" w:author="Jillian Carson-Jackson" w:date="2020-12-27T16:48:00Z"/>
        </w:trPr>
        <w:tc>
          <w:tcPr>
            <w:tcW w:w="4602" w:type="dxa"/>
          </w:tcPr>
          <w:p w14:paraId="3DA2F159" w14:textId="7A34768F" w:rsidR="00203FE9" w:rsidRPr="00203FE9" w:rsidDel="00803B93" w:rsidRDefault="00203FE9" w:rsidP="006039FF">
            <w:pPr>
              <w:pStyle w:val="Tablelevel1bold"/>
              <w:rPr>
                <w:del w:id="7913" w:author="Jillian Carson-Jackson" w:date="2020-12-27T16:48:00Z"/>
                <w:rFonts w:ascii="Calibri" w:hAnsi="Calibri"/>
                <w:sz w:val="22"/>
                <w:szCs w:val="22"/>
              </w:rPr>
            </w:pPr>
            <w:del w:id="7914" w:author="Jillian Carson-Jackson" w:date="2020-12-27T16:48:00Z">
              <w:r w:rsidRPr="00203FE9" w:rsidDel="00803B93">
                <w:rPr>
                  <w:rFonts w:ascii="Calibri" w:hAnsi="Calibri"/>
                  <w:sz w:val="22"/>
                  <w:szCs w:val="22"/>
                </w:rPr>
                <w:delText>VHF radio systems and their use in VTS</w:delText>
              </w:r>
            </w:del>
          </w:p>
          <w:p w14:paraId="2F11C112" w14:textId="4B7C42CF" w:rsidR="00203FE9" w:rsidRPr="00203FE9" w:rsidDel="00803B93" w:rsidRDefault="00203FE9" w:rsidP="006039FF">
            <w:pPr>
              <w:pStyle w:val="Tablelevel2"/>
              <w:rPr>
                <w:del w:id="7915" w:author="Jillian Carson-Jackson" w:date="2020-12-27T16:48:00Z"/>
                <w:rFonts w:ascii="Calibri" w:hAnsi="Calibri"/>
                <w:sz w:val="22"/>
                <w:szCs w:val="22"/>
              </w:rPr>
            </w:pPr>
            <w:del w:id="7916" w:author="Jillian Carson-Jackson" w:date="2020-12-27T16:48:00Z">
              <w:r w:rsidRPr="00203FE9" w:rsidDel="00803B93">
                <w:rPr>
                  <w:rFonts w:ascii="Calibri" w:hAnsi="Calibri"/>
                  <w:sz w:val="22"/>
                  <w:szCs w:val="22"/>
                </w:rPr>
                <w:delText>Frequencies in the VHF maritime mobile band (ITU RR Appendix S18)</w:delText>
              </w:r>
            </w:del>
          </w:p>
          <w:p w14:paraId="57288BEE" w14:textId="3FC91F1F" w:rsidR="00203FE9" w:rsidRPr="00203FE9" w:rsidDel="00803B93" w:rsidRDefault="00203FE9" w:rsidP="006039FF">
            <w:pPr>
              <w:pStyle w:val="Tablelevel2"/>
              <w:rPr>
                <w:del w:id="7917" w:author="Jillian Carson-Jackson" w:date="2020-12-27T16:48:00Z"/>
                <w:rFonts w:ascii="Calibri" w:hAnsi="Calibri"/>
                <w:sz w:val="22"/>
                <w:szCs w:val="22"/>
              </w:rPr>
            </w:pPr>
            <w:del w:id="7918" w:author="Jillian Carson-Jackson" w:date="2020-12-27T16:48:00Z">
              <w:r w:rsidRPr="00203FE9" w:rsidDel="00803B93">
                <w:rPr>
                  <w:rFonts w:ascii="Calibri" w:hAnsi="Calibri"/>
                  <w:sz w:val="22"/>
                  <w:szCs w:val="22"/>
                </w:rPr>
                <w:delText>National frequency assignments to VTS</w:delText>
              </w:r>
            </w:del>
          </w:p>
        </w:tc>
        <w:tc>
          <w:tcPr>
            <w:tcW w:w="1843" w:type="dxa"/>
          </w:tcPr>
          <w:p w14:paraId="498D12BC" w14:textId="37DC161B" w:rsidR="00203FE9" w:rsidRPr="00203FE9" w:rsidDel="00803B93" w:rsidRDefault="00203FE9" w:rsidP="006039FF">
            <w:pPr>
              <w:pStyle w:val="Tablelevel1"/>
              <w:jc w:val="center"/>
              <w:rPr>
                <w:del w:id="7919" w:author="Jillian Carson-Jackson" w:date="2020-12-27T16:48:00Z"/>
                <w:rFonts w:ascii="Calibri" w:hAnsi="Calibri"/>
                <w:szCs w:val="22"/>
              </w:rPr>
            </w:pPr>
            <w:del w:id="7920" w:author="Jillian Carson-Jackson" w:date="2020-12-27T16:48:00Z">
              <w:r w:rsidRPr="00203FE9" w:rsidDel="00803B93">
                <w:rPr>
                  <w:rFonts w:ascii="Calibri" w:hAnsi="Calibri"/>
                  <w:szCs w:val="22"/>
                </w:rPr>
                <w:delText>Level 3</w:delText>
              </w:r>
            </w:del>
          </w:p>
        </w:tc>
        <w:tc>
          <w:tcPr>
            <w:tcW w:w="1623" w:type="dxa"/>
          </w:tcPr>
          <w:p w14:paraId="44149801" w14:textId="1148D890" w:rsidR="00203FE9" w:rsidRPr="00203FE9" w:rsidDel="00803B93" w:rsidRDefault="00203FE9" w:rsidP="006039FF">
            <w:pPr>
              <w:jc w:val="center"/>
              <w:rPr>
                <w:del w:id="7921" w:author="Jillian Carson-Jackson" w:date="2020-12-27T16:48:00Z"/>
                <w:rFonts w:ascii="Calibri" w:hAnsi="Calibri"/>
                <w:sz w:val="22"/>
                <w:szCs w:val="22"/>
              </w:rPr>
            </w:pPr>
          </w:p>
        </w:tc>
        <w:tc>
          <w:tcPr>
            <w:tcW w:w="1701" w:type="dxa"/>
          </w:tcPr>
          <w:p w14:paraId="651832CE" w14:textId="32A8BC1E" w:rsidR="00203FE9" w:rsidRPr="00203FE9" w:rsidDel="00803B93" w:rsidRDefault="00203FE9" w:rsidP="006039FF">
            <w:pPr>
              <w:jc w:val="center"/>
              <w:rPr>
                <w:del w:id="7922" w:author="Jillian Carson-Jackson" w:date="2020-12-27T16:48:00Z"/>
                <w:rFonts w:ascii="Calibri" w:hAnsi="Calibri"/>
                <w:sz w:val="22"/>
                <w:szCs w:val="22"/>
              </w:rPr>
            </w:pPr>
          </w:p>
        </w:tc>
      </w:tr>
      <w:tr w:rsidR="00203FE9" w:rsidRPr="00203FE9" w:rsidDel="00803B93" w14:paraId="206A58A6" w14:textId="2107449C" w:rsidTr="00203FE9">
        <w:trPr>
          <w:jc w:val="center"/>
          <w:del w:id="7923" w:author="Jillian Carson-Jackson" w:date="2020-12-27T16:48:00Z"/>
        </w:trPr>
        <w:tc>
          <w:tcPr>
            <w:tcW w:w="4602" w:type="dxa"/>
          </w:tcPr>
          <w:p w14:paraId="06554994" w14:textId="1331709D" w:rsidR="00203FE9" w:rsidRPr="00203FE9" w:rsidDel="00803B93" w:rsidRDefault="00203FE9" w:rsidP="006039FF">
            <w:pPr>
              <w:pStyle w:val="Tablelevel1bold"/>
              <w:rPr>
                <w:del w:id="7924" w:author="Jillian Carson-Jackson" w:date="2020-12-27T16:48:00Z"/>
                <w:rFonts w:ascii="Calibri" w:hAnsi="Calibri"/>
                <w:sz w:val="22"/>
                <w:szCs w:val="22"/>
              </w:rPr>
            </w:pPr>
            <w:del w:id="7925" w:author="Jillian Carson-Jackson" w:date="2020-12-27T16:48:00Z">
              <w:r w:rsidRPr="00203FE9" w:rsidDel="00803B93">
                <w:rPr>
                  <w:rFonts w:ascii="Calibri" w:hAnsi="Calibri"/>
                  <w:sz w:val="22"/>
                  <w:szCs w:val="22"/>
                </w:rPr>
                <w:delText>Operation of radio equipment</w:delText>
              </w:r>
            </w:del>
          </w:p>
          <w:p w14:paraId="10F46618" w14:textId="471B1B67" w:rsidR="00203FE9" w:rsidRPr="00203FE9" w:rsidDel="00803B93" w:rsidRDefault="00203FE9" w:rsidP="006039FF">
            <w:pPr>
              <w:pStyle w:val="Tablelevel2"/>
              <w:rPr>
                <w:del w:id="7926" w:author="Jillian Carson-Jackson" w:date="2020-12-27T16:48:00Z"/>
                <w:rFonts w:ascii="Calibri" w:hAnsi="Calibri"/>
                <w:sz w:val="22"/>
                <w:szCs w:val="22"/>
              </w:rPr>
            </w:pPr>
            <w:del w:id="7927" w:author="Jillian Carson-Jackson" w:date="2020-12-27T16:48:00Z">
              <w:r w:rsidRPr="00203FE9" w:rsidDel="00803B93">
                <w:rPr>
                  <w:rFonts w:ascii="Calibri" w:hAnsi="Calibri"/>
                  <w:sz w:val="22"/>
                  <w:szCs w:val="22"/>
                </w:rPr>
                <w:delText>Introduction to basic VTS VHF radiotelephone, DSC and AIS equipment</w:delText>
              </w:r>
            </w:del>
          </w:p>
          <w:p w14:paraId="0AFD6A75" w14:textId="256FD65F" w:rsidR="00203FE9" w:rsidRPr="00203FE9" w:rsidDel="00803B93" w:rsidRDefault="00203FE9" w:rsidP="006039FF">
            <w:pPr>
              <w:pStyle w:val="Tablelevel2"/>
              <w:rPr>
                <w:del w:id="7928" w:author="Jillian Carson-Jackson" w:date="2020-12-27T16:48:00Z"/>
                <w:rFonts w:ascii="Calibri" w:hAnsi="Calibri"/>
                <w:sz w:val="22"/>
                <w:szCs w:val="22"/>
              </w:rPr>
            </w:pPr>
            <w:del w:id="7929" w:author="Jillian Carson-Jackson" w:date="2020-12-27T16:48:00Z">
              <w:r w:rsidRPr="00203FE9" w:rsidDel="00803B93">
                <w:rPr>
                  <w:rFonts w:ascii="Calibri" w:hAnsi="Calibri"/>
                  <w:sz w:val="22"/>
                  <w:szCs w:val="22"/>
                </w:rPr>
                <w:delText>Controls and operation of VHF radiotelephone equipment</w:delText>
              </w:r>
            </w:del>
          </w:p>
          <w:p w14:paraId="36E9C5C6" w14:textId="17086922" w:rsidR="00203FE9" w:rsidRPr="00203FE9" w:rsidDel="00803B93" w:rsidRDefault="00203FE9" w:rsidP="006039FF">
            <w:pPr>
              <w:pStyle w:val="Tablelevel2"/>
              <w:rPr>
                <w:del w:id="7930" w:author="Jillian Carson-Jackson" w:date="2020-12-27T16:48:00Z"/>
                <w:rFonts w:ascii="Calibri" w:hAnsi="Calibri"/>
                <w:sz w:val="22"/>
                <w:szCs w:val="22"/>
              </w:rPr>
            </w:pPr>
            <w:del w:id="7931" w:author="Jillian Carson-Jackson" w:date="2020-12-27T16:48:00Z">
              <w:r w:rsidRPr="00203FE9" w:rsidDel="00803B93">
                <w:rPr>
                  <w:rFonts w:ascii="Calibri" w:hAnsi="Calibri"/>
                  <w:sz w:val="22"/>
                  <w:szCs w:val="22"/>
                </w:rPr>
                <w:delText>Controls and operation of VHF DSC equipment</w:delText>
              </w:r>
            </w:del>
          </w:p>
          <w:p w14:paraId="41550A68" w14:textId="36498DAC" w:rsidR="00203FE9" w:rsidRPr="00203FE9" w:rsidDel="00803B93" w:rsidRDefault="00203FE9" w:rsidP="006039FF">
            <w:pPr>
              <w:pStyle w:val="Tablelevel2"/>
              <w:rPr>
                <w:del w:id="7932" w:author="Jillian Carson-Jackson" w:date="2020-12-27T16:48:00Z"/>
                <w:rFonts w:ascii="Calibri" w:hAnsi="Calibri"/>
                <w:sz w:val="22"/>
                <w:szCs w:val="22"/>
              </w:rPr>
            </w:pPr>
            <w:del w:id="7933" w:author="Jillian Carson-Jackson" w:date="2020-12-27T16:48:00Z">
              <w:r w:rsidRPr="00203FE9" w:rsidDel="00803B93">
                <w:rPr>
                  <w:rFonts w:ascii="Calibri" w:hAnsi="Calibri"/>
                  <w:sz w:val="22"/>
                  <w:szCs w:val="22"/>
                </w:rPr>
                <w:delText>Controls and operation of VHF AIS equipment</w:delText>
              </w:r>
            </w:del>
          </w:p>
        </w:tc>
        <w:tc>
          <w:tcPr>
            <w:tcW w:w="1843" w:type="dxa"/>
          </w:tcPr>
          <w:p w14:paraId="767D0A93" w14:textId="5283A4CA" w:rsidR="00203FE9" w:rsidRPr="00203FE9" w:rsidDel="00803B93" w:rsidRDefault="00203FE9" w:rsidP="006039FF">
            <w:pPr>
              <w:pStyle w:val="Tablelevel1"/>
              <w:jc w:val="center"/>
              <w:rPr>
                <w:del w:id="7934" w:author="Jillian Carson-Jackson" w:date="2020-12-27T16:48:00Z"/>
                <w:rFonts w:ascii="Calibri" w:hAnsi="Calibri"/>
                <w:szCs w:val="22"/>
              </w:rPr>
            </w:pPr>
            <w:del w:id="7935" w:author="Jillian Carson-Jackson" w:date="2020-12-27T16:48:00Z">
              <w:r w:rsidRPr="00203FE9" w:rsidDel="00803B93">
                <w:rPr>
                  <w:rFonts w:ascii="Calibri" w:hAnsi="Calibri"/>
                  <w:szCs w:val="22"/>
                </w:rPr>
                <w:delText>Level 4</w:delText>
              </w:r>
            </w:del>
          </w:p>
        </w:tc>
        <w:tc>
          <w:tcPr>
            <w:tcW w:w="1623" w:type="dxa"/>
          </w:tcPr>
          <w:p w14:paraId="360B9E97" w14:textId="1F55C9DA" w:rsidR="00203FE9" w:rsidRPr="00203FE9" w:rsidDel="00803B93" w:rsidRDefault="00203FE9" w:rsidP="006039FF">
            <w:pPr>
              <w:jc w:val="center"/>
              <w:rPr>
                <w:del w:id="7936" w:author="Jillian Carson-Jackson" w:date="2020-12-27T16:48:00Z"/>
                <w:rFonts w:ascii="Calibri" w:hAnsi="Calibri"/>
                <w:sz w:val="22"/>
                <w:szCs w:val="22"/>
              </w:rPr>
            </w:pPr>
          </w:p>
        </w:tc>
        <w:tc>
          <w:tcPr>
            <w:tcW w:w="1701" w:type="dxa"/>
          </w:tcPr>
          <w:p w14:paraId="76CFE3FD" w14:textId="392D7C53" w:rsidR="00203FE9" w:rsidRPr="00203FE9" w:rsidDel="00803B93" w:rsidRDefault="00203FE9" w:rsidP="006039FF">
            <w:pPr>
              <w:jc w:val="center"/>
              <w:rPr>
                <w:del w:id="7937" w:author="Jillian Carson-Jackson" w:date="2020-12-27T16:48:00Z"/>
                <w:rFonts w:ascii="Calibri" w:hAnsi="Calibri"/>
                <w:sz w:val="22"/>
                <w:szCs w:val="22"/>
              </w:rPr>
            </w:pPr>
          </w:p>
        </w:tc>
      </w:tr>
      <w:tr w:rsidR="00203FE9" w:rsidRPr="00203FE9" w:rsidDel="00803B93" w14:paraId="5BF9557D" w14:textId="6715AE76" w:rsidTr="00203FE9">
        <w:trPr>
          <w:jc w:val="center"/>
          <w:del w:id="7938" w:author="Jillian Carson-Jackson" w:date="2020-12-27T16:48:00Z"/>
        </w:trPr>
        <w:tc>
          <w:tcPr>
            <w:tcW w:w="4602" w:type="dxa"/>
          </w:tcPr>
          <w:p w14:paraId="2AD795F9" w14:textId="5DC5A0AB" w:rsidR="00203FE9" w:rsidRPr="00203FE9" w:rsidDel="00803B93" w:rsidRDefault="00203FE9" w:rsidP="006039FF">
            <w:pPr>
              <w:pStyle w:val="Tablelevel1bold"/>
              <w:rPr>
                <w:del w:id="7939" w:author="Jillian Carson-Jackson" w:date="2020-12-27T16:48:00Z"/>
                <w:rFonts w:ascii="Calibri" w:hAnsi="Calibri"/>
                <w:sz w:val="22"/>
                <w:szCs w:val="22"/>
              </w:rPr>
            </w:pPr>
            <w:del w:id="7940" w:author="Jillian Carson-Jackson" w:date="2020-12-27T16:48:00Z">
              <w:r w:rsidRPr="00203FE9" w:rsidDel="00803B93">
                <w:rPr>
                  <w:rFonts w:ascii="Calibri" w:hAnsi="Calibri"/>
                  <w:sz w:val="22"/>
                  <w:szCs w:val="22"/>
                </w:rPr>
                <w:delText>Communication procedures, including SAR</w:delText>
              </w:r>
            </w:del>
          </w:p>
          <w:p w14:paraId="2BA137BE" w14:textId="284476DD" w:rsidR="00203FE9" w:rsidRPr="00203FE9" w:rsidDel="00803B93" w:rsidRDefault="00203FE9" w:rsidP="006039FF">
            <w:pPr>
              <w:pStyle w:val="Tablelevel2"/>
              <w:rPr>
                <w:del w:id="7941" w:author="Jillian Carson-Jackson" w:date="2020-12-27T16:48:00Z"/>
                <w:rFonts w:ascii="Calibri" w:hAnsi="Calibri"/>
                <w:sz w:val="22"/>
                <w:szCs w:val="22"/>
              </w:rPr>
            </w:pPr>
            <w:del w:id="7942" w:author="Jillian Carson-Jackson" w:date="2020-12-27T16:48:00Z">
              <w:r w:rsidRPr="00203FE9" w:rsidDel="00803B93">
                <w:rPr>
                  <w:rFonts w:ascii="Calibri" w:hAnsi="Calibri"/>
                  <w:sz w:val="22"/>
                  <w:szCs w:val="22"/>
                </w:rPr>
                <w:delText>VHF radiotelephone procedures</w:delText>
              </w:r>
            </w:del>
          </w:p>
          <w:p w14:paraId="62E43609" w14:textId="7D515F60" w:rsidR="00203FE9" w:rsidRPr="00203FE9" w:rsidDel="00803B93" w:rsidRDefault="00203FE9" w:rsidP="006039FF">
            <w:pPr>
              <w:pStyle w:val="Tablelevel2"/>
              <w:rPr>
                <w:del w:id="7943" w:author="Jillian Carson-Jackson" w:date="2020-12-27T16:48:00Z"/>
                <w:rFonts w:ascii="Calibri" w:hAnsi="Calibri"/>
                <w:sz w:val="22"/>
                <w:szCs w:val="22"/>
              </w:rPr>
            </w:pPr>
            <w:del w:id="7944" w:author="Jillian Carson-Jackson" w:date="2020-12-27T16:48:00Z">
              <w:r w:rsidRPr="00203FE9" w:rsidDel="00803B93">
                <w:rPr>
                  <w:rFonts w:ascii="Calibri" w:hAnsi="Calibri"/>
                  <w:sz w:val="22"/>
                  <w:szCs w:val="22"/>
                </w:rPr>
                <w:delText>VHF DSC communication procedures</w:delText>
              </w:r>
            </w:del>
          </w:p>
          <w:p w14:paraId="67F9D215" w14:textId="5D7F01CD" w:rsidR="00203FE9" w:rsidRPr="00203FE9" w:rsidDel="00803B93" w:rsidRDefault="00203FE9" w:rsidP="006039FF">
            <w:pPr>
              <w:pStyle w:val="Tablelevel2"/>
              <w:rPr>
                <w:del w:id="7945" w:author="Jillian Carson-Jackson" w:date="2020-12-27T16:48:00Z"/>
                <w:rFonts w:ascii="Calibri" w:hAnsi="Calibri"/>
                <w:sz w:val="22"/>
                <w:szCs w:val="22"/>
              </w:rPr>
            </w:pPr>
            <w:del w:id="7946" w:author="Jillian Carson-Jackson" w:date="2020-12-27T16:48:00Z">
              <w:r w:rsidRPr="00203FE9" w:rsidDel="00803B93">
                <w:rPr>
                  <w:rFonts w:ascii="Calibri" w:hAnsi="Calibri"/>
                  <w:sz w:val="22"/>
                  <w:szCs w:val="22"/>
                </w:rPr>
                <w:delText>VHF AIS communication procedures</w:delText>
              </w:r>
            </w:del>
          </w:p>
          <w:p w14:paraId="75FD4F29" w14:textId="608B9983" w:rsidR="00203FE9" w:rsidRPr="00203FE9" w:rsidDel="00803B93" w:rsidRDefault="00203FE9" w:rsidP="006039FF">
            <w:pPr>
              <w:pStyle w:val="Tablelevel2"/>
              <w:rPr>
                <w:del w:id="7947" w:author="Jillian Carson-Jackson" w:date="2020-12-27T16:48:00Z"/>
                <w:rFonts w:ascii="Calibri" w:hAnsi="Calibri"/>
                <w:sz w:val="22"/>
                <w:szCs w:val="22"/>
              </w:rPr>
            </w:pPr>
            <w:del w:id="7948" w:author="Jillian Carson-Jackson" w:date="2020-12-27T16:48:00Z">
              <w:r w:rsidRPr="00203FE9" w:rsidDel="00803B93">
                <w:rPr>
                  <w:rFonts w:ascii="Calibri" w:hAnsi="Calibri"/>
                  <w:sz w:val="22"/>
                  <w:szCs w:val="22"/>
                </w:rPr>
                <w:delText xml:space="preserve">Equipment failure and channel saturation </w:delText>
              </w:r>
            </w:del>
          </w:p>
        </w:tc>
        <w:tc>
          <w:tcPr>
            <w:tcW w:w="1843" w:type="dxa"/>
          </w:tcPr>
          <w:p w14:paraId="11D2C871" w14:textId="5014B718" w:rsidR="00203FE9" w:rsidRPr="00203FE9" w:rsidDel="00803B93" w:rsidRDefault="00203FE9" w:rsidP="006039FF">
            <w:pPr>
              <w:pStyle w:val="Tablelevel1"/>
              <w:jc w:val="center"/>
              <w:rPr>
                <w:del w:id="7949" w:author="Jillian Carson-Jackson" w:date="2020-12-27T16:48:00Z"/>
                <w:rFonts w:ascii="Calibri" w:hAnsi="Calibri"/>
                <w:szCs w:val="22"/>
              </w:rPr>
            </w:pPr>
            <w:del w:id="7950" w:author="Jillian Carson-Jackson" w:date="2020-12-27T16:48:00Z">
              <w:r w:rsidRPr="00203FE9" w:rsidDel="00803B93">
                <w:rPr>
                  <w:rFonts w:ascii="Calibri" w:hAnsi="Calibri"/>
                  <w:szCs w:val="22"/>
                </w:rPr>
                <w:delText>Level 3</w:delText>
              </w:r>
            </w:del>
          </w:p>
        </w:tc>
        <w:tc>
          <w:tcPr>
            <w:tcW w:w="1623" w:type="dxa"/>
          </w:tcPr>
          <w:p w14:paraId="5E6043EE" w14:textId="45C0ECA9" w:rsidR="00203FE9" w:rsidRPr="00203FE9" w:rsidDel="00803B93" w:rsidRDefault="00203FE9" w:rsidP="006039FF">
            <w:pPr>
              <w:jc w:val="center"/>
              <w:rPr>
                <w:del w:id="7951" w:author="Jillian Carson-Jackson" w:date="2020-12-27T16:48:00Z"/>
                <w:rFonts w:ascii="Calibri" w:hAnsi="Calibri"/>
                <w:sz w:val="22"/>
                <w:szCs w:val="22"/>
              </w:rPr>
            </w:pPr>
          </w:p>
        </w:tc>
        <w:tc>
          <w:tcPr>
            <w:tcW w:w="1701" w:type="dxa"/>
          </w:tcPr>
          <w:p w14:paraId="2E1AFA19" w14:textId="1543DA2D" w:rsidR="00203FE9" w:rsidRPr="00203FE9" w:rsidDel="00803B93" w:rsidRDefault="00203FE9" w:rsidP="006039FF">
            <w:pPr>
              <w:jc w:val="center"/>
              <w:rPr>
                <w:del w:id="7952" w:author="Jillian Carson-Jackson" w:date="2020-12-27T16:48:00Z"/>
                <w:rFonts w:ascii="Calibri" w:hAnsi="Calibri"/>
                <w:sz w:val="22"/>
                <w:szCs w:val="22"/>
              </w:rPr>
            </w:pPr>
          </w:p>
        </w:tc>
      </w:tr>
      <w:tr w:rsidR="00203FE9" w:rsidRPr="00203FE9" w:rsidDel="00803B93" w14:paraId="63F28252" w14:textId="552E7202" w:rsidTr="00203FE9">
        <w:trPr>
          <w:jc w:val="center"/>
          <w:del w:id="7953" w:author="Jillian Carson-Jackson" w:date="2020-12-27T16:48:00Z"/>
        </w:trPr>
        <w:tc>
          <w:tcPr>
            <w:tcW w:w="4602" w:type="dxa"/>
            <w:vAlign w:val="center"/>
          </w:tcPr>
          <w:p w14:paraId="07519666" w14:textId="45D2D4F6" w:rsidR="00203FE9" w:rsidRPr="00203FE9" w:rsidDel="00803B93" w:rsidRDefault="00203FE9" w:rsidP="006039FF">
            <w:pPr>
              <w:pStyle w:val="Tablelevel1bold"/>
              <w:jc w:val="center"/>
              <w:rPr>
                <w:del w:id="7954" w:author="Jillian Carson-Jackson" w:date="2020-12-27T16:48:00Z"/>
                <w:rFonts w:ascii="Calibri" w:hAnsi="Calibri"/>
                <w:sz w:val="22"/>
                <w:szCs w:val="22"/>
              </w:rPr>
            </w:pPr>
          </w:p>
        </w:tc>
        <w:tc>
          <w:tcPr>
            <w:tcW w:w="1843" w:type="dxa"/>
            <w:vAlign w:val="center"/>
          </w:tcPr>
          <w:p w14:paraId="60036F70" w14:textId="4440B104" w:rsidR="00203FE9" w:rsidRPr="00203FE9" w:rsidDel="00803B93" w:rsidRDefault="00203FE9" w:rsidP="006039FF">
            <w:pPr>
              <w:pStyle w:val="Tablelevel1"/>
              <w:jc w:val="center"/>
              <w:rPr>
                <w:del w:id="7955" w:author="Jillian Carson-Jackson" w:date="2020-12-27T16:48:00Z"/>
                <w:rFonts w:ascii="Calibri" w:hAnsi="Calibri"/>
                <w:szCs w:val="22"/>
              </w:rPr>
            </w:pPr>
          </w:p>
        </w:tc>
        <w:tc>
          <w:tcPr>
            <w:tcW w:w="1623" w:type="dxa"/>
            <w:vAlign w:val="center"/>
          </w:tcPr>
          <w:p w14:paraId="7ED71837" w14:textId="5700695B" w:rsidR="00203FE9" w:rsidRPr="00203FE9" w:rsidDel="00803B93" w:rsidRDefault="00203FE9" w:rsidP="006039FF">
            <w:pPr>
              <w:jc w:val="center"/>
              <w:rPr>
                <w:del w:id="7956" w:author="Jillian Carson-Jackson" w:date="2020-12-27T16:48:00Z"/>
                <w:rFonts w:ascii="Calibri" w:hAnsi="Calibri"/>
                <w:sz w:val="22"/>
                <w:szCs w:val="22"/>
              </w:rPr>
            </w:pPr>
            <w:del w:id="7957" w:author="Jillian Carson-Jackson" w:date="2020-12-27T16:48:00Z">
              <w:r w:rsidRPr="00203FE9" w:rsidDel="00803B93">
                <w:rPr>
                  <w:rFonts w:ascii="Calibri" w:hAnsi="Calibri"/>
                  <w:sz w:val="22"/>
                  <w:szCs w:val="22"/>
                </w:rPr>
                <w:delText>Total 15 hours</w:delText>
              </w:r>
            </w:del>
          </w:p>
        </w:tc>
        <w:tc>
          <w:tcPr>
            <w:tcW w:w="1701" w:type="dxa"/>
            <w:vAlign w:val="center"/>
          </w:tcPr>
          <w:p w14:paraId="1CC8F1D7" w14:textId="582D193F" w:rsidR="00203FE9" w:rsidRPr="00203FE9" w:rsidDel="00803B93" w:rsidRDefault="00203FE9" w:rsidP="006039FF">
            <w:pPr>
              <w:jc w:val="center"/>
              <w:rPr>
                <w:del w:id="7958" w:author="Jillian Carson-Jackson" w:date="2020-12-27T16:48:00Z"/>
                <w:rFonts w:ascii="Calibri" w:hAnsi="Calibri"/>
                <w:sz w:val="22"/>
                <w:szCs w:val="22"/>
              </w:rPr>
            </w:pPr>
            <w:del w:id="7959" w:author="Jillian Carson-Jackson" w:date="2020-12-27T16:48:00Z">
              <w:r w:rsidRPr="00203FE9" w:rsidDel="00803B93">
                <w:rPr>
                  <w:rFonts w:ascii="Calibri" w:hAnsi="Calibri"/>
                  <w:sz w:val="22"/>
                  <w:szCs w:val="22"/>
                </w:rPr>
                <w:delText>Total 42 hours</w:delText>
              </w:r>
            </w:del>
          </w:p>
        </w:tc>
      </w:tr>
    </w:tbl>
    <w:p w14:paraId="697E6CFC" w14:textId="71D894AF" w:rsidR="00203FE9" w:rsidRPr="00C50983" w:rsidDel="00803B93" w:rsidRDefault="00203FE9" w:rsidP="00203FE9">
      <w:pPr>
        <w:pStyle w:val="BodyText"/>
        <w:rPr>
          <w:del w:id="7960" w:author="Jillian Carson-Jackson" w:date="2020-12-27T16:48:00Z"/>
        </w:rPr>
      </w:pPr>
    </w:p>
    <w:p w14:paraId="3232C496" w14:textId="1CCCF53D" w:rsidR="008A0F75" w:rsidRPr="00C50983" w:rsidDel="00803B93" w:rsidRDefault="008A0F75" w:rsidP="008A0F75">
      <w:pPr>
        <w:pStyle w:val="BodyText"/>
        <w:rPr>
          <w:del w:id="7961" w:author="Jillian Carson-Jackson" w:date="2020-12-27T16:48:00Z"/>
        </w:rPr>
        <w:sectPr w:rsidR="008A0F75" w:rsidRPr="00C50983" w:rsidDel="00803B93" w:rsidSect="006039FF">
          <w:headerReference w:type="default" r:id="rId42"/>
          <w:pgSz w:w="11906" w:h="16838"/>
          <w:pgMar w:top="1134" w:right="1134" w:bottom="1134" w:left="1134" w:header="708" w:footer="708" w:gutter="0"/>
          <w:cols w:space="708"/>
          <w:docGrid w:linePitch="360"/>
        </w:sectPr>
      </w:pPr>
    </w:p>
    <w:p w14:paraId="60AC8508" w14:textId="04679B22" w:rsidR="008A0F75" w:rsidDel="00803B93" w:rsidRDefault="008A0F75" w:rsidP="00F64B31">
      <w:pPr>
        <w:pStyle w:val="ModuleHeading1"/>
        <w:rPr>
          <w:del w:id="7962" w:author="Jillian Carson-Jackson" w:date="2020-12-27T16:48:00Z"/>
        </w:rPr>
      </w:pPr>
      <w:bookmarkStart w:id="7963" w:name="_Toc446917604"/>
      <w:bookmarkStart w:id="7964" w:name="_Toc111617497"/>
      <w:bookmarkStart w:id="7965" w:name="_Toc245254454"/>
      <w:bookmarkStart w:id="7966" w:name="_Toc61927111"/>
      <w:del w:id="7967" w:author="Jillian Carson-Jackson" w:date="2020-12-27T16:48:00Z">
        <w:r w:rsidRPr="00C50983" w:rsidDel="00803B93">
          <w:delText>DETAILED TEACHING SYLL</w:delText>
        </w:r>
        <w:bookmarkEnd w:id="7963"/>
        <w:r w:rsidRPr="00C50983" w:rsidDel="00803B93">
          <w:delText>ABUS</w:delText>
        </w:r>
        <w:bookmarkEnd w:id="7964"/>
        <w:r w:rsidRPr="00C50983" w:rsidDel="00803B93">
          <w:delText xml:space="preserve"> OF MODULE 6</w:delText>
        </w:r>
        <w:bookmarkEnd w:id="7965"/>
        <w:bookmarkEnd w:id="7966"/>
      </w:del>
    </w:p>
    <w:p w14:paraId="3581D411" w14:textId="15B72C70" w:rsidR="008A0F75" w:rsidRPr="008A0F75" w:rsidDel="00803B93" w:rsidRDefault="008A0F75" w:rsidP="008A0F75">
      <w:pPr>
        <w:pStyle w:val="Heading1separatationline"/>
        <w:rPr>
          <w:del w:id="7968" w:author="Jillian Carson-Jackson" w:date="2020-12-27T16:48:00Z"/>
        </w:rPr>
      </w:pPr>
    </w:p>
    <w:p w14:paraId="55787C3D" w14:textId="1C01AEB6" w:rsidR="008A0F75" w:rsidRPr="00C50983" w:rsidDel="00803B93" w:rsidRDefault="008A0F75" w:rsidP="008A0F75">
      <w:pPr>
        <w:pStyle w:val="Tablecaption"/>
        <w:rPr>
          <w:del w:id="7969" w:author="Jillian Carson-Jackson" w:date="2020-12-27T16:48:00Z"/>
        </w:rPr>
      </w:pPr>
      <w:bookmarkStart w:id="7970" w:name="_Toc245254480"/>
      <w:bookmarkStart w:id="7971" w:name="_Toc531423240"/>
      <w:del w:id="7972" w:author="Jillian Carson-Jackson" w:date="2020-12-27T16:48:00Z">
        <w:r w:rsidRPr="00C50983" w:rsidDel="00803B93">
          <w:delText>Detailed teaching syllabus – VHF radio</w:delText>
        </w:r>
        <w:bookmarkEnd w:id="7970"/>
        <w:bookmarkEnd w:id="7971"/>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410"/>
        <w:gridCol w:w="2976"/>
      </w:tblGrid>
      <w:tr w:rsidR="008A0F75" w:rsidRPr="008A0F75" w:rsidDel="00803B93" w14:paraId="5E6717D0" w14:textId="7912BA38" w:rsidTr="006039FF">
        <w:trPr>
          <w:cantSplit/>
          <w:tblHeader/>
          <w:jc w:val="center"/>
          <w:del w:id="7973" w:author="Jillian Carson-Jackson" w:date="2020-12-27T16:48:00Z"/>
        </w:trPr>
        <w:tc>
          <w:tcPr>
            <w:tcW w:w="8897" w:type="dxa"/>
            <w:tcBorders>
              <w:bottom w:val="single" w:sz="12" w:space="0" w:color="auto"/>
            </w:tcBorders>
            <w:vAlign w:val="center"/>
          </w:tcPr>
          <w:p w14:paraId="0A43256D" w14:textId="78C1F9B6" w:rsidR="008A0F75" w:rsidRPr="008A0F75" w:rsidDel="00803B93" w:rsidRDefault="008A0F75" w:rsidP="008A0F75">
            <w:pPr>
              <w:pStyle w:val="Tableheading"/>
              <w:rPr>
                <w:del w:id="7974" w:author="Jillian Carson-Jackson" w:date="2020-12-27T16:48:00Z"/>
              </w:rPr>
            </w:pPr>
            <w:del w:id="7975" w:author="Jillian Carson-Jackson" w:date="2020-12-27T16:48:00Z">
              <w:r w:rsidRPr="008A0F75" w:rsidDel="00803B93">
                <w:delText>Subjects / Learning Objectives</w:delText>
              </w:r>
            </w:del>
          </w:p>
        </w:tc>
        <w:tc>
          <w:tcPr>
            <w:tcW w:w="2410" w:type="dxa"/>
            <w:tcBorders>
              <w:bottom w:val="single" w:sz="12" w:space="0" w:color="auto"/>
            </w:tcBorders>
            <w:vAlign w:val="center"/>
          </w:tcPr>
          <w:p w14:paraId="4CFF8457" w14:textId="3B467851" w:rsidR="008A0F75" w:rsidRPr="008A0F75" w:rsidDel="00803B93" w:rsidRDefault="008A0F75" w:rsidP="008A0F75">
            <w:pPr>
              <w:pStyle w:val="Tableheading"/>
              <w:rPr>
                <w:del w:id="7976" w:author="Jillian Carson-Jackson" w:date="2020-12-27T16:48:00Z"/>
              </w:rPr>
            </w:pPr>
            <w:del w:id="7977" w:author="Jillian Carson-Jackson" w:date="2020-12-27T16:48:00Z">
              <w:r w:rsidRPr="008A0F75" w:rsidDel="00803B93">
                <w:delText>Reference</w:delText>
              </w:r>
            </w:del>
          </w:p>
        </w:tc>
        <w:tc>
          <w:tcPr>
            <w:tcW w:w="2976" w:type="dxa"/>
            <w:tcBorders>
              <w:bottom w:val="single" w:sz="12" w:space="0" w:color="auto"/>
            </w:tcBorders>
            <w:vAlign w:val="center"/>
          </w:tcPr>
          <w:p w14:paraId="0184CADC" w14:textId="42C77650" w:rsidR="008A0F75" w:rsidRPr="008A0F75" w:rsidDel="00803B93" w:rsidRDefault="008A0F75" w:rsidP="008A0F75">
            <w:pPr>
              <w:pStyle w:val="Tableheading"/>
              <w:rPr>
                <w:del w:id="7978" w:author="Jillian Carson-Jackson" w:date="2020-12-27T16:48:00Z"/>
              </w:rPr>
            </w:pPr>
            <w:del w:id="7979" w:author="Jillian Carson-Jackson" w:date="2020-12-27T16:48:00Z">
              <w:r w:rsidRPr="008A0F75" w:rsidDel="00803B93">
                <w:delText>Teaching Aid</w:delText>
              </w:r>
            </w:del>
          </w:p>
        </w:tc>
      </w:tr>
      <w:tr w:rsidR="008A0F75" w:rsidRPr="008A0F75" w:rsidDel="00803B93" w14:paraId="1A048289" w14:textId="6431F16B" w:rsidTr="006039FF">
        <w:trPr>
          <w:cantSplit/>
          <w:trHeight w:hRule="exact" w:val="505"/>
          <w:jc w:val="center"/>
          <w:del w:id="7980" w:author="Jillian Carson-Jackson" w:date="2020-12-27T16:48:00Z"/>
        </w:trPr>
        <w:tc>
          <w:tcPr>
            <w:tcW w:w="8897" w:type="dxa"/>
            <w:tcBorders>
              <w:top w:val="single" w:sz="12" w:space="0" w:color="auto"/>
            </w:tcBorders>
            <w:vAlign w:val="center"/>
          </w:tcPr>
          <w:p w14:paraId="340961C1" w14:textId="45F37F8F" w:rsidR="008A0F75" w:rsidRPr="008A0F75" w:rsidDel="00803B93" w:rsidRDefault="008A0F75" w:rsidP="006039FF">
            <w:pPr>
              <w:pStyle w:val="Tablelevel1bold"/>
              <w:rPr>
                <w:del w:id="7981" w:author="Jillian Carson-Jackson" w:date="2020-12-27T16:48:00Z"/>
                <w:rFonts w:ascii="Calibri" w:hAnsi="Calibri"/>
                <w:sz w:val="22"/>
                <w:szCs w:val="22"/>
              </w:rPr>
            </w:pPr>
            <w:del w:id="7982" w:author="Jillian Carson-Jackson" w:date="2020-12-27T16:48:00Z">
              <w:r w:rsidRPr="008A0F75" w:rsidDel="00803B93">
                <w:rPr>
                  <w:rFonts w:ascii="Calibri" w:hAnsi="Calibri"/>
                  <w:sz w:val="22"/>
                  <w:szCs w:val="22"/>
                </w:rPr>
                <w:delText>Radio operator practices and procedures</w:delText>
              </w:r>
            </w:del>
          </w:p>
        </w:tc>
        <w:tc>
          <w:tcPr>
            <w:tcW w:w="2410" w:type="dxa"/>
            <w:tcBorders>
              <w:top w:val="single" w:sz="12" w:space="0" w:color="auto"/>
            </w:tcBorders>
          </w:tcPr>
          <w:p w14:paraId="66F7EA39" w14:textId="29715A61" w:rsidR="008A0F75" w:rsidRPr="008A0F75" w:rsidDel="00803B93" w:rsidRDefault="008A0F75" w:rsidP="006039FF">
            <w:pPr>
              <w:pStyle w:val="BodyText"/>
              <w:jc w:val="center"/>
              <w:rPr>
                <w:del w:id="7983" w:author="Jillian Carson-Jackson" w:date="2020-12-27T16:48:00Z"/>
                <w:rFonts w:ascii="Calibri" w:hAnsi="Calibri"/>
                <w:szCs w:val="22"/>
              </w:rPr>
            </w:pPr>
          </w:p>
        </w:tc>
        <w:tc>
          <w:tcPr>
            <w:tcW w:w="2976" w:type="dxa"/>
            <w:tcBorders>
              <w:top w:val="single" w:sz="12" w:space="0" w:color="auto"/>
            </w:tcBorders>
          </w:tcPr>
          <w:p w14:paraId="4FE186FD" w14:textId="7CA51560" w:rsidR="008A0F75" w:rsidRPr="008A0F75" w:rsidDel="00803B93" w:rsidRDefault="008A0F75" w:rsidP="006039FF">
            <w:pPr>
              <w:pStyle w:val="BodyText"/>
              <w:jc w:val="center"/>
              <w:rPr>
                <w:del w:id="7984" w:author="Jillian Carson-Jackson" w:date="2020-12-27T16:48:00Z"/>
                <w:rFonts w:ascii="Calibri" w:hAnsi="Calibri"/>
                <w:szCs w:val="22"/>
              </w:rPr>
            </w:pPr>
          </w:p>
        </w:tc>
      </w:tr>
      <w:tr w:rsidR="008A0F75" w:rsidRPr="008A0F75" w:rsidDel="00803B93" w14:paraId="0C75DF1B" w14:textId="0A4AABB9" w:rsidTr="006039FF">
        <w:trPr>
          <w:cantSplit/>
          <w:trHeight w:hRule="exact" w:val="407"/>
          <w:jc w:val="center"/>
          <w:del w:id="7985" w:author="Jillian Carson-Jackson" w:date="2020-12-27T16:48:00Z"/>
        </w:trPr>
        <w:tc>
          <w:tcPr>
            <w:tcW w:w="8897" w:type="dxa"/>
          </w:tcPr>
          <w:p w14:paraId="3A108774" w14:textId="70749100" w:rsidR="008A0F75" w:rsidRPr="008A0F75" w:rsidDel="00803B93" w:rsidRDefault="008A0F75" w:rsidP="006039FF">
            <w:pPr>
              <w:pStyle w:val="Tablelevel1"/>
              <w:rPr>
                <w:del w:id="7986" w:author="Jillian Carson-Jackson" w:date="2020-12-27T16:48:00Z"/>
                <w:rFonts w:ascii="Calibri" w:hAnsi="Calibri"/>
                <w:i/>
                <w:szCs w:val="22"/>
              </w:rPr>
            </w:pPr>
            <w:bookmarkStart w:id="7987" w:name="_Toc446917605"/>
            <w:bookmarkStart w:id="7988" w:name="_Toc111617498"/>
            <w:del w:id="7989" w:author="Jillian Carson-Jackson" w:date="2020-12-27T16:48:00Z">
              <w:r w:rsidRPr="008A0F75" w:rsidDel="00803B93">
                <w:rPr>
                  <w:rFonts w:ascii="Calibri" w:hAnsi="Calibri"/>
                  <w:i/>
                  <w:szCs w:val="22"/>
                </w:rPr>
                <w:delText>Describe and perform exercises on radio operator practices and procedures</w:delText>
              </w:r>
              <w:bookmarkEnd w:id="7987"/>
              <w:bookmarkEnd w:id="7988"/>
            </w:del>
          </w:p>
        </w:tc>
        <w:tc>
          <w:tcPr>
            <w:tcW w:w="2410" w:type="dxa"/>
          </w:tcPr>
          <w:p w14:paraId="27294422" w14:textId="42EB9BF8" w:rsidR="008A0F75" w:rsidRPr="008A0F75" w:rsidDel="00803B93" w:rsidRDefault="008A0F75" w:rsidP="006039FF">
            <w:pPr>
              <w:pStyle w:val="Tablelevel2"/>
              <w:ind w:left="0"/>
              <w:jc w:val="center"/>
              <w:rPr>
                <w:del w:id="7990" w:author="Jillian Carson-Jackson" w:date="2020-12-27T16:48:00Z"/>
                <w:rFonts w:ascii="Calibri" w:hAnsi="Calibri"/>
                <w:i/>
                <w:sz w:val="22"/>
                <w:szCs w:val="22"/>
              </w:rPr>
            </w:pPr>
          </w:p>
        </w:tc>
        <w:tc>
          <w:tcPr>
            <w:tcW w:w="2976" w:type="dxa"/>
          </w:tcPr>
          <w:p w14:paraId="7527A1C4" w14:textId="63CB5361" w:rsidR="008A0F75" w:rsidRPr="008A0F75" w:rsidDel="00803B93" w:rsidRDefault="008A0F75" w:rsidP="006039FF">
            <w:pPr>
              <w:pStyle w:val="Tablelevel1"/>
              <w:rPr>
                <w:del w:id="7991" w:author="Jillian Carson-Jackson" w:date="2020-12-27T16:48:00Z"/>
                <w:rFonts w:ascii="Calibri" w:hAnsi="Calibri"/>
                <w:i/>
                <w:szCs w:val="22"/>
              </w:rPr>
            </w:pPr>
          </w:p>
        </w:tc>
      </w:tr>
      <w:tr w:rsidR="008A0F75" w:rsidRPr="008A0F75" w:rsidDel="00803B93" w14:paraId="1FC356DF" w14:textId="4AA65C82" w:rsidTr="006039FF">
        <w:trPr>
          <w:cantSplit/>
          <w:trHeight w:hRule="exact" w:val="707"/>
          <w:jc w:val="center"/>
          <w:del w:id="7992" w:author="Jillian Carson-Jackson" w:date="2020-12-27T16:48:00Z"/>
        </w:trPr>
        <w:tc>
          <w:tcPr>
            <w:tcW w:w="8897" w:type="dxa"/>
          </w:tcPr>
          <w:p w14:paraId="20FCCEE0" w14:textId="4CD6392F" w:rsidR="008A0F75" w:rsidRPr="008A0F75" w:rsidDel="00803B93" w:rsidRDefault="008A0F75" w:rsidP="006039FF">
            <w:pPr>
              <w:pStyle w:val="Tablelevel1"/>
              <w:rPr>
                <w:del w:id="7993" w:author="Jillian Carson-Jackson" w:date="2020-12-27T16:48:00Z"/>
                <w:rFonts w:ascii="Calibri" w:hAnsi="Calibri"/>
                <w:b/>
                <w:i/>
                <w:szCs w:val="22"/>
              </w:rPr>
            </w:pPr>
            <w:bookmarkStart w:id="7994" w:name="_Toc446917606"/>
            <w:bookmarkStart w:id="7995" w:name="_Toc111617499"/>
            <w:del w:id="7996" w:author="Jillian Carson-Jackson" w:date="2020-12-27T16:48:00Z">
              <w:r w:rsidRPr="008A0F75" w:rsidDel="00803B93">
                <w:rPr>
                  <w:rFonts w:ascii="Calibri" w:hAnsi="Calibri"/>
                  <w:szCs w:val="22"/>
                </w:rPr>
                <w:delText>GMDSS Restricted Operator’s Certificate (ROC)</w:delText>
              </w:r>
              <w:r w:rsidRPr="008A0F75" w:rsidDel="00803B93">
                <w:rPr>
                  <w:rFonts w:ascii="Calibri" w:hAnsi="Calibri"/>
                  <w:b/>
                  <w:i/>
                  <w:szCs w:val="22"/>
                </w:rPr>
                <w:delText xml:space="preserve"> </w:delText>
              </w:r>
            </w:del>
          </w:p>
          <w:p w14:paraId="1D992678" w14:textId="527D9182" w:rsidR="008A0F75" w:rsidRPr="008A0F75" w:rsidDel="00803B93" w:rsidRDefault="008A0F75" w:rsidP="006039FF">
            <w:pPr>
              <w:pStyle w:val="Tablelevel1"/>
              <w:rPr>
                <w:del w:id="7997" w:author="Jillian Carson-Jackson" w:date="2020-12-27T16:48:00Z"/>
                <w:rFonts w:ascii="Calibri" w:hAnsi="Calibri"/>
                <w:szCs w:val="22"/>
              </w:rPr>
            </w:pPr>
            <w:del w:id="7998" w:author="Jillian Carson-Jackson" w:date="2020-12-27T16:48:00Z">
              <w:r w:rsidRPr="008A0F75" w:rsidDel="00803B93">
                <w:rPr>
                  <w:rFonts w:ascii="Calibri" w:hAnsi="Calibri"/>
                  <w:szCs w:val="22"/>
                </w:rPr>
                <w:delText>Internationally recognised radio certification</w:delText>
              </w:r>
              <w:r w:rsidRPr="008A0F75" w:rsidDel="00803B93">
                <w:rPr>
                  <w:rFonts w:ascii="Calibri" w:hAnsi="Calibri"/>
                  <w:b/>
                  <w:i/>
                  <w:szCs w:val="22"/>
                </w:rPr>
                <w:delText xml:space="preserve"> </w:delText>
              </w:r>
              <w:bookmarkEnd w:id="7994"/>
              <w:bookmarkEnd w:id="7995"/>
            </w:del>
          </w:p>
        </w:tc>
        <w:tc>
          <w:tcPr>
            <w:tcW w:w="2410" w:type="dxa"/>
          </w:tcPr>
          <w:p w14:paraId="17657AD3" w14:textId="6B43AA02" w:rsidR="008A0F75" w:rsidRPr="008A0F75" w:rsidDel="00803B93" w:rsidRDefault="008A0F75" w:rsidP="006039FF">
            <w:pPr>
              <w:pStyle w:val="Tablelevel2"/>
              <w:ind w:left="0"/>
              <w:jc w:val="center"/>
              <w:rPr>
                <w:del w:id="7999" w:author="Jillian Carson-Jackson" w:date="2020-12-27T16:48:00Z"/>
                <w:rFonts w:ascii="Calibri" w:hAnsi="Calibri"/>
                <w:sz w:val="22"/>
                <w:szCs w:val="22"/>
              </w:rPr>
            </w:pPr>
            <w:del w:id="8000" w:author="Jillian Carson-Jackson" w:date="2020-12-27T16:48:00Z">
              <w:r w:rsidRPr="008A0F75" w:rsidDel="00803B93">
                <w:rPr>
                  <w:rFonts w:ascii="Calibri" w:hAnsi="Calibri"/>
                  <w:sz w:val="22"/>
                  <w:szCs w:val="22"/>
                </w:rPr>
                <w:delText>R10, R33, R28, R29, R30, R31</w:delText>
              </w:r>
            </w:del>
          </w:p>
        </w:tc>
        <w:tc>
          <w:tcPr>
            <w:tcW w:w="2976" w:type="dxa"/>
          </w:tcPr>
          <w:p w14:paraId="2B25B118" w14:textId="680713A0" w:rsidR="008A0F75" w:rsidRPr="008A0F75" w:rsidDel="00803B93" w:rsidRDefault="008A0F75" w:rsidP="006039FF">
            <w:pPr>
              <w:pStyle w:val="Tablelevel1"/>
              <w:rPr>
                <w:del w:id="8001" w:author="Jillian Carson-Jackson" w:date="2020-12-27T16:48:00Z"/>
                <w:rFonts w:ascii="Calibri" w:hAnsi="Calibri"/>
                <w:szCs w:val="22"/>
              </w:rPr>
            </w:pPr>
            <w:del w:id="8002" w:author="Jillian Carson-Jackson" w:date="2020-12-27T16:48:00Z">
              <w:r w:rsidRPr="008A0F75" w:rsidDel="00803B93">
                <w:rPr>
                  <w:rFonts w:ascii="Calibri" w:hAnsi="Calibri"/>
                  <w:szCs w:val="22"/>
                </w:rPr>
                <w:delText xml:space="preserve">A12 or A13, </w:delText>
              </w:r>
            </w:del>
          </w:p>
          <w:p w14:paraId="6007A149" w14:textId="072251BC" w:rsidR="008A0F75" w:rsidRPr="008A0F75" w:rsidDel="00803B93" w:rsidRDefault="008A0F75" w:rsidP="006039FF">
            <w:pPr>
              <w:pStyle w:val="Tablelevel1"/>
              <w:rPr>
                <w:del w:id="8003" w:author="Jillian Carson-Jackson" w:date="2020-12-27T16:48:00Z"/>
                <w:rFonts w:ascii="Calibri" w:hAnsi="Calibri"/>
                <w:szCs w:val="22"/>
              </w:rPr>
            </w:pPr>
            <w:del w:id="8004" w:author="Jillian Carson-Jackson" w:date="2020-12-27T16:48:00Z">
              <w:r w:rsidRPr="008A0F75" w:rsidDel="00803B93">
                <w:rPr>
                  <w:rFonts w:ascii="Calibri" w:hAnsi="Calibri"/>
                  <w:szCs w:val="22"/>
                </w:rPr>
                <w:delText>E1, E5</w:delText>
              </w:r>
            </w:del>
          </w:p>
        </w:tc>
      </w:tr>
      <w:tr w:rsidR="008A0F75" w:rsidRPr="008A0F75" w:rsidDel="00803B93" w14:paraId="3605BA31" w14:textId="606FBCB3" w:rsidTr="006039FF">
        <w:trPr>
          <w:cantSplit/>
          <w:trHeight w:hRule="exact" w:val="365"/>
          <w:jc w:val="center"/>
          <w:del w:id="8005" w:author="Jillian Carson-Jackson" w:date="2020-12-27T16:48:00Z"/>
        </w:trPr>
        <w:tc>
          <w:tcPr>
            <w:tcW w:w="8897" w:type="dxa"/>
          </w:tcPr>
          <w:p w14:paraId="23E86B53" w14:textId="5491DF60" w:rsidR="008A0F75" w:rsidRPr="008A0F75" w:rsidDel="00803B93" w:rsidRDefault="008A0F75" w:rsidP="006039FF">
            <w:pPr>
              <w:pStyle w:val="Tablelevel1bold"/>
              <w:rPr>
                <w:del w:id="8006" w:author="Jillian Carson-Jackson" w:date="2020-12-27T16:48:00Z"/>
                <w:rFonts w:ascii="Calibri" w:hAnsi="Calibri"/>
                <w:sz w:val="22"/>
                <w:szCs w:val="22"/>
              </w:rPr>
            </w:pPr>
            <w:del w:id="8007" w:author="Jillian Carson-Jackson" w:date="2020-12-27T16:48:00Z">
              <w:r w:rsidRPr="008A0F75" w:rsidDel="00803B93">
                <w:rPr>
                  <w:rFonts w:ascii="Calibri" w:hAnsi="Calibri"/>
                  <w:sz w:val="22"/>
                  <w:szCs w:val="22"/>
                </w:rPr>
                <w:delText>VHF radio systems and their use in VTS</w:delText>
              </w:r>
            </w:del>
          </w:p>
        </w:tc>
        <w:tc>
          <w:tcPr>
            <w:tcW w:w="2410" w:type="dxa"/>
          </w:tcPr>
          <w:p w14:paraId="266A1F7A" w14:textId="7B33361F" w:rsidR="008A0F75" w:rsidRPr="008A0F75" w:rsidDel="00803B93" w:rsidRDefault="008A0F75" w:rsidP="006039FF">
            <w:pPr>
              <w:pStyle w:val="BodyText"/>
              <w:jc w:val="center"/>
              <w:rPr>
                <w:del w:id="8008" w:author="Jillian Carson-Jackson" w:date="2020-12-27T16:48:00Z"/>
                <w:rFonts w:ascii="Calibri" w:hAnsi="Calibri"/>
                <w:szCs w:val="22"/>
              </w:rPr>
            </w:pPr>
          </w:p>
        </w:tc>
        <w:tc>
          <w:tcPr>
            <w:tcW w:w="2976" w:type="dxa"/>
          </w:tcPr>
          <w:p w14:paraId="50465A5E" w14:textId="76B031B4" w:rsidR="008A0F75" w:rsidRPr="008A0F75" w:rsidDel="00803B93" w:rsidRDefault="008A0F75" w:rsidP="006039FF">
            <w:pPr>
              <w:pStyle w:val="BodyText"/>
              <w:jc w:val="center"/>
              <w:rPr>
                <w:del w:id="8009" w:author="Jillian Carson-Jackson" w:date="2020-12-27T16:48:00Z"/>
                <w:rFonts w:ascii="Calibri" w:hAnsi="Calibri"/>
                <w:szCs w:val="22"/>
              </w:rPr>
            </w:pPr>
          </w:p>
        </w:tc>
      </w:tr>
      <w:tr w:rsidR="008A0F75" w:rsidRPr="008A0F75" w:rsidDel="00803B93" w14:paraId="522A156F" w14:textId="36DC692F" w:rsidTr="006039FF">
        <w:trPr>
          <w:cantSplit/>
          <w:trHeight w:hRule="exact" w:val="365"/>
          <w:jc w:val="center"/>
          <w:del w:id="8010" w:author="Jillian Carson-Jackson" w:date="2020-12-27T16:48:00Z"/>
        </w:trPr>
        <w:tc>
          <w:tcPr>
            <w:tcW w:w="8897" w:type="dxa"/>
          </w:tcPr>
          <w:p w14:paraId="14C4AED0" w14:textId="11EDD95F" w:rsidR="008A0F75" w:rsidRPr="008A0F75" w:rsidDel="00803B93" w:rsidRDefault="008A0F75" w:rsidP="006039FF">
            <w:pPr>
              <w:pStyle w:val="Tablelevel1bold"/>
              <w:rPr>
                <w:del w:id="8011" w:author="Jillian Carson-Jackson" w:date="2020-12-27T16:48:00Z"/>
                <w:rFonts w:ascii="Calibri" w:hAnsi="Calibri"/>
                <w:b w:val="0"/>
                <w:i/>
                <w:sz w:val="22"/>
                <w:szCs w:val="22"/>
              </w:rPr>
            </w:pPr>
            <w:bookmarkStart w:id="8012" w:name="_Toc446917607"/>
            <w:bookmarkStart w:id="8013" w:name="_Toc111617500"/>
            <w:del w:id="8014" w:author="Jillian Carson-Jackson" w:date="2020-12-27T16:48:00Z">
              <w:r w:rsidRPr="008A0F75" w:rsidDel="00803B93">
                <w:rPr>
                  <w:rFonts w:ascii="Calibri" w:hAnsi="Calibri"/>
                  <w:b w:val="0"/>
                  <w:i/>
                  <w:sz w:val="22"/>
                  <w:szCs w:val="22"/>
                </w:rPr>
                <w:delText>Describe VHF radio systems and their use in VTS</w:delText>
              </w:r>
              <w:bookmarkEnd w:id="8012"/>
              <w:bookmarkEnd w:id="8013"/>
            </w:del>
          </w:p>
        </w:tc>
        <w:tc>
          <w:tcPr>
            <w:tcW w:w="2410" w:type="dxa"/>
          </w:tcPr>
          <w:p w14:paraId="58732034" w14:textId="6CB8D7B8" w:rsidR="008A0F75" w:rsidRPr="008A0F75" w:rsidDel="00803B93" w:rsidRDefault="008A0F75" w:rsidP="006039FF">
            <w:pPr>
              <w:pStyle w:val="BodyText"/>
              <w:jc w:val="center"/>
              <w:rPr>
                <w:del w:id="8015" w:author="Jillian Carson-Jackson" w:date="2020-12-27T16:48:00Z"/>
                <w:rFonts w:ascii="Calibri" w:hAnsi="Calibri"/>
                <w:i/>
                <w:szCs w:val="22"/>
              </w:rPr>
            </w:pPr>
          </w:p>
        </w:tc>
        <w:tc>
          <w:tcPr>
            <w:tcW w:w="2976" w:type="dxa"/>
          </w:tcPr>
          <w:p w14:paraId="53A73F09" w14:textId="0A388F41" w:rsidR="008A0F75" w:rsidRPr="008A0F75" w:rsidDel="00803B93" w:rsidRDefault="008A0F75" w:rsidP="006039FF">
            <w:pPr>
              <w:pStyle w:val="BodyText"/>
              <w:jc w:val="center"/>
              <w:rPr>
                <w:del w:id="8016" w:author="Jillian Carson-Jackson" w:date="2020-12-27T16:48:00Z"/>
                <w:rFonts w:ascii="Calibri" w:hAnsi="Calibri"/>
                <w:i/>
                <w:szCs w:val="22"/>
              </w:rPr>
            </w:pPr>
          </w:p>
        </w:tc>
      </w:tr>
      <w:tr w:rsidR="008A0F75" w:rsidRPr="008A0F75" w:rsidDel="00803B93" w14:paraId="43E61C5A" w14:textId="3163D9E7" w:rsidTr="006039FF">
        <w:trPr>
          <w:cantSplit/>
          <w:trHeight w:hRule="exact" w:val="3121"/>
          <w:jc w:val="center"/>
          <w:del w:id="8017" w:author="Jillian Carson-Jackson" w:date="2020-12-27T16:48:00Z"/>
        </w:trPr>
        <w:tc>
          <w:tcPr>
            <w:tcW w:w="8897" w:type="dxa"/>
          </w:tcPr>
          <w:p w14:paraId="33852302" w14:textId="70C52924" w:rsidR="008A0F75" w:rsidRPr="008A0F75" w:rsidDel="00803B93" w:rsidRDefault="008A0F75" w:rsidP="006039FF">
            <w:pPr>
              <w:pStyle w:val="Tablelevel1bold"/>
              <w:rPr>
                <w:del w:id="8018" w:author="Jillian Carson-Jackson" w:date="2020-12-27T16:48:00Z"/>
                <w:rFonts w:ascii="Calibri" w:hAnsi="Calibri"/>
                <w:b w:val="0"/>
                <w:sz w:val="22"/>
                <w:szCs w:val="22"/>
              </w:rPr>
            </w:pPr>
            <w:bookmarkStart w:id="8019" w:name="_Toc446917608"/>
            <w:bookmarkStart w:id="8020" w:name="_Toc111617501"/>
            <w:del w:id="8021" w:author="Jillian Carson-Jackson" w:date="2020-12-27T16:48:00Z">
              <w:r w:rsidRPr="008A0F75" w:rsidDel="00803B93">
                <w:rPr>
                  <w:rFonts w:ascii="Calibri" w:hAnsi="Calibri"/>
                  <w:b w:val="0"/>
                  <w:sz w:val="22"/>
                  <w:szCs w:val="22"/>
                </w:rPr>
                <w:delText>Frequencies in the international VHF maritime mobile band</w:delText>
              </w:r>
              <w:bookmarkEnd w:id="8019"/>
              <w:bookmarkEnd w:id="8020"/>
            </w:del>
          </w:p>
          <w:p w14:paraId="159CDBD8" w14:textId="5855D1D6" w:rsidR="008A0F75" w:rsidRPr="008A0F75" w:rsidDel="00803B93" w:rsidRDefault="008A0F75" w:rsidP="006039FF">
            <w:pPr>
              <w:pStyle w:val="Tablelevel2"/>
              <w:rPr>
                <w:del w:id="8022" w:author="Jillian Carson-Jackson" w:date="2020-12-27T16:48:00Z"/>
                <w:rFonts w:ascii="Calibri" w:hAnsi="Calibri"/>
                <w:sz w:val="22"/>
                <w:szCs w:val="22"/>
              </w:rPr>
            </w:pPr>
            <w:del w:id="8023" w:author="Jillian Carson-Jackson" w:date="2020-12-27T16:48:00Z">
              <w:r w:rsidRPr="008A0F75" w:rsidDel="00803B93">
                <w:rPr>
                  <w:rFonts w:ascii="Calibri" w:hAnsi="Calibri"/>
                  <w:sz w:val="22"/>
                  <w:szCs w:val="22"/>
                </w:rPr>
                <w:delText>Single frequency and two frequency channels</w:delText>
              </w:r>
            </w:del>
          </w:p>
          <w:p w14:paraId="3DAAB853" w14:textId="4D7A217A" w:rsidR="008A0F75" w:rsidRPr="008A0F75" w:rsidDel="00803B93" w:rsidRDefault="008A0F75" w:rsidP="006039FF">
            <w:pPr>
              <w:pStyle w:val="Tablelevel3"/>
              <w:rPr>
                <w:del w:id="8024" w:author="Jillian Carson-Jackson" w:date="2020-12-27T16:48:00Z"/>
                <w:rFonts w:ascii="Calibri" w:hAnsi="Calibri"/>
                <w:sz w:val="22"/>
                <w:szCs w:val="22"/>
              </w:rPr>
            </w:pPr>
            <w:del w:id="8025" w:author="Jillian Carson-Jackson" w:date="2020-12-27T16:48:00Z">
              <w:r w:rsidRPr="008A0F75" w:rsidDel="00803B93">
                <w:rPr>
                  <w:rFonts w:ascii="Calibri" w:hAnsi="Calibri"/>
                  <w:sz w:val="22"/>
                  <w:szCs w:val="22"/>
                </w:rPr>
                <w:delText>Simplex working</w:delText>
              </w:r>
            </w:del>
          </w:p>
          <w:p w14:paraId="596E0D3C" w14:textId="355B5ACA" w:rsidR="008A0F75" w:rsidRPr="008A0F75" w:rsidDel="00803B93" w:rsidRDefault="008A0F75" w:rsidP="006039FF">
            <w:pPr>
              <w:pStyle w:val="Tablelevel3"/>
              <w:rPr>
                <w:del w:id="8026" w:author="Jillian Carson-Jackson" w:date="2020-12-27T16:48:00Z"/>
                <w:rFonts w:ascii="Calibri" w:hAnsi="Calibri"/>
                <w:sz w:val="22"/>
                <w:szCs w:val="22"/>
              </w:rPr>
            </w:pPr>
            <w:del w:id="8027" w:author="Jillian Carson-Jackson" w:date="2020-12-27T16:48:00Z">
              <w:r w:rsidRPr="008A0F75" w:rsidDel="00803B93">
                <w:rPr>
                  <w:rFonts w:ascii="Calibri" w:hAnsi="Calibri"/>
                  <w:sz w:val="22"/>
                  <w:szCs w:val="22"/>
                </w:rPr>
                <w:delText>Semi duplex</w:delText>
              </w:r>
            </w:del>
          </w:p>
          <w:p w14:paraId="6DFEA2C4" w14:textId="59326FA8" w:rsidR="008A0F75" w:rsidRPr="008A0F75" w:rsidDel="00803B93" w:rsidRDefault="008A0F75" w:rsidP="006039FF">
            <w:pPr>
              <w:pStyle w:val="Tablelevel3"/>
              <w:rPr>
                <w:del w:id="8028" w:author="Jillian Carson-Jackson" w:date="2020-12-27T16:48:00Z"/>
                <w:rFonts w:ascii="Calibri" w:hAnsi="Calibri"/>
                <w:sz w:val="22"/>
                <w:szCs w:val="22"/>
              </w:rPr>
            </w:pPr>
            <w:del w:id="8029" w:author="Jillian Carson-Jackson" w:date="2020-12-27T16:48:00Z">
              <w:r w:rsidRPr="008A0F75" w:rsidDel="00803B93">
                <w:rPr>
                  <w:rFonts w:ascii="Calibri" w:hAnsi="Calibri"/>
                  <w:sz w:val="22"/>
                  <w:szCs w:val="22"/>
                </w:rPr>
                <w:delText>Duplex working</w:delText>
              </w:r>
            </w:del>
          </w:p>
          <w:p w14:paraId="5CB72F97" w14:textId="36F21DB2" w:rsidR="008A0F75" w:rsidRPr="008A0F75" w:rsidDel="00803B93" w:rsidRDefault="008A0F75" w:rsidP="006039FF">
            <w:pPr>
              <w:pStyle w:val="Tablelevel2"/>
              <w:rPr>
                <w:del w:id="8030" w:author="Jillian Carson-Jackson" w:date="2020-12-27T16:48:00Z"/>
                <w:rFonts w:ascii="Calibri" w:hAnsi="Calibri"/>
                <w:sz w:val="22"/>
                <w:szCs w:val="22"/>
              </w:rPr>
            </w:pPr>
            <w:del w:id="8031" w:author="Jillian Carson-Jackson" w:date="2020-12-27T16:48:00Z">
              <w:r w:rsidRPr="008A0F75" w:rsidDel="00803B93">
                <w:rPr>
                  <w:rFonts w:ascii="Calibri" w:hAnsi="Calibri"/>
                  <w:sz w:val="22"/>
                  <w:szCs w:val="22"/>
                </w:rPr>
                <w:delText>Port operation and ship movement frequencies</w:delText>
              </w:r>
            </w:del>
          </w:p>
          <w:p w14:paraId="7AA98D64" w14:textId="5BC22677" w:rsidR="008A0F75" w:rsidRPr="008A0F75" w:rsidDel="00803B93" w:rsidRDefault="008A0F75" w:rsidP="006039FF">
            <w:pPr>
              <w:pStyle w:val="Tablelevel2"/>
              <w:rPr>
                <w:del w:id="8032" w:author="Jillian Carson-Jackson" w:date="2020-12-27T16:48:00Z"/>
                <w:rFonts w:ascii="Calibri" w:hAnsi="Calibri"/>
                <w:sz w:val="22"/>
                <w:szCs w:val="22"/>
              </w:rPr>
            </w:pPr>
            <w:del w:id="8033" w:author="Jillian Carson-Jackson" w:date="2020-12-27T16:48:00Z">
              <w:r w:rsidRPr="008A0F75" w:rsidDel="00803B93">
                <w:rPr>
                  <w:rFonts w:ascii="Calibri" w:hAnsi="Calibri"/>
                  <w:sz w:val="22"/>
                  <w:szCs w:val="22"/>
                </w:rPr>
                <w:delText>Distress, safety and calling frequencies</w:delText>
              </w:r>
            </w:del>
          </w:p>
          <w:p w14:paraId="55A237DA" w14:textId="42E0084F" w:rsidR="008A0F75" w:rsidRPr="008A0F75" w:rsidDel="00803B93" w:rsidRDefault="008A0F75" w:rsidP="006039FF">
            <w:pPr>
              <w:pStyle w:val="Tablelevel3"/>
              <w:rPr>
                <w:del w:id="8034" w:author="Jillian Carson-Jackson" w:date="2020-12-27T16:48:00Z"/>
                <w:rFonts w:ascii="Calibri" w:hAnsi="Calibri"/>
                <w:sz w:val="22"/>
                <w:szCs w:val="22"/>
              </w:rPr>
            </w:pPr>
            <w:del w:id="8035" w:author="Jillian Carson-Jackson" w:date="2020-12-27T16:48:00Z">
              <w:r w:rsidRPr="008A0F75" w:rsidDel="00803B93">
                <w:rPr>
                  <w:rFonts w:ascii="Calibri" w:hAnsi="Calibri"/>
                  <w:sz w:val="22"/>
                  <w:szCs w:val="22"/>
                </w:rPr>
                <w:delText>Radiotelephone</w:delText>
              </w:r>
            </w:del>
          </w:p>
          <w:p w14:paraId="4B459038" w14:textId="7AC0320E" w:rsidR="008A0F75" w:rsidRPr="008A0F75" w:rsidDel="00803B93" w:rsidRDefault="008A0F75" w:rsidP="006039FF">
            <w:pPr>
              <w:pStyle w:val="Tablelevel3"/>
              <w:rPr>
                <w:del w:id="8036" w:author="Jillian Carson-Jackson" w:date="2020-12-27T16:48:00Z"/>
                <w:rFonts w:ascii="Calibri" w:hAnsi="Calibri"/>
                <w:sz w:val="22"/>
                <w:szCs w:val="22"/>
              </w:rPr>
            </w:pPr>
            <w:del w:id="8037" w:author="Jillian Carson-Jackson" w:date="2020-12-27T16:48:00Z">
              <w:r w:rsidRPr="008A0F75" w:rsidDel="00803B93">
                <w:rPr>
                  <w:rFonts w:ascii="Calibri" w:hAnsi="Calibri"/>
                  <w:sz w:val="22"/>
                  <w:szCs w:val="22"/>
                </w:rPr>
                <w:delText>DSC</w:delText>
              </w:r>
            </w:del>
          </w:p>
          <w:p w14:paraId="46BA8F02" w14:textId="3FED6D49" w:rsidR="008A0F75" w:rsidRPr="008A0F75" w:rsidDel="00803B93" w:rsidRDefault="008A0F75" w:rsidP="006039FF">
            <w:pPr>
              <w:pStyle w:val="Tablelevel2"/>
              <w:rPr>
                <w:del w:id="8038" w:author="Jillian Carson-Jackson" w:date="2020-12-27T16:48:00Z"/>
                <w:rFonts w:ascii="Calibri" w:hAnsi="Calibri"/>
                <w:sz w:val="22"/>
                <w:szCs w:val="22"/>
              </w:rPr>
            </w:pPr>
            <w:del w:id="8039" w:author="Jillian Carson-Jackson" w:date="2020-12-27T16:48:00Z">
              <w:r w:rsidRPr="008A0F75" w:rsidDel="00803B93">
                <w:rPr>
                  <w:rFonts w:ascii="Calibri" w:hAnsi="Calibri"/>
                  <w:sz w:val="22"/>
                  <w:szCs w:val="22"/>
                </w:rPr>
                <w:delText xml:space="preserve">Automatic Identification Systems (AIS) </w:delText>
              </w:r>
            </w:del>
          </w:p>
          <w:p w14:paraId="7E0D1152" w14:textId="467F4A89" w:rsidR="008A0F75" w:rsidRPr="008A0F75" w:rsidDel="00803B93" w:rsidRDefault="008A0F75" w:rsidP="006039FF">
            <w:pPr>
              <w:pStyle w:val="Tablelevel3"/>
              <w:rPr>
                <w:del w:id="8040" w:author="Jillian Carson-Jackson" w:date="2020-12-27T16:48:00Z"/>
                <w:rFonts w:ascii="Calibri" w:hAnsi="Calibri"/>
                <w:sz w:val="22"/>
                <w:szCs w:val="22"/>
              </w:rPr>
            </w:pPr>
            <w:del w:id="8041" w:author="Jillian Carson-Jackson" w:date="2020-12-27T16:48:00Z">
              <w:r w:rsidRPr="008A0F75" w:rsidDel="00803B93">
                <w:rPr>
                  <w:rFonts w:ascii="Calibri" w:hAnsi="Calibri"/>
                  <w:sz w:val="22"/>
                  <w:szCs w:val="22"/>
                </w:rPr>
                <w:delText>Introduction to AIS</w:delText>
              </w:r>
            </w:del>
          </w:p>
          <w:p w14:paraId="565E6F93" w14:textId="75E9D612" w:rsidR="008A0F75" w:rsidRPr="008A0F75" w:rsidDel="00803B93" w:rsidRDefault="008A0F75" w:rsidP="006039FF">
            <w:pPr>
              <w:pStyle w:val="Tablelevel3"/>
              <w:rPr>
                <w:del w:id="8042" w:author="Jillian Carson-Jackson" w:date="2020-12-27T16:48:00Z"/>
                <w:rFonts w:ascii="Calibri" w:hAnsi="Calibri"/>
                <w:sz w:val="22"/>
                <w:szCs w:val="22"/>
              </w:rPr>
            </w:pPr>
            <w:del w:id="8043" w:author="Jillian Carson-Jackson" w:date="2020-12-27T16:48:00Z">
              <w:r w:rsidRPr="008A0F75" w:rsidDel="00803B93">
                <w:rPr>
                  <w:rFonts w:ascii="Calibri" w:hAnsi="Calibri"/>
                  <w:sz w:val="22"/>
                  <w:szCs w:val="22"/>
                </w:rPr>
                <w:delText>Application of AIS to VTS</w:delText>
              </w:r>
            </w:del>
          </w:p>
        </w:tc>
        <w:tc>
          <w:tcPr>
            <w:tcW w:w="2410" w:type="dxa"/>
          </w:tcPr>
          <w:p w14:paraId="7FEB2CBF" w14:textId="25C61C03" w:rsidR="008A0F75" w:rsidRPr="008A0F75" w:rsidDel="00803B93" w:rsidRDefault="008A0F75" w:rsidP="006039FF">
            <w:pPr>
              <w:pStyle w:val="Tablelevel2"/>
              <w:ind w:left="0"/>
              <w:jc w:val="center"/>
              <w:rPr>
                <w:del w:id="8044" w:author="Jillian Carson-Jackson" w:date="2020-12-27T16:48:00Z"/>
                <w:rFonts w:ascii="Calibri" w:hAnsi="Calibri"/>
                <w:sz w:val="22"/>
                <w:szCs w:val="22"/>
              </w:rPr>
            </w:pPr>
            <w:del w:id="8045" w:author="Jillian Carson-Jackson" w:date="2020-12-27T16:48:00Z">
              <w:r w:rsidRPr="008A0F75" w:rsidDel="00803B93">
                <w:rPr>
                  <w:rFonts w:ascii="Calibri" w:hAnsi="Calibri"/>
                  <w:sz w:val="22"/>
                  <w:szCs w:val="22"/>
                </w:rPr>
                <w:delText>R10, Appendix S18</w:delText>
              </w:r>
            </w:del>
          </w:p>
          <w:p w14:paraId="7C208D20" w14:textId="3C2D5EC8" w:rsidR="008A0F75" w:rsidRPr="008A0F75" w:rsidDel="00803B93" w:rsidRDefault="008A0F75" w:rsidP="006039FF">
            <w:pPr>
              <w:pStyle w:val="Tablelevel2"/>
              <w:ind w:left="0"/>
              <w:jc w:val="center"/>
              <w:rPr>
                <w:del w:id="8046" w:author="Jillian Carson-Jackson" w:date="2020-12-27T16:48:00Z"/>
                <w:rFonts w:ascii="Calibri" w:hAnsi="Calibri"/>
                <w:sz w:val="22"/>
                <w:szCs w:val="22"/>
              </w:rPr>
            </w:pPr>
          </w:p>
        </w:tc>
        <w:tc>
          <w:tcPr>
            <w:tcW w:w="2976" w:type="dxa"/>
          </w:tcPr>
          <w:p w14:paraId="07D2FAA4" w14:textId="3399E145" w:rsidR="008A0F75" w:rsidRPr="008A0F75" w:rsidDel="00803B93" w:rsidRDefault="008A0F75" w:rsidP="006039FF">
            <w:pPr>
              <w:pStyle w:val="BodyText"/>
              <w:jc w:val="center"/>
              <w:rPr>
                <w:del w:id="8047" w:author="Jillian Carson-Jackson" w:date="2020-12-27T16:48:00Z"/>
                <w:rFonts w:ascii="Calibri" w:hAnsi="Calibri"/>
                <w:szCs w:val="22"/>
              </w:rPr>
            </w:pPr>
          </w:p>
        </w:tc>
      </w:tr>
      <w:tr w:rsidR="008A0F75" w:rsidRPr="008A0F75" w:rsidDel="00803B93" w14:paraId="3FAB494F" w14:textId="4AC55AA9" w:rsidTr="006039FF">
        <w:trPr>
          <w:cantSplit/>
          <w:trHeight w:val="322"/>
          <w:jc w:val="center"/>
          <w:del w:id="8048" w:author="Jillian Carson-Jackson" w:date="2020-12-27T16:48:00Z"/>
        </w:trPr>
        <w:tc>
          <w:tcPr>
            <w:tcW w:w="8897" w:type="dxa"/>
          </w:tcPr>
          <w:p w14:paraId="6DDA7A11" w14:textId="68962F39" w:rsidR="008A0F75" w:rsidRPr="008A0F75" w:rsidDel="00803B93" w:rsidRDefault="008A0F75" w:rsidP="006039FF">
            <w:pPr>
              <w:pStyle w:val="BodyText"/>
              <w:spacing w:before="60"/>
              <w:rPr>
                <w:del w:id="8049" w:author="Jillian Carson-Jackson" w:date="2020-12-27T16:48:00Z"/>
                <w:rFonts w:ascii="Calibri" w:hAnsi="Calibri"/>
                <w:szCs w:val="22"/>
              </w:rPr>
            </w:pPr>
            <w:del w:id="8050" w:author="Jillian Carson-Jackson" w:date="2020-12-27T16:48:00Z">
              <w:r w:rsidRPr="008A0F75" w:rsidDel="00803B93">
                <w:rPr>
                  <w:rFonts w:ascii="Calibri" w:hAnsi="Calibri"/>
                  <w:szCs w:val="22"/>
                </w:rPr>
                <w:delText>Restrictions on the use of Radio Regulations (RR) Appendix S18 frequencies</w:delText>
              </w:r>
            </w:del>
          </w:p>
        </w:tc>
        <w:tc>
          <w:tcPr>
            <w:tcW w:w="2410" w:type="dxa"/>
          </w:tcPr>
          <w:p w14:paraId="7189C20D" w14:textId="2EE14195" w:rsidR="008A0F75" w:rsidRPr="008A0F75" w:rsidDel="00803B93" w:rsidRDefault="008A0F75" w:rsidP="006039FF">
            <w:pPr>
              <w:pStyle w:val="Tablelevel2"/>
              <w:spacing w:before="60"/>
              <w:ind w:left="0"/>
              <w:jc w:val="center"/>
              <w:rPr>
                <w:del w:id="8051" w:author="Jillian Carson-Jackson" w:date="2020-12-27T16:48:00Z"/>
                <w:rFonts w:ascii="Calibri" w:hAnsi="Calibri"/>
                <w:sz w:val="22"/>
                <w:szCs w:val="22"/>
              </w:rPr>
            </w:pPr>
            <w:del w:id="8052" w:author="Jillian Carson-Jackson" w:date="2020-12-27T16:48:00Z">
              <w:r w:rsidRPr="008A0F75" w:rsidDel="00803B93">
                <w:rPr>
                  <w:rFonts w:ascii="Calibri" w:hAnsi="Calibri"/>
                  <w:sz w:val="22"/>
                  <w:szCs w:val="22"/>
                </w:rPr>
                <w:delText>R10, Appendix S18</w:delText>
              </w:r>
            </w:del>
          </w:p>
        </w:tc>
        <w:tc>
          <w:tcPr>
            <w:tcW w:w="2976" w:type="dxa"/>
          </w:tcPr>
          <w:p w14:paraId="4CE671DF" w14:textId="129DCCC5" w:rsidR="008A0F75" w:rsidRPr="008A0F75" w:rsidDel="00803B93" w:rsidRDefault="008A0F75" w:rsidP="006039FF">
            <w:pPr>
              <w:pStyle w:val="Tablelevel2"/>
              <w:spacing w:before="60"/>
              <w:ind w:left="0"/>
              <w:jc w:val="center"/>
              <w:rPr>
                <w:del w:id="8053" w:author="Jillian Carson-Jackson" w:date="2020-12-27T16:48:00Z"/>
                <w:rFonts w:ascii="Calibri" w:hAnsi="Calibri"/>
                <w:sz w:val="22"/>
                <w:szCs w:val="22"/>
              </w:rPr>
            </w:pPr>
          </w:p>
        </w:tc>
      </w:tr>
      <w:tr w:rsidR="008A0F75" w:rsidRPr="008A0F75" w:rsidDel="00803B93" w14:paraId="051394EE" w14:textId="4BDF220C" w:rsidTr="006039FF">
        <w:trPr>
          <w:cantSplit/>
          <w:jc w:val="center"/>
          <w:del w:id="8054" w:author="Jillian Carson-Jackson" w:date="2020-12-27T16:48:00Z"/>
        </w:trPr>
        <w:tc>
          <w:tcPr>
            <w:tcW w:w="8897" w:type="dxa"/>
          </w:tcPr>
          <w:p w14:paraId="2928389D" w14:textId="7CF0DB2D" w:rsidR="008A0F75" w:rsidRPr="008A0F75" w:rsidDel="00803B93" w:rsidRDefault="008A0F75" w:rsidP="006039FF">
            <w:pPr>
              <w:pStyle w:val="Tablelevel1bold"/>
              <w:rPr>
                <w:del w:id="8055" w:author="Jillian Carson-Jackson" w:date="2020-12-27T16:48:00Z"/>
                <w:rFonts w:ascii="Calibri" w:hAnsi="Calibri"/>
                <w:b w:val="0"/>
                <w:sz w:val="22"/>
                <w:szCs w:val="22"/>
              </w:rPr>
            </w:pPr>
            <w:bookmarkStart w:id="8056" w:name="_Toc446917609"/>
            <w:bookmarkStart w:id="8057" w:name="_Toc111617502"/>
            <w:del w:id="8058" w:author="Jillian Carson-Jackson" w:date="2020-12-27T16:48:00Z">
              <w:r w:rsidRPr="008A0F75" w:rsidDel="00803B93">
                <w:rPr>
                  <w:rFonts w:ascii="Calibri" w:hAnsi="Calibri"/>
                  <w:b w:val="0"/>
                  <w:sz w:val="22"/>
                  <w:szCs w:val="22"/>
                </w:rPr>
                <w:delText>National frequencies assigned to VTS</w:delText>
              </w:r>
              <w:bookmarkEnd w:id="8056"/>
              <w:bookmarkEnd w:id="8057"/>
            </w:del>
          </w:p>
          <w:p w14:paraId="07109B82" w14:textId="2EDFB0E3" w:rsidR="008A0F75" w:rsidRPr="008A0F75" w:rsidDel="00803B93" w:rsidRDefault="008A0F75" w:rsidP="006039FF">
            <w:pPr>
              <w:pStyle w:val="Tablelevel2"/>
              <w:rPr>
                <w:del w:id="8059" w:author="Jillian Carson-Jackson" w:date="2020-12-27T16:48:00Z"/>
                <w:rFonts w:ascii="Calibri" w:hAnsi="Calibri"/>
                <w:sz w:val="22"/>
                <w:szCs w:val="22"/>
              </w:rPr>
            </w:pPr>
            <w:del w:id="8060" w:author="Jillian Carson-Jackson" w:date="2020-12-27T16:48:00Z">
              <w:r w:rsidRPr="008A0F75" w:rsidDel="00803B93">
                <w:rPr>
                  <w:rFonts w:ascii="Calibri" w:hAnsi="Calibri"/>
                  <w:sz w:val="22"/>
                  <w:szCs w:val="22"/>
                </w:rPr>
                <w:delText>Assignment and use of single and two frequency channels for VTS purposes</w:delText>
              </w:r>
            </w:del>
          </w:p>
          <w:p w14:paraId="232A6DBF" w14:textId="2E57698A" w:rsidR="008A0F75" w:rsidRPr="008A0F75" w:rsidDel="00803B93" w:rsidRDefault="008A0F75" w:rsidP="006039FF">
            <w:pPr>
              <w:pStyle w:val="Tablelevel2"/>
              <w:rPr>
                <w:del w:id="8061" w:author="Jillian Carson-Jackson" w:date="2020-12-27T16:48:00Z"/>
                <w:rFonts w:ascii="Calibri" w:hAnsi="Calibri"/>
                <w:sz w:val="22"/>
                <w:szCs w:val="22"/>
              </w:rPr>
            </w:pPr>
            <w:del w:id="8062" w:author="Jillian Carson-Jackson" w:date="2020-12-27T16:48:00Z">
              <w:r w:rsidRPr="008A0F75" w:rsidDel="00803B93">
                <w:rPr>
                  <w:rFonts w:ascii="Calibri" w:hAnsi="Calibri"/>
                  <w:sz w:val="22"/>
                  <w:szCs w:val="22"/>
                </w:rPr>
                <w:delText>National restrictions on the use of RR Appendix S18 frequencies</w:delText>
              </w:r>
            </w:del>
          </w:p>
        </w:tc>
        <w:tc>
          <w:tcPr>
            <w:tcW w:w="2410" w:type="dxa"/>
          </w:tcPr>
          <w:p w14:paraId="2DC0EF9C" w14:textId="33513577" w:rsidR="008A0F75" w:rsidRPr="008A0F75" w:rsidDel="00803B93" w:rsidRDefault="008A0F75" w:rsidP="006039FF">
            <w:pPr>
              <w:pStyle w:val="Tablelevel2"/>
              <w:spacing w:before="60"/>
              <w:ind w:left="0"/>
              <w:jc w:val="center"/>
              <w:rPr>
                <w:del w:id="8063" w:author="Jillian Carson-Jackson" w:date="2020-12-27T16:48:00Z"/>
                <w:rFonts w:ascii="Calibri" w:hAnsi="Calibri"/>
                <w:sz w:val="22"/>
                <w:szCs w:val="22"/>
              </w:rPr>
            </w:pPr>
            <w:del w:id="8064" w:author="Jillian Carson-Jackson" w:date="2020-12-27T16:48:00Z">
              <w:r w:rsidRPr="008A0F75" w:rsidDel="00803B93">
                <w:rPr>
                  <w:rFonts w:ascii="Calibri" w:hAnsi="Calibri"/>
                  <w:sz w:val="22"/>
                  <w:szCs w:val="22"/>
                </w:rPr>
                <w:delText>R37</w:delText>
              </w:r>
            </w:del>
          </w:p>
        </w:tc>
        <w:tc>
          <w:tcPr>
            <w:tcW w:w="2976" w:type="dxa"/>
          </w:tcPr>
          <w:p w14:paraId="5DB5087D" w14:textId="4D7CE80D" w:rsidR="008A0F75" w:rsidRPr="008A0F75" w:rsidDel="00803B93" w:rsidRDefault="008A0F75" w:rsidP="006039FF">
            <w:pPr>
              <w:pStyle w:val="Tablelevel2"/>
              <w:ind w:left="0"/>
              <w:jc w:val="center"/>
              <w:rPr>
                <w:del w:id="8065" w:author="Jillian Carson-Jackson" w:date="2020-12-27T16:48:00Z"/>
                <w:rFonts w:ascii="Calibri" w:hAnsi="Calibri"/>
                <w:sz w:val="22"/>
                <w:szCs w:val="22"/>
              </w:rPr>
            </w:pPr>
          </w:p>
        </w:tc>
      </w:tr>
    </w:tbl>
    <w:p w14:paraId="5B45290E" w14:textId="4B1C7641" w:rsidR="008A0F75" w:rsidDel="00803B93" w:rsidRDefault="008A0F75" w:rsidP="008A0F75">
      <w:pPr>
        <w:rPr>
          <w:del w:id="8066" w:author="Jillian Carson-Jackson" w:date="2020-12-27T16:48:00Z"/>
        </w:rPr>
      </w:pPr>
      <w:del w:id="8067" w:author="Jillian Carson-Jackson" w:date="2020-12-27T16:48:00Z">
        <w:r w:rsidDel="00803B93">
          <w:rPr>
            <w:b/>
          </w:rPr>
          <w:br w:type="page"/>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726"/>
        <w:gridCol w:w="2709"/>
      </w:tblGrid>
      <w:tr w:rsidR="008A0F75" w:rsidRPr="008A0F75" w:rsidDel="00803B93" w14:paraId="201C7FC4" w14:textId="42FCA490" w:rsidTr="006039FF">
        <w:trPr>
          <w:cantSplit/>
          <w:tblHeader/>
          <w:jc w:val="center"/>
          <w:del w:id="8068" w:author="Jillian Carson-Jackson" w:date="2020-12-27T16:48:00Z"/>
        </w:trPr>
        <w:tc>
          <w:tcPr>
            <w:tcW w:w="8897" w:type="dxa"/>
            <w:tcBorders>
              <w:bottom w:val="single" w:sz="12" w:space="0" w:color="auto"/>
            </w:tcBorders>
            <w:vAlign w:val="center"/>
          </w:tcPr>
          <w:p w14:paraId="0744D994" w14:textId="55D176AE" w:rsidR="008A0F75" w:rsidRPr="008A0F75" w:rsidDel="00803B93" w:rsidRDefault="008A0F75" w:rsidP="008A0F75">
            <w:pPr>
              <w:pStyle w:val="Tableheading"/>
              <w:rPr>
                <w:del w:id="8069" w:author="Jillian Carson-Jackson" w:date="2020-12-27T16:48:00Z"/>
              </w:rPr>
            </w:pPr>
            <w:del w:id="8070" w:author="Jillian Carson-Jackson" w:date="2020-12-27T16:48:00Z">
              <w:r w:rsidRPr="008A0F75" w:rsidDel="00803B93">
                <w:delText>Subjects / Learning Objectives</w:delText>
              </w:r>
            </w:del>
          </w:p>
        </w:tc>
        <w:tc>
          <w:tcPr>
            <w:tcW w:w="2726" w:type="dxa"/>
            <w:tcBorders>
              <w:bottom w:val="single" w:sz="12" w:space="0" w:color="auto"/>
            </w:tcBorders>
            <w:vAlign w:val="center"/>
          </w:tcPr>
          <w:p w14:paraId="775BADEC" w14:textId="4EB8261C" w:rsidR="008A0F75" w:rsidRPr="008A0F75" w:rsidDel="00803B93" w:rsidRDefault="008A0F75" w:rsidP="008A0F75">
            <w:pPr>
              <w:pStyle w:val="Tableheading"/>
              <w:rPr>
                <w:del w:id="8071" w:author="Jillian Carson-Jackson" w:date="2020-12-27T16:48:00Z"/>
              </w:rPr>
            </w:pPr>
            <w:del w:id="8072" w:author="Jillian Carson-Jackson" w:date="2020-12-27T16:48:00Z">
              <w:r w:rsidRPr="008A0F75" w:rsidDel="00803B93">
                <w:delText>Reference</w:delText>
              </w:r>
            </w:del>
          </w:p>
        </w:tc>
        <w:tc>
          <w:tcPr>
            <w:tcW w:w="2709" w:type="dxa"/>
            <w:tcBorders>
              <w:bottom w:val="single" w:sz="12" w:space="0" w:color="auto"/>
            </w:tcBorders>
            <w:vAlign w:val="center"/>
          </w:tcPr>
          <w:p w14:paraId="132C288E" w14:textId="1611C699" w:rsidR="008A0F75" w:rsidRPr="008A0F75" w:rsidDel="00803B93" w:rsidRDefault="008A0F75" w:rsidP="008A0F75">
            <w:pPr>
              <w:pStyle w:val="Tableheading"/>
              <w:rPr>
                <w:del w:id="8073" w:author="Jillian Carson-Jackson" w:date="2020-12-27T16:48:00Z"/>
              </w:rPr>
            </w:pPr>
            <w:del w:id="8074" w:author="Jillian Carson-Jackson" w:date="2020-12-27T16:48:00Z">
              <w:r w:rsidRPr="008A0F75" w:rsidDel="00803B93">
                <w:delText>Teaching Aid</w:delText>
              </w:r>
            </w:del>
          </w:p>
        </w:tc>
      </w:tr>
      <w:tr w:rsidR="008A0F75" w:rsidRPr="008A0F75" w:rsidDel="00803B93" w14:paraId="16B1C8EA" w14:textId="10126C0B"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99"/>
          <w:jc w:val="center"/>
          <w:del w:id="8075" w:author="Jillian Carson-Jackson" w:date="2020-12-27T16:48:00Z"/>
        </w:trPr>
        <w:tc>
          <w:tcPr>
            <w:tcW w:w="8897" w:type="dxa"/>
            <w:tcBorders>
              <w:top w:val="single" w:sz="4" w:space="0" w:color="auto"/>
              <w:left w:val="single" w:sz="4" w:space="0" w:color="auto"/>
              <w:bottom w:val="single" w:sz="4" w:space="0" w:color="auto"/>
              <w:right w:val="single" w:sz="4" w:space="0" w:color="auto"/>
            </w:tcBorders>
            <w:vAlign w:val="center"/>
          </w:tcPr>
          <w:p w14:paraId="005E542E" w14:textId="0BE0A946" w:rsidR="008A0F75" w:rsidRPr="008A0F75" w:rsidDel="00803B93" w:rsidRDefault="008A0F75" w:rsidP="006039FF">
            <w:pPr>
              <w:pStyle w:val="Tablelevel1bold"/>
              <w:rPr>
                <w:del w:id="8076" w:author="Jillian Carson-Jackson" w:date="2020-12-27T16:48:00Z"/>
                <w:rFonts w:ascii="Calibri" w:hAnsi="Calibri"/>
                <w:sz w:val="22"/>
                <w:szCs w:val="22"/>
              </w:rPr>
            </w:pPr>
            <w:del w:id="8077" w:author="Jillian Carson-Jackson" w:date="2020-12-27T16:48:00Z">
              <w:r w:rsidRPr="008A0F75" w:rsidDel="00803B93">
                <w:rPr>
                  <w:rFonts w:ascii="Calibri" w:hAnsi="Calibri"/>
                  <w:sz w:val="22"/>
                  <w:szCs w:val="22"/>
                </w:rPr>
                <w:delText>Operation of radio equipment</w:delText>
              </w:r>
            </w:del>
          </w:p>
        </w:tc>
        <w:tc>
          <w:tcPr>
            <w:tcW w:w="2726" w:type="dxa"/>
            <w:tcBorders>
              <w:top w:val="single" w:sz="4" w:space="0" w:color="auto"/>
              <w:left w:val="single" w:sz="4" w:space="0" w:color="auto"/>
              <w:bottom w:val="single" w:sz="4" w:space="0" w:color="auto"/>
              <w:right w:val="single" w:sz="4" w:space="0" w:color="auto"/>
            </w:tcBorders>
          </w:tcPr>
          <w:p w14:paraId="3DD0113F" w14:textId="44CAA916" w:rsidR="008A0F75" w:rsidRPr="008A0F75" w:rsidDel="00803B93" w:rsidRDefault="008A0F75" w:rsidP="006039FF">
            <w:pPr>
              <w:jc w:val="center"/>
              <w:rPr>
                <w:del w:id="8078" w:author="Jillian Carson-Jackson" w:date="2020-12-27T16:48:00Z"/>
                <w:rFonts w:ascii="Calibri" w:hAnsi="Calibri"/>
                <w:sz w:val="22"/>
                <w:szCs w:val="22"/>
              </w:rPr>
            </w:pPr>
          </w:p>
        </w:tc>
        <w:tc>
          <w:tcPr>
            <w:tcW w:w="2709" w:type="dxa"/>
            <w:tcBorders>
              <w:top w:val="single" w:sz="4" w:space="0" w:color="auto"/>
              <w:left w:val="single" w:sz="4" w:space="0" w:color="auto"/>
              <w:bottom w:val="single" w:sz="4" w:space="0" w:color="auto"/>
              <w:right w:val="single" w:sz="4" w:space="0" w:color="auto"/>
            </w:tcBorders>
          </w:tcPr>
          <w:p w14:paraId="723281FD" w14:textId="2DC595D9" w:rsidR="008A0F75" w:rsidRPr="008A0F75" w:rsidDel="00803B93" w:rsidRDefault="008A0F75" w:rsidP="006039FF">
            <w:pPr>
              <w:jc w:val="center"/>
              <w:rPr>
                <w:del w:id="8079" w:author="Jillian Carson-Jackson" w:date="2020-12-27T16:48:00Z"/>
                <w:rFonts w:ascii="Calibri" w:hAnsi="Calibri"/>
                <w:sz w:val="22"/>
                <w:szCs w:val="22"/>
              </w:rPr>
            </w:pPr>
          </w:p>
        </w:tc>
      </w:tr>
      <w:tr w:rsidR="008A0F75" w:rsidRPr="008A0F75" w:rsidDel="00803B93" w14:paraId="7B15096E" w14:textId="2D32E7FA"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99"/>
          <w:jc w:val="center"/>
          <w:del w:id="8080" w:author="Jillian Carson-Jackson" w:date="2020-12-27T16:48:00Z"/>
        </w:trPr>
        <w:tc>
          <w:tcPr>
            <w:tcW w:w="8897" w:type="dxa"/>
            <w:tcBorders>
              <w:top w:val="single" w:sz="4" w:space="0" w:color="auto"/>
              <w:left w:val="single" w:sz="4" w:space="0" w:color="auto"/>
              <w:bottom w:val="single" w:sz="4" w:space="0" w:color="auto"/>
              <w:right w:val="single" w:sz="4" w:space="0" w:color="auto"/>
            </w:tcBorders>
          </w:tcPr>
          <w:p w14:paraId="3D75722E" w14:textId="5965872D" w:rsidR="008A0F75" w:rsidRPr="008A0F75" w:rsidDel="00803B93" w:rsidRDefault="008A0F75" w:rsidP="006039FF">
            <w:pPr>
              <w:pStyle w:val="Tablelevel1bold"/>
              <w:rPr>
                <w:del w:id="8081" w:author="Jillian Carson-Jackson" w:date="2020-12-27T16:48:00Z"/>
                <w:rFonts w:ascii="Calibri" w:hAnsi="Calibri"/>
                <w:b w:val="0"/>
                <w:i/>
                <w:sz w:val="22"/>
                <w:szCs w:val="22"/>
              </w:rPr>
            </w:pPr>
            <w:bookmarkStart w:id="8082" w:name="_Toc446917610"/>
            <w:bookmarkStart w:id="8083" w:name="_Toc111617503"/>
            <w:del w:id="8084" w:author="Jillian Carson-Jackson" w:date="2020-12-27T16:48:00Z">
              <w:r w:rsidRPr="008A0F75" w:rsidDel="00803B93">
                <w:rPr>
                  <w:rFonts w:ascii="Calibri" w:hAnsi="Calibri"/>
                  <w:b w:val="0"/>
                  <w:i/>
                  <w:sz w:val="22"/>
                  <w:szCs w:val="22"/>
                </w:rPr>
                <w:delText>Describe and demonstrate the operation of radio equipmen</w:delText>
              </w:r>
              <w:bookmarkEnd w:id="8082"/>
              <w:bookmarkEnd w:id="8083"/>
              <w:r w:rsidRPr="008A0F75" w:rsidDel="00803B93">
                <w:rPr>
                  <w:rFonts w:ascii="Calibri" w:hAnsi="Calibri"/>
                  <w:b w:val="0"/>
                  <w:i/>
                  <w:sz w:val="22"/>
                  <w:szCs w:val="22"/>
                </w:rPr>
                <w:delText>t</w:delText>
              </w:r>
            </w:del>
          </w:p>
        </w:tc>
        <w:tc>
          <w:tcPr>
            <w:tcW w:w="2726" w:type="dxa"/>
            <w:tcBorders>
              <w:top w:val="single" w:sz="4" w:space="0" w:color="auto"/>
              <w:left w:val="single" w:sz="4" w:space="0" w:color="auto"/>
              <w:bottom w:val="single" w:sz="4" w:space="0" w:color="auto"/>
              <w:right w:val="single" w:sz="4" w:space="0" w:color="auto"/>
            </w:tcBorders>
          </w:tcPr>
          <w:p w14:paraId="5DAA18E3" w14:textId="26FFB4B9" w:rsidR="008A0F75" w:rsidRPr="008A0F75" w:rsidDel="00803B93" w:rsidRDefault="008A0F75" w:rsidP="006039FF">
            <w:pPr>
              <w:jc w:val="center"/>
              <w:rPr>
                <w:del w:id="8085" w:author="Jillian Carson-Jackson" w:date="2020-12-27T16:48:00Z"/>
                <w:rFonts w:ascii="Calibri" w:hAnsi="Calibri"/>
                <w:i/>
                <w:sz w:val="22"/>
                <w:szCs w:val="22"/>
              </w:rPr>
            </w:pPr>
          </w:p>
        </w:tc>
        <w:tc>
          <w:tcPr>
            <w:tcW w:w="2709" w:type="dxa"/>
            <w:tcBorders>
              <w:top w:val="single" w:sz="4" w:space="0" w:color="auto"/>
              <w:left w:val="single" w:sz="4" w:space="0" w:color="auto"/>
              <w:bottom w:val="single" w:sz="4" w:space="0" w:color="auto"/>
              <w:right w:val="single" w:sz="4" w:space="0" w:color="auto"/>
            </w:tcBorders>
          </w:tcPr>
          <w:p w14:paraId="6189B5EC" w14:textId="3AC4DBD9" w:rsidR="008A0F75" w:rsidRPr="008A0F75" w:rsidDel="00803B93" w:rsidRDefault="008A0F75" w:rsidP="006039FF">
            <w:pPr>
              <w:jc w:val="center"/>
              <w:rPr>
                <w:del w:id="8086" w:author="Jillian Carson-Jackson" w:date="2020-12-27T16:48:00Z"/>
                <w:rFonts w:ascii="Calibri" w:hAnsi="Calibri"/>
                <w:i/>
                <w:sz w:val="22"/>
                <w:szCs w:val="22"/>
              </w:rPr>
            </w:pPr>
          </w:p>
        </w:tc>
      </w:tr>
      <w:tr w:rsidR="008A0F75" w:rsidRPr="008A0F75" w:rsidDel="00803B93" w14:paraId="13FE272A" w14:textId="5986E77B"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del w:id="8087" w:author="Jillian Carson-Jackson" w:date="2020-12-27T16:48:00Z"/>
        </w:trPr>
        <w:tc>
          <w:tcPr>
            <w:tcW w:w="8897" w:type="dxa"/>
            <w:tcBorders>
              <w:top w:val="single" w:sz="4" w:space="0" w:color="auto"/>
              <w:left w:val="single" w:sz="6" w:space="0" w:color="auto"/>
              <w:bottom w:val="single" w:sz="6" w:space="0" w:color="auto"/>
              <w:right w:val="single" w:sz="6" w:space="0" w:color="auto"/>
            </w:tcBorders>
          </w:tcPr>
          <w:p w14:paraId="7117B3F9" w14:textId="101F753E" w:rsidR="008A0F75" w:rsidRPr="008A0F75" w:rsidDel="00803B93" w:rsidRDefault="008A0F75" w:rsidP="006039FF">
            <w:pPr>
              <w:pStyle w:val="Tablelevel1bold"/>
              <w:rPr>
                <w:del w:id="8088" w:author="Jillian Carson-Jackson" w:date="2020-12-27T16:48:00Z"/>
                <w:rFonts w:ascii="Calibri" w:hAnsi="Calibri"/>
                <w:b w:val="0"/>
                <w:sz w:val="22"/>
                <w:szCs w:val="22"/>
              </w:rPr>
            </w:pPr>
            <w:bookmarkStart w:id="8089" w:name="_Toc446917611"/>
            <w:bookmarkStart w:id="8090" w:name="_Toc111617504"/>
            <w:del w:id="8091" w:author="Jillian Carson-Jackson" w:date="2020-12-27T16:48:00Z">
              <w:r w:rsidRPr="008A0F75" w:rsidDel="00803B93">
                <w:rPr>
                  <w:rFonts w:ascii="Calibri" w:hAnsi="Calibri"/>
                  <w:b w:val="0"/>
                  <w:sz w:val="22"/>
                  <w:szCs w:val="22"/>
                </w:rPr>
                <w:delText>Introduction to basic VTS VHF radiotelephone, DSC and AIS equipment</w:delText>
              </w:r>
              <w:bookmarkEnd w:id="8089"/>
              <w:bookmarkEnd w:id="8090"/>
            </w:del>
          </w:p>
          <w:p w14:paraId="356050C4" w14:textId="63AF4AB6" w:rsidR="008A0F75" w:rsidRPr="008A0F75" w:rsidDel="00803B93" w:rsidRDefault="008A0F75" w:rsidP="006039FF">
            <w:pPr>
              <w:pStyle w:val="Tablelevel2"/>
              <w:rPr>
                <w:del w:id="8092" w:author="Jillian Carson-Jackson" w:date="2020-12-27T16:48:00Z"/>
                <w:rFonts w:ascii="Calibri" w:hAnsi="Calibri"/>
                <w:sz w:val="22"/>
                <w:szCs w:val="22"/>
              </w:rPr>
            </w:pPr>
            <w:del w:id="8093" w:author="Jillian Carson-Jackson" w:date="2020-12-27T16:48:00Z">
              <w:r w:rsidRPr="008A0F75" w:rsidDel="00803B93">
                <w:rPr>
                  <w:rFonts w:ascii="Calibri" w:hAnsi="Calibri"/>
                  <w:sz w:val="22"/>
                  <w:szCs w:val="22"/>
                </w:rPr>
                <w:delText>Principles, controls and operation of VHF</w:delText>
              </w:r>
            </w:del>
          </w:p>
          <w:p w14:paraId="4B074C0A" w14:textId="55C0D636" w:rsidR="008A0F75" w:rsidRPr="008A0F75" w:rsidDel="00803B93" w:rsidRDefault="008A0F75" w:rsidP="006039FF">
            <w:pPr>
              <w:pStyle w:val="Tablelevel3"/>
              <w:rPr>
                <w:del w:id="8094" w:author="Jillian Carson-Jackson" w:date="2020-12-27T16:48:00Z"/>
                <w:rFonts w:ascii="Calibri" w:hAnsi="Calibri"/>
                <w:sz w:val="22"/>
                <w:szCs w:val="22"/>
              </w:rPr>
            </w:pPr>
            <w:del w:id="8095" w:author="Jillian Carson-Jackson" w:date="2020-12-27T16:48:00Z">
              <w:r w:rsidRPr="008A0F75" w:rsidDel="00803B93">
                <w:rPr>
                  <w:rFonts w:ascii="Calibri" w:hAnsi="Calibri"/>
                  <w:sz w:val="22"/>
                  <w:szCs w:val="22"/>
                </w:rPr>
                <w:delText>Channel spacing</w:delText>
              </w:r>
            </w:del>
          </w:p>
          <w:p w14:paraId="71FCF77E" w14:textId="6D24A7CC" w:rsidR="008A0F75" w:rsidRPr="008A0F75" w:rsidDel="00803B93" w:rsidRDefault="008A0F75" w:rsidP="006039FF">
            <w:pPr>
              <w:pStyle w:val="Tablelevel3"/>
              <w:rPr>
                <w:del w:id="8096" w:author="Jillian Carson-Jackson" w:date="2020-12-27T16:48:00Z"/>
                <w:rFonts w:ascii="Calibri" w:hAnsi="Calibri"/>
                <w:sz w:val="22"/>
                <w:szCs w:val="22"/>
              </w:rPr>
            </w:pPr>
            <w:del w:id="8097" w:author="Jillian Carson-Jackson" w:date="2020-12-27T16:48:00Z">
              <w:r w:rsidRPr="008A0F75" w:rsidDel="00803B93">
                <w:rPr>
                  <w:rFonts w:ascii="Calibri" w:hAnsi="Calibri"/>
                  <w:sz w:val="22"/>
                  <w:szCs w:val="22"/>
                </w:rPr>
                <w:delText>Modulation</w:delText>
              </w:r>
            </w:del>
          </w:p>
          <w:p w14:paraId="10AF9124" w14:textId="4B579BA2" w:rsidR="008A0F75" w:rsidRPr="008A0F75" w:rsidDel="00803B93" w:rsidRDefault="008A0F75" w:rsidP="006039FF">
            <w:pPr>
              <w:pStyle w:val="Tablelevel3"/>
              <w:rPr>
                <w:del w:id="8098" w:author="Jillian Carson-Jackson" w:date="2020-12-27T16:48:00Z"/>
                <w:rFonts w:ascii="Calibri" w:hAnsi="Calibri"/>
                <w:sz w:val="22"/>
                <w:szCs w:val="22"/>
              </w:rPr>
            </w:pPr>
            <w:del w:id="8099" w:author="Jillian Carson-Jackson" w:date="2020-12-27T16:48:00Z">
              <w:r w:rsidRPr="008A0F75" w:rsidDel="00803B93">
                <w:rPr>
                  <w:rFonts w:ascii="Calibri" w:hAnsi="Calibri"/>
                  <w:sz w:val="22"/>
                  <w:szCs w:val="22"/>
                </w:rPr>
                <w:delText>Range</w:delText>
              </w:r>
            </w:del>
          </w:p>
        </w:tc>
        <w:tc>
          <w:tcPr>
            <w:tcW w:w="2726" w:type="dxa"/>
            <w:tcBorders>
              <w:top w:val="single" w:sz="4" w:space="0" w:color="auto"/>
              <w:bottom w:val="single" w:sz="6" w:space="0" w:color="auto"/>
            </w:tcBorders>
          </w:tcPr>
          <w:p w14:paraId="3A5FC900" w14:textId="7AFA8198" w:rsidR="008A0F75" w:rsidRPr="008A0F75" w:rsidDel="00803B93" w:rsidRDefault="008A0F75" w:rsidP="006039FF">
            <w:pPr>
              <w:pStyle w:val="Tablelevel2"/>
              <w:spacing w:before="60"/>
              <w:ind w:left="0"/>
              <w:jc w:val="center"/>
              <w:rPr>
                <w:del w:id="8100" w:author="Jillian Carson-Jackson" w:date="2020-12-27T16:48:00Z"/>
                <w:rFonts w:ascii="Calibri" w:hAnsi="Calibri"/>
                <w:sz w:val="22"/>
                <w:szCs w:val="22"/>
              </w:rPr>
            </w:pPr>
          </w:p>
          <w:p w14:paraId="07AEE450" w14:textId="774AAC10" w:rsidR="008A0F75" w:rsidRPr="008A0F75" w:rsidDel="00803B93" w:rsidRDefault="008A0F75" w:rsidP="006039FF">
            <w:pPr>
              <w:pStyle w:val="Tablelevel2"/>
              <w:spacing w:before="60"/>
              <w:ind w:left="0"/>
              <w:jc w:val="center"/>
              <w:rPr>
                <w:del w:id="8101" w:author="Jillian Carson-Jackson" w:date="2020-12-27T16:48:00Z"/>
                <w:rFonts w:ascii="Calibri" w:hAnsi="Calibri"/>
                <w:sz w:val="22"/>
                <w:szCs w:val="22"/>
              </w:rPr>
            </w:pPr>
          </w:p>
          <w:p w14:paraId="5B798656" w14:textId="53787277" w:rsidR="008A0F75" w:rsidRPr="008A0F75" w:rsidDel="00803B93" w:rsidRDefault="008A0F75" w:rsidP="006039FF">
            <w:pPr>
              <w:pStyle w:val="Tablelevel2"/>
              <w:spacing w:before="60"/>
              <w:ind w:left="0"/>
              <w:jc w:val="center"/>
              <w:rPr>
                <w:del w:id="8102" w:author="Jillian Carson-Jackson" w:date="2020-12-27T16:48:00Z"/>
                <w:rFonts w:ascii="Calibri" w:hAnsi="Calibri"/>
                <w:sz w:val="22"/>
                <w:szCs w:val="22"/>
              </w:rPr>
            </w:pPr>
            <w:del w:id="8103" w:author="Jillian Carson-Jackson" w:date="2020-12-27T16:48:00Z">
              <w:r w:rsidRPr="008A0F75" w:rsidDel="00803B93">
                <w:rPr>
                  <w:rFonts w:ascii="Calibri" w:hAnsi="Calibri"/>
                  <w:sz w:val="22"/>
                  <w:szCs w:val="22"/>
                </w:rPr>
                <w:delText>R35</w:delText>
              </w:r>
            </w:del>
          </w:p>
        </w:tc>
        <w:tc>
          <w:tcPr>
            <w:tcW w:w="2709" w:type="dxa"/>
            <w:tcBorders>
              <w:top w:val="single" w:sz="4" w:space="0" w:color="auto"/>
              <w:left w:val="single" w:sz="6" w:space="0" w:color="auto"/>
              <w:bottom w:val="single" w:sz="6" w:space="0" w:color="auto"/>
              <w:right w:val="single" w:sz="6" w:space="0" w:color="auto"/>
            </w:tcBorders>
          </w:tcPr>
          <w:p w14:paraId="602370B3" w14:textId="0594889B" w:rsidR="008A0F75" w:rsidRPr="008A0F75" w:rsidDel="00803B93" w:rsidRDefault="008A0F75" w:rsidP="006039FF">
            <w:pPr>
              <w:pStyle w:val="Tablelevel2"/>
              <w:spacing w:before="60"/>
              <w:ind w:left="0"/>
              <w:jc w:val="center"/>
              <w:rPr>
                <w:del w:id="8104" w:author="Jillian Carson-Jackson" w:date="2020-12-27T16:48:00Z"/>
                <w:rFonts w:ascii="Calibri" w:hAnsi="Calibri"/>
                <w:sz w:val="22"/>
                <w:szCs w:val="22"/>
              </w:rPr>
            </w:pPr>
            <w:del w:id="8105" w:author="Jillian Carson-Jackson" w:date="2020-12-27T16:48:00Z">
              <w:r w:rsidRPr="008A0F75" w:rsidDel="00803B93">
                <w:rPr>
                  <w:rFonts w:ascii="Calibri" w:hAnsi="Calibri"/>
                  <w:sz w:val="22"/>
                  <w:szCs w:val="22"/>
                </w:rPr>
                <w:delText xml:space="preserve">A12 or A13, </w:delText>
              </w:r>
            </w:del>
          </w:p>
          <w:p w14:paraId="4AA76C9A" w14:textId="4D1C80D2" w:rsidR="008A0F75" w:rsidRPr="008A0F75" w:rsidDel="00803B93" w:rsidRDefault="008A0F75" w:rsidP="006039FF">
            <w:pPr>
              <w:pStyle w:val="Tablelevel2"/>
              <w:spacing w:before="60"/>
              <w:ind w:left="0"/>
              <w:jc w:val="center"/>
              <w:rPr>
                <w:del w:id="8106" w:author="Jillian Carson-Jackson" w:date="2020-12-27T16:48:00Z"/>
                <w:rFonts w:ascii="Calibri" w:hAnsi="Calibri"/>
                <w:sz w:val="22"/>
                <w:szCs w:val="22"/>
              </w:rPr>
            </w:pPr>
            <w:del w:id="8107" w:author="Jillian Carson-Jackson" w:date="2020-12-27T16:48:00Z">
              <w:r w:rsidRPr="008A0F75" w:rsidDel="00803B93">
                <w:rPr>
                  <w:rFonts w:ascii="Calibri" w:hAnsi="Calibri"/>
                  <w:sz w:val="22"/>
                  <w:szCs w:val="22"/>
                </w:rPr>
                <w:delText>E1, E5</w:delText>
              </w:r>
            </w:del>
          </w:p>
        </w:tc>
      </w:tr>
      <w:tr w:rsidR="008A0F75" w:rsidRPr="008A0F75" w:rsidDel="00803B93" w14:paraId="2AFD87B4" w14:textId="2781F26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del w:id="8108"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18313A38" w14:textId="53216808" w:rsidR="008A0F75" w:rsidRPr="008A0F75" w:rsidDel="00803B93" w:rsidRDefault="008A0F75" w:rsidP="006039FF">
            <w:pPr>
              <w:pStyle w:val="Tablelevel1"/>
              <w:rPr>
                <w:del w:id="8109" w:author="Jillian Carson-Jackson" w:date="2020-12-27T16:48:00Z"/>
                <w:rFonts w:ascii="Calibri" w:hAnsi="Calibri"/>
                <w:szCs w:val="22"/>
              </w:rPr>
            </w:pPr>
            <w:del w:id="8110" w:author="Jillian Carson-Jackson" w:date="2020-12-27T16:48:00Z">
              <w:r w:rsidRPr="008A0F75" w:rsidDel="00803B93">
                <w:rPr>
                  <w:rFonts w:ascii="Calibri" w:hAnsi="Calibri"/>
                  <w:szCs w:val="22"/>
                </w:rPr>
                <w:delText>Principles, controls and operation of DSC</w:delText>
              </w:r>
            </w:del>
          </w:p>
          <w:p w14:paraId="33934685" w14:textId="0EC335E5" w:rsidR="008A0F75" w:rsidRPr="008A0F75" w:rsidDel="00803B93" w:rsidRDefault="008A0F75" w:rsidP="006039FF">
            <w:pPr>
              <w:pStyle w:val="Tablelevel2"/>
              <w:rPr>
                <w:del w:id="8111" w:author="Jillian Carson-Jackson" w:date="2020-12-27T16:48:00Z"/>
                <w:rFonts w:ascii="Calibri" w:hAnsi="Calibri"/>
                <w:sz w:val="22"/>
                <w:szCs w:val="22"/>
              </w:rPr>
            </w:pPr>
            <w:del w:id="8112" w:author="Jillian Carson-Jackson" w:date="2020-12-27T16:48:00Z">
              <w:r w:rsidRPr="008A0F75" w:rsidDel="00803B93">
                <w:rPr>
                  <w:rFonts w:ascii="Calibri" w:hAnsi="Calibri"/>
                  <w:sz w:val="22"/>
                  <w:szCs w:val="22"/>
                </w:rPr>
                <w:delText>Format of a transmission sequence</w:delText>
              </w:r>
            </w:del>
          </w:p>
          <w:p w14:paraId="34051D6E" w14:textId="36CB1C33" w:rsidR="008A0F75" w:rsidRPr="008A0F75" w:rsidDel="00803B93" w:rsidRDefault="008A0F75" w:rsidP="006039FF">
            <w:pPr>
              <w:pStyle w:val="Tablelevel2"/>
              <w:rPr>
                <w:del w:id="8113" w:author="Jillian Carson-Jackson" w:date="2020-12-27T16:48:00Z"/>
                <w:rFonts w:ascii="Calibri" w:hAnsi="Calibri"/>
                <w:sz w:val="22"/>
                <w:szCs w:val="22"/>
              </w:rPr>
            </w:pPr>
            <w:del w:id="8114" w:author="Jillian Carson-Jackson" w:date="2020-12-27T16:48:00Z">
              <w:r w:rsidRPr="008A0F75" w:rsidDel="00803B93">
                <w:rPr>
                  <w:rFonts w:ascii="Calibri" w:hAnsi="Calibri"/>
                  <w:sz w:val="22"/>
                  <w:szCs w:val="22"/>
                </w:rPr>
                <w:delText>Message composition</w:delText>
              </w:r>
            </w:del>
          </w:p>
          <w:p w14:paraId="4346D8E1" w14:textId="56970A27" w:rsidR="008A0F75" w:rsidRPr="008A0F75" w:rsidDel="00803B93" w:rsidRDefault="008A0F75" w:rsidP="006039FF">
            <w:pPr>
              <w:pStyle w:val="Tablelevel2"/>
              <w:rPr>
                <w:del w:id="8115" w:author="Jillian Carson-Jackson" w:date="2020-12-27T16:48:00Z"/>
                <w:rFonts w:ascii="Calibri" w:hAnsi="Calibri"/>
                <w:sz w:val="22"/>
                <w:szCs w:val="22"/>
              </w:rPr>
            </w:pPr>
            <w:del w:id="8116" w:author="Jillian Carson-Jackson" w:date="2020-12-27T16:48:00Z">
              <w:r w:rsidRPr="008A0F75" w:rsidDel="00803B93">
                <w:rPr>
                  <w:rFonts w:ascii="Calibri" w:hAnsi="Calibri"/>
                  <w:sz w:val="22"/>
                  <w:szCs w:val="22"/>
                </w:rPr>
                <w:delText>Error checks</w:delText>
              </w:r>
            </w:del>
          </w:p>
          <w:p w14:paraId="0FFB1A5D" w14:textId="2B56ACBF" w:rsidR="008A0F75" w:rsidRPr="008A0F75" w:rsidDel="00803B93" w:rsidRDefault="008A0F75" w:rsidP="006039FF">
            <w:pPr>
              <w:pStyle w:val="Tablelevel1"/>
              <w:rPr>
                <w:del w:id="8117" w:author="Jillian Carson-Jackson" w:date="2020-12-27T16:48:00Z"/>
                <w:rFonts w:ascii="Calibri" w:hAnsi="Calibri"/>
                <w:szCs w:val="22"/>
              </w:rPr>
            </w:pPr>
            <w:del w:id="8118" w:author="Jillian Carson-Jackson" w:date="2020-12-27T16:48:00Z">
              <w:r w:rsidRPr="008A0F75" w:rsidDel="00803B93">
                <w:rPr>
                  <w:rFonts w:ascii="Calibri" w:hAnsi="Calibri"/>
                  <w:szCs w:val="22"/>
                </w:rPr>
                <w:delText>Principles, controls and operation of AIS</w:delText>
              </w:r>
            </w:del>
          </w:p>
          <w:p w14:paraId="2F2F2778" w14:textId="76C41F28" w:rsidR="008A0F75" w:rsidRPr="008A0F75" w:rsidDel="00803B93" w:rsidRDefault="008A0F75" w:rsidP="006039FF">
            <w:pPr>
              <w:pStyle w:val="Tablelevel2"/>
              <w:rPr>
                <w:del w:id="8119" w:author="Jillian Carson-Jackson" w:date="2020-12-27T16:48:00Z"/>
                <w:rFonts w:ascii="Calibri" w:hAnsi="Calibri"/>
                <w:sz w:val="22"/>
                <w:szCs w:val="22"/>
              </w:rPr>
            </w:pPr>
            <w:del w:id="8120" w:author="Jillian Carson-Jackson" w:date="2020-12-27T16:48:00Z">
              <w:r w:rsidRPr="008A0F75" w:rsidDel="00803B93">
                <w:rPr>
                  <w:rFonts w:ascii="Calibri" w:hAnsi="Calibri"/>
                  <w:sz w:val="22"/>
                  <w:szCs w:val="22"/>
                </w:rPr>
                <w:delText xml:space="preserve">Format of a transmission sequence </w:delText>
              </w:r>
            </w:del>
          </w:p>
          <w:p w14:paraId="3F09FD96" w14:textId="6D43EAD2" w:rsidR="008A0F75" w:rsidRPr="008A0F75" w:rsidDel="00803B93" w:rsidRDefault="008A0F75" w:rsidP="006039FF">
            <w:pPr>
              <w:pStyle w:val="Tablelevel2"/>
              <w:rPr>
                <w:del w:id="8121" w:author="Jillian Carson-Jackson" w:date="2020-12-27T16:48:00Z"/>
                <w:rFonts w:ascii="Calibri" w:hAnsi="Calibri"/>
                <w:sz w:val="22"/>
                <w:szCs w:val="22"/>
              </w:rPr>
            </w:pPr>
            <w:del w:id="8122" w:author="Jillian Carson-Jackson" w:date="2020-12-27T16:48:00Z">
              <w:r w:rsidRPr="008A0F75" w:rsidDel="00803B93">
                <w:rPr>
                  <w:rFonts w:ascii="Calibri" w:hAnsi="Calibri"/>
                  <w:sz w:val="22"/>
                  <w:szCs w:val="22"/>
                </w:rPr>
                <w:delText>Message composition</w:delText>
              </w:r>
            </w:del>
          </w:p>
          <w:p w14:paraId="7D5238E8" w14:textId="1401956E" w:rsidR="008A0F75" w:rsidRPr="008A0F75" w:rsidDel="00803B93" w:rsidRDefault="008A0F75" w:rsidP="006039FF">
            <w:pPr>
              <w:pStyle w:val="Tablelevel2"/>
              <w:rPr>
                <w:del w:id="8123" w:author="Jillian Carson-Jackson" w:date="2020-12-27T16:48:00Z"/>
                <w:rFonts w:ascii="Calibri" w:hAnsi="Calibri"/>
                <w:sz w:val="22"/>
                <w:szCs w:val="22"/>
              </w:rPr>
            </w:pPr>
            <w:del w:id="8124" w:author="Jillian Carson-Jackson" w:date="2020-12-27T16:48:00Z">
              <w:r w:rsidRPr="008A0F75" w:rsidDel="00803B93">
                <w:rPr>
                  <w:rFonts w:ascii="Calibri" w:hAnsi="Calibri"/>
                  <w:sz w:val="22"/>
                  <w:szCs w:val="22"/>
                </w:rPr>
                <w:delText xml:space="preserve">Automatic and manual modes </w:delText>
              </w:r>
            </w:del>
          </w:p>
        </w:tc>
        <w:tc>
          <w:tcPr>
            <w:tcW w:w="2726" w:type="dxa"/>
            <w:tcBorders>
              <w:top w:val="single" w:sz="6" w:space="0" w:color="auto"/>
              <w:bottom w:val="single" w:sz="6" w:space="0" w:color="auto"/>
              <w:right w:val="single" w:sz="6" w:space="0" w:color="auto"/>
            </w:tcBorders>
          </w:tcPr>
          <w:p w14:paraId="565E1F2E" w14:textId="1BCE4A5F" w:rsidR="008A0F75" w:rsidRPr="008A0F75" w:rsidDel="00803B93" w:rsidRDefault="008A0F75" w:rsidP="006039FF">
            <w:pPr>
              <w:pStyle w:val="Tablelevel2"/>
              <w:spacing w:before="60"/>
              <w:ind w:left="0"/>
              <w:jc w:val="center"/>
              <w:rPr>
                <w:del w:id="8125" w:author="Jillian Carson-Jackson" w:date="2020-12-27T16:48:00Z"/>
                <w:rFonts w:ascii="Calibri" w:hAnsi="Calibri"/>
                <w:sz w:val="22"/>
                <w:szCs w:val="22"/>
              </w:rPr>
            </w:pPr>
          </w:p>
          <w:p w14:paraId="73DF0E23" w14:textId="4B7CE3AB" w:rsidR="008A0F75" w:rsidRPr="008A0F75" w:rsidDel="00803B93" w:rsidRDefault="008A0F75" w:rsidP="006039FF">
            <w:pPr>
              <w:pStyle w:val="Tablelevel2"/>
              <w:ind w:left="0"/>
              <w:jc w:val="center"/>
              <w:rPr>
                <w:del w:id="8126" w:author="Jillian Carson-Jackson" w:date="2020-12-27T16:48:00Z"/>
                <w:rFonts w:ascii="Calibri" w:hAnsi="Calibri"/>
                <w:sz w:val="22"/>
                <w:szCs w:val="22"/>
              </w:rPr>
            </w:pPr>
            <w:del w:id="8127" w:author="Jillian Carson-Jackson" w:date="2020-12-27T16:48:00Z">
              <w:r w:rsidRPr="008A0F75" w:rsidDel="00803B93">
                <w:rPr>
                  <w:rFonts w:ascii="Calibri" w:hAnsi="Calibri"/>
                  <w:sz w:val="22"/>
                  <w:szCs w:val="22"/>
                </w:rPr>
                <w:delText>R34</w:delText>
              </w:r>
            </w:del>
          </w:p>
          <w:p w14:paraId="4F2E3A2B" w14:textId="033CE540" w:rsidR="008A0F75" w:rsidRPr="008A0F75" w:rsidDel="00803B93" w:rsidRDefault="008A0F75" w:rsidP="006039FF">
            <w:pPr>
              <w:pStyle w:val="Tablelevel2"/>
              <w:ind w:left="0"/>
              <w:jc w:val="center"/>
              <w:rPr>
                <w:del w:id="8128" w:author="Jillian Carson-Jackson" w:date="2020-12-27T16:48:00Z"/>
                <w:rFonts w:ascii="Calibri" w:hAnsi="Calibri"/>
                <w:sz w:val="22"/>
                <w:szCs w:val="22"/>
              </w:rPr>
            </w:pPr>
            <w:del w:id="8129" w:author="Jillian Carson-Jackson" w:date="2020-12-27T16:48:00Z">
              <w:r w:rsidRPr="008A0F75" w:rsidDel="00803B93">
                <w:rPr>
                  <w:rFonts w:ascii="Calibri" w:hAnsi="Calibri"/>
                  <w:sz w:val="22"/>
                  <w:szCs w:val="22"/>
                </w:rPr>
                <w:delText>R29</w:delText>
              </w:r>
            </w:del>
          </w:p>
          <w:p w14:paraId="3B7A5B5D" w14:textId="1CF316AD" w:rsidR="008A0F75" w:rsidRPr="008A0F75" w:rsidDel="00803B93" w:rsidRDefault="008A0F75" w:rsidP="006039FF">
            <w:pPr>
              <w:pStyle w:val="Tablelevel2"/>
              <w:ind w:left="0"/>
              <w:jc w:val="center"/>
              <w:rPr>
                <w:del w:id="8130" w:author="Jillian Carson-Jackson" w:date="2020-12-27T16:48:00Z"/>
                <w:rFonts w:ascii="Calibri" w:hAnsi="Calibri"/>
                <w:sz w:val="22"/>
                <w:szCs w:val="22"/>
              </w:rPr>
            </w:pPr>
            <w:del w:id="8131" w:author="Jillian Carson-Jackson" w:date="2020-12-27T16:48:00Z">
              <w:r w:rsidRPr="008A0F75" w:rsidDel="00803B93">
                <w:rPr>
                  <w:rFonts w:ascii="Calibri" w:hAnsi="Calibri"/>
                  <w:sz w:val="22"/>
                  <w:szCs w:val="22"/>
                </w:rPr>
                <w:delText>R30</w:delText>
              </w:r>
            </w:del>
          </w:p>
          <w:p w14:paraId="600FCD29" w14:textId="34B9B6D3" w:rsidR="008A0F75" w:rsidRPr="008A0F75" w:rsidDel="00803B93" w:rsidRDefault="008A0F75" w:rsidP="006039FF">
            <w:pPr>
              <w:pStyle w:val="Tablelevel2"/>
              <w:spacing w:before="60"/>
              <w:ind w:left="0"/>
              <w:jc w:val="center"/>
              <w:rPr>
                <w:del w:id="8132" w:author="Jillian Carson-Jackson" w:date="2020-12-27T16:48:00Z"/>
                <w:rFonts w:ascii="Calibri" w:hAnsi="Calibri"/>
                <w:sz w:val="22"/>
                <w:szCs w:val="22"/>
              </w:rPr>
            </w:pPr>
          </w:p>
          <w:p w14:paraId="593E7795" w14:textId="7A619D86" w:rsidR="008A0F75" w:rsidRPr="008A0F75" w:rsidDel="00803B93" w:rsidRDefault="008A0F75" w:rsidP="006039FF">
            <w:pPr>
              <w:pStyle w:val="Tablelevel2"/>
              <w:spacing w:before="60"/>
              <w:ind w:left="0"/>
              <w:jc w:val="center"/>
              <w:rPr>
                <w:del w:id="8133" w:author="Jillian Carson-Jackson" w:date="2020-12-27T16:48:00Z"/>
                <w:rFonts w:ascii="Calibri" w:hAnsi="Calibri"/>
                <w:sz w:val="22"/>
                <w:szCs w:val="22"/>
              </w:rPr>
            </w:pPr>
            <w:del w:id="8134" w:author="Jillian Carson-Jackson" w:date="2020-12-27T16:48:00Z">
              <w:r w:rsidRPr="008A0F75" w:rsidDel="00803B93">
                <w:rPr>
                  <w:rFonts w:ascii="Calibri" w:hAnsi="Calibri"/>
                  <w:sz w:val="22"/>
                  <w:szCs w:val="22"/>
                </w:rPr>
                <w:delText>R18, R25, R34, R31, R47, R51, R53</w:delText>
              </w:r>
            </w:del>
          </w:p>
        </w:tc>
        <w:tc>
          <w:tcPr>
            <w:tcW w:w="2709" w:type="dxa"/>
            <w:tcBorders>
              <w:top w:val="single" w:sz="6" w:space="0" w:color="auto"/>
              <w:bottom w:val="single" w:sz="6" w:space="0" w:color="auto"/>
              <w:right w:val="single" w:sz="6" w:space="0" w:color="auto"/>
            </w:tcBorders>
          </w:tcPr>
          <w:p w14:paraId="4C7E793A" w14:textId="0DE50F20" w:rsidR="008A0F75" w:rsidRPr="008A0F75" w:rsidDel="00803B93" w:rsidRDefault="008A0F75" w:rsidP="006039FF">
            <w:pPr>
              <w:rPr>
                <w:del w:id="8135" w:author="Jillian Carson-Jackson" w:date="2020-12-27T16:48:00Z"/>
                <w:rFonts w:ascii="Calibri" w:hAnsi="Calibri"/>
                <w:sz w:val="22"/>
                <w:szCs w:val="22"/>
              </w:rPr>
            </w:pPr>
          </w:p>
        </w:tc>
      </w:tr>
      <w:tr w:rsidR="008A0F75" w:rsidRPr="008A0F75" w:rsidDel="00803B93" w14:paraId="32B7F94C" w14:textId="27B93AC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60"/>
          <w:jc w:val="center"/>
          <w:del w:id="8136"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5B4BD1DD" w14:textId="27187CDA" w:rsidR="008A0F75" w:rsidRPr="008A0F75" w:rsidDel="00803B93" w:rsidRDefault="008A0F75" w:rsidP="006039FF">
            <w:pPr>
              <w:pStyle w:val="Tablelevel1bold"/>
              <w:rPr>
                <w:del w:id="8137" w:author="Jillian Carson-Jackson" w:date="2020-12-27T16:48:00Z"/>
                <w:rFonts w:ascii="Calibri" w:hAnsi="Calibri"/>
                <w:sz w:val="22"/>
                <w:szCs w:val="22"/>
              </w:rPr>
            </w:pPr>
            <w:del w:id="8138" w:author="Jillian Carson-Jackson" w:date="2020-12-27T16:48:00Z">
              <w:r w:rsidRPr="008A0F75" w:rsidDel="00803B93">
                <w:rPr>
                  <w:rFonts w:ascii="Calibri" w:hAnsi="Calibri"/>
                  <w:sz w:val="22"/>
                  <w:szCs w:val="22"/>
                </w:rPr>
                <w:delText>Communication procedures, including SAR</w:delText>
              </w:r>
            </w:del>
          </w:p>
        </w:tc>
        <w:tc>
          <w:tcPr>
            <w:tcW w:w="2726" w:type="dxa"/>
            <w:tcBorders>
              <w:top w:val="single" w:sz="6" w:space="0" w:color="auto"/>
              <w:bottom w:val="single" w:sz="6" w:space="0" w:color="auto"/>
              <w:right w:val="single" w:sz="6" w:space="0" w:color="auto"/>
            </w:tcBorders>
          </w:tcPr>
          <w:p w14:paraId="06BF0473" w14:textId="717A86EB" w:rsidR="008A0F75" w:rsidRPr="008A0F75" w:rsidDel="00803B93" w:rsidRDefault="008A0F75" w:rsidP="006039FF">
            <w:pPr>
              <w:pStyle w:val="Tablelevel2"/>
              <w:spacing w:before="60"/>
              <w:ind w:left="0"/>
              <w:jc w:val="center"/>
              <w:rPr>
                <w:del w:id="8139" w:author="Jillian Carson-Jackson" w:date="2020-12-27T16:48:00Z"/>
                <w:rFonts w:ascii="Calibri" w:hAnsi="Calibri"/>
                <w:sz w:val="22"/>
                <w:szCs w:val="22"/>
              </w:rPr>
            </w:pPr>
          </w:p>
        </w:tc>
        <w:tc>
          <w:tcPr>
            <w:tcW w:w="2709" w:type="dxa"/>
            <w:tcBorders>
              <w:top w:val="single" w:sz="6" w:space="0" w:color="auto"/>
              <w:bottom w:val="single" w:sz="6" w:space="0" w:color="auto"/>
              <w:right w:val="single" w:sz="6" w:space="0" w:color="auto"/>
            </w:tcBorders>
          </w:tcPr>
          <w:p w14:paraId="691A583D" w14:textId="0496C968" w:rsidR="008A0F75" w:rsidRPr="008A0F75" w:rsidDel="00803B93" w:rsidRDefault="008A0F75" w:rsidP="006039FF">
            <w:pPr>
              <w:rPr>
                <w:del w:id="8140" w:author="Jillian Carson-Jackson" w:date="2020-12-27T16:48:00Z"/>
                <w:rFonts w:ascii="Calibri" w:hAnsi="Calibri"/>
                <w:sz w:val="22"/>
                <w:szCs w:val="22"/>
              </w:rPr>
            </w:pPr>
          </w:p>
        </w:tc>
      </w:tr>
      <w:tr w:rsidR="008A0F75" w:rsidRPr="008A0F75" w:rsidDel="00803B93" w14:paraId="702328EE" w14:textId="320C40E9"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60"/>
          <w:jc w:val="center"/>
          <w:del w:id="8141"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56E3A9FB" w14:textId="1AFFE0A4" w:rsidR="008A0F75" w:rsidRPr="008A0F75" w:rsidDel="00803B93" w:rsidRDefault="008A0F75" w:rsidP="006039FF">
            <w:pPr>
              <w:pStyle w:val="Tablelevel1bold"/>
              <w:rPr>
                <w:del w:id="8142" w:author="Jillian Carson-Jackson" w:date="2020-12-27T16:48:00Z"/>
                <w:rFonts w:ascii="Calibri" w:hAnsi="Calibri"/>
                <w:b w:val="0"/>
                <w:i/>
                <w:sz w:val="22"/>
                <w:szCs w:val="22"/>
              </w:rPr>
            </w:pPr>
            <w:bookmarkStart w:id="8143" w:name="_Toc446917612"/>
            <w:bookmarkStart w:id="8144" w:name="_Toc111617505"/>
            <w:del w:id="8145" w:author="Jillian Carson-Jackson" w:date="2020-12-27T16:48:00Z">
              <w:r w:rsidRPr="008A0F75" w:rsidDel="00803B93">
                <w:rPr>
                  <w:rFonts w:ascii="Calibri" w:hAnsi="Calibri"/>
                  <w:b w:val="0"/>
                  <w:i/>
                  <w:sz w:val="22"/>
                  <w:szCs w:val="22"/>
                </w:rPr>
                <w:delText>Describe and demonstrate the communication procedures, including SAR</w:delText>
              </w:r>
              <w:bookmarkEnd w:id="8143"/>
              <w:bookmarkEnd w:id="8144"/>
            </w:del>
          </w:p>
        </w:tc>
        <w:tc>
          <w:tcPr>
            <w:tcW w:w="2726" w:type="dxa"/>
            <w:tcBorders>
              <w:top w:val="single" w:sz="6" w:space="0" w:color="auto"/>
              <w:bottom w:val="single" w:sz="6" w:space="0" w:color="auto"/>
              <w:right w:val="single" w:sz="6" w:space="0" w:color="auto"/>
            </w:tcBorders>
          </w:tcPr>
          <w:p w14:paraId="76FCE60F" w14:textId="6559A5C8" w:rsidR="008A0F75" w:rsidRPr="008A0F75" w:rsidDel="00803B93" w:rsidRDefault="008A0F75" w:rsidP="006039FF">
            <w:pPr>
              <w:pStyle w:val="Tablelevel2"/>
              <w:spacing w:before="60"/>
              <w:ind w:left="0"/>
              <w:jc w:val="center"/>
              <w:rPr>
                <w:del w:id="8146" w:author="Jillian Carson-Jackson" w:date="2020-12-27T16:48:00Z"/>
                <w:rFonts w:ascii="Calibri" w:hAnsi="Calibri"/>
                <w:i/>
                <w:sz w:val="22"/>
                <w:szCs w:val="22"/>
              </w:rPr>
            </w:pPr>
          </w:p>
        </w:tc>
        <w:tc>
          <w:tcPr>
            <w:tcW w:w="2709" w:type="dxa"/>
            <w:tcBorders>
              <w:top w:val="single" w:sz="6" w:space="0" w:color="auto"/>
              <w:bottom w:val="single" w:sz="6" w:space="0" w:color="auto"/>
              <w:right w:val="single" w:sz="6" w:space="0" w:color="auto"/>
            </w:tcBorders>
          </w:tcPr>
          <w:p w14:paraId="5F12D285" w14:textId="3B39C375" w:rsidR="008A0F75" w:rsidRPr="008A0F75" w:rsidDel="00803B93" w:rsidRDefault="008A0F75" w:rsidP="006039FF">
            <w:pPr>
              <w:rPr>
                <w:del w:id="8147" w:author="Jillian Carson-Jackson" w:date="2020-12-27T16:48:00Z"/>
                <w:rFonts w:ascii="Calibri" w:hAnsi="Calibri"/>
                <w:i/>
                <w:sz w:val="22"/>
                <w:szCs w:val="22"/>
              </w:rPr>
            </w:pPr>
          </w:p>
        </w:tc>
      </w:tr>
      <w:tr w:rsidR="008A0F75" w:rsidRPr="008A0F75" w:rsidDel="00803B93" w14:paraId="1BDCCD02" w14:textId="59588A5B"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2348"/>
          <w:jc w:val="center"/>
          <w:del w:id="8148"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0FE632E4" w14:textId="6C5BBE6C" w:rsidR="008A0F75" w:rsidRPr="008A0F75" w:rsidDel="00803B93" w:rsidRDefault="008A0F75" w:rsidP="006039FF">
            <w:pPr>
              <w:pStyle w:val="Tablelevel1"/>
              <w:rPr>
                <w:del w:id="8149" w:author="Jillian Carson-Jackson" w:date="2020-12-27T16:48:00Z"/>
                <w:rFonts w:ascii="Calibri" w:hAnsi="Calibri"/>
                <w:szCs w:val="22"/>
              </w:rPr>
            </w:pPr>
            <w:bookmarkStart w:id="8150" w:name="_Toc446917613"/>
            <w:bookmarkStart w:id="8151" w:name="_Toc111617506"/>
            <w:del w:id="8152" w:author="Jillian Carson-Jackson" w:date="2020-12-27T16:48:00Z">
              <w:r w:rsidRPr="008A0F75" w:rsidDel="00803B93">
                <w:rPr>
                  <w:rFonts w:ascii="Calibri" w:hAnsi="Calibri"/>
                  <w:szCs w:val="22"/>
                </w:rPr>
                <w:delText>VHF Radiotelephone procedures</w:delText>
              </w:r>
              <w:bookmarkEnd w:id="8150"/>
              <w:bookmarkEnd w:id="8151"/>
            </w:del>
          </w:p>
          <w:p w14:paraId="0D3B1532" w14:textId="57DDDF71" w:rsidR="008A0F75" w:rsidRPr="008A0F75" w:rsidDel="00803B93" w:rsidRDefault="008A0F75" w:rsidP="006039FF">
            <w:pPr>
              <w:pStyle w:val="Tablelevel2"/>
              <w:rPr>
                <w:del w:id="8153" w:author="Jillian Carson-Jackson" w:date="2020-12-27T16:48:00Z"/>
                <w:rFonts w:ascii="Calibri" w:hAnsi="Calibri"/>
                <w:sz w:val="22"/>
                <w:szCs w:val="22"/>
              </w:rPr>
            </w:pPr>
            <w:del w:id="8154" w:author="Jillian Carson-Jackson" w:date="2020-12-27T16:48:00Z">
              <w:r w:rsidRPr="008A0F75" w:rsidDel="00803B93">
                <w:rPr>
                  <w:rFonts w:ascii="Calibri" w:hAnsi="Calibri"/>
                  <w:sz w:val="22"/>
                  <w:szCs w:val="22"/>
                </w:rPr>
                <w:delText>Distress, urgency, safety and calling</w:delText>
              </w:r>
            </w:del>
          </w:p>
          <w:p w14:paraId="2EA8D3C4" w14:textId="5BA3AECC" w:rsidR="008A0F75" w:rsidRPr="008A0F75" w:rsidDel="00803B93" w:rsidRDefault="008A0F75" w:rsidP="006039FF">
            <w:pPr>
              <w:pStyle w:val="Tablelevel1"/>
              <w:rPr>
                <w:del w:id="8155" w:author="Jillian Carson-Jackson" w:date="2020-12-27T16:48:00Z"/>
                <w:rFonts w:ascii="Calibri" w:hAnsi="Calibri"/>
                <w:szCs w:val="22"/>
              </w:rPr>
            </w:pPr>
            <w:bookmarkStart w:id="8156" w:name="_Toc446917614"/>
            <w:bookmarkStart w:id="8157" w:name="_Toc111617507"/>
            <w:del w:id="8158" w:author="Jillian Carson-Jackson" w:date="2020-12-27T16:48:00Z">
              <w:r w:rsidRPr="008A0F75" w:rsidDel="00803B93">
                <w:rPr>
                  <w:rFonts w:ascii="Calibri" w:hAnsi="Calibri"/>
                  <w:szCs w:val="22"/>
                </w:rPr>
                <w:delText>DSC communication procedures using VHF</w:delText>
              </w:r>
              <w:bookmarkEnd w:id="8156"/>
              <w:bookmarkEnd w:id="8157"/>
            </w:del>
          </w:p>
          <w:p w14:paraId="1DD0CD50" w14:textId="3A430DAC" w:rsidR="008A0F75" w:rsidRPr="008A0F75" w:rsidDel="00803B93" w:rsidRDefault="008A0F75" w:rsidP="006039FF">
            <w:pPr>
              <w:pStyle w:val="Tablelevel2"/>
              <w:rPr>
                <w:del w:id="8159" w:author="Jillian Carson-Jackson" w:date="2020-12-27T16:48:00Z"/>
                <w:rFonts w:ascii="Calibri" w:hAnsi="Calibri"/>
                <w:sz w:val="22"/>
                <w:szCs w:val="22"/>
              </w:rPr>
            </w:pPr>
            <w:del w:id="8160" w:author="Jillian Carson-Jackson" w:date="2020-12-27T16:48:00Z">
              <w:r w:rsidRPr="008A0F75" w:rsidDel="00803B93">
                <w:rPr>
                  <w:rFonts w:ascii="Calibri" w:hAnsi="Calibri"/>
                  <w:sz w:val="22"/>
                  <w:szCs w:val="22"/>
                </w:rPr>
                <w:delText>Distress, urgency, safety and calling</w:delText>
              </w:r>
            </w:del>
          </w:p>
          <w:p w14:paraId="6E6137FF" w14:textId="4590E14A" w:rsidR="008A0F75" w:rsidRPr="008A0F75" w:rsidDel="00803B93" w:rsidRDefault="008A0F75" w:rsidP="006039FF">
            <w:pPr>
              <w:pStyle w:val="Tablelevel1"/>
              <w:rPr>
                <w:del w:id="8161" w:author="Jillian Carson-Jackson" w:date="2020-12-27T16:48:00Z"/>
                <w:rFonts w:ascii="Calibri" w:hAnsi="Calibri"/>
                <w:szCs w:val="22"/>
              </w:rPr>
            </w:pPr>
            <w:bookmarkStart w:id="8162" w:name="_Toc446917615"/>
            <w:bookmarkStart w:id="8163" w:name="_Toc111617508"/>
            <w:del w:id="8164" w:author="Jillian Carson-Jackson" w:date="2020-12-27T16:48:00Z">
              <w:r w:rsidRPr="008A0F75" w:rsidDel="00803B93">
                <w:rPr>
                  <w:rFonts w:ascii="Calibri" w:hAnsi="Calibri"/>
                  <w:szCs w:val="22"/>
                </w:rPr>
                <w:delText>AIS communication procedures using VHF</w:delText>
              </w:r>
              <w:bookmarkEnd w:id="8162"/>
              <w:bookmarkEnd w:id="8163"/>
              <w:r w:rsidRPr="008A0F75" w:rsidDel="00803B93">
                <w:rPr>
                  <w:rFonts w:ascii="Calibri" w:hAnsi="Calibri"/>
                  <w:szCs w:val="22"/>
                </w:rPr>
                <w:delText xml:space="preserve"> </w:delText>
              </w:r>
            </w:del>
          </w:p>
          <w:p w14:paraId="22AE2BD9" w14:textId="76A5A95D" w:rsidR="008A0F75" w:rsidRPr="008A0F75" w:rsidDel="00803B93" w:rsidRDefault="008A0F75" w:rsidP="006039FF">
            <w:pPr>
              <w:pStyle w:val="Tablelevel2"/>
              <w:rPr>
                <w:del w:id="8165" w:author="Jillian Carson-Jackson" w:date="2020-12-27T16:48:00Z"/>
                <w:rFonts w:ascii="Calibri" w:hAnsi="Calibri"/>
                <w:sz w:val="22"/>
                <w:szCs w:val="22"/>
              </w:rPr>
            </w:pPr>
            <w:del w:id="8166" w:author="Jillian Carson-Jackson" w:date="2020-12-27T16:48:00Z">
              <w:r w:rsidRPr="008A0F75" w:rsidDel="00803B93">
                <w:rPr>
                  <w:rFonts w:ascii="Calibri" w:hAnsi="Calibri"/>
                  <w:sz w:val="22"/>
                  <w:szCs w:val="22"/>
                </w:rPr>
                <w:delText>Distress, urgency, safety and calling</w:delText>
              </w:r>
            </w:del>
          </w:p>
          <w:p w14:paraId="0ED4E134" w14:textId="7FD764B4" w:rsidR="008A0F75" w:rsidRPr="008A0F75" w:rsidDel="00803B93" w:rsidRDefault="008A0F75" w:rsidP="006039FF">
            <w:pPr>
              <w:pStyle w:val="Tablelevel1"/>
              <w:rPr>
                <w:del w:id="8167" w:author="Jillian Carson-Jackson" w:date="2020-12-27T16:48:00Z"/>
                <w:rFonts w:ascii="Calibri" w:hAnsi="Calibri"/>
                <w:szCs w:val="22"/>
              </w:rPr>
            </w:pPr>
            <w:bookmarkStart w:id="8168" w:name="_Toc446917616"/>
            <w:bookmarkStart w:id="8169" w:name="_Toc111617509"/>
            <w:del w:id="8170" w:author="Jillian Carson-Jackson" w:date="2020-12-27T16:48:00Z">
              <w:r w:rsidRPr="008A0F75" w:rsidDel="00803B93">
                <w:rPr>
                  <w:rFonts w:ascii="Calibri" w:hAnsi="Calibri"/>
                  <w:szCs w:val="22"/>
                </w:rPr>
                <w:delText>Equipment failure and channel saturation</w:delText>
              </w:r>
              <w:bookmarkEnd w:id="8168"/>
              <w:bookmarkEnd w:id="8169"/>
            </w:del>
          </w:p>
        </w:tc>
        <w:tc>
          <w:tcPr>
            <w:tcW w:w="2726" w:type="dxa"/>
            <w:tcBorders>
              <w:top w:val="single" w:sz="6" w:space="0" w:color="auto"/>
              <w:bottom w:val="single" w:sz="6" w:space="0" w:color="auto"/>
              <w:right w:val="single" w:sz="6" w:space="0" w:color="auto"/>
            </w:tcBorders>
          </w:tcPr>
          <w:p w14:paraId="17D0324E" w14:textId="689651B4" w:rsidR="008A0F75" w:rsidRPr="008A0F75" w:rsidDel="00803B93" w:rsidRDefault="008A0F75" w:rsidP="006039FF">
            <w:pPr>
              <w:pStyle w:val="Tablelevel1"/>
              <w:jc w:val="center"/>
              <w:rPr>
                <w:del w:id="8171" w:author="Jillian Carson-Jackson" w:date="2020-12-27T16:48:00Z"/>
                <w:rFonts w:ascii="Calibri" w:hAnsi="Calibri"/>
                <w:szCs w:val="22"/>
              </w:rPr>
            </w:pPr>
            <w:del w:id="8172" w:author="Jillian Carson-Jackson" w:date="2020-12-27T16:48:00Z">
              <w:r w:rsidRPr="008A0F75" w:rsidDel="00803B93">
                <w:rPr>
                  <w:rFonts w:ascii="Calibri" w:hAnsi="Calibri"/>
                  <w:szCs w:val="22"/>
                </w:rPr>
                <w:delText>R13, R21, R28, R29, R34</w:delText>
              </w:r>
            </w:del>
          </w:p>
          <w:p w14:paraId="29268678" w14:textId="69C964DE" w:rsidR="008A0F75" w:rsidRPr="008A0F75" w:rsidDel="00803B93" w:rsidRDefault="008A0F75" w:rsidP="006039FF">
            <w:pPr>
              <w:pStyle w:val="Tablelevel2"/>
              <w:ind w:left="0"/>
              <w:jc w:val="center"/>
              <w:rPr>
                <w:del w:id="8173" w:author="Jillian Carson-Jackson" w:date="2020-12-27T16:48:00Z"/>
                <w:rFonts w:ascii="Calibri" w:hAnsi="Calibri"/>
                <w:sz w:val="22"/>
                <w:szCs w:val="22"/>
              </w:rPr>
            </w:pPr>
          </w:p>
          <w:p w14:paraId="460182E9" w14:textId="30C8CEBC" w:rsidR="008A0F75" w:rsidRPr="008A0F75" w:rsidDel="00803B93" w:rsidRDefault="008A0F75" w:rsidP="006039FF">
            <w:pPr>
              <w:pStyle w:val="Tablelevel1"/>
              <w:jc w:val="center"/>
              <w:rPr>
                <w:del w:id="8174" w:author="Jillian Carson-Jackson" w:date="2020-12-27T16:48:00Z"/>
                <w:rFonts w:ascii="Calibri" w:hAnsi="Calibri"/>
                <w:szCs w:val="22"/>
              </w:rPr>
            </w:pPr>
            <w:del w:id="8175" w:author="Jillian Carson-Jackson" w:date="2020-12-27T16:48:00Z">
              <w:r w:rsidRPr="008A0F75" w:rsidDel="00803B93">
                <w:rPr>
                  <w:rFonts w:ascii="Calibri" w:hAnsi="Calibri"/>
                  <w:szCs w:val="22"/>
                </w:rPr>
                <w:delText>R29, R30</w:delText>
              </w:r>
            </w:del>
          </w:p>
          <w:p w14:paraId="4307EBE7" w14:textId="22AFC80F" w:rsidR="008A0F75" w:rsidRPr="008A0F75" w:rsidDel="00803B93" w:rsidRDefault="008A0F75" w:rsidP="006039FF">
            <w:pPr>
              <w:pStyle w:val="Tablelevel2"/>
              <w:ind w:left="0"/>
              <w:jc w:val="center"/>
              <w:rPr>
                <w:del w:id="8176" w:author="Jillian Carson-Jackson" w:date="2020-12-27T16:48:00Z"/>
                <w:rFonts w:ascii="Calibri" w:hAnsi="Calibri"/>
                <w:sz w:val="22"/>
                <w:szCs w:val="22"/>
              </w:rPr>
            </w:pPr>
          </w:p>
          <w:p w14:paraId="21F1CCCB" w14:textId="62D460A8" w:rsidR="008A0F75" w:rsidRPr="008A0F75" w:rsidDel="00803B93" w:rsidRDefault="008A0F75" w:rsidP="006039FF">
            <w:pPr>
              <w:pStyle w:val="Tablelevel1"/>
              <w:jc w:val="center"/>
              <w:rPr>
                <w:del w:id="8177" w:author="Jillian Carson-Jackson" w:date="2020-12-27T16:48:00Z"/>
                <w:rFonts w:ascii="Calibri" w:hAnsi="Calibri"/>
                <w:szCs w:val="22"/>
              </w:rPr>
            </w:pPr>
            <w:del w:id="8178" w:author="Jillian Carson-Jackson" w:date="2020-12-27T16:48:00Z">
              <w:r w:rsidRPr="008A0F75" w:rsidDel="00803B93">
                <w:rPr>
                  <w:rFonts w:ascii="Calibri" w:hAnsi="Calibri"/>
                  <w:szCs w:val="22"/>
                </w:rPr>
                <w:delText>R18, R25, R34, R31, R47, R51, R53</w:delText>
              </w:r>
            </w:del>
          </w:p>
          <w:p w14:paraId="544A5359" w14:textId="20F7A562" w:rsidR="008A0F75" w:rsidRPr="008A0F75" w:rsidDel="00803B93" w:rsidRDefault="008A0F75" w:rsidP="006039FF">
            <w:pPr>
              <w:pStyle w:val="Tablelevel1"/>
              <w:jc w:val="center"/>
              <w:rPr>
                <w:del w:id="8179" w:author="Jillian Carson-Jackson" w:date="2020-12-27T16:48:00Z"/>
                <w:rFonts w:ascii="Calibri" w:hAnsi="Calibri"/>
                <w:szCs w:val="22"/>
              </w:rPr>
            </w:pPr>
            <w:del w:id="8180" w:author="Jillian Carson-Jackson" w:date="2020-12-27T16:48:00Z">
              <w:r w:rsidRPr="008A0F75" w:rsidDel="00803B93">
                <w:rPr>
                  <w:rFonts w:ascii="Calibri" w:hAnsi="Calibri"/>
                  <w:szCs w:val="22"/>
                </w:rPr>
                <w:delText>R34</w:delText>
              </w:r>
            </w:del>
          </w:p>
        </w:tc>
        <w:tc>
          <w:tcPr>
            <w:tcW w:w="2709" w:type="dxa"/>
            <w:tcBorders>
              <w:top w:val="single" w:sz="6" w:space="0" w:color="auto"/>
              <w:bottom w:val="single" w:sz="6" w:space="0" w:color="auto"/>
              <w:right w:val="single" w:sz="6" w:space="0" w:color="auto"/>
            </w:tcBorders>
          </w:tcPr>
          <w:p w14:paraId="426C61BC" w14:textId="5A51CE45" w:rsidR="008A0F75" w:rsidRPr="008A0F75" w:rsidDel="00803B93" w:rsidRDefault="008A0F75" w:rsidP="006039FF">
            <w:pPr>
              <w:pStyle w:val="Tablelevel2"/>
              <w:spacing w:before="60"/>
              <w:ind w:left="0"/>
              <w:jc w:val="center"/>
              <w:rPr>
                <w:del w:id="8181" w:author="Jillian Carson-Jackson" w:date="2020-12-27T16:48:00Z"/>
                <w:rFonts w:ascii="Calibri" w:hAnsi="Calibri"/>
                <w:sz w:val="22"/>
                <w:szCs w:val="22"/>
              </w:rPr>
            </w:pPr>
            <w:del w:id="8182" w:author="Jillian Carson-Jackson" w:date="2020-12-27T16:48:00Z">
              <w:r w:rsidRPr="008A0F75" w:rsidDel="00803B93">
                <w:rPr>
                  <w:rFonts w:ascii="Calibri" w:hAnsi="Calibri"/>
                  <w:sz w:val="22"/>
                  <w:szCs w:val="22"/>
                </w:rPr>
                <w:delText xml:space="preserve">A12 or A13, </w:delText>
              </w:r>
            </w:del>
          </w:p>
          <w:p w14:paraId="52EE526C" w14:textId="644C2C9E" w:rsidR="008A0F75" w:rsidRPr="008A0F75" w:rsidDel="00803B93" w:rsidRDefault="008A0F75" w:rsidP="006039FF">
            <w:pPr>
              <w:pStyle w:val="Tablelevel2"/>
              <w:spacing w:before="60"/>
              <w:ind w:left="0"/>
              <w:jc w:val="center"/>
              <w:rPr>
                <w:del w:id="8183" w:author="Jillian Carson-Jackson" w:date="2020-12-27T16:48:00Z"/>
                <w:rFonts w:ascii="Calibri" w:hAnsi="Calibri"/>
                <w:sz w:val="22"/>
                <w:szCs w:val="22"/>
              </w:rPr>
            </w:pPr>
            <w:del w:id="8184" w:author="Jillian Carson-Jackson" w:date="2020-12-27T16:48:00Z">
              <w:r w:rsidRPr="008A0F75" w:rsidDel="00803B93">
                <w:rPr>
                  <w:rFonts w:ascii="Calibri" w:hAnsi="Calibri"/>
                  <w:sz w:val="22"/>
                  <w:szCs w:val="22"/>
                </w:rPr>
                <w:delText>E1, E5</w:delText>
              </w:r>
            </w:del>
          </w:p>
        </w:tc>
      </w:tr>
    </w:tbl>
    <w:p w14:paraId="00B17C0E" w14:textId="34C0A08C" w:rsidR="008A0F75" w:rsidRPr="00C50983" w:rsidDel="00803B93" w:rsidRDefault="008A0F75" w:rsidP="00272E98">
      <w:pPr>
        <w:pStyle w:val="Heading1"/>
        <w:keepLines w:val="0"/>
        <w:numPr>
          <w:ilvl w:val="0"/>
          <w:numId w:val="33"/>
        </w:numPr>
        <w:spacing w:after="120" w:line="240" w:lineRule="auto"/>
        <w:ind w:left="993"/>
        <w:rPr>
          <w:del w:id="8185" w:author="Jillian Carson-Jackson" w:date="2020-12-27T16:48:00Z"/>
        </w:rPr>
        <w:sectPr w:rsidR="008A0F75" w:rsidRPr="00C50983" w:rsidDel="00803B93" w:rsidSect="006039FF">
          <w:headerReference w:type="default" r:id="rId43"/>
          <w:pgSz w:w="16838" w:h="11906" w:orient="landscape"/>
          <w:pgMar w:top="1134" w:right="1134" w:bottom="1134" w:left="1134" w:header="706" w:footer="706" w:gutter="0"/>
          <w:cols w:space="708"/>
          <w:docGrid w:linePitch="360"/>
        </w:sectPr>
      </w:pPr>
    </w:p>
    <w:p w14:paraId="73626C5A" w14:textId="6F212537" w:rsidR="00AD3510" w:rsidRPr="00C50983" w:rsidRDefault="00AD3510" w:rsidP="00AD3510">
      <w:pPr>
        <w:pStyle w:val="Module"/>
        <w:rPr>
          <w:caps/>
        </w:rPr>
      </w:pPr>
      <w:bookmarkStart w:id="8186" w:name="_Toc111617510"/>
      <w:bookmarkStart w:id="8187" w:name="_Toc245254455"/>
      <w:bookmarkStart w:id="8188" w:name="_Toc62642365"/>
      <w:r w:rsidRPr="00C50983">
        <w:t>PERSONAL ATTRIBUTES</w:t>
      </w:r>
      <w:bookmarkEnd w:id="8186"/>
      <w:bookmarkEnd w:id="8187"/>
      <w:bookmarkEnd w:id="8188"/>
    </w:p>
    <w:p w14:paraId="21E3B095" w14:textId="77777777" w:rsidR="00AD3510" w:rsidRDefault="00AD3510" w:rsidP="00F64B31">
      <w:pPr>
        <w:pStyle w:val="ModuleHeading1"/>
      </w:pPr>
      <w:bookmarkStart w:id="8189" w:name="_Toc446917662"/>
      <w:bookmarkStart w:id="8190" w:name="_Toc111617511"/>
      <w:bookmarkStart w:id="8191" w:name="_Toc245254456"/>
      <w:bookmarkStart w:id="8192" w:name="_Toc62642366"/>
      <w:r w:rsidRPr="00C50983">
        <w:t>INTRODUCTION</w:t>
      </w:r>
      <w:bookmarkEnd w:id="8189"/>
      <w:bookmarkEnd w:id="8190"/>
      <w:bookmarkEnd w:id="8191"/>
      <w:bookmarkEnd w:id="8192"/>
    </w:p>
    <w:p w14:paraId="0B8299AA" w14:textId="77777777" w:rsidR="00BA2BD0" w:rsidRPr="00BA2BD0" w:rsidRDefault="00BA2BD0" w:rsidP="00BA2BD0">
      <w:pPr>
        <w:pStyle w:val="Heading1separatationline"/>
      </w:pPr>
    </w:p>
    <w:p w14:paraId="36FA0F95" w14:textId="77777777" w:rsidR="00AD3510" w:rsidRPr="00C50983" w:rsidRDefault="00AD3510" w:rsidP="00AD3510">
      <w:pPr>
        <w:pStyle w:val="BodyText"/>
      </w:pPr>
      <w:r w:rsidRPr="00C50983">
        <w:t>Instructors for this module should have experience of human relationships in the VTS field.  If this cannot be achieved, then an appropriate expert should cover certain sections of this module.</w:t>
      </w:r>
    </w:p>
    <w:p w14:paraId="32349D99" w14:textId="77777777" w:rsidR="00AD3510" w:rsidRPr="00C50983" w:rsidRDefault="00AD3510" w:rsidP="00AD3510">
      <w:pPr>
        <w:pStyle w:val="BodyText"/>
      </w:pPr>
      <w:r w:rsidRPr="00C50983">
        <w:t>In addition, instructors of other modules should continuously monitor the personal attributes of trainees and, when appropriate, draw their attention to the need to meet the learning objectives of this module.</w:t>
      </w:r>
    </w:p>
    <w:p w14:paraId="278EC196" w14:textId="77777777" w:rsidR="00AD3510" w:rsidRDefault="00AD3510" w:rsidP="00F64B31">
      <w:pPr>
        <w:pStyle w:val="ModuleHeading1"/>
      </w:pPr>
      <w:bookmarkStart w:id="8193" w:name="_Toc446917663"/>
      <w:bookmarkStart w:id="8194" w:name="_Toc111617512"/>
      <w:bookmarkStart w:id="8195" w:name="_Toc245254457"/>
      <w:bookmarkStart w:id="8196" w:name="_Toc62642367"/>
      <w:r w:rsidRPr="00C50983">
        <w:t>SUBJECT FRAMEW</w:t>
      </w:r>
      <w:bookmarkEnd w:id="8193"/>
      <w:r w:rsidRPr="00C50983">
        <w:t>ORK</w:t>
      </w:r>
      <w:bookmarkEnd w:id="8194"/>
      <w:bookmarkEnd w:id="8195"/>
      <w:bookmarkEnd w:id="8196"/>
    </w:p>
    <w:p w14:paraId="7BB4D022" w14:textId="77777777" w:rsidR="00BA2BD0" w:rsidRPr="00BA2BD0" w:rsidRDefault="00BA2BD0" w:rsidP="00BA2BD0">
      <w:pPr>
        <w:pStyle w:val="Heading1separatationline"/>
      </w:pPr>
    </w:p>
    <w:p w14:paraId="2AA56A84" w14:textId="77777777" w:rsidR="00AD3510" w:rsidRPr="00C50983" w:rsidRDefault="00AD3510" w:rsidP="00F64B31">
      <w:pPr>
        <w:pStyle w:val="ModuleHeading2"/>
      </w:pPr>
      <w:bookmarkStart w:id="8197" w:name="_Toc446917664"/>
      <w:bookmarkStart w:id="8198" w:name="_Toc111617513"/>
      <w:r w:rsidRPr="00C50983">
        <w:t>Scope</w:t>
      </w:r>
      <w:bookmarkEnd w:id="8197"/>
      <w:bookmarkEnd w:id="8198"/>
    </w:p>
    <w:p w14:paraId="26F40752" w14:textId="77777777" w:rsidR="00AD3510" w:rsidRPr="00C50983" w:rsidRDefault="00AD3510" w:rsidP="00AD3510">
      <w:pPr>
        <w:pStyle w:val="BodyText"/>
      </w:pPr>
      <w:r w:rsidRPr="00C50983">
        <w:t>This syllabus addresses the requirement for VTS Operators to perform their duties properly under all conditions including emergencies and stressful situations.  It is recommended that the contents of this module be presented to the trainees in the early stages of the course.</w:t>
      </w:r>
    </w:p>
    <w:p w14:paraId="7AC9A58F" w14:textId="77777777" w:rsidR="00AD3510" w:rsidRPr="00C50983" w:rsidRDefault="00AD3510" w:rsidP="00F64B31">
      <w:pPr>
        <w:pStyle w:val="ModuleHeading2"/>
      </w:pPr>
      <w:r w:rsidRPr="00C50983">
        <w:t>Aims</w:t>
      </w:r>
    </w:p>
    <w:p w14:paraId="24E157CF" w14:textId="77777777" w:rsidR="00AD3510" w:rsidRPr="00C50983" w:rsidRDefault="00AD3510" w:rsidP="00AD3510">
      <w:pPr>
        <w:pStyle w:val="BodyText"/>
      </w:pPr>
      <w:r w:rsidRPr="00C50983">
        <w:t xml:space="preserve">On completion of the course trainees will have the knowledge and ability to conduct their duties in a manner which conforms to accepted principles and procedures established by the </w:t>
      </w:r>
      <w:r>
        <w:t>Competent Authority</w:t>
      </w:r>
      <w:r w:rsidRPr="00C50983">
        <w:t xml:space="preserve"> concerned.</w:t>
      </w:r>
    </w:p>
    <w:p w14:paraId="73F27996" w14:textId="798E3E70" w:rsidR="00AD3510" w:rsidRDefault="00AD3510" w:rsidP="00F64B31">
      <w:pPr>
        <w:pStyle w:val="ModuleHeading1"/>
      </w:pPr>
      <w:r w:rsidRPr="00C50983">
        <w:br w:type="page"/>
      </w:r>
      <w:bookmarkStart w:id="8199" w:name="_Toc446917666"/>
      <w:bookmarkStart w:id="8200" w:name="_Toc111617515"/>
      <w:bookmarkStart w:id="8201" w:name="_Toc245254458"/>
      <w:bookmarkStart w:id="8202" w:name="_Toc62642368"/>
      <w:r w:rsidRPr="00C50983">
        <w:t>SUBJECT OUTLINE</w:t>
      </w:r>
      <w:bookmarkEnd w:id="8199"/>
      <w:bookmarkEnd w:id="8200"/>
      <w:r w:rsidRPr="00C50983">
        <w:t xml:space="preserve"> OF MODULE </w:t>
      </w:r>
      <w:del w:id="8203" w:author="Jillian Carson-Jackson" w:date="2020-12-27T16:54:00Z">
        <w:r w:rsidRPr="00C50983" w:rsidDel="00A43780">
          <w:delText>7</w:delText>
        </w:r>
      </w:del>
      <w:bookmarkEnd w:id="8201"/>
      <w:ins w:id="8204" w:author="Jillian Carson-Jackson" w:date="2020-12-27T16:54:00Z">
        <w:r w:rsidR="00A43780">
          <w:t>6</w:t>
        </w:r>
      </w:ins>
      <w:bookmarkEnd w:id="8202"/>
    </w:p>
    <w:p w14:paraId="402F8FBB" w14:textId="77777777" w:rsidR="00BA2BD0" w:rsidRPr="00BA2BD0" w:rsidRDefault="00BA2BD0" w:rsidP="00BA2BD0">
      <w:pPr>
        <w:pStyle w:val="Heading1separatationline"/>
      </w:pPr>
    </w:p>
    <w:p w14:paraId="382F6415" w14:textId="77777777" w:rsidR="00AD3510" w:rsidRPr="00C50983" w:rsidRDefault="00AD3510" w:rsidP="00BA2BD0">
      <w:pPr>
        <w:pStyle w:val="Tablecaption"/>
      </w:pPr>
      <w:bookmarkStart w:id="8205" w:name="_Toc245254481"/>
      <w:bookmarkStart w:id="8206" w:name="_Toc531423241"/>
      <w:r w:rsidRPr="00C50983">
        <w:t>Subject outline – Personal attributes</w:t>
      </w:r>
      <w:bookmarkEnd w:id="8205"/>
      <w:bookmarkEnd w:id="8206"/>
    </w:p>
    <w:tbl>
      <w:tblPr>
        <w:tblW w:w="97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28"/>
        <w:gridCol w:w="1917"/>
        <w:gridCol w:w="1701"/>
        <w:gridCol w:w="1701"/>
      </w:tblGrid>
      <w:tr w:rsidR="00AD3510" w:rsidRPr="00BA2BD0" w14:paraId="10DCB6D4" w14:textId="77777777" w:rsidTr="00D32A0B">
        <w:trPr>
          <w:jc w:val="center"/>
        </w:trPr>
        <w:tc>
          <w:tcPr>
            <w:tcW w:w="4428" w:type="dxa"/>
            <w:vMerge w:val="restart"/>
            <w:vAlign w:val="center"/>
          </w:tcPr>
          <w:p w14:paraId="0D1F4563" w14:textId="77777777" w:rsidR="00AD3510" w:rsidRPr="00BA2BD0" w:rsidRDefault="00AD3510" w:rsidP="00BA2BD0">
            <w:pPr>
              <w:pStyle w:val="Tableheading"/>
            </w:pPr>
            <w:r w:rsidRPr="00BA2BD0">
              <w:t>Subject Area</w:t>
            </w:r>
          </w:p>
        </w:tc>
        <w:tc>
          <w:tcPr>
            <w:tcW w:w="1917" w:type="dxa"/>
            <w:vMerge w:val="restart"/>
            <w:vAlign w:val="center"/>
          </w:tcPr>
          <w:p w14:paraId="03B58C95" w14:textId="77777777" w:rsidR="00AD3510" w:rsidRPr="00BA2BD0" w:rsidRDefault="00AD3510" w:rsidP="00BA2BD0">
            <w:pPr>
              <w:pStyle w:val="Tableheading"/>
            </w:pPr>
            <w:r w:rsidRPr="00BA2BD0">
              <w:t>Recommended Competence Level</w:t>
            </w:r>
          </w:p>
        </w:tc>
        <w:tc>
          <w:tcPr>
            <w:tcW w:w="3402" w:type="dxa"/>
            <w:gridSpan w:val="2"/>
            <w:vAlign w:val="center"/>
          </w:tcPr>
          <w:p w14:paraId="66DEEAA5" w14:textId="77777777" w:rsidR="00AD3510" w:rsidRPr="00BA2BD0" w:rsidRDefault="00AD3510" w:rsidP="00BA2BD0">
            <w:pPr>
              <w:pStyle w:val="Tableheading"/>
            </w:pPr>
            <w:r w:rsidRPr="00BA2BD0">
              <w:t>Recommended Hours</w:t>
            </w:r>
          </w:p>
        </w:tc>
      </w:tr>
      <w:tr w:rsidR="00AD3510" w:rsidRPr="00BA2BD0" w14:paraId="223794B0" w14:textId="77777777" w:rsidTr="00D32A0B">
        <w:trPr>
          <w:trHeight w:val="660"/>
          <w:jc w:val="center"/>
        </w:trPr>
        <w:tc>
          <w:tcPr>
            <w:tcW w:w="4428" w:type="dxa"/>
            <w:vMerge/>
            <w:tcBorders>
              <w:bottom w:val="single" w:sz="12" w:space="0" w:color="auto"/>
            </w:tcBorders>
            <w:vAlign w:val="center"/>
          </w:tcPr>
          <w:p w14:paraId="7E5E924B" w14:textId="77777777" w:rsidR="00AD3510" w:rsidRPr="00BA2BD0" w:rsidRDefault="00AD3510" w:rsidP="00BA2BD0">
            <w:pPr>
              <w:pStyle w:val="Tableheading"/>
            </w:pPr>
          </w:p>
        </w:tc>
        <w:tc>
          <w:tcPr>
            <w:tcW w:w="1917" w:type="dxa"/>
            <w:vMerge/>
            <w:tcBorders>
              <w:bottom w:val="single" w:sz="12" w:space="0" w:color="auto"/>
            </w:tcBorders>
            <w:vAlign w:val="center"/>
          </w:tcPr>
          <w:p w14:paraId="0D1F38B1" w14:textId="77777777" w:rsidR="00AD3510" w:rsidRPr="00BA2BD0" w:rsidRDefault="00AD3510" w:rsidP="00BA2BD0">
            <w:pPr>
              <w:pStyle w:val="Tableheading"/>
            </w:pPr>
          </w:p>
        </w:tc>
        <w:tc>
          <w:tcPr>
            <w:tcW w:w="1701" w:type="dxa"/>
            <w:tcBorders>
              <w:bottom w:val="single" w:sz="12" w:space="0" w:color="auto"/>
            </w:tcBorders>
            <w:vAlign w:val="center"/>
          </w:tcPr>
          <w:p w14:paraId="01CE9215" w14:textId="77777777" w:rsidR="00AD3510" w:rsidRPr="00BA2BD0" w:rsidRDefault="00AD3510" w:rsidP="00BA2BD0">
            <w:pPr>
              <w:pStyle w:val="Tableheading"/>
            </w:pPr>
            <w:r w:rsidRPr="00BA2BD0">
              <w:t>Presentations/ Lectures</w:t>
            </w:r>
          </w:p>
        </w:tc>
        <w:tc>
          <w:tcPr>
            <w:tcW w:w="1701" w:type="dxa"/>
            <w:tcBorders>
              <w:bottom w:val="single" w:sz="12" w:space="0" w:color="auto"/>
            </w:tcBorders>
            <w:vAlign w:val="center"/>
          </w:tcPr>
          <w:p w14:paraId="6CC6D072" w14:textId="77777777" w:rsidR="00AD3510" w:rsidRPr="00BA2BD0" w:rsidRDefault="00AD3510" w:rsidP="00BA2BD0">
            <w:pPr>
              <w:pStyle w:val="Tableheading"/>
            </w:pPr>
            <w:r w:rsidRPr="00BA2BD0">
              <w:t>Exercises/ Simulation</w:t>
            </w:r>
          </w:p>
        </w:tc>
      </w:tr>
      <w:tr w:rsidR="00AD3510" w:rsidRPr="00BA2BD0" w14:paraId="64BCD534" w14:textId="77777777" w:rsidTr="00D32A0B">
        <w:trPr>
          <w:jc w:val="center"/>
        </w:trPr>
        <w:tc>
          <w:tcPr>
            <w:tcW w:w="4428" w:type="dxa"/>
            <w:tcBorders>
              <w:top w:val="single" w:sz="12" w:space="0" w:color="auto"/>
            </w:tcBorders>
          </w:tcPr>
          <w:p w14:paraId="494FE44D"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Interaction with others and human relation skills</w:t>
            </w:r>
          </w:p>
          <w:p w14:paraId="18F638F0"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Public relations</w:t>
            </w:r>
          </w:p>
          <w:p w14:paraId="38F3164C"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 xml:space="preserve">Establishing and sustaining a good working relationship with VTS stakeholders </w:t>
            </w:r>
          </w:p>
          <w:p w14:paraId="60AB238B"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 xml:space="preserve">Negotiations with VTS stakeholders </w:t>
            </w:r>
          </w:p>
          <w:p w14:paraId="207F85B5"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Successful conflict resolution</w:t>
            </w:r>
          </w:p>
          <w:p w14:paraId="57392E0B" w14:textId="1BBDBEEF" w:rsidR="00AD3510" w:rsidRPr="00BA2BD0" w:rsidRDefault="00AD3510" w:rsidP="006039FF">
            <w:pPr>
              <w:pStyle w:val="Tablelevel2"/>
              <w:rPr>
                <w:rFonts w:ascii="Calibri" w:hAnsi="Calibri"/>
                <w:sz w:val="22"/>
                <w:szCs w:val="22"/>
              </w:rPr>
            </w:pPr>
            <w:del w:id="8207" w:author="Jillian Carson-Jackson" w:date="2020-12-27T16:50:00Z">
              <w:r w:rsidRPr="00BA2BD0" w:rsidDel="0054534D">
                <w:rPr>
                  <w:rFonts w:ascii="Calibri" w:hAnsi="Calibri"/>
                  <w:sz w:val="22"/>
                  <w:szCs w:val="22"/>
                </w:rPr>
                <w:delText>Team working skills</w:delText>
              </w:r>
            </w:del>
          </w:p>
        </w:tc>
        <w:tc>
          <w:tcPr>
            <w:tcW w:w="1917" w:type="dxa"/>
            <w:tcBorders>
              <w:top w:val="single" w:sz="12" w:space="0" w:color="auto"/>
            </w:tcBorders>
          </w:tcPr>
          <w:p w14:paraId="47A84C2A" w14:textId="77777777" w:rsidR="00AD3510" w:rsidRPr="00BA2BD0" w:rsidRDefault="00AD3510" w:rsidP="006039FF">
            <w:pPr>
              <w:pStyle w:val="Tablelevel1"/>
              <w:jc w:val="center"/>
              <w:rPr>
                <w:rFonts w:ascii="Calibri" w:hAnsi="Calibri"/>
                <w:szCs w:val="22"/>
              </w:rPr>
            </w:pPr>
            <w:r w:rsidRPr="00BA2BD0">
              <w:rPr>
                <w:rFonts w:ascii="Calibri" w:hAnsi="Calibri"/>
                <w:szCs w:val="22"/>
              </w:rPr>
              <w:t>Level 2</w:t>
            </w:r>
          </w:p>
        </w:tc>
        <w:tc>
          <w:tcPr>
            <w:tcW w:w="1701" w:type="dxa"/>
            <w:tcBorders>
              <w:top w:val="single" w:sz="12" w:space="0" w:color="auto"/>
            </w:tcBorders>
          </w:tcPr>
          <w:p w14:paraId="1E7EBDE1" w14:textId="77777777" w:rsidR="00AD3510" w:rsidRPr="00BA2BD0" w:rsidRDefault="00AD3510" w:rsidP="006039FF">
            <w:pPr>
              <w:pStyle w:val="Tablelevel1"/>
              <w:jc w:val="center"/>
              <w:rPr>
                <w:rFonts w:ascii="Calibri" w:hAnsi="Calibri"/>
                <w:szCs w:val="22"/>
              </w:rPr>
            </w:pPr>
          </w:p>
        </w:tc>
        <w:tc>
          <w:tcPr>
            <w:tcW w:w="1701" w:type="dxa"/>
            <w:tcBorders>
              <w:top w:val="single" w:sz="12" w:space="0" w:color="auto"/>
            </w:tcBorders>
          </w:tcPr>
          <w:p w14:paraId="7F471350" w14:textId="77777777" w:rsidR="00AD3510" w:rsidRPr="00BA2BD0" w:rsidRDefault="00AD3510" w:rsidP="006039FF">
            <w:pPr>
              <w:pStyle w:val="Tablelevel1"/>
              <w:jc w:val="center"/>
              <w:rPr>
                <w:rFonts w:ascii="Calibri" w:hAnsi="Calibri"/>
                <w:szCs w:val="22"/>
              </w:rPr>
            </w:pPr>
          </w:p>
        </w:tc>
      </w:tr>
      <w:tr w:rsidR="00AD3510" w:rsidRPr="00BA2BD0" w14:paraId="630B3081" w14:textId="77777777" w:rsidTr="00D32A0B">
        <w:trPr>
          <w:jc w:val="center"/>
        </w:trPr>
        <w:tc>
          <w:tcPr>
            <w:tcW w:w="4428" w:type="dxa"/>
          </w:tcPr>
          <w:p w14:paraId="3B4C1085"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Responsibility and reliability</w:t>
            </w:r>
          </w:p>
          <w:p w14:paraId="702295FB" w14:textId="1073BC3E" w:rsidR="00AD3510" w:rsidRPr="00BA2BD0" w:rsidDel="00ED2B45" w:rsidRDefault="00AD3510" w:rsidP="006039FF">
            <w:pPr>
              <w:pStyle w:val="Tablelevel2"/>
              <w:rPr>
                <w:del w:id="8208" w:author="Jillian Carson-Jackson" w:date="2020-12-27T16:53:00Z"/>
                <w:rFonts w:ascii="Calibri" w:hAnsi="Calibri"/>
                <w:sz w:val="22"/>
                <w:szCs w:val="22"/>
              </w:rPr>
            </w:pPr>
            <w:del w:id="8209" w:author="Jillian Carson-Jackson" w:date="2020-12-27T16:53:00Z">
              <w:r w:rsidRPr="00BA2BD0" w:rsidDel="00ED2B45">
                <w:rPr>
                  <w:rFonts w:ascii="Calibri" w:hAnsi="Calibri"/>
                  <w:sz w:val="22"/>
                  <w:szCs w:val="22"/>
                </w:rPr>
                <w:delText>Safety awareness</w:delText>
              </w:r>
            </w:del>
          </w:p>
          <w:p w14:paraId="79E0ABF3" w14:textId="3F00C3B0" w:rsidR="00AD3510" w:rsidRPr="00BA2BD0" w:rsidDel="00ED2B45" w:rsidRDefault="00AD3510" w:rsidP="006039FF">
            <w:pPr>
              <w:pStyle w:val="Tablelevel2"/>
              <w:rPr>
                <w:del w:id="8210" w:author="Jillian Carson-Jackson" w:date="2020-12-27T16:53:00Z"/>
                <w:rFonts w:ascii="Calibri" w:hAnsi="Calibri"/>
                <w:sz w:val="22"/>
                <w:szCs w:val="22"/>
              </w:rPr>
            </w:pPr>
            <w:del w:id="8211" w:author="Jillian Carson-Jackson" w:date="2020-12-27T16:53:00Z">
              <w:r w:rsidRPr="00BA2BD0" w:rsidDel="00ED2B45">
                <w:rPr>
                  <w:rFonts w:ascii="Calibri" w:hAnsi="Calibri"/>
                  <w:sz w:val="22"/>
                  <w:szCs w:val="22"/>
                </w:rPr>
                <w:delText>Health awareness</w:delText>
              </w:r>
            </w:del>
          </w:p>
          <w:p w14:paraId="3B318D87"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Punctuality</w:t>
            </w:r>
          </w:p>
          <w:p w14:paraId="770F3E72"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Attentiveness</w:t>
            </w:r>
          </w:p>
          <w:p w14:paraId="1EDB836B"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Importance of maintaining the trust of all VTS stakeholders</w:t>
            </w:r>
          </w:p>
        </w:tc>
        <w:tc>
          <w:tcPr>
            <w:tcW w:w="1917" w:type="dxa"/>
          </w:tcPr>
          <w:p w14:paraId="664D57D7" w14:textId="77777777" w:rsidR="00AD3510" w:rsidRPr="00BA2BD0" w:rsidRDefault="00AD3510" w:rsidP="006039FF">
            <w:pPr>
              <w:pStyle w:val="Tablelevel1"/>
              <w:jc w:val="center"/>
              <w:rPr>
                <w:rFonts w:ascii="Calibri" w:hAnsi="Calibri"/>
                <w:szCs w:val="22"/>
              </w:rPr>
            </w:pPr>
            <w:r w:rsidRPr="00BA2BD0">
              <w:rPr>
                <w:rFonts w:ascii="Calibri" w:hAnsi="Calibri"/>
                <w:szCs w:val="22"/>
              </w:rPr>
              <w:t>Level 4</w:t>
            </w:r>
          </w:p>
        </w:tc>
        <w:tc>
          <w:tcPr>
            <w:tcW w:w="1701" w:type="dxa"/>
          </w:tcPr>
          <w:p w14:paraId="402FC73F" w14:textId="77777777" w:rsidR="00AD3510" w:rsidRPr="00BA2BD0" w:rsidRDefault="00AD3510" w:rsidP="006039FF">
            <w:pPr>
              <w:pStyle w:val="Tablelevel1"/>
              <w:jc w:val="center"/>
              <w:rPr>
                <w:rFonts w:ascii="Calibri" w:hAnsi="Calibri"/>
                <w:szCs w:val="22"/>
              </w:rPr>
            </w:pPr>
          </w:p>
        </w:tc>
        <w:tc>
          <w:tcPr>
            <w:tcW w:w="1701" w:type="dxa"/>
          </w:tcPr>
          <w:p w14:paraId="03FB8432" w14:textId="77777777" w:rsidR="00AD3510" w:rsidRPr="00BA2BD0" w:rsidRDefault="00AD3510" w:rsidP="006039FF">
            <w:pPr>
              <w:pStyle w:val="Tablelevel1"/>
              <w:jc w:val="center"/>
              <w:rPr>
                <w:rFonts w:ascii="Calibri" w:hAnsi="Calibri"/>
                <w:szCs w:val="22"/>
              </w:rPr>
            </w:pPr>
          </w:p>
        </w:tc>
      </w:tr>
      <w:tr w:rsidR="0026268A" w:rsidRPr="00BA2BD0" w14:paraId="432057D0" w14:textId="77777777" w:rsidTr="00D32A0B">
        <w:trPr>
          <w:jc w:val="center"/>
          <w:ins w:id="8212" w:author="Jillian Carson-Jackson" w:date="2020-12-27T16:49:00Z"/>
        </w:trPr>
        <w:tc>
          <w:tcPr>
            <w:tcW w:w="4428" w:type="dxa"/>
          </w:tcPr>
          <w:p w14:paraId="62017374" w14:textId="77777777" w:rsidR="0026268A" w:rsidRDefault="0054534D" w:rsidP="006039FF">
            <w:pPr>
              <w:pStyle w:val="Tablelevel1bold"/>
              <w:rPr>
                <w:ins w:id="8213" w:author="Jillian Carson-Jackson" w:date="2020-12-27T16:49:00Z"/>
                <w:rFonts w:ascii="Calibri" w:hAnsi="Calibri"/>
                <w:sz w:val="22"/>
                <w:szCs w:val="22"/>
              </w:rPr>
            </w:pPr>
            <w:ins w:id="8214" w:author="Jillian Carson-Jackson" w:date="2020-12-27T16:49:00Z">
              <w:r>
                <w:rPr>
                  <w:rFonts w:ascii="Calibri" w:hAnsi="Calibri"/>
                  <w:sz w:val="22"/>
                  <w:szCs w:val="22"/>
                </w:rPr>
                <w:t>Fatigue Management and</w:t>
              </w:r>
              <w:commentRangeStart w:id="8215"/>
              <w:r>
                <w:rPr>
                  <w:rFonts w:ascii="Calibri" w:hAnsi="Calibri"/>
                  <w:sz w:val="22"/>
                  <w:szCs w:val="22"/>
                </w:rPr>
                <w:t xml:space="preserve"> Shiftwork</w:t>
              </w:r>
            </w:ins>
            <w:commentRangeEnd w:id="8215"/>
            <w:ins w:id="8216" w:author="Jillian Carson-Jackson" w:date="2020-12-27T16:52:00Z">
              <w:r w:rsidR="00D5740A">
                <w:rPr>
                  <w:rStyle w:val="CommentReference"/>
                  <w:rFonts w:asciiTheme="minorHAnsi" w:eastAsiaTheme="minorHAnsi" w:hAnsiTheme="minorHAnsi"/>
                  <w:b w:val="0"/>
                </w:rPr>
                <w:commentReference w:id="8215"/>
              </w:r>
            </w:ins>
          </w:p>
          <w:p w14:paraId="1B6013A0" w14:textId="112F5315" w:rsidR="00ED2B45" w:rsidRPr="00BA2BD0" w:rsidRDefault="00ED2B45" w:rsidP="00A43780">
            <w:pPr>
              <w:pStyle w:val="Tablelevel2"/>
              <w:ind w:left="0"/>
              <w:rPr>
                <w:ins w:id="8217" w:author="Jillian Carson-Jackson" w:date="2020-12-27T16:53:00Z"/>
                <w:rFonts w:ascii="Calibri" w:hAnsi="Calibri"/>
                <w:sz w:val="22"/>
                <w:szCs w:val="22"/>
              </w:rPr>
            </w:pPr>
            <w:ins w:id="8218" w:author="Jillian Carson-Jackson" w:date="2020-12-27T16:53:00Z">
              <w:r w:rsidRPr="00BA2BD0">
                <w:rPr>
                  <w:rFonts w:ascii="Calibri" w:hAnsi="Calibri"/>
                  <w:sz w:val="22"/>
                  <w:szCs w:val="22"/>
                </w:rPr>
                <w:t xml:space="preserve">Safety </w:t>
              </w:r>
              <w:r>
                <w:rPr>
                  <w:rFonts w:ascii="Calibri" w:hAnsi="Calibri"/>
                  <w:sz w:val="22"/>
                  <w:szCs w:val="22"/>
                </w:rPr>
                <w:t xml:space="preserve">and </w:t>
              </w:r>
              <w:r w:rsidRPr="00BA2BD0">
                <w:rPr>
                  <w:rFonts w:ascii="Calibri" w:hAnsi="Calibri"/>
                  <w:sz w:val="22"/>
                  <w:szCs w:val="22"/>
                </w:rPr>
                <w:t>Health awareness</w:t>
              </w:r>
            </w:ins>
          </w:p>
          <w:p w14:paraId="03C0C4C8" w14:textId="77777777" w:rsidR="0054534D" w:rsidRPr="009F4532" w:rsidRDefault="000E10E5" w:rsidP="006039FF">
            <w:pPr>
              <w:pStyle w:val="Tablelevel1bold"/>
              <w:rPr>
                <w:ins w:id="8219" w:author="Jillian Carson-Jackson" w:date="2020-12-27T16:51:00Z"/>
                <w:rFonts w:ascii="Calibri" w:hAnsi="Calibri"/>
                <w:b w:val="0"/>
                <w:bCs/>
                <w:sz w:val="22"/>
                <w:szCs w:val="22"/>
              </w:rPr>
            </w:pPr>
            <w:ins w:id="8220" w:author="Jillian Carson-Jackson" w:date="2020-12-27T16:50:00Z">
              <w:r w:rsidRPr="009F4532">
                <w:rPr>
                  <w:rFonts w:ascii="Calibri" w:hAnsi="Calibri"/>
                  <w:b w:val="0"/>
                  <w:bCs/>
                  <w:sz w:val="22"/>
                  <w:szCs w:val="22"/>
                </w:rPr>
                <w:t>Stress and fatigue</w:t>
              </w:r>
            </w:ins>
          </w:p>
          <w:p w14:paraId="3BE3507F" w14:textId="77777777" w:rsidR="000E10E5" w:rsidRPr="009F4532" w:rsidRDefault="009F4532" w:rsidP="006039FF">
            <w:pPr>
              <w:pStyle w:val="Tablelevel1bold"/>
              <w:rPr>
                <w:ins w:id="8221" w:author="Jillian Carson-Jackson" w:date="2020-12-27T16:51:00Z"/>
                <w:rFonts w:ascii="Calibri" w:hAnsi="Calibri"/>
                <w:b w:val="0"/>
                <w:bCs/>
                <w:sz w:val="22"/>
                <w:szCs w:val="22"/>
              </w:rPr>
            </w:pPr>
            <w:ins w:id="8222" w:author="Jillian Carson-Jackson" w:date="2020-12-27T16:51:00Z">
              <w:r w:rsidRPr="009F4532">
                <w:rPr>
                  <w:rFonts w:ascii="Calibri" w:hAnsi="Calibri"/>
                  <w:b w:val="0"/>
                  <w:bCs/>
                  <w:sz w:val="22"/>
                  <w:szCs w:val="22"/>
                </w:rPr>
                <w:t xml:space="preserve">Managing fatigue </w:t>
              </w:r>
            </w:ins>
          </w:p>
          <w:p w14:paraId="5B77AE64" w14:textId="00B0F5E0" w:rsidR="009F4532" w:rsidRPr="00BA2BD0" w:rsidRDefault="009F4532" w:rsidP="006039FF">
            <w:pPr>
              <w:pStyle w:val="Tablelevel1bold"/>
              <w:rPr>
                <w:ins w:id="8223" w:author="Jillian Carson-Jackson" w:date="2020-12-27T16:49:00Z"/>
                <w:rFonts w:ascii="Calibri" w:hAnsi="Calibri"/>
                <w:sz w:val="22"/>
                <w:szCs w:val="22"/>
              </w:rPr>
            </w:pPr>
            <w:ins w:id="8224" w:author="Jillian Carson-Jackson" w:date="2020-12-27T16:51:00Z">
              <w:r w:rsidRPr="009F4532">
                <w:rPr>
                  <w:rFonts w:ascii="Calibri" w:hAnsi="Calibri"/>
                  <w:b w:val="0"/>
                  <w:bCs/>
                  <w:sz w:val="22"/>
                  <w:szCs w:val="22"/>
                </w:rPr>
                <w:t>Shiftwork and rosters</w:t>
              </w:r>
            </w:ins>
          </w:p>
        </w:tc>
        <w:tc>
          <w:tcPr>
            <w:tcW w:w="1917" w:type="dxa"/>
          </w:tcPr>
          <w:p w14:paraId="196A268B" w14:textId="77777777" w:rsidR="0026268A" w:rsidRPr="00BA2BD0" w:rsidRDefault="0026268A" w:rsidP="006039FF">
            <w:pPr>
              <w:pStyle w:val="Tablelevel1"/>
              <w:jc w:val="center"/>
              <w:rPr>
                <w:ins w:id="8225" w:author="Jillian Carson-Jackson" w:date="2020-12-27T16:49:00Z"/>
                <w:rFonts w:ascii="Calibri" w:hAnsi="Calibri"/>
                <w:szCs w:val="22"/>
              </w:rPr>
            </w:pPr>
          </w:p>
        </w:tc>
        <w:tc>
          <w:tcPr>
            <w:tcW w:w="1701" w:type="dxa"/>
          </w:tcPr>
          <w:p w14:paraId="185571C6" w14:textId="77777777" w:rsidR="0026268A" w:rsidRPr="00BA2BD0" w:rsidRDefault="0026268A" w:rsidP="006039FF">
            <w:pPr>
              <w:pStyle w:val="Tablelevel1"/>
              <w:jc w:val="center"/>
              <w:rPr>
                <w:ins w:id="8226" w:author="Jillian Carson-Jackson" w:date="2020-12-27T16:49:00Z"/>
                <w:rFonts w:ascii="Calibri" w:hAnsi="Calibri"/>
                <w:szCs w:val="22"/>
              </w:rPr>
            </w:pPr>
          </w:p>
        </w:tc>
        <w:tc>
          <w:tcPr>
            <w:tcW w:w="1701" w:type="dxa"/>
          </w:tcPr>
          <w:p w14:paraId="20FA7327" w14:textId="77777777" w:rsidR="0026268A" w:rsidRPr="00BA2BD0" w:rsidRDefault="0026268A" w:rsidP="006039FF">
            <w:pPr>
              <w:pStyle w:val="Tablelevel1"/>
              <w:jc w:val="center"/>
              <w:rPr>
                <w:ins w:id="8227" w:author="Jillian Carson-Jackson" w:date="2020-12-27T16:49:00Z"/>
                <w:rFonts w:ascii="Calibri" w:hAnsi="Calibri"/>
                <w:szCs w:val="22"/>
              </w:rPr>
            </w:pPr>
          </w:p>
        </w:tc>
      </w:tr>
      <w:tr w:rsidR="0026268A" w:rsidRPr="00BA2BD0" w14:paraId="5D891EB5" w14:textId="77777777" w:rsidTr="00D32A0B">
        <w:trPr>
          <w:jc w:val="center"/>
          <w:ins w:id="8228" w:author="Jillian Carson-Jackson" w:date="2020-12-27T16:49:00Z"/>
        </w:trPr>
        <w:tc>
          <w:tcPr>
            <w:tcW w:w="4428" w:type="dxa"/>
          </w:tcPr>
          <w:p w14:paraId="4E1DC714" w14:textId="77777777" w:rsidR="0026268A" w:rsidRDefault="0054534D" w:rsidP="006039FF">
            <w:pPr>
              <w:pStyle w:val="Tablelevel1bold"/>
              <w:rPr>
                <w:ins w:id="8229" w:author="Jillian Carson-Jackson" w:date="2020-12-27T16:50:00Z"/>
                <w:rFonts w:ascii="Calibri" w:hAnsi="Calibri"/>
                <w:sz w:val="22"/>
                <w:szCs w:val="22"/>
              </w:rPr>
            </w:pPr>
            <w:commentRangeStart w:id="8230"/>
            <w:ins w:id="8231" w:author="Jillian Carson-Jackson" w:date="2020-12-27T16:50:00Z">
              <w:r>
                <w:rPr>
                  <w:rFonts w:ascii="Calibri" w:hAnsi="Calibri"/>
                  <w:sz w:val="22"/>
                  <w:szCs w:val="22"/>
                </w:rPr>
                <w:t xml:space="preserve">Teamwork </w:t>
              </w:r>
            </w:ins>
            <w:commentRangeEnd w:id="8230"/>
            <w:ins w:id="8232" w:author="Jillian Carson-Jackson" w:date="2020-12-27T16:53:00Z">
              <w:r w:rsidR="00A43780">
                <w:rPr>
                  <w:rStyle w:val="CommentReference"/>
                  <w:rFonts w:asciiTheme="minorHAnsi" w:eastAsiaTheme="minorHAnsi" w:hAnsiTheme="minorHAnsi"/>
                  <w:b w:val="0"/>
                </w:rPr>
                <w:commentReference w:id="8230"/>
              </w:r>
            </w:ins>
          </w:p>
          <w:p w14:paraId="1FB695F2" w14:textId="77777777" w:rsidR="0054534D" w:rsidRDefault="0054534D" w:rsidP="006039FF">
            <w:pPr>
              <w:pStyle w:val="Tablelevel1bold"/>
              <w:rPr>
                <w:ins w:id="8233" w:author="Jillian Carson-Jackson" w:date="2020-12-27T16:51:00Z"/>
                <w:rFonts w:ascii="Calibri" w:hAnsi="Calibri"/>
                <w:b w:val="0"/>
                <w:bCs/>
                <w:sz w:val="22"/>
                <w:szCs w:val="22"/>
              </w:rPr>
            </w:pPr>
            <w:ins w:id="8234" w:author="Jillian Carson-Jackson" w:date="2020-12-27T16:50:00Z">
              <w:r w:rsidRPr="0054534D">
                <w:rPr>
                  <w:rFonts w:ascii="Calibri" w:hAnsi="Calibri"/>
                  <w:b w:val="0"/>
                  <w:bCs/>
                  <w:sz w:val="22"/>
                  <w:szCs w:val="22"/>
                </w:rPr>
                <w:t>Team working skills</w:t>
              </w:r>
            </w:ins>
          </w:p>
          <w:p w14:paraId="4B1304A8" w14:textId="77777777" w:rsidR="009F4532" w:rsidRDefault="009F4532" w:rsidP="006039FF">
            <w:pPr>
              <w:pStyle w:val="Tablelevel1bold"/>
              <w:rPr>
                <w:ins w:id="8235" w:author="Jillian Carson-Jackson" w:date="2020-12-27T16:51:00Z"/>
                <w:rFonts w:ascii="Calibri" w:hAnsi="Calibri"/>
                <w:b w:val="0"/>
                <w:bCs/>
                <w:sz w:val="22"/>
                <w:szCs w:val="22"/>
              </w:rPr>
            </w:pPr>
            <w:ins w:id="8236" w:author="Jillian Carson-Jackson" w:date="2020-12-27T16:51:00Z">
              <w:r>
                <w:rPr>
                  <w:rFonts w:ascii="Calibri" w:hAnsi="Calibri"/>
                  <w:b w:val="0"/>
                  <w:bCs/>
                  <w:sz w:val="22"/>
                  <w:szCs w:val="22"/>
                </w:rPr>
                <w:t>Port re</w:t>
              </w:r>
              <w:commentRangeStart w:id="8237"/>
              <w:r>
                <w:rPr>
                  <w:rFonts w:ascii="Calibri" w:hAnsi="Calibri"/>
                  <w:b w:val="0"/>
                  <w:bCs/>
                  <w:sz w:val="22"/>
                  <w:szCs w:val="22"/>
                </w:rPr>
                <w:t>source management</w:t>
              </w:r>
            </w:ins>
            <w:commentRangeEnd w:id="8237"/>
            <w:r w:rsidR="00697DD5">
              <w:rPr>
                <w:rStyle w:val="CommentReference"/>
                <w:rFonts w:asciiTheme="minorHAnsi" w:eastAsiaTheme="minorHAnsi" w:hAnsiTheme="minorHAnsi"/>
                <w:b w:val="0"/>
              </w:rPr>
              <w:commentReference w:id="8237"/>
            </w:r>
          </w:p>
          <w:p w14:paraId="61C72AFC" w14:textId="07C89FD3" w:rsidR="009F4532" w:rsidRPr="0054534D" w:rsidRDefault="00D5740A" w:rsidP="006039FF">
            <w:pPr>
              <w:pStyle w:val="Tablelevel1bold"/>
              <w:rPr>
                <w:ins w:id="8238" w:author="Jillian Carson-Jackson" w:date="2020-12-27T16:49:00Z"/>
                <w:rFonts w:ascii="Calibri" w:hAnsi="Calibri"/>
                <w:b w:val="0"/>
                <w:bCs/>
                <w:sz w:val="22"/>
                <w:szCs w:val="22"/>
              </w:rPr>
            </w:pPr>
            <w:ins w:id="8239" w:author="Jillian Carson-Jackson" w:date="2020-12-27T16:51:00Z">
              <w:r>
                <w:rPr>
                  <w:rFonts w:ascii="Calibri" w:hAnsi="Calibri"/>
                  <w:b w:val="0"/>
                  <w:bCs/>
                  <w:sz w:val="22"/>
                  <w:szCs w:val="22"/>
                </w:rPr>
                <w:t>Leade</w:t>
              </w:r>
            </w:ins>
            <w:ins w:id="8240" w:author="Jillian Carson-Jackson" w:date="2020-12-27T16:52:00Z">
              <w:r>
                <w:rPr>
                  <w:rFonts w:ascii="Calibri" w:hAnsi="Calibri"/>
                  <w:b w:val="0"/>
                  <w:bCs/>
                  <w:sz w:val="22"/>
                  <w:szCs w:val="22"/>
                </w:rPr>
                <w:t>rship/followership</w:t>
              </w:r>
            </w:ins>
          </w:p>
        </w:tc>
        <w:tc>
          <w:tcPr>
            <w:tcW w:w="1917" w:type="dxa"/>
          </w:tcPr>
          <w:p w14:paraId="30C8DEB6" w14:textId="77777777" w:rsidR="0026268A" w:rsidRPr="00BA2BD0" w:rsidRDefault="0026268A" w:rsidP="006039FF">
            <w:pPr>
              <w:pStyle w:val="Tablelevel1"/>
              <w:jc w:val="center"/>
              <w:rPr>
                <w:ins w:id="8241" w:author="Jillian Carson-Jackson" w:date="2020-12-27T16:49:00Z"/>
                <w:rFonts w:ascii="Calibri" w:hAnsi="Calibri"/>
                <w:szCs w:val="22"/>
              </w:rPr>
            </w:pPr>
          </w:p>
        </w:tc>
        <w:tc>
          <w:tcPr>
            <w:tcW w:w="1701" w:type="dxa"/>
          </w:tcPr>
          <w:p w14:paraId="2514CBCD" w14:textId="77777777" w:rsidR="0026268A" w:rsidRPr="00BA2BD0" w:rsidRDefault="0026268A" w:rsidP="006039FF">
            <w:pPr>
              <w:pStyle w:val="Tablelevel1"/>
              <w:jc w:val="center"/>
              <w:rPr>
                <w:ins w:id="8242" w:author="Jillian Carson-Jackson" w:date="2020-12-27T16:49:00Z"/>
                <w:rFonts w:ascii="Calibri" w:hAnsi="Calibri"/>
                <w:szCs w:val="22"/>
              </w:rPr>
            </w:pPr>
          </w:p>
        </w:tc>
        <w:tc>
          <w:tcPr>
            <w:tcW w:w="1701" w:type="dxa"/>
          </w:tcPr>
          <w:p w14:paraId="29DB4F97" w14:textId="77777777" w:rsidR="0026268A" w:rsidRPr="00BA2BD0" w:rsidRDefault="0026268A" w:rsidP="006039FF">
            <w:pPr>
              <w:pStyle w:val="Tablelevel1"/>
              <w:jc w:val="center"/>
              <w:rPr>
                <w:ins w:id="8243" w:author="Jillian Carson-Jackson" w:date="2020-12-27T16:49:00Z"/>
                <w:rFonts w:ascii="Calibri" w:hAnsi="Calibri"/>
                <w:szCs w:val="22"/>
              </w:rPr>
            </w:pPr>
          </w:p>
        </w:tc>
      </w:tr>
      <w:tr w:rsidR="00AD3510" w:rsidRPr="00BA2BD0" w14:paraId="79B62343" w14:textId="77777777" w:rsidTr="00D32A0B">
        <w:trPr>
          <w:jc w:val="center"/>
        </w:trPr>
        <w:tc>
          <w:tcPr>
            <w:tcW w:w="4428" w:type="dxa"/>
          </w:tcPr>
          <w:p w14:paraId="3F50A380" w14:textId="77777777" w:rsidR="00AD3510" w:rsidRPr="00BA2BD0" w:rsidRDefault="00AD3510" w:rsidP="006039FF">
            <w:pPr>
              <w:pStyle w:val="Tablelevel1bold"/>
              <w:rPr>
                <w:rFonts w:ascii="Calibri" w:hAnsi="Calibri"/>
                <w:sz w:val="22"/>
                <w:szCs w:val="22"/>
              </w:rPr>
            </w:pPr>
          </w:p>
        </w:tc>
        <w:tc>
          <w:tcPr>
            <w:tcW w:w="1917" w:type="dxa"/>
          </w:tcPr>
          <w:p w14:paraId="139D28CA" w14:textId="77777777" w:rsidR="00AD3510" w:rsidRPr="00BA2BD0" w:rsidRDefault="00AD3510" w:rsidP="006039FF">
            <w:pPr>
              <w:pStyle w:val="Tablelevel1"/>
              <w:jc w:val="center"/>
              <w:rPr>
                <w:rFonts w:ascii="Calibri" w:hAnsi="Calibri"/>
                <w:szCs w:val="22"/>
              </w:rPr>
            </w:pPr>
          </w:p>
        </w:tc>
        <w:tc>
          <w:tcPr>
            <w:tcW w:w="1701" w:type="dxa"/>
          </w:tcPr>
          <w:p w14:paraId="0F328535" w14:textId="77777777" w:rsidR="00AD3510" w:rsidRPr="00BA2BD0" w:rsidRDefault="00AD3510" w:rsidP="006039FF">
            <w:pPr>
              <w:pStyle w:val="Tablelevel1"/>
              <w:jc w:val="center"/>
              <w:rPr>
                <w:rFonts w:ascii="Calibri" w:hAnsi="Calibri"/>
                <w:szCs w:val="22"/>
              </w:rPr>
            </w:pPr>
            <w:r w:rsidRPr="00BA2BD0">
              <w:rPr>
                <w:rFonts w:ascii="Calibri" w:hAnsi="Calibri"/>
                <w:szCs w:val="22"/>
              </w:rPr>
              <w:t>Total 6 hours</w:t>
            </w:r>
          </w:p>
        </w:tc>
        <w:tc>
          <w:tcPr>
            <w:tcW w:w="1701" w:type="dxa"/>
          </w:tcPr>
          <w:p w14:paraId="202D0218" w14:textId="77777777" w:rsidR="00AD3510" w:rsidRPr="00BA2BD0" w:rsidRDefault="00AD3510" w:rsidP="006039FF">
            <w:pPr>
              <w:pStyle w:val="Tablelevel1"/>
              <w:jc w:val="center"/>
              <w:rPr>
                <w:rFonts w:ascii="Calibri" w:hAnsi="Calibri"/>
                <w:szCs w:val="22"/>
              </w:rPr>
            </w:pPr>
            <w:r w:rsidRPr="00BA2BD0">
              <w:rPr>
                <w:rFonts w:ascii="Calibri" w:hAnsi="Calibri"/>
                <w:szCs w:val="22"/>
              </w:rPr>
              <w:t>Total 4 hours</w:t>
            </w:r>
          </w:p>
        </w:tc>
      </w:tr>
    </w:tbl>
    <w:p w14:paraId="5B73CBA8" w14:textId="77777777" w:rsidR="00AD3510" w:rsidRPr="00C50983" w:rsidRDefault="00AD3510" w:rsidP="00272E98">
      <w:pPr>
        <w:pStyle w:val="Heading1"/>
        <w:keepLines w:val="0"/>
        <w:numPr>
          <w:ilvl w:val="0"/>
          <w:numId w:val="33"/>
        </w:numPr>
        <w:tabs>
          <w:tab w:val="num" w:pos="993"/>
        </w:tabs>
        <w:spacing w:after="120" w:line="240" w:lineRule="auto"/>
        <w:ind w:left="432" w:hanging="432"/>
        <w:rPr>
          <w:b w:val="0"/>
        </w:rPr>
        <w:sectPr w:rsidR="00AD3510" w:rsidRPr="00C50983" w:rsidSect="006039FF">
          <w:headerReference w:type="default" r:id="rId44"/>
          <w:pgSz w:w="11906" w:h="16838"/>
          <w:pgMar w:top="1134" w:right="1134" w:bottom="1134" w:left="1134" w:header="708" w:footer="708" w:gutter="0"/>
          <w:cols w:space="708"/>
          <w:docGrid w:linePitch="360"/>
        </w:sectPr>
      </w:pPr>
    </w:p>
    <w:p w14:paraId="0458D1DD" w14:textId="30FFD806" w:rsidR="00AD3510" w:rsidRDefault="00AD3510" w:rsidP="00F64B31">
      <w:pPr>
        <w:pStyle w:val="ModuleHeading1"/>
      </w:pPr>
      <w:bookmarkStart w:id="8244" w:name="_Toc446917667"/>
      <w:bookmarkStart w:id="8245" w:name="_Toc111617516"/>
      <w:bookmarkStart w:id="8246" w:name="_Toc245254459"/>
      <w:bookmarkStart w:id="8247" w:name="_Toc62642369"/>
      <w:r w:rsidRPr="00C50983">
        <w:t>DETAILED TEACHING SYLLAB</w:t>
      </w:r>
      <w:bookmarkEnd w:id="8244"/>
      <w:r w:rsidRPr="00C50983">
        <w:t>US</w:t>
      </w:r>
      <w:bookmarkEnd w:id="8245"/>
      <w:r w:rsidRPr="00C50983">
        <w:t xml:space="preserve"> OF MODULE </w:t>
      </w:r>
      <w:del w:id="8248" w:author="Jillian Carson-Jackson" w:date="2020-12-27T16:54:00Z">
        <w:r w:rsidRPr="00C50983" w:rsidDel="00A43780">
          <w:delText>7</w:delText>
        </w:r>
      </w:del>
      <w:bookmarkEnd w:id="8246"/>
      <w:ins w:id="8249" w:author="Jillian Carson-Jackson" w:date="2020-12-27T16:54:00Z">
        <w:r w:rsidR="00A43780">
          <w:t>6</w:t>
        </w:r>
      </w:ins>
      <w:bookmarkEnd w:id="8247"/>
    </w:p>
    <w:p w14:paraId="60BB0AB8" w14:textId="77777777" w:rsidR="00BA2BD0" w:rsidRPr="00BA2BD0" w:rsidRDefault="00BA2BD0" w:rsidP="00BA2BD0">
      <w:pPr>
        <w:pStyle w:val="Heading1separatationline"/>
      </w:pPr>
    </w:p>
    <w:p w14:paraId="5E77B8FD" w14:textId="77777777" w:rsidR="00AD3510" w:rsidRPr="00C50983" w:rsidRDefault="00AD3510" w:rsidP="00BA2BD0">
      <w:pPr>
        <w:pStyle w:val="Tablecaption"/>
      </w:pPr>
      <w:bookmarkStart w:id="8250" w:name="_Toc245254482"/>
      <w:bookmarkStart w:id="8251" w:name="_Toc531423242"/>
      <w:r w:rsidRPr="00C50983">
        <w:t xml:space="preserve">Detailed teaching syllabus – </w:t>
      </w:r>
      <w:commentRangeStart w:id="8252"/>
      <w:r w:rsidRPr="00C50983">
        <w:t>Personal attributes</w:t>
      </w:r>
      <w:bookmarkEnd w:id="8250"/>
      <w:bookmarkEnd w:id="8251"/>
      <w:commentRangeEnd w:id="8252"/>
      <w:r w:rsidR="00A43780">
        <w:rPr>
          <w:rStyle w:val="CommentReference"/>
          <w:b w:val="0"/>
          <w:bCs w:val="0"/>
          <w:i w:val="0"/>
          <w:color w:val="auto"/>
          <w:u w:val="none"/>
        </w:rPr>
        <w:commentReference w:id="8252"/>
      </w:r>
    </w:p>
    <w:tbl>
      <w:tblPr>
        <w:tblW w:w="0" w:type="auto"/>
        <w:jc w:val="center"/>
        <w:tblLayout w:type="fixed"/>
        <w:tblLook w:val="0000" w:firstRow="0" w:lastRow="0" w:firstColumn="0" w:lastColumn="0" w:noHBand="0" w:noVBand="0"/>
      </w:tblPr>
      <w:tblGrid>
        <w:gridCol w:w="8897"/>
        <w:gridCol w:w="2835"/>
        <w:gridCol w:w="2835"/>
      </w:tblGrid>
      <w:tr w:rsidR="00AD3510" w:rsidRPr="00BA2BD0" w14:paraId="7156B97B" w14:textId="77777777" w:rsidTr="00575E73">
        <w:trPr>
          <w:trHeight w:val="567"/>
          <w:tblHeader/>
          <w:jc w:val="center"/>
        </w:trPr>
        <w:tc>
          <w:tcPr>
            <w:tcW w:w="8897" w:type="dxa"/>
            <w:tcBorders>
              <w:top w:val="single" w:sz="6" w:space="0" w:color="auto"/>
              <w:left w:val="single" w:sz="6" w:space="0" w:color="auto"/>
              <w:bottom w:val="single" w:sz="12" w:space="0" w:color="auto"/>
              <w:right w:val="single" w:sz="6" w:space="0" w:color="auto"/>
            </w:tcBorders>
            <w:shd w:val="clear" w:color="auto" w:fill="D9D9D9" w:themeFill="background1" w:themeFillShade="D9"/>
            <w:vAlign w:val="center"/>
          </w:tcPr>
          <w:p w14:paraId="3200BA79" w14:textId="77777777" w:rsidR="00AD3510" w:rsidRPr="00BA2BD0" w:rsidRDefault="00AD3510" w:rsidP="00BA2BD0">
            <w:pPr>
              <w:pStyle w:val="Tableheading"/>
            </w:pPr>
            <w:r w:rsidRPr="00BA2BD0">
              <w:t>Subjects / Learning Objectives</w:t>
            </w:r>
          </w:p>
        </w:tc>
        <w:tc>
          <w:tcPr>
            <w:tcW w:w="2835" w:type="dxa"/>
            <w:tcBorders>
              <w:top w:val="single" w:sz="6" w:space="0" w:color="auto"/>
              <w:bottom w:val="single" w:sz="12" w:space="0" w:color="auto"/>
              <w:right w:val="single" w:sz="6" w:space="0" w:color="auto"/>
            </w:tcBorders>
            <w:shd w:val="clear" w:color="auto" w:fill="D9D9D9" w:themeFill="background1" w:themeFillShade="D9"/>
            <w:vAlign w:val="center"/>
          </w:tcPr>
          <w:p w14:paraId="60FE7166" w14:textId="77777777" w:rsidR="00AD3510" w:rsidRPr="00BA2BD0" w:rsidRDefault="00AD3510" w:rsidP="00BA2BD0">
            <w:pPr>
              <w:pStyle w:val="Tableheading"/>
            </w:pPr>
            <w:r w:rsidRPr="00BA2BD0">
              <w:t>Reference</w:t>
            </w:r>
          </w:p>
        </w:tc>
        <w:tc>
          <w:tcPr>
            <w:tcW w:w="2835" w:type="dxa"/>
            <w:tcBorders>
              <w:top w:val="single" w:sz="6" w:space="0" w:color="auto"/>
              <w:left w:val="single" w:sz="6" w:space="0" w:color="auto"/>
              <w:bottom w:val="single" w:sz="12" w:space="0" w:color="auto"/>
              <w:right w:val="single" w:sz="6" w:space="0" w:color="auto"/>
            </w:tcBorders>
            <w:shd w:val="clear" w:color="auto" w:fill="D9D9D9" w:themeFill="background1" w:themeFillShade="D9"/>
            <w:vAlign w:val="center"/>
          </w:tcPr>
          <w:p w14:paraId="1C512DCC" w14:textId="77777777" w:rsidR="00AD3510" w:rsidRPr="00BA2BD0" w:rsidRDefault="00AD3510" w:rsidP="00BA2BD0">
            <w:pPr>
              <w:pStyle w:val="Tableheading"/>
            </w:pPr>
            <w:r w:rsidRPr="00BA2BD0">
              <w:t>Teaching Aid</w:t>
            </w:r>
          </w:p>
        </w:tc>
      </w:tr>
      <w:tr w:rsidR="00AD3510" w:rsidRPr="00BA2BD0" w14:paraId="696E9084" w14:textId="77777777" w:rsidTr="00575E73">
        <w:trPr>
          <w:trHeight w:hRule="exact" w:val="493"/>
          <w:jc w:val="center"/>
        </w:trPr>
        <w:tc>
          <w:tcPr>
            <w:tcW w:w="8897"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2716A3BD"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Interaction with others and human relation skills</w:t>
            </w:r>
          </w:p>
        </w:tc>
        <w:tc>
          <w:tcPr>
            <w:tcW w:w="2835"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2A944D79" w14:textId="77777777" w:rsidR="00AD3510" w:rsidRPr="00BA2BD0" w:rsidRDefault="00AD3510" w:rsidP="006039FF">
            <w:pPr>
              <w:jc w:val="center"/>
              <w:rPr>
                <w:rFonts w:ascii="Calibri" w:hAnsi="Calibri"/>
                <w:sz w:val="22"/>
                <w:szCs w:val="22"/>
              </w:rPr>
            </w:pPr>
          </w:p>
        </w:tc>
        <w:tc>
          <w:tcPr>
            <w:tcW w:w="2835"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166CDD32" w14:textId="77777777" w:rsidR="00AD3510" w:rsidRPr="00BA2BD0" w:rsidRDefault="00AD3510" w:rsidP="006039FF">
            <w:pPr>
              <w:jc w:val="center"/>
              <w:rPr>
                <w:rFonts w:ascii="Calibri" w:hAnsi="Calibri"/>
                <w:sz w:val="22"/>
                <w:szCs w:val="22"/>
              </w:rPr>
            </w:pPr>
          </w:p>
        </w:tc>
      </w:tr>
      <w:tr w:rsidR="00AD3510" w:rsidRPr="00BA2BD0" w14:paraId="3CD41256" w14:textId="77777777" w:rsidTr="00575E73">
        <w:trPr>
          <w:trHeight w:hRule="exact" w:val="611"/>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51AB117C" w14:textId="77777777" w:rsidR="00AD3510" w:rsidRPr="00BA2BD0" w:rsidRDefault="00AD3510" w:rsidP="006039FF">
            <w:pPr>
              <w:pStyle w:val="Tablelevel1bold"/>
              <w:rPr>
                <w:rFonts w:ascii="Calibri" w:hAnsi="Calibri"/>
                <w:sz w:val="22"/>
                <w:szCs w:val="22"/>
              </w:rPr>
            </w:pPr>
            <w:r w:rsidRPr="00BA2BD0">
              <w:rPr>
                <w:rFonts w:ascii="Calibri" w:hAnsi="Calibri"/>
                <w:b w:val="0"/>
                <w:i/>
                <w:sz w:val="22"/>
                <w:szCs w:val="22"/>
              </w:rPr>
              <w:t>Have the knowledge and ability to conduct their duties in a manner which conforms to accepted principles and procedures.</w:t>
            </w:r>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2ACAB3B7"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3D5D3C03" w14:textId="77777777" w:rsidR="00AD3510" w:rsidRPr="00BA2BD0" w:rsidRDefault="00AD3510" w:rsidP="006039FF">
            <w:pPr>
              <w:jc w:val="center"/>
              <w:rPr>
                <w:rFonts w:ascii="Calibri" w:hAnsi="Calibri"/>
                <w:sz w:val="22"/>
                <w:szCs w:val="22"/>
              </w:rPr>
            </w:pPr>
          </w:p>
        </w:tc>
      </w:tr>
      <w:tr w:rsidR="00AD3510" w:rsidRPr="00BA2BD0" w14:paraId="414923C4" w14:textId="77777777" w:rsidTr="00575E73">
        <w:trPr>
          <w:trHeight w:hRule="exact" w:val="1466"/>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2ED03F84" w14:textId="77777777" w:rsidR="00AD3510" w:rsidRPr="00BA2BD0" w:rsidRDefault="00AD3510" w:rsidP="006039FF">
            <w:pPr>
              <w:pStyle w:val="Tablelevel1bold"/>
              <w:rPr>
                <w:rFonts w:ascii="Calibri" w:hAnsi="Calibri"/>
                <w:b w:val="0"/>
                <w:sz w:val="22"/>
                <w:szCs w:val="22"/>
              </w:rPr>
            </w:pPr>
            <w:bookmarkStart w:id="8253" w:name="_Toc446917669"/>
            <w:bookmarkStart w:id="8254" w:name="_Toc111617518"/>
            <w:commentRangeStart w:id="8255"/>
            <w:r w:rsidRPr="00BA2BD0">
              <w:rPr>
                <w:rFonts w:ascii="Calibri" w:hAnsi="Calibri"/>
                <w:b w:val="0"/>
                <w:sz w:val="22"/>
                <w:szCs w:val="22"/>
              </w:rPr>
              <w:t>Describe public relations</w:t>
            </w:r>
            <w:bookmarkEnd w:id="8253"/>
            <w:bookmarkEnd w:id="8254"/>
            <w:r w:rsidRPr="00BA2BD0">
              <w:rPr>
                <w:rFonts w:ascii="Calibri" w:hAnsi="Calibri"/>
                <w:b w:val="0"/>
                <w:sz w:val="22"/>
                <w:szCs w:val="22"/>
              </w:rPr>
              <w:t xml:space="preserve"> policy</w:t>
            </w:r>
          </w:p>
          <w:p w14:paraId="06216F5E"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 xml:space="preserve">General introduction to the maintenance of good public relations. </w:t>
            </w:r>
          </w:p>
          <w:p w14:paraId="4BBA1668"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The media and press and their requirements.</w:t>
            </w:r>
          </w:p>
          <w:p w14:paraId="3CFA6288"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Information that can be provided to others and the manner of its release.</w:t>
            </w:r>
          </w:p>
          <w:p w14:paraId="6CA2D192"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Dealing with traumatised individuals.</w:t>
            </w:r>
            <w:commentRangeEnd w:id="8255"/>
            <w:r w:rsidR="002371C0">
              <w:rPr>
                <w:rStyle w:val="CommentReference"/>
                <w:rFonts w:asciiTheme="minorHAnsi" w:eastAsiaTheme="minorHAnsi" w:hAnsiTheme="minorHAnsi"/>
              </w:rPr>
              <w:commentReference w:id="8255"/>
            </w:r>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3D4EC9E5"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12A439C6" w14:textId="77777777" w:rsidR="00AD3510" w:rsidRPr="00BA2BD0" w:rsidRDefault="00AD3510" w:rsidP="006039FF">
            <w:pPr>
              <w:jc w:val="center"/>
              <w:rPr>
                <w:rFonts w:ascii="Calibri" w:hAnsi="Calibri"/>
                <w:sz w:val="22"/>
                <w:szCs w:val="22"/>
              </w:rPr>
            </w:pPr>
          </w:p>
        </w:tc>
      </w:tr>
      <w:tr w:rsidR="00AD3510" w:rsidRPr="00BA2BD0" w14:paraId="17585B81" w14:textId="77777777" w:rsidTr="00575E73">
        <w:trPr>
          <w:trHeight w:hRule="exact" w:val="2265"/>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EDF0F1" w14:textId="27749423" w:rsidR="00AD3510" w:rsidRPr="00BA2BD0" w:rsidDel="00266961" w:rsidRDefault="00AD3510" w:rsidP="006039FF">
            <w:pPr>
              <w:pStyle w:val="Tablelevel1bold"/>
              <w:rPr>
                <w:del w:id="8256" w:author="Abercrombie, Kerrie" w:date="2021-01-22T12:35:00Z"/>
                <w:rFonts w:ascii="Calibri" w:hAnsi="Calibri"/>
                <w:b w:val="0"/>
                <w:sz w:val="22"/>
                <w:szCs w:val="22"/>
              </w:rPr>
            </w:pPr>
            <w:bookmarkStart w:id="8257" w:name="_Toc446917670"/>
            <w:bookmarkStart w:id="8258" w:name="_Toc111617519"/>
            <w:commentRangeStart w:id="8259"/>
            <w:del w:id="8260" w:author="Abercrombie, Kerrie" w:date="2021-01-22T12:35:00Z">
              <w:r w:rsidRPr="00BA2BD0" w:rsidDel="00266961">
                <w:rPr>
                  <w:rFonts w:ascii="Calibri" w:hAnsi="Calibri"/>
                  <w:b w:val="0"/>
                  <w:sz w:val="22"/>
                  <w:szCs w:val="22"/>
                </w:rPr>
                <w:delText>Describe how to establish and sustain working relationships</w:delText>
              </w:r>
              <w:bookmarkEnd w:id="8257"/>
              <w:bookmarkEnd w:id="8258"/>
            </w:del>
          </w:p>
          <w:p w14:paraId="1C41261E" w14:textId="2FFF639F" w:rsidR="00AD3510" w:rsidRPr="00BA2BD0" w:rsidDel="00266961" w:rsidRDefault="00AD3510" w:rsidP="006039FF">
            <w:pPr>
              <w:pStyle w:val="Tablelevel2"/>
              <w:rPr>
                <w:del w:id="8261" w:author="Abercrombie, Kerrie" w:date="2021-01-22T12:35:00Z"/>
                <w:rFonts w:ascii="Calibri" w:hAnsi="Calibri"/>
                <w:sz w:val="22"/>
                <w:szCs w:val="22"/>
              </w:rPr>
            </w:pPr>
            <w:del w:id="8262" w:author="Abercrombie, Kerrie" w:date="2021-01-22T12:35:00Z">
              <w:r w:rsidRPr="00BA2BD0" w:rsidDel="00266961">
                <w:rPr>
                  <w:rFonts w:ascii="Calibri" w:hAnsi="Calibri"/>
                  <w:sz w:val="22"/>
                  <w:szCs w:val="22"/>
                </w:rPr>
                <w:delText>Internal</w:delText>
              </w:r>
            </w:del>
          </w:p>
          <w:p w14:paraId="0A601B34" w14:textId="739D9B3B" w:rsidR="00AD3510" w:rsidRPr="00BA2BD0" w:rsidDel="00266961" w:rsidRDefault="00AD3510" w:rsidP="006039FF">
            <w:pPr>
              <w:pStyle w:val="Tablelevel2"/>
              <w:rPr>
                <w:del w:id="8263" w:author="Abercrombie, Kerrie" w:date="2021-01-22T12:35:00Z"/>
                <w:rFonts w:ascii="Calibri" w:hAnsi="Calibri"/>
                <w:sz w:val="22"/>
                <w:szCs w:val="22"/>
              </w:rPr>
            </w:pPr>
            <w:del w:id="8264" w:author="Abercrombie, Kerrie" w:date="2021-01-22T12:35:00Z">
              <w:r w:rsidRPr="00BA2BD0" w:rsidDel="00266961">
                <w:rPr>
                  <w:rFonts w:ascii="Calibri" w:hAnsi="Calibri"/>
                  <w:sz w:val="22"/>
                  <w:szCs w:val="22"/>
                </w:rPr>
                <w:delText xml:space="preserve">External </w:delText>
              </w:r>
            </w:del>
          </w:p>
          <w:p w14:paraId="24004640" w14:textId="005929C9" w:rsidR="00AD3510" w:rsidRPr="00BA2BD0" w:rsidDel="00266961" w:rsidRDefault="00AD3510" w:rsidP="006039FF">
            <w:pPr>
              <w:pStyle w:val="Tablelevel3"/>
              <w:rPr>
                <w:del w:id="8265" w:author="Abercrombie, Kerrie" w:date="2021-01-22T12:35:00Z"/>
                <w:rFonts w:ascii="Calibri" w:hAnsi="Calibri"/>
                <w:sz w:val="22"/>
                <w:szCs w:val="22"/>
              </w:rPr>
            </w:pPr>
            <w:del w:id="8266" w:author="Abercrombie, Kerrie" w:date="2021-01-22T12:35:00Z">
              <w:r w:rsidRPr="00BA2BD0" w:rsidDel="00266961">
                <w:rPr>
                  <w:rFonts w:ascii="Calibri" w:hAnsi="Calibri"/>
                  <w:sz w:val="22"/>
                  <w:szCs w:val="22"/>
                </w:rPr>
                <w:delText>Importance of maintaining the trust of all VTS stakeholders</w:delText>
              </w:r>
            </w:del>
          </w:p>
          <w:p w14:paraId="3993CD1B" w14:textId="77A4C787" w:rsidR="00AD3510" w:rsidRPr="00BA2BD0" w:rsidDel="00266961" w:rsidRDefault="00AD3510" w:rsidP="006039FF">
            <w:pPr>
              <w:pStyle w:val="Tablelevel3"/>
              <w:rPr>
                <w:del w:id="8267" w:author="Abercrombie, Kerrie" w:date="2021-01-22T12:35:00Z"/>
                <w:rFonts w:ascii="Calibri" w:hAnsi="Calibri"/>
                <w:sz w:val="22"/>
                <w:szCs w:val="22"/>
              </w:rPr>
            </w:pPr>
            <w:del w:id="8268" w:author="Abercrombie, Kerrie" w:date="2021-01-22T12:35:00Z">
              <w:r w:rsidRPr="00BA2BD0" w:rsidDel="00266961">
                <w:rPr>
                  <w:rFonts w:ascii="Calibri" w:hAnsi="Calibri"/>
                  <w:sz w:val="22"/>
                  <w:szCs w:val="22"/>
                </w:rPr>
                <w:delText>Ship masters</w:delText>
              </w:r>
            </w:del>
          </w:p>
          <w:p w14:paraId="76306610" w14:textId="07877923" w:rsidR="00AD3510" w:rsidRPr="00BA2BD0" w:rsidDel="00266961" w:rsidRDefault="00AD3510" w:rsidP="006039FF">
            <w:pPr>
              <w:pStyle w:val="Tablelevel3"/>
              <w:rPr>
                <w:del w:id="8269" w:author="Abercrombie, Kerrie" w:date="2021-01-22T12:35:00Z"/>
                <w:rFonts w:ascii="Calibri" w:hAnsi="Calibri"/>
                <w:sz w:val="22"/>
                <w:szCs w:val="22"/>
              </w:rPr>
            </w:pPr>
            <w:del w:id="8270" w:author="Abercrombie, Kerrie" w:date="2021-01-22T12:35:00Z">
              <w:r w:rsidRPr="00BA2BD0" w:rsidDel="00266961">
                <w:rPr>
                  <w:rFonts w:ascii="Calibri" w:hAnsi="Calibri"/>
                  <w:sz w:val="22"/>
                  <w:szCs w:val="22"/>
                </w:rPr>
                <w:delText>Pilots</w:delText>
              </w:r>
            </w:del>
          </w:p>
          <w:p w14:paraId="39C86B2D" w14:textId="733EF593" w:rsidR="00AD3510" w:rsidRPr="00BA2BD0" w:rsidDel="00266961" w:rsidRDefault="00AD3510" w:rsidP="006039FF">
            <w:pPr>
              <w:pStyle w:val="Tablelevel3"/>
              <w:rPr>
                <w:del w:id="8271" w:author="Abercrombie, Kerrie" w:date="2021-01-22T12:35:00Z"/>
                <w:rFonts w:ascii="Calibri" w:hAnsi="Calibri"/>
                <w:sz w:val="22"/>
                <w:szCs w:val="22"/>
              </w:rPr>
            </w:pPr>
            <w:del w:id="8272" w:author="Abercrombie, Kerrie" w:date="2021-01-22T12:35:00Z">
              <w:r w:rsidRPr="00BA2BD0" w:rsidDel="00266961">
                <w:rPr>
                  <w:rFonts w:ascii="Calibri" w:hAnsi="Calibri"/>
                  <w:sz w:val="22"/>
                  <w:szCs w:val="22"/>
                </w:rPr>
                <w:delText>Other authorities and organisations</w:delText>
              </w:r>
            </w:del>
          </w:p>
          <w:p w14:paraId="58C45E76" w14:textId="515FFBA4" w:rsidR="00AD3510" w:rsidRPr="00BA2BD0" w:rsidDel="00266961" w:rsidRDefault="00AD3510" w:rsidP="006039FF">
            <w:pPr>
              <w:pStyle w:val="Tablelevel3"/>
              <w:rPr>
                <w:del w:id="8273" w:author="Abercrombie, Kerrie" w:date="2021-01-22T12:35:00Z"/>
                <w:rFonts w:ascii="Calibri" w:hAnsi="Calibri"/>
                <w:sz w:val="22"/>
                <w:szCs w:val="22"/>
              </w:rPr>
            </w:pPr>
            <w:del w:id="8274" w:author="Abercrombie, Kerrie" w:date="2021-01-22T12:35:00Z">
              <w:r w:rsidRPr="00BA2BD0" w:rsidDel="00266961">
                <w:rPr>
                  <w:rFonts w:ascii="Calibri" w:hAnsi="Calibri"/>
                  <w:sz w:val="22"/>
                  <w:szCs w:val="22"/>
                </w:rPr>
                <w:delText>Allied services</w:delText>
              </w:r>
            </w:del>
            <w:commentRangeEnd w:id="8259"/>
            <w:r w:rsidR="00266961">
              <w:rPr>
                <w:rStyle w:val="CommentReference"/>
                <w:rFonts w:asciiTheme="minorHAnsi" w:eastAsiaTheme="minorHAnsi" w:hAnsiTheme="minorHAnsi"/>
                <w:lang w:eastAsia="en-GB"/>
              </w:rPr>
              <w:commentReference w:id="8259"/>
            </w:r>
          </w:p>
          <w:p w14:paraId="0068A8CB" w14:textId="6A45AA80" w:rsidR="00AD3510" w:rsidRPr="00BA2BD0" w:rsidRDefault="00AD3510" w:rsidP="006039FF">
            <w:pPr>
              <w:pStyle w:val="Tablelevel3"/>
              <w:rPr>
                <w:rFonts w:ascii="Calibri" w:hAnsi="Calibri"/>
                <w:sz w:val="22"/>
                <w:szCs w:val="22"/>
              </w:rPr>
            </w:pPr>
            <w:del w:id="8275" w:author="Abercrombie, Kerrie" w:date="2021-01-22T12:35:00Z">
              <w:r w:rsidRPr="00BA2BD0" w:rsidDel="00266961">
                <w:rPr>
                  <w:rFonts w:ascii="Calibri" w:hAnsi="Calibri"/>
                  <w:sz w:val="22"/>
                  <w:szCs w:val="22"/>
                </w:rPr>
                <w:delText>Other services</w:delText>
              </w:r>
            </w:del>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4A2011A4"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B51ACA0" w14:textId="77777777" w:rsidR="00AD3510" w:rsidRPr="00BA2BD0" w:rsidRDefault="00AD3510" w:rsidP="006039FF">
            <w:pPr>
              <w:jc w:val="center"/>
              <w:rPr>
                <w:rFonts w:ascii="Calibri" w:hAnsi="Calibri"/>
                <w:sz w:val="22"/>
                <w:szCs w:val="22"/>
              </w:rPr>
            </w:pPr>
          </w:p>
        </w:tc>
      </w:tr>
      <w:tr w:rsidR="00AD3510" w:rsidRPr="00BA2BD0" w14:paraId="36C9FBE7" w14:textId="77777777" w:rsidTr="00575E73">
        <w:trPr>
          <w:trHeight w:hRule="exact" w:val="1185"/>
          <w:jc w:val="center"/>
        </w:trPr>
        <w:tc>
          <w:tcPr>
            <w:tcW w:w="8897"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33BB347D" w14:textId="595C1172" w:rsidR="00AD3510" w:rsidRPr="00BA2BD0" w:rsidDel="00266961" w:rsidRDefault="00AD3510" w:rsidP="006039FF">
            <w:pPr>
              <w:pStyle w:val="Tablelevel1bold"/>
              <w:rPr>
                <w:del w:id="8276" w:author="Abercrombie, Kerrie" w:date="2021-01-22T12:34:00Z"/>
                <w:rFonts w:ascii="Calibri" w:hAnsi="Calibri"/>
                <w:b w:val="0"/>
                <w:sz w:val="22"/>
                <w:szCs w:val="22"/>
              </w:rPr>
            </w:pPr>
            <w:bookmarkStart w:id="8277" w:name="_Toc446917672"/>
            <w:bookmarkStart w:id="8278" w:name="_Toc111617521"/>
            <w:commentRangeStart w:id="8279"/>
            <w:del w:id="8280" w:author="Abercrombie, Kerrie" w:date="2021-01-22T12:34:00Z">
              <w:r w:rsidRPr="00BA2BD0" w:rsidDel="00266961">
                <w:rPr>
                  <w:rFonts w:ascii="Calibri" w:hAnsi="Calibri"/>
                  <w:b w:val="0"/>
                  <w:sz w:val="22"/>
                  <w:szCs w:val="22"/>
                </w:rPr>
                <w:delText>Identify methods of conflict resolution</w:delText>
              </w:r>
              <w:bookmarkEnd w:id="8277"/>
              <w:bookmarkEnd w:id="8278"/>
            </w:del>
          </w:p>
          <w:p w14:paraId="2FD963F9" w14:textId="379177EC" w:rsidR="00AD3510" w:rsidRPr="00BA2BD0" w:rsidDel="00266961" w:rsidRDefault="00AD3510" w:rsidP="006039FF">
            <w:pPr>
              <w:pStyle w:val="Tablelevel2"/>
              <w:rPr>
                <w:del w:id="8281" w:author="Abercrombie, Kerrie" w:date="2021-01-22T12:34:00Z"/>
                <w:rFonts w:ascii="Calibri" w:hAnsi="Calibri"/>
                <w:sz w:val="22"/>
                <w:szCs w:val="22"/>
              </w:rPr>
            </w:pPr>
            <w:del w:id="8282" w:author="Abercrombie, Kerrie" w:date="2021-01-22T12:34:00Z">
              <w:r w:rsidRPr="00BA2BD0" w:rsidDel="00266961">
                <w:rPr>
                  <w:rFonts w:ascii="Calibri" w:hAnsi="Calibri"/>
                  <w:sz w:val="22"/>
                  <w:szCs w:val="22"/>
                </w:rPr>
                <w:delText>When and how to intervene</w:delText>
              </w:r>
            </w:del>
          </w:p>
          <w:p w14:paraId="41DD02A7" w14:textId="62B27A10" w:rsidR="00AD3510" w:rsidRPr="00BA2BD0" w:rsidDel="00266961" w:rsidRDefault="00AD3510" w:rsidP="006039FF">
            <w:pPr>
              <w:pStyle w:val="Tablelevel2"/>
              <w:rPr>
                <w:del w:id="8283" w:author="Abercrombie, Kerrie" w:date="2021-01-22T12:34:00Z"/>
                <w:rFonts w:ascii="Calibri" w:hAnsi="Calibri"/>
                <w:sz w:val="22"/>
                <w:szCs w:val="22"/>
              </w:rPr>
            </w:pPr>
            <w:del w:id="8284" w:author="Abercrombie, Kerrie" w:date="2021-01-22T12:34:00Z">
              <w:r w:rsidRPr="00BA2BD0" w:rsidDel="00266961">
                <w:rPr>
                  <w:rFonts w:ascii="Calibri" w:hAnsi="Calibri"/>
                  <w:sz w:val="22"/>
                  <w:szCs w:val="22"/>
                </w:rPr>
                <w:delText>Internal</w:delText>
              </w:r>
            </w:del>
          </w:p>
          <w:p w14:paraId="56BB872D" w14:textId="00B5665D" w:rsidR="00AD3510" w:rsidRPr="00BA2BD0" w:rsidRDefault="00AD3510" w:rsidP="006039FF">
            <w:pPr>
              <w:pStyle w:val="Tablelevel2"/>
              <w:rPr>
                <w:rFonts w:ascii="Calibri" w:hAnsi="Calibri"/>
                <w:sz w:val="22"/>
                <w:szCs w:val="22"/>
                <w:u w:val="single"/>
              </w:rPr>
            </w:pPr>
            <w:del w:id="8285" w:author="Abercrombie, Kerrie" w:date="2021-01-22T12:34:00Z">
              <w:r w:rsidRPr="00BA2BD0" w:rsidDel="00266961">
                <w:rPr>
                  <w:rFonts w:ascii="Calibri" w:hAnsi="Calibri"/>
                  <w:sz w:val="22"/>
                  <w:szCs w:val="22"/>
                </w:rPr>
                <w:delText>External</w:delText>
              </w:r>
              <w:commentRangeEnd w:id="8279"/>
              <w:r w:rsidR="00266961" w:rsidDel="00266961">
                <w:rPr>
                  <w:rStyle w:val="CommentReference"/>
                  <w:rFonts w:asciiTheme="minorHAnsi" w:eastAsiaTheme="minorHAnsi" w:hAnsiTheme="minorHAnsi"/>
                </w:rPr>
                <w:commentReference w:id="8279"/>
              </w:r>
            </w:del>
          </w:p>
        </w:tc>
        <w:tc>
          <w:tcPr>
            <w:tcW w:w="2835" w:type="dxa"/>
            <w:tcBorders>
              <w:top w:val="single" w:sz="6" w:space="0" w:color="auto"/>
              <w:bottom w:val="single" w:sz="4" w:space="0" w:color="auto"/>
              <w:right w:val="single" w:sz="6" w:space="0" w:color="auto"/>
            </w:tcBorders>
            <w:shd w:val="clear" w:color="auto" w:fill="D9D9D9" w:themeFill="background1" w:themeFillShade="D9"/>
          </w:tcPr>
          <w:p w14:paraId="733DA043"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1E3A1F28" w14:textId="77777777" w:rsidR="00AD3510" w:rsidRPr="00BA2BD0" w:rsidRDefault="00AD3510" w:rsidP="006039FF">
            <w:pPr>
              <w:jc w:val="center"/>
              <w:rPr>
                <w:rFonts w:ascii="Calibri" w:hAnsi="Calibri"/>
                <w:sz w:val="22"/>
                <w:szCs w:val="22"/>
              </w:rPr>
            </w:pPr>
          </w:p>
        </w:tc>
      </w:tr>
      <w:tr w:rsidR="00AD3510" w:rsidRPr="00BA2BD0" w14:paraId="5A5E190E" w14:textId="77777777" w:rsidTr="00575E73">
        <w:trPr>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7DD1937F" w14:textId="366C6E35" w:rsidR="00AD3510" w:rsidRPr="00BA2BD0" w:rsidDel="00D3671F" w:rsidRDefault="00AD3510" w:rsidP="006039FF">
            <w:pPr>
              <w:pStyle w:val="Tablelevel1bold"/>
              <w:rPr>
                <w:del w:id="8286" w:author="Abercrombie, Kerrie" w:date="2021-01-25T13:01:00Z"/>
                <w:rFonts w:ascii="Calibri" w:hAnsi="Calibri"/>
                <w:b w:val="0"/>
                <w:sz w:val="22"/>
                <w:szCs w:val="22"/>
              </w:rPr>
            </w:pPr>
            <w:bookmarkStart w:id="8287" w:name="_Toc446917673"/>
            <w:bookmarkStart w:id="8288" w:name="_Toc111617522"/>
            <w:del w:id="8289" w:author="Abercrombie, Kerrie" w:date="2021-01-25T13:01:00Z">
              <w:r w:rsidRPr="00BA2BD0" w:rsidDel="00D3671F">
                <w:rPr>
                  <w:rFonts w:ascii="Calibri" w:hAnsi="Calibri"/>
                  <w:b w:val="0"/>
                  <w:sz w:val="22"/>
                  <w:szCs w:val="22"/>
                </w:rPr>
                <w:delText>Describe the benefits of team working skills</w:delText>
              </w:r>
              <w:bookmarkEnd w:id="8287"/>
              <w:bookmarkEnd w:id="8288"/>
            </w:del>
          </w:p>
          <w:p w14:paraId="6C147362" w14:textId="3BADD59B" w:rsidR="00AD3510" w:rsidRPr="00BA2BD0" w:rsidDel="00D3671F" w:rsidRDefault="00AD3510" w:rsidP="006039FF">
            <w:pPr>
              <w:pStyle w:val="Tablelevel2"/>
              <w:rPr>
                <w:del w:id="8290" w:author="Abercrombie, Kerrie" w:date="2021-01-25T13:01:00Z"/>
                <w:rFonts w:ascii="Calibri" w:hAnsi="Calibri"/>
                <w:sz w:val="22"/>
                <w:szCs w:val="22"/>
              </w:rPr>
            </w:pPr>
            <w:commentRangeStart w:id="8291"/>
            <w:del w:id="8292" w:author="Abercrombie, Kerrie" w:date="2021-01-25T13:01:00Z">
              <w:r w:rsidRPr="00BA2BD0" w:rsidDel="00D3671F">
                <w:rPr>
                  <w:rFonts w:ascii="Calibri" w:hAnsi="Calibri"/>
                  <w:sz w:val="22"/>
                  <w:szCs w:val="22"/>
                </w:rPr>
                <w:delText>Characteristics of leaders and followers</w:delText>
              </w:r>
              <w:commentRangeEnd w:id="8291"/>
              <w:r w:rsidR="00D3671F" w:rsidDel="00D3671F">
                <w:rPr>
                  <w:rStyle w:val="CommentReference"/>
                  <w:rFonts w:asciiTheme="minorHAnsi" w:eastAsiaTheme="minorHAnsi" w:hAnsiTheme="minorHAnsi"/>
                </w:rPr>
                <w:commentReference w:id="8291"/>
              </w:r>
            </w:del>
          </w:p>
          <w:p w14:paraId="679B675E" w14:textId="16E85EAC" w:rsidR="00AD3510" w:rsidRPr="00BA2BD0" w:rsidDel="00D3671F" w:rsidRDefault="00AD3510" w:rsidP="006039FF">
            <w:pPr>
              <w:pStyle w:val="Tablelevel2"/>
              <w:rPr>
                <w:del w:id="8293" w:author="Abercrombie, Kerrie" w:date="2021-01-25T13:01:00Z"/>
                <w:rFonts w:ascii="Calibri" w:hAnsi="Calibri"/>
                <w:sz w:val="22"/>
                <w:szCs w:val="22"/>
              </w:rPr>
            </w:pPr>
            <w:commentRangeStart w:id="8294"/>
            <w:del w:id="8295" w:author="Abercrombie, Kerrie" w:date="2021-01-25T13:01:00Z">
              <w:r w:rsidRPr="00BA2BD0" w:rsidDel="00D3671F">
                <w:rPr>
                  <w:rFonts w:ascii="Calibri" w:hAnsi="Calibri"/>
                  <w:sz w:val="22"/>
                  <w:szCs w:val="22"/>
                </w:rPr>
                <w:delText>Adaptability/ flexibility</w:delText>
              </w:r>
            </w:del>
          </w:p>
          <w:p w14:paraId="4FD96939" w14:textId="5D213896" w:rsidR="00AD3510" w:rsidRPr="00BA2BD0" w:rsidDel="00D3671F" w:rsidRDefault="00AD3510" w:rsidP="006039FF">
            <w:pPr>
              <w:pStyle w:val="Tablelevel3"/>
              <w:rPr>
                <w:del w:id="8296" w:author="Abercrombie, Kerrie" w:date="2021-01-25T13:01:00Z"/>
                <w:rFonts w:ascii="Calibri" w:hAnsi="Calibri"/>
                <w:sz w:val="22"/>
                <w:szCs w:val="22"/>
              </w:rPr>
            </w:pPr>
            <w:del w:id="8297" w:author="Abercrombie, Kerrie" w:date="2021-01-25T13:01:00Z">
              <w:r w:rsidRPr="00BA2BD0" w:rsidDel="00D3671F">
                <w:rPr>
                  <w:rFonts w:ascii="Calibri" w:hAnsi="Calibri"/>
                  <w:sz w:val="22"/>
                  <w:szCs w:val="22"/>
                </w:rPr>
                <w:delText>Diplomacy</w:delText>
              </w:r>
              <w:commentRangeEnd w:id="8294"/>
              <w:r w:rsidR="00D3671F" w:rsidDel="00D3671F">
                <w:rPr>
                  <w:rStyle w:val="CommentReference"/>
                  <w:rFonts w:asciiTheme="minorHAnsi" w:eastAsiaTheme="minorHAnsi" w:hAnsiTheme="minorHAnsi"/>
                  <w:lang w:eastAsia="en-GB"/>
                </w:rPr>
                <w:commentReference w:id="8294"/>
              </w:r>
            </w:del>
          </w:p>
          <w:p w14:paraId="62A69502" w14:textId="336E7AD3" w:rsidR="00AD3510" w:rsidRPr="00BA2BD0" w:rsidDel="00D3671F" w:rsidRDefault="00AD3510" w:rsidP="006039FF">
            <w:pPr>
              <w:pStyle w:val="Tablelevel2"/>
              <w:rPr>
                <w:del w:id="8298" w:author="Abercrombie, Kerrie" w:date="2021-01-25T13:01:00Z"/>
                <w:rFonts w:ascii="Calibri" w:hAnsi="Calibri"/>
                <w:sz w:val="22"/>
                <w:szCs w:val="22"/>
              </w:rPr>
            </w:pPr>
            <w:commentRangeStart w:id="8299"/>
            <w:del w:id="8300" w:author="Abercrombie, Kerrie" w:date="2021-01-25T13:01:00Z">
              <w:r w:rsidRPr="00BA2BD0" w:rsidDel="00D3671F">
                <w:rPr>
                  <w:rFonts w:ascii="Calibri" w:hAnsi="Calibri"/>
                  <w:sz w:val="22"/>
                  <w:szCs w:val="22"/>
                </w:rPr>
                <w:delText>Ability to analyse the role of VTS</w:delText>
              </w:r>
              <w:commentRangeEnd w:id="8299"/>
              <w:r w:rsidR="00D3671F" w:rsidDel="00D3671F">
                <w:rPr>
                  <w:rStyle w:val="CommentReference"/>
                  <w:rFonts w:asciiTheme="minorHAnsi" w:eastAsiaTheme="minorHAnsi" w:hAnsiTheme="minorHAnsi"/>
                </w:rPr>
                <w:commentReference w:id="8299"/>
              </w:r>
            </w:del>
          </w:p>
          <w:p w14:paraId="2BAF5DBF" w14:textId="306AB5F6" w:rsidR="00AD3510" w:rsidRPr="00BA2BD0" w:rsidDel="00D3671F" w:rsidRDefault="00AD3510" w:rsidP="006039FF">
            <w:pPr>
              <w:pStyle w:val="Tablelevel2"/>
              <w:rPr>
                <w:del w:id="8301" w:author="Abercrombie, Kerrie" w:date="2021-01-25T13:01:00Z"/>
                <w:rFonts w:ascii="Calibri" w:hAnsi="Calibri"/>
                <w:sz w:val="22"/>
                <w:szCs w:val="22"/>
              </w:rPr>
            </w:pPr>
            <w:commentRangeStart w:id="8302"/>
            <w:del w:id="8303" w:author="Abercrombie, Kerrie" w:date="2021-01-25T13:01:00Z">
              <w:r w:rsidRPr="00BA2BD0" w:rsidDel="00D3671F">
                <w:rPr>
                  <w:rFonts w:ascii="Calibri" w:hAnsi="Calibri"/>
                  <w:sz w:val="22"/>
                  <w:szCs w:val="22"/>
                </w:rPr>
                <w:delText>Decision making process</w:delText>
              </w:r>
            </w:del>
          </w:p>
          <w:p w14:paraId="01AC3112" w14:textId="08D378E2" w:rsidR="00AD3510" w:rsidRPr="00BA2BD0" w:rsidDel="00D3671F" w:rsidRDefault="00AD3510" w:rsidP="006039FF">
            <w:pPr>
              <w:pStyle w:val="Tablelevel3"/>
              <w:rPr>
                <w:del w:id="8304" w:author="Abercrombie, Kerrie" w:date="2021-01-25T13:01:00Z"/>
                <w:rFonts w:ascii="Calibri" w:hAnsi="Calibri"/>
                <w:sz w:val="22"/>
                <w:szCs w:val="22"/>
              </w:rPr>
            </w:pPr>
            <w:del w:id="8305" w:author="Abercrombie, Kerrie" w:date="2021-01-25T13:01:00Z">
              <w:r w:rsidRPr="00BA2BD0" w:rsidDel="00D3671F">
                <w:rPr>
                  <w:rFonts w:ascii="Calibri" w:hAnsi="Calibri"/>
                  <w:sz w:val="22"/>
                  <w:szCs w:val="22"/>
                </w:rPr>
                <w:delText>Taking initiative</w:delText>
              </w:r>
            </w:del>
          </w:p>
          <w:p w14:paraId="45E33A5C" w14:textId="33D139C3" w:rsidR="00AD3510" w:rsidRPr="00BA2BD0" w:rsidDel="00D3671F" w:rsidRDefault="00AD3510" w:rsidP="006039FF">
            <w:pPr>
              <w:pStyle w:val="Tablelevel3"/>
              <w:rPr>
                <w:del w:id="8306" w:author="Abercrombie, Kerrie" w:date="2021-01-25T13:01:00Z"/>
                <w:rFonts w:ascii="Calibri" w:hAnsi="Calibri"/>
                <w:sz w:val="22"/>
                <w:szCs w:val="22"/>
              </w:rPr>
            </w:pPr>
            <w:del w:id="8307" w:author="Abercrombie, Kerrie" w:date="2021-01-25T13:01:00Z">
              <w:r w:rsidRPr="00BA2BD0" w:rsidDel="00D3671F">
                <w:rPr>
                  <w:rFonts w:ascii="Calibri" w:hAnsi="Calibri"/>
                  <w:sz w:val="22"/>
                  <w:szCs w:val="22"/>
                </w:rPr>
                <w:delText>Prioritising tasks</w:delText>
              </w:r>
            </w:del>
          </w:p>
          <w:p w14:paraId="3942A574" w14:textId="7CA1C880" w:rsidR="00AD3510" w:rsidRPr="00BA2BD0" w:rsidDel="00D3671F" w:rsidRDefault="00AD3510" w:rsidP="006039FF">
            <w:pPr>
              <w:pStyle w:val="Tablelevel3"/>
              <w:rPr>
                <w:del w:id="8308" w:author="Abercrombie, Kerrie" w:date="2021-01-25T13:01:00Z"/>
                <w:rFonts w:ascii="Calibri" w:hAnsi="Calibri"/>
                <w:sz w:val="22"/>
                <w:szCs w:val="22"/>
              </w:rPr>
            </w:pPr>
            <w:del w:id="8309" w:author="Abercrombie, Kerrie" w:date="2021-01-25T13:01:00Z">
              <w:r w:rsidRPr="00BA2BD0" w:rsidDel="00D3671F">
                <w:rPr>
                  <w:rFonts w:ascii="Calibri" w:hAnsi="Calibri"/>
                  <w:sz w:val="22"/>
                  <w:szCs w:val="22"/>
                </w:rPr>
                <w:delText>Thinking critically</w:delText>
              </w:r>
            </w:del>
          </w:p>
          <w:p w14:paraId="4CD22F4D" w14:textId="6595CE75" w:rsidR="00AD3510" w:rsidRPr="00BA2BD0" w:rsidDel="00D3671F" w:rsidRDefault="00AD3510" w:rsidP="006039FF">
            <w:pPr>
              <w:pStyle w:val="Tablelevel3"/>
              <w:rPr>
                <w:del w:id="8310" w:author="Abercrombie, Kerrie" w:date="2021-01-25T13:01:00Z"/>
                <w:rFonts w:ascii="Calibri" w:hAnsi="Calibri"/>
                <w:sz w:val="22"/>
                <w:szCs w:val="22"/>
              </w:rPr>
            </w:pPr>
            <w:del w:id="8311" w:author="Abercrombie, Kerrie" w:date="2021-01-25T13:01:00Z">
              <w:r w:rsidRPr="00BA2BD0" w:rsidDel="00D3671F">
                <w:rPr>
                  <w:rFonts w:ascii="Calibri" w:hAnsi="Calibri"/>
                  <w:sz w:val="22"/>
                  <w:szCs w:val="22"/>
                </w:rPr>
                <w:delText>Communicating with team members</w:delText>
              </w:r>
            </w:del>
          </w:p>
          <w:p w14:paraId="366D86D9" w14:textId="0A0A641A" w:rsidR="00AD3510" w:rsidRPr="00BA2BD0" w:rsidRDefault="00AD3510" w:rsidP="006039FF">
            <w:pPr>
              <w:pStyle w:val="Tablelevel3"/>
              <w:rPr>
                <w:rFonts w:ascii="Calibri" w:hAnsi="Calibri"/>
                <w:sz w:val="22"/>
                <w:szCs w:val="22"/>
              </w:rPr>
            </w:pPr>
            <w:del w:id="8312" w:author="Abercrombie, Kerrie" w:date="2021-01-25T13:01:00Z">
              <w:r w:rsidRPr="00BA2BD0" w:rsidDel="00D3671F">
                <w:rPr>
                  <w:rFonts w:ascii="Calibri" w:hAnsi="Calibri"/>
                  <w:sz w:val="22"/>
                  <w:szCs w:val="22"/>
                </w:rPr>
                <w:delText>Assertiveness</w:delText>
              </w:r>
              <w:commentRangeEnd w:id="8302"/>
              <w:r w:rsidR="00D3671F" w:rsidDel="00D3671F">
                <w:rPr>
                  <w:rStyle w:val="CommentReference"/>
                  <w:rFonts w:asciiTheme="minorHAnsi" w:eastAsiaTheme="minorHAnsi" w:hAnsiTheme="minorHAnsi"/>
                  <w:lang w:eastAsia="en-GB"/>
                </w:rPr>
                <w:commentReference w:id="8302"/>
              </w:r>
            </w:del>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22DAFF90"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468AEACA" w14:textId="77777777" w:rsidR="00AD3510" w:rsidRPr="00BA2BD0" w:rsidRDefault="00AD3510" w:rsidP="006039FF">
            <w:pPr>
              <w:jc w:val="center"/>
              <w:rPr>
                <w:rFonts w:ascii="Calibri" w:hAnsi="Calibri"/>
                <w:sz w:val="22"/>
                <w:szCs w:val="22"/>
              </w:rPr>
            </w:pPr>
          </w:p>
        </w:tc>
      </w:tr>
      <w:tr w:rsidR="00AD3510" w:rsidRPr="00BA2BD0" w14:paraId="0FAFAA04" w14:textId="77777777" w:rsidTr="00575E73">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F40779"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Responsibility and reliability</w:t>
            </w: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3ACFA18C"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A75439D" w14:textId="77777777" w:rsidR="00AD3510" w:rsidRPr="00BA2BD0" w:rsidRDefault="00AD3510" w:rsidP="006039FF">
            <w:pPr>
              <w:jc w:val="center"/>
              <w:rPr>
                <w:rFonts w:ascii="Calibri" w:hAnsi="Calibri"/>
                <w:sz w:val="22"/>
                <w:szCs w:val="22"/>
              </w:rPr>
            </w:pPr>
          </w:p>
        </w:tc>
      </w:tr>
      <w:tr w:rsidR="00AD3510" w:rsidRPr="00BA2BD0" w14:paraId="2D36E25A" w14:textId="77777777" w:rsidTr="00575E73">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11A15F8" w14:textId="77777777" w:rsidR="00AD3510" w:rsidRPr="00BA2BD0" w:rsidRDefault="00AD3510" w:rsidP="006039FF">
            <w:pPr>
              <w:pStyle w:val="Tablelevel1bold"/>
              <w:rPr>
                <w:rFonts w:ascii="Calibri" w:hAnsi="Calibri"/>
                <w:b w:val="0"/>
                <w:sz w:val="22"/>
                <w:szCs w:val="22"/>
              </w:rPr>
            </w:pPr>
            <w:bookmarkStart w:id="8313" w:name="_Toc446917674"/>
            <w:bookmarkStart w:id="8314" w:name="_Toc111617523"/>
            <w:r w:rsidRPr="00BA2BD0">
              <w:rPr>
                <w:rFonts w:ascii="Calibri" w:hAnsi="Calibri"/>
                <w:b w:val="0"/>
                <w:sz w:val="22"/>
                <w:szCs w:val="22"/>
              </w:rPr>
              <w:t>Explain the role of health and safety performing the VTS mission</w:t>
            </w:r>
          </w:p>
          <w:bookmarkEnd w:id="8313"/>
          <w:bookmarkEnd w:id="8314"/>
          <w:p w14:paraId="40C9C5FA" w14:textId="77777777" w:rsidR="00AD3510" w:rsidRPr="00BA2BD0" w:rsidRDefault="00AD3510" w:rsidP="006039FF">
            <w:pPr>
              <w:pStyle w:val="Tablelevel2"/>
              <w:rPr>
                <w:rFonts w:ascii="Calibri" w:hAnsi="Calibri"/>
                <w:sz w:val="22"/>
                <w:szCs w:val="22"/>
              </w:rPr>
            </w:pPr>
            <w:commentRangeStart w:id="8315"/>
            <w:r w:rsidRPr="00BA2BD0">
              <w:rPr>
                <w:rFonts w:ascii="Calibri" w:hAnsi="Calibri"/>
                <w:sz w:val="22"/>
                <w:szCs w:val="22"/>
              </w:rPr>
              <w:t>Personal safety</w:t>
            </w:r>
          </w:p>
          <w:p w14:paraId="17BCDD77"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Safety of VTS stakeholders</w:t>
            </w:r>
            <w:commentRangeEnd w:id="8315"/>
            <w:r w:rsidR="00697DD5">
              <w:rPr>
                <w:rStyle w:val="CommentReference"/>
                <w:rFonts w:asciiTheme="minorHAnsi" w:eastAsiaTheme="minorHAnsi" w:hAnsiTheme="minorHAnsi"/>
              </w:rPr>
              <w:commentReference w:id="8315"/>
            </w:r>
          </w:p>
          <w:p w14:paraId="4388E94F"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Personal health</w:t>
            </w:r>
          </w:p>
          <w:p w14:paraId="766B55AF" w14:textId="42160A28" w:rsidR="00AD3510" w:rsidRPr="00BA2BD0" w:rsidDel="00697DD5" w:rsidRDefault="00AD3510" w:rsidP="006039FF">
            <w:pPr>
              <w:pStyle w:val="Tablelevel3"/>
              <w:rPr>
                <w:del w:id="8316" w:author="Abercrombie, Kerrie" w:date="2021-01-25T13:10:00Z"/>
                <w:rFonts w:ascii="Calibri" w:hAnsi="Calibri"/>
                <w:sz w:val="22"/>
                <w:szCs w:val="22"/>
              </w:rPr>
            </w:pPr>
            <w:commentRangeStart w:id="8317"/>
            <w:del w:id="8318" w:author="Abercrombie, Kerrie" w:date="2021-01-25T13:10:00Z">
              <w:r w:rsidRPr="00BA2BD0" w:rsidDel="00697DD5">
                <w:rPr>
                  <w:rFonts w:ascii="Calibri" w:hAnsi="Calibri"/>
                  <w:sz w:val="22"/>
                  <w:szCs w:val="22"/>
                </w:rPr>
                <w:delText>Causes of stress</w:delText>
              </w:r>
            </w:del>
          </w:p>
          <w:p w14:paraId="0EC3208D" w14:textId="629088AE" w:rsidR="00AD3510" w:rsidRPr="00BA2BD0" w:rsidDel="00697DD5" w:rsidRDefault="00AD3510" w:rsidP="006039FF">
            <w:pPr>
              <w:pStyle w:val="Tablelevel3"/>
              <w:rPr>
                <w:del w:id="8319" w:author="Abercrombie, Kerrie" w:date="2021-01-25T13:10:00Z"/>
                <w:rFonts w:ascii="Calibri" w:hAnsi="Calibri"/>
                <w:sz w:val="22"/>
                <w:szCs w:val="22"/>
              </w:rPr>
            </w:pPr>
            <w:del w:id="8320" w:author="Abercrombie, Kerrie" w:date="2021-01-25T13:10:00Z">
              <w:r w:rsidRPr="00BA2BD0" w:rsidDel="00697DD5">
                <w:rPr>
                  <w:rFonts w:ascii="Calibri" w:hAnsi="Calibri"/>
                  <w:sz w:val="22"/>
                  <w:szCs w:val="22"/>
                </w:rPr>
                <w:delText>Managing work related stress</w:delText>
              </w:r>
            </w:del>
          </w:p>
          <w:p w14:paraId="6EC46C01" w14:textId="68D6AE2F" w:rsidR="00AD3510" w:rsidRPr="00BA2BD0" w:rsidDel="00697DD5" w:rsidRDefault="00AD3510" w:rsidP="006039FF">
            <w:pPr>
              <w:pStyle w:val="Tablelevel3"/>
              <w:rPr>
                <w:del w:id="8321" w:author="Abercrombie, Kerrie" w:date="2021-01-25T13:10:00Z"/>
                <w:rFonts w:ascii="Calibri" w:hAnsi="Calibri"/>
                <w:sz w:val="22"/>
                <w:szCs w:val="22"/>
              </w:rPr>
            </w:pPr>
            <w:del w:id="8322" w:author="Abercrombie, Kerrie" w:date="2021-01-25T13:10:00Z">
              <w:r w:rsidRPr="00BA2BD0" w:rsidDel="00697DD5">
                <w:rPr>
                  <w:rFonts w:ascii="Calibri" w:hAnsi="Calibri"/>
                  <w:sz w:val="22"/>
                  <w:szCs w:val="22"/>
                </w:rPr>
                <w:delText>Managing personal stress</w:delText>
              </w:r>
              <w:commentRangeEnd w:id="8317"/>
              <w:r w:rsidR="00697DD5" w:rsidDel="00697DD5">
                <w:rPr>
                  <w:rStyle w:val="CommentReference"/>
                  <w:rFonts w:asciiTheme="minorHAnsi" w:eastAsiaTheme="minorHAnsi" w:hAnsiTheme="minorHAnsi"/>
                  <w:lang w:eastAsia="en-GB"/>
                </w:rPr>
                <w:commentReference w:id="8317"/>
              </w:r>
            </w:del>
          </w:p>
          <w:p w14:paraId="007057B5" w14:textId="77777777" w:rsidR="00AD3510" w:rsidRPr="00BA2BD0" w:rsidRDefault="00AD3510" w:rsidP="006039FF">
            <w:pPr>
              <w:pStyle w:val="Tablelevel3"/>
              <w:rPr>
                <w:rFonts w:ascii="Calibri" w:hAnsi="Calibri"/>
                <w:sz w:val="22"/>
                <w:szCs w:val="22"/>
              </w:rPr>
            </w:pPr>
            <w:commentRangeStart w:id="8323"/>
            <w:r w:rsidRPr="00BA2BD0">
              <w:rPr>
                <w:rFonts w:ascii="Calibri" w:hAnsi="Calibri"/>
                <w:sz w:val="22"/>
                <w:szCs w:val="22"/>
              </w:rPr>
              <w:t>Substance abus</w:t>
            </w:r>
            <w:r w:rsidRPr="00697DD5">
              <w:rPr>
                <w:rFonts w:ascii="Calibri" w:hAnsi="Calibri"/>
                <w:b/>
                <w:sz w:val="22"/>
                <w:szCs w:val="22"/>
              </w:rPr>
              <w:t>e</w:t>
            </w:r>
            <w:commentRangeEnd w:id="8323"/>
            <w:r w:rsidR="00697DD5">
              <w:rPr>
                <w:rStyle w:val="CommentReference"/>
                <w:rFonts w:asciiTheme="minorHAnsi" w:eastAsiaTheme="minorHAnsi" w:hAnsiTheme="minorHAnsi"/>
                <w:lang w:eastAsia="en-GB"/>
              </w:rPr>
              <w:commentReference w:id="8323"/>
            </w: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70E1593F"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29C352" w14:textId="77777777" w:rsidR="00AD3510" w:rsidRPr="00BA2BD0" w:rsidRDefault="00AD3510" w:rsidP="006039FF">
            <w:pPr>
              <w:jc w:val="center"/>
              <w:rPr>
                <w:rFonts w:ascii="Calibri" w:hAnsi="Calibri"/>
                <w:sz w:val="22"/>
                <w:szCs w:val="22"/>
              </w:rPr>
            </w:pPr>
          </w:p>
        </w:tc>
      </w:tr>
      <w:tr w:rsidR="00AD3510" w:rsidRPr="00BA2BD0" w14:paraId="2073A788" w14:textId="77777777" w:rsidTr="00575E73">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966E10" w14:textId="77777777" w:rsidR="00AD3510" w:rsidRPr="00BA2BD0" w:rsidRDefault="00AD3510" w:rsidP="006039FF">
            <w:pPr>
              <w:pStyle w:val="Tablelevel1bold"/>
              <w:rPr>
                <w:rFonts w:ascii="Calibri" w:hAnsi="Calibri"/>
                <w:b w:val="0"/>
                <w:sz w:val="22"/>
                <w:szCs w:val="22"/>
              </w:rPr>
            </w:pPr>
            <w:r w:rsidRPr="00BA2BD0">
              <w:rPr>
                <w:rFonts w:ascii="Calibri" w:hAnsi="Calibri"/>
                <w:b w:val="0"/>
                <w:sz w:val="22"/>
                <w:szCs w:val="22"/>
              </w:rPr>
              <w:t>Cite the reasons for time management</w:t>
            </w:r>
          </w:p>
          <w:p w14:paraId="7F092DB5"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Relief of watch</w:t>
            </w:r>
          </w:p>
          <w:p w14:paraId="1E2B670D"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Planning</w:t>
            </w:r>
          </w:p>
          <w:p w14:paraId="021D1F97"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Reducing fatigue</w:t>
            </w: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32518A5F"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361FEC" w14:textId="77777777" w:rsidR="00AD3510" w:rsidRPr="00BA2BD0" w:rsidRDefault="00AD3510" w:rsidP="006039FF">
            <w:pPr>
              <w:jc w:val="center"/>
              <w:rPr>
                <w:rFonts w:ascii="Calibri" w:hAnsi="Calibri"/>
                <w:sz w:val="22"/>
                <w:szCs w:val="22"/>
              </w:rPr>
            </w:pPr>
          </w:p>
        </w:tc>
      </w:tr>
      <w:tr w:rsidR="00AD3510" w:rsidRPr="00BA2BD0" w14:paraId="628EA27B" w14:textId="77777777" w:rsidTr="00575E73">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EEDD8F" w14:textId="77777777" w:rsidR="00AD3510" w:rsidRPr="00BA2BD0" w:rsidRDefault="00AD3510" w:rsidP="006039FF">
            <w:pPr>
              <w:pStyle w:val="Tablelevel1bold"/>
              <w:rPr>
                <w:rFonts w:ascii="Calibri" w:hAnsi="Calibri"/>
                <w:b w:val="0"/>
                <w:sz w:val="22"/>
                <w:szCs w:val="22"/>
              </w:rPr>
            </w:pPr>
            <w:commentRangeStart w:id="8324"/>
            <w:r w:rsidRPr="00BA2BD0">
              <w:rPr>
                <w:rFonts w:ascii="Calibri" w:hAnsi="Calibri"/>
                <w:b w:val="0"/>
                <w:sz w:val="22"/>
                <w:szCs w:val="22"/>
              </w:rPr>
              <w:t>Describe how professionalism and mission focus is important</w:t>
            </w:r>
          </w:p>
          <w:p w14:paraId="59B65F8F"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Working climate</w:t>
            </w:r>
          </w:p>
          <w:p w14:paraId="447CDC06"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Team spirit</w:t>
            </w:r>
          </w:p>
          <w:p w14:paraId="05119B50"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Awareness of personal circumstances</w:t>
            </w:r>
          </w:p>
        </w:tc>
        <w:commentRangeEnd w:id="8324"/>
        <w:tc>
          <w:tcPr>
            <w:tcW w:w="2835" w:type="dxa"/>
            <w:tcBorders>
              <w:top w:val="single" w:sz="6" w:space="0" w:color="auto"/>
              <w:bottom w:val="single" w:sz="6" w:space="0" w:color="auto"/>
              <w:right w:val="single" w:sz="6" w:space="0" w:color="auto"/>
            </w:tcBorders>
            <w:shd w:val="clear" w:color="auto" w:fill="D9D9D9" w:themeFill="background1" w:themeFillShade="D9"/>
          </w:tcPr>
          <w:p w14:paraId="0F800A55" w14:textId="77777777" w:rsidR="00AD3510" w:rsidRPr="00BA2BD0" w:rsidRDefault="00697DD5" w:rsidP="006039FF">
            <w:pPr>
              <w:jc w:val="center"/>
              <w:rPr>
                <w:rFonts w:ascii="Calibri" w:hAnsi="Calibri"/>
                <w:sz w:val="22"/>
                <w:szCs w:val="22"/>
              </w:rPr>
            </w:pPr>
            <w:r>
              <w:rPr>
                <w:rStyle w:val="CommentReference"/>
              </w:rPr>
              <w:commentReference w:id="8324"/>
            </w: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19102F" w14:textId="77777777" w:rsidR="00AD3510" w:rsidRPr="00BA2BD0" w:rsidRDefault="00AD3510" w:rsidP="006039FF">
            <w:pPr>
              <w:jc w:val="center"/>
              <w:rPr>
                <w:rFonts w:ascii="Calibri" w:hAnsi="Calibri"/>
                <w:sz w:val="22"/>
                <w:szCs w:val="22"/>
              </w:rPr>
            </w:pPr>
          </w:p>
        </w:tc>
      </w:tr>
    </w:tbl>
    <w:p w14:paraId="14FC267F" w14:textId="77777777" w:rsidR="00AD3510" w:rsidRPr="00C50983" w:rsidRDefault="00AD3510" w:rsidP="00272E98">
      <w:pPr>
        <w:pStyle w:val="Heading1"/>
        <w:keepLines w:val="0"/>
        <w:numPr>
          <w:ilvl w:val="0"/>
          <w:numId w:val="33"/>
        </w:numPr>
        <w:tabs>
          <w:tab w:val="num" w:pos="993"/>
        </w:tabs>
        <w:spacing w:after="120" w:line="240" w:lineRule="auto"/>
        <w:ind w:left="432" w:hanging="432"/>
        <w:sectPr w:rsidR="00AD3510" w:rsidRPr="00C50983" w:rsidSect="006039FF">
          <w:headerReference w:type="default" r:id="rId45"/>
          <w:pgSz w:w="16838" w:h="11906" w:orient="landscape"/>
          <w:pgMar w:top="1134" w:right="1134" w:bottom="1134" w:left="1134" w:header="706" w:footer="706" w:gutter="0"/>
          <w:cols w:space="708"/>
          <w:docGrid w:linePitch="360"/>
        </w:sectPr>
      </w:pPr>
    </w:p>
    <w:p w14:paraId="6CEF3F30" w14:textId="57EB3638" w:rsidR="00110CAF" w:rsidRPr="00C50983" w:rsidRDefault="00110CAF" w:rsidP="00110CAF">
      <w:pPr>
        <w:pStyle w:val="Module"/>
        <w:rPr>
          <w:caps/>
        </w:rPr>
      </w:pPr>
      <w:bookmarkStart w:id="8325" w:name="_Toc111617529"/>
      <w:bookmarkStart w:id="8326" w:name="_Toc245254460"/>
      <w:bookmarkStart w:id="8327" w:name="_Toc62642370"/>
      <w:r w:rsidRPr="00C50983">
        <w:t>EMERGENCY SITUATIONS</w:t>
      </w:r>
      <w:bookmarkEnd w:id="8325"/>
      <w:bookmarkEnd w:id="8326"/>
      <w:bookmarkEnd w:id="8327"/>
    </w:p>
    <w:p w14:paraId="315800EF" w14:textId="77777777" w:rsidR="00110CAF" w:rsidRDefault="00110CAF" w:rsidP="00F64B31">
      <w:pPr>
        <w:pStyle w:val="ModuleHeading1"/>
      </w:pPr>
      <w:bookmarkStart w:id="8328" w:name="_Toc414878175"/>
      <w:bookmarkStart w:id="8329" w:name="_Toc446917723"/>
      <w:bookmarkStart w:id="8330" w:name="_Toc111617530"/>
      <w:bookmarkStart w:id="8331" w:name="_Toc245254461"/>
      <w:bookmarkStart w:id="8332" w:name="_Toc62642371"/>
      <w:r w:rsidRPr="00C50983">
        <w:t>INTRODUCTI</w:t>
      </w:r>
      <w:bookmarkEnd w:id="8328"/>
      <w:bookmarkEnd w:id="8329"/>
      <w:r w:rsidRPr="00C50983">
        <w:t>ON</w:t>
      </w:r>
      <w:bookmarkEnd w:id="8330"/>
      <w:bookmarkEnd w:id="8331"/>
      <w:bookmarkEnd w:id="8332"/>
    </w:p>
    <w:p w14:paraId="37B8E3D2" w14:textId="77777777" w:rsidR="00110CAF" w:rsidRPr="00110CAF" w:rsidRDefault="00110CAF" w:rsidP="00110CAF">
      <w:pPr>
        <w:pStyle w:val="Heading1separatationline"/>
      </w:pPr>
    </w:p>
    <w:p w14:paraId="1828AB44" w14:textId="77777777" w:rsidR="00110CAF" w:rsidRPr="00C50983" w:rsidRDefault="00110CAF" w:rsidP="00110CAF">
      <w:pPr>
        <w:pStyle w:val="BodyText"/>
      </w:pPr>
      <w:r w:rsidRPr="00C50983">
        <w:t>Instructors for this module should have the knowledge, comprehension and the ability to apply emergency practices and procedures in a VTS environment.  If this cannot be achieved, then the appropriate expert should cover certain sections of this module.  Every instructor should have full access to simulated VTS.  In addition, arrangements should be made for trainees to visit operational VTS centres and Rescue co-ordination centres, if conditions allow it.</w:t>
      </w:r>
    </w:p>
    <w:p w14:paraId="6B3F0C65" w14:textId="77777777" w:rsidR="00110CAF" w:rsidRDefault="00110CAF" w:rsidP="00F64B31">
      <w:pPr>
        <w:pStyle w:val="ModuleHeading1"/>
      </w:pPr>
      <w:bookmarkStart w:id="8333" w:name="_Toc446917724"/>
      <w:bookmarkStart w:id="8334" w:name="_Toc111617531"/>
      <w:bookmarkStart w:id="8335" w:name="_Toc245254462"/>
      <w:bookmarkStart w:id="8336" w:name="_Toc62642372"/>
      <w:r w:rsidRPr="00C50983">
        <w:t>SUBJECT FRAMEWORK</w:t>
      </w:r>
      <w:bookmarkStart w:id="8337" w:name="_Toc446917725"/>
      <w:bookmarkStart w:id="8338" w:name="_Toc111617532"/>
      <w:bookmarkEnd w:id="8333"/>
      <w:bookmarkEnd w:id="8334"/>
      <w:bookmarkEnd w:id="8335"/>
      <w:bookmarkEnd w:id="8336"/>
    </w:p>
    <w:p w14:paraId="0D4457CF" w14:textId="77777777" w:rsidR="00110CAF" w:rsidRPr="00110CAF" w:rsidRDefault="00110CAF" w:rsidP="00110CAF">
      <w:pPr>
        <w:pStyle w:val="Heading1separatationline"/>
      </w:pPr>
    </w:p>
    <w:p w14:paraId="6CCB5D79" w14:textId="77777777" w:rsidR="00110CAF" w:rsidRPr="00C50983" w:rsidRDefault="00110CAF" w:rsidP="00F64B31">
      <w:pPr>
        <w:pStyle w:val="ModuleHeading2"/>
      </w:pPr>
      <w:r w:rsidRPr="00C50983">
        <w:t>S</w:t>
      </w:r>
      <w:bookmarkEnd w:id="8337"/>
      <w:bookmarkEnd w:id="8338"/>
      <w:r w:rsidRPr="00C50983">
        <w:t>cope</w:t>
      </w:r>
    </w:p>
    <w:p w14:paraId="50CDE29E" w14:textId="77777777" w:rsidR="00110CAF" w:rsidRPr="00C50983" w:rsidRDefault="00110CAF" w:rsidP="00110CAF">
      <w:pPr>
        <w:pStyle w:val="BodyText"/>
      </w:pPr>
      <w:r w:rsidRPr="00C50983">
        <w:t>This syllabus covers the requirement for VTS Operators to be able to respond rapidly and effectively to emergency situations that may arise within a VTS area.</w:t>
      </w:r>
    </w:p>
    <w:p w14:paraId="057BA463" w14:textId="77777777" w:rsidR="00110CAF" w:rsidRPr="00C50983" w:rsidRDefault="00110CAF" w:rsidP="00110CAF">
      <w:pPr>
        <w:pStyle w:val="BodyText"/>
      </w:pPr>
      <w:r w:rsidRPr="00C50983">
        <w:t xml:space="preserve">This course covers the theory and practice of responding to emergency situations and wherever practicable, maintaining an efficient flow of marine traffic while the emergency situation is being dealt with. </w:t>
      </w:r>
      <w:r>
        <w:t xml:space="preserve"> </w:t>
      </w:r>
      <w:r w:rsidRPr="00C50983">
        <w:t>It also provides knowledge and comprehension of the co-ordination necessary to minimise the effect of any emergency situation.</w:t>
      </w:r>
    </w:p>
    <w:p w14:paraId="735E2D66" w14:textId="77777777" w:rsidR="00110CAF" w:rsidRPr="00C50983" w:rsidRDefault="00110CAF" w:rsidP="00F64B31">
      <w:pPr>
        <w:pStyle w:val="ModuleHeading2"/>
      </w:pPr>
      <w:bookmarkStart w:id="8339" w:name="_Toc446917726"/>
      <w:bookmarkStart w:id="8340" w:name="_Toc111617533"/>
      <w:r w:rsidRPr="00C50983">
        <w:t>Aims</w:t>
      </w:r>
      <w:bookmarkEnd w:id="8339"/>
      <w:bookmarkEnd w:id="8340"/>
    </w:p>
    <w:p w14:paraId="7F008E2C" w14:textId="77777777" w:rsidR="00110CAF" w:rsidRPr="00C50983" w:rsidRDefault="00110CAF" w:rsidP="00110CAF">
      <w:pPr>
        <w:pStyle w:val="BodyText"/>
      </w:pPr>
      <w:r w:rsidRPr="00C50983">
        <w:t>On completion of the course trainees should have knowledge of related national and international regulations and procedures relating to emergency situations, security alerts</w:t>
      </w:r>
      <w:r>
        <w:t>,</w:t>
      </w:r>
      <w:r w:rsidRPr="00C50983">
        <w:t xml:space="preserve"> pollution response and other special circumstances.  They should also have the ability to identify properly the type and scale of an emergency, activate the relevant contingency plan, ensure the protection of the VTS area and, as far as practicable, maintain a safe flow of marine traffic.</w:t>
      </w:r>
    </w:p>
    <w:p w14:paraId="535B3262" w14:textId="77777777" w:rsidR="00110CAF" w:rsidRPr="00C50983" w:rsidRDefault="00110CAF" w:rsidP="00110CAF">
      <w:pPr>
        <w:pStyle w:val="BodyText"/>
      </w:pPr>
      <w:r w:rsidRPr="00C50983">
        <w:t>The trainees should also have sufficient understanding and practice to be able to co-ordinate effectively with allied services, particularly search and rescue authorities</w:t>
      </w:r>
      <w:r>
        <w:t>.</w:t>
      </w:r>
    </w:p>
    <w:p w14:paraId="6CA8B1F1" w14:textId="77777777" w:rsidR="00110CAF" w:rsidRPr="00C50983" w:rsidRDefault="00110CAF" w:rsidP="00110CAF">
      <w:pPr>
        <w:pStyle w:val="BodyText"/>
      </w:pPr>
      <w:r w:rsidRPr="00C50983">
        <w:t>Trainees should be given realistic exercises on the role of VTS during emergency situations within a VTS area.  Integrated exercises on handling emergency situations should also be carried out.</w:t>
      </w:r>
    </w:p>
    <w:p w14:paraId="1EBF4A50" w14:textId="6CC470D3" w:rsidR="00110CAF" w:rsidRDefault="00110CAF" w:rsidP="00F64B31">
      <w:pPr>
        <w:pStyle w:val="ModuleHeading1"/>
      </w:pPr>
      <w:r w:rsidRPr="00C50983">
        <w:br w:type="page"/>
      </w:r>
      <w:bookmarkStart w:id="8341" w:name="_Toc446917727"/>
      <w:bookmarkStart w:id="8342" w:name="_Toc111617534"/>
      <w:bookmarkStart w:id="8343" w:name="_Toc245254463"/>
      <w:bookmarkStart w:id="8344" w:name="_Toc62642373"/>
      <w:r w:rsidRPr="00C50983">
        <w:t>SUBJECT OUTLINE</w:t>
      </w:r>
      <w:bookmarkEnd w:id="8341"/>
      <w:bookmarkEnd w:id="8342"/>
      <w:r w:rsidRPr="00C50983">
        <w:t xml:space="preserve"> OF MODULE </w:t>
      </w:r>
      <w:del w:id="8345" w:author="Jillian Carson-Jackson" w:date="2020-12-27T16:55:00Z">
        <w:r w:rsidRPr="00C50983" w:rsidDel="00A43780">
          <w:delText>8</w:delText>
        </w:r>
      </w:del>
      <w:bookmarkEnd w:id="8343"/>
      <w:ins w:id="8346" w:author="Jillian Carson-Jackson" w:date="2020-12-27T16:55:00Z">
        <w:r w:rsidR="00A43780">
          <w:t>7</w:t>
        </w:r>
      </w:ins>
      <w:bookmarkEnd w:id="8344"/>
    </w:p>
    <w:p w14:paraId="58CF294B" w14:textId="77777777" w:rsidR="00110CAF" w:rsidRPr="00110CAF" w:rsidRDefault="00110CAF" w:rsidP="00110CAF">
      <w:pPr>
        <w:pStyle w:val="Heading1separatationline"/>
      </w:pPr>
    </w:p>
    <w:p w14:paraId="2B9297EF" w14:textId="77777777" w:rsidR="00110CAF" w:rsidRPr="00C50983" w:rsidRDefault="00110CAF" w:rsidP="00110CAF">
      <w:pPr>
        <w:pStyle w:val="Tablecaption"/>
      </w:pPr>
      <w:bookmarkStart w:id="8347" w:name="_Toc245254483"/>
      <w:bookmarkStart w:id="8348" w:name="_Toc531423243"/>
      <w:r w:rsidRPr="00C50983">
        <w:t>Subject outline – Emergency situations</w:t>
      </w:r>
      <w:bookmarkEnd w:id="8347"/>
      <w:bookmarkEnd w:id="8348"/>
    </w:p>
    <w:tbl>
      <w:tblPr>
        <w:tblW w:w="9782" w:type="dxa"/>
        <w:jc w:val="center"/>
        <w:tblLayout w:type="fixed"/>
        <w:tblLook w:val="0000" w:firstRow="0" w:lastRow="0" w:firstColumn="0" w:lastColumn="0" w:noHBand="0" w:noVBand="0"/>
      </w:tblPr>
      <w:tblGrid>
        <w:gridCol w:w="4679"/>
        <w:gridCol w:w="1842"/>
        <w:gridCol w:w="1701"/>
        <w:gridCol w:w="1560"/>
      </w:tblGrid>
      <w:tr w:rsidR="00110CAF" w:rsidRPr="00110CAF" w14:paraId="0F7009EF" w14:textId="77777777" w:rsidTr="00D32A0B">
        <w:trPr>
          <w:trHeight w:val="470"/>
          <w:jc w:val="center"/>
        </w:trPr>
        <w:tc>
          <w:tcPr>
            <w:tcW w:w="4679" w:type="dxa"/>
            <w:vMerge w:val="restart"/>
            <w:tcBorders>
              <w:top w:val="single" w:sz="6" w:space="0" w:color="auto"/>
              <w:left w:val="single" w:sz="6" w:space="0" w:color="auto"/>
            </w:tcBorders>
            <w:vAlign w:val="center"/>
          </w:tcPr>
          <w:p w14:paraId="31DB807F" w14:textId="77777777" w:rsidR="00110CAF" w:rsidRPr="00110CAF" w:rsidRDefault="00110CAF" w:rsidP="00110CAF">
            <w:pPr>
              <w:pStyle w:val="Tableheading"/>
            </w:pPr>
            <w:r w:rsidRPr="00110CAF">
              <w:t>Subject Area</w:t>
            </w:r>
          </w:p>
        </w:tc>
        <w:tc>
          <w:tcPr>
            <w:tcW w:w="1842" w:type="dxa"/>
            <w:vMerge w:val="restart"/>
            <w:tcBorders>
              <w:top w:val="single" w:sz="6" w:space="0" w:color="auto"/>
              <w:left w:val="single" w:sz="6" w:space="0" w:color="auto"/>
            </w:tcBorders>
            <w:vAlign w:val="center"/>
          </w:tcPr>
          <w:p w14:paraId="4CDD455A" w14:textId="77777777" w:rsidR="00110CAF" w:rsidRPr="00110CAF" w:rsidRDefault="00110CAF" w:rsidP="00110CAF">
            <w:pPr>
              <w:pStyle w:val="Tableheading"/>
            </w:pPr>
            <w:r w:rsidRPr="00110CAF">
              <w:t>Recommended Competence Level</w:t>
            </w:r>
          </w:p>
        </w:tc>
        <w:tc>
          <w:tcPr>
            <w:tcW w:w="3261" w:type="dxa"/>
            <w:gridSpan w:val="2"/>
            <w:tcBorders>
              <w:top w:val="single" w:sz="6" w:space="0" w:color="auto"/>
              <w:left w:val="single" w:sz="6" w:space="0" w:color="auto"/>
              <w:right w:val="single" w:sz="6" w:space="0" w:color="auto"/>
            </w:tcBorders>
            <w:vAlign w:val="center"/>
          </w:tcPr>
          <w:p w14:paraId="5FBA76E5" w14:textId="77777777" w:rsidR="00110CAF" w:rsidRPr="00110CAF" w:rsidRDefault="00110CAF" w:rsidP="00110CAF">
            <w:pPr>
              <w:pStyle w:val="Tableheading"/>
            </w:pPr>
            <w:r w:rsidRPr="00110CAF">
              <w:t>Recommended Hours</w:t>
            </w:r>
          </w:p>
        </w:tc>
      </w:tr>
      <w:tr w:rsidR="00110CAF" w:rsidRPr="00110CAF" w14:paraId="7EF15449" w14:textId="77777777" w:rsidTr="00D32A0B">
        <w:trPr>
          <w:trHeight w:val="704"/>
          <w:jc w:val="center"/>
        </w:trPr>
        <w:tc>
          <w:tcPr>
            <w:tcW w:w="4679" w:type="dxa"/>
            <w:vMerge/>
            <w:tcBorders>
              <w:left w:val="single" w:sz="6" w:space="0" w:color="auto"/>
              <w:bottom w:val="single" w:sz="12" w:space="0" w:color="auto"/>
            </w:tcBorders>
            <w:vAlign w:val="center"/>
          </w:tcPr>
          <w:p w14:paraId="5839C806" w14:textId="77777777" w:rsidR="00110CAF" w:rsidRPr="00110CAF" w:rsidRDefault="00110CAF" w:rsidP="00110CAF">
            <w:pPr>
              <w:pStyle w:val="Tableheading"/>
            </w:pPr>
          </w:p>
        </w:tc>
        <w:tc>
          <w:tcPr>
            <w:tcW w:w="1842" w:type="dxa"/>
            <w:vMerge/>
            <w:tcBorders>
              <w:left w:val="single" w:sz="6" w:space="0" w:color="auto"/>
              <w:bottom w:val="single" w:sz="12" w:space="0" w:color="auto"/>
            </w:tcBorders>
            <w:vAlign w:val="center"/>
          </w:tcPr>
          <w:p w14:paraId="3BBB82D8" w14:textId="77777777" w:rsidR="00110CAF" w:rsidRPr="00110CAF" w:rsidRDefault="00110CAF" w:rsidP="00110CAF">
            <w:pPr>
              <w:pStyle w:val="Tableheading"/>
            </w:pPr>
          </w:p>
        </w:tc>
        <w:tc>
          <w:tcPr>
            <w:tcW w:w="1701" w:type="dxa"/>
            <w:tcBorders>
              <w:top w:val="single" w:sz="6" w:space="0" w:color="auto"/>
              <w:left w:val="single" w:sz="6" w:space="0" w:color="auto"/>
              <w:bottom w:val="single" w:sz="12" w:space="0" w:color="auto"/>
              <w:right w:val="single" w:sz="6" w:space="0" w:color="auto"/>
            </w:tcBorders>
            <w:vAlign w:val="center"/>
          </w:tcPr>
          <w:p w14:paraId="23976B31" w14:textId="77777777" w:rsidR="00110CAF" w:rsidRPr="00110CAF" w:rsidRDefault="00110CAF" w:rsidP="00110CAF">
            <w:pPr>
              <w:pStyle w:val="Tableheading"/>
            </w:pPr>
            <w:r w:rsidRPr="00110CAF">
              <w:t>Presentations/ Lectures</w:t>
            </w:r>
          </w:p>
        </w:tc>
        <w:tc>
          <w:tcPr>
            <w:tcW w:w="1560" w:type="dxa"/>
            <w:tcBorders>
              <w:top w:val="single" w:sz="6" w:space="0" w:color="auto"/>
              <w:bottom w:val="single" w:sz="12" w:space="0" w:color="auto"/>
              <w:right w:val="single" w:sz="6" w:space="0" w:color="auto"/>
            </w:tcBorders>
            <w:vAlign w:val="center"/>
          </w:tcPr>
          <w:p w14:paraId="02F7FEA9" w14:textId="77777777" w:rsidR="00110CAF" w:rsidRPr="00110CAF" w:rsidRDefault="00110CAF" w:rsidP="00110CAF">
            <w:pPr>
              <w:pStyle w:val="Tableheading"/>
            </w:pPr>
            <w:r w:rsidRPr="00110CAF">
              <w:t>Exercises/ Simulation</w:t>
            </w:r>
          </w:p>
        </w:tc>
      </w:tr>
      <w:tr w:rsidR="00110CAF" w:rsidRPr="00110CAF" w14:paraId="7F48856A" w14:textId="77777777" w:rsidTr="00D32A0B">
        <w:trPr>
          <w:jc w:val="center"/>
        </w:trPr>
        <w:tc>
          <w:tcPr>
            <w:tcW w:w="4679" w:type="dxa"/>
            <w:tcBorders>
              <w:top w:val="single" w:sz="12" w:space="0" w:color="auto"/>
              <w:left w:val="single" w:sz="6" w:space="0" w:color="auto"/>
              <w:bottom w:val="single" w:sz="6" w:space="0" w:color="auto"/>
            </w:tcBorders>
          </w:tcPr>
          <w:p w14:paraId="0B3B6BE3" w14:textId="19B4A051" w:rsidR="00110CAF" w:rsidRPr="00110CAF" w:rsidDel="0092777B" w:rsidRDefault="00110CAF" w:rsidP="006039FF">
            <w:pPr>
              <w:pStyle w:val="Tablelevel1bold"/>
              <w:rPr>
                <w:del w:id="8349" w:author="Jillian Carson-Jackson" w:date="2020-12-27T16:56:00Z"/>
                <w:rFonts w:ascii="Calibri" w:hAnsi="Calibri"/>
                <w:sz w:val="22"/>
                <w:szCs w:val="22"/>
              </w:rPr>
            </w:pPr>
            <w:commentRangeStart w:id="8350"/>
            <w:del w:id="8351" w:author="Jillian Carson-Jackson" w:date="2020-12-27T16:56:00Z">
              <w:r w:rsidRPr="00110CAF" w:rsidDel="0092777B">
                <w:rPr>
                  <w:rFonts w:ascii="Calibri" w:hAnsi="Calibri"/>
                  <w:sz w:val="22"/>
                  <w:szCs w:val="22"/>
                </w:rPr>
                <w:delText>International, national, regional and local regulations</w:delText>
              </w:r>
            </w:del>
          </w:p>
          <w:p w14:paraId="01A69525" w14:textId="1090D80D" w:rsidR="00110CAF" w:rsidRPr="00110CAF" w:rsidDel="0092777B" w:rsidRDefault="00110CAF" w:rsidP="006039FF">
            <w:pPr>
              <w:pStyle w:val="Tablelevel2"/>
              <w:rPr>
                <w:del w:id="8352" w:author="Jillian Carson-Jackson" w:date="2020-12-27T16:56:00Z"/>
                <w:rFonts w:ascii="Calibri" w:hAnsi="Calibri"/>
                <w:sz w:val="22"/>
                <w:szCs w:val="22"/>
              </w:rPr>
            </w:pPr>
            <w:del w:id="8353" w:author="Jillian Carson-Jackson" w:date="2020-12-27T16:56:00Z">
              <w:r w:rsidRPr="00110CAF" w:rsidDel="0092777B">
                <w:rPr>
                  <w:rFonts w:ascii="Calibri" w:hAnsi="Calibri"/>
                  <w:sz w:val="22"/>
                  <w:szCs w:val="22"/>
                </w:rPr>
                <w:delText>Scope of responsibility and authority to act</w:delText>
              </w:r>
            </w:del>
          </w:p>
          <w:p w14:paraId="6EB47053" w14:textId="20471D0E" w:rsidR="00110CAF" w:rsidRPr="00110CAF" w:rsidRDefault="00110CAF" w:rsidP="006039FF">
            <w:pPr>
              <w:pStyle w:val="Tablelevel2"/>
              <w:rPr>
                <w:rFonts w:ascii="Calibri" w:hAnsi="Calibri"/>
                <w:sz w:val="22"/>
                <w:szCs w:val="22"/>
              </w:rPr>
            </w:pPr>
            <w:del w:id="8354" w:author="Jillian Carson-Jackson" w:date="2020-12-27T16:56:00Z">
              <w:r w:rsidRPr="00110CAF" w:rsidDel="0092777B">
                <w:rPr>
                  <w:rFonts w:ascii="Calibri" w:hAnsi="Calibri"/>
                  <w:sz w:val="22"/>
                  <w:szCs w:val="22"/>
                </w:rPr>
                <w:delText>Local regulations, bye laws</w:delText>
              </w:r>
              <w:commentRangeEnd w:id="8350"/>
              <w:r w:rsidR="0092777B" w:rsidDel="0092777B">
                <w:rPr>
                  <w:rStyle w:val="CommentReference"/>
                  <w:rFonts w:asciiTheme="minorHAnsi" w:eastAsiaTheme="minorHAnsi" w:hAnsiTheme="minorHAnsi"/>
                </w:rPr>
                <w:commentReference w:id="8350"/>
              </w:r>
            </w:del>
          </w:p>
        </w:tc>
        <w:tc>
          <w:tcPr>
            <w:tcW w:w="1842" w:type="dxa"/>
            <w:tcBorders>
              <w:top w:val="single" w:sz="12" w:space="0" w:color="auto"/>
              <w:left w:val="single" w:sz="6" w:space="0" w:color="auto"/>
              <w:bottom w:val="single" w:sz="6" w:space="0" w:color="auto"/>
            </w:tcBorders>
          </w:tcPr>
          <w:p w14:paraId="1B460FB9" w14:textId="7E02AAC4" w:rsidR="00110CAF" w:rsidRPr="00110CAF" w:rsidRDefault="00110CAF" w:rsidP="006039FF">
            <w:pPr>
              <w:pStyle w:val="Tablelevel1"/>
              <w:jc w:val="center"/>
              <w:rPr>
                <w:rFonts w:ascii="Calibri" w:hAnsi="Calibri"/>
                <w:szCs w:val="22"/>
              </w:rPr>
            </w:pPr>
            <w:del w:id="8355" w:author="Jillian Carson-Jackson" w:date="2020-12-27T16:56:00Z">
              <w:r w:rsidRPr="00110CAF" w:rsidDel="0092777B">
                <w:rPr>
                  <w:rFonts w:ascii="Calibri" w:hAnsi="Calibri"/>
                  <w:szCs w:val="22"/>
                </w:rPr>
                <w:delText>Level 2</w:delText>
              </w:r>
            </w:del>
          </w:p>
        </w:tc>
        <w:tc>
          <w:tcPr>
            <w:tcW w:w="1701" w:type="dxa"/>
            <w:tcBorders>
              <w:top w:val="single" w:sz="12" w:space="0" w:color="auto"/>
              <w:left w:val="single" w:sz="6" w:space="0" w:color="auto"/>
              <w:bottom w:val="single" w:sz="6" w:space="0" w:color="auto"/>
              <w:right w:val="single" w:sz="6" w:space="0" w:color="auto"/>
            </w:tcBorders>
          </w:tcPr>
          <w:p w14:paraId="69D5FD0D" w14:textId="77777777" w:rsidR="00110CAF" w:rsidRPr="00110CAF" w:rsidRDefault="00110CAF" w:rsidP="006039FF">
            <w:pPr>
              <w:pStyle w:val="Tablelevel1"/>
              <w:jc w:val="center"/>
              <w:rPr>
                <w:rFonts w:ascii="Calibri" w:hAnsi="Calibri"/>
                <w:szCs w:val="22"/>
              </w:rPr>
            </w:pPr>
          </w:p>
        </w:tc>
        <w:tc>
          <w:tcPr>
            <w:tcW w:w="1560" w:type="dxa"/>
            <w:tcBorders>
              <w:top w:val="single" w:sz="12" w:space="0" w:color="auto"/>
              <w:bottom w:val="single" w:sz="6" w:space="0" w:color="auto"/>
              <w:right w:val="single" w:sz="6" w:space="0" w:color="auto"/>
            </w:tcBorders>
          </w:tcPr>
          <w:p w14:paraId="5159DB8D" w14:textId="77777777" w:rsidR="00110CAF" w:rsidRPr="00110CAF" w:rsidRDefault="00110CAF" w:rsidP="006039FF">
            <w:pPr>
              <w:pStyle w:val="Tablelevel1"/>
              <w:jc w:val="center"/>
              <w:rPr>
                <w:rFonts w:ascii="Calibri" w:hAnsi="Calibri"/>
                <w:szCs w:val="22"/>
              </w:rPr>
            </w:pPr>
          </w:p>
        </w:tc>
      </w:tr>
      <w:tr w:rsidR="00110CAF" w:rsidRPr="00110CAF" w14:paraId="1E4B2FE5" w14:textId="77777777" w:rsidTr="00D32A0B">
        <w:trPr>
          <w:jc w:val="center"/>
        </w:trPr>
        <w:tc>
          <w:tcPr>
            <w:tcW w:w="4679" w:type="dxa"/>
            <w:tcBorders>
              <w:top w:val="single" w:sz="6" w:space="0" w:color="auto"/>
              <w:left w:val="single" w:sz="6" w:space="0" w:color="auto"/>
              <w:bottom w:val="single" w:sz="6" w:space="0" w:color="auto"/>
            </w:tcBorders>
          </w:tcPr>
          <w:p w14:paraId="1C332181"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Contingency plans</w:t>
            </w:r>
          </w:p>
          <w:p w14:paraId="70991E3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preparation and implementation of contingency planning</w:t>
            </w:r>
          </w:p>
          <w:p w14:paraId="3D29015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Preparation and use of checklists</w:t>
            </w:r>
          </w:p>
        </w:tc>
        <w:tc>
          <w:tcPr>
            <w:tcW w:w="1842" w:type="dxa"/>
            <w:tcBorders>
              <w:top w:val="single" w:sz="6" w:space="0" w:color="auto"/>
              <w:left w:val="single" w:sz="6" w:space="0" w:color="auto"/>
              <w:bottom w:val="single" w:sz="6" w:space="0" w:color="auto"/>
            </w:tcBorders>
          </w:tcPr>
          <w:p w14:paraId="69254D08" w14:textId="77777777" w:rsidR="00110CAF" w:rsidRPr="00110CAF" w:rsidRDefault="00110CAF" w:rsidP="006039FF">
            <w:pPr>
              <w:pStyle w:val="Tablelevel1"/>
              <w:jc w:val="center"/>
              <w:rPr>
                <w:rFonts w:ascii="Calibri" w:hAnsi="Calibri"/>
                <w:color w:val="000000"/>
                <w:szCs w:val="22"/>
              </w:rPr>
            </w:pPr>
            <w:r w:rsidRPr="00110CAF">
              <w:rPr>
                <w:rFonts w:ascii="Calibri" w:hAnsi="Calibri"/>
                <w:color w:val="000000"/>
                <w:szCs w:val="22"/>
              </w:rPr>
              <w:t>Level 2</w:t>
            </w:r>
          </w:p>
        </w:tc>
        <w:tc>
          <w:tcPr>
            <w:tcW w:w="1701" w:type="dxa"/>
            <w:tcBorders>
              <w:top w:val="single" w:sz="6" w:space="0" w:color="auto"/>
              <w:left w:val="single" w:sz="6" w:space="0" w:color="auto"/>
              <w:bottom w:val="single" w:sz="6" w:space="0" w:color="auto"/>
              <w:right w:val="single" w:sz="6" w:space="0" w:color="auto"/>
            </w:tcBorders>
          </w:tcPr>
          <w:p w14:paraId="5709115C"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11EBCE04" w14:textId="77777777" w:rsidR="00110CAF" w:rsidRPr="00110CAF" w:rsidRDefault="00110CAF" w:rsidP="006039FF">
            <w:pPr>
              <w:pStyle w:val="Tablelevel1"/>
              <w:jc w:val="center"/>
              <w:rPr>
                <w:rFonts w:ascii="Calibri" w:hAnsi="Calibri"/>
                <w:szCs w:val="22"/>
              </w:rPr>
            </w:pPr>
          </w:p>
        </w:tc>
      </w:tr>
      <w:tr w:rsidR="00110CAF" w:rsidRPr="00110CAF" w14:paraId="20F6DDA4" w14:textId="77777777" w:rsidTr="00D32A0B">
        <w:trPr>
          <w:jc w:val="center"/>
        </w:trPr>
        <w:tc>
          <w:tcPr>
            <w:tcW w:w="4679" w:type="dxa"/>
            <w:tcBorders>
              <w:top w:val="single" w:sz="6" w:space="0" w:color="auto"/>
              <w:left w:val="single" w:sz="6" w:space="0" w:color="auto"/>
              <w:bottom w:val="single" w:sz="6" w:space="0" w:color="auto"/>
            </w:tcBorders>
          </w:tcPr>
          <w:p w14:paraId="45791FC2"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 xml:space="preserve">Prioritise and respond to situations </w:t>
            </w:r>
          </w:p>
          <w:p w14:paraId="52C43ED3"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Ascertain nature of incident</w:t>
            </w:r>
          </w:p>
          <w:p w14:paraId="4DAB0D5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Commence alerting procedures</w:t>
            </w:r>
          </w:p>
          <w:p w14:paraId="362B1FD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Navigational warnings</w:t>
            </w:r>
          </w:p>
          <w:p w14:paraId="2F714A2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Co-ordination with, and support to, allied services</w:t>
            </w:r>
          </w:p>
          <w:p w14:paraId="2836AC36" w14:textId="77777777" w:rsidR="00110CAF" w:rsidRPr="00110CAF" w:rsidRDefault="00110CAF" w:rsidP="006039FF">
            <w:pPr>
              <w:pStyle w:val="Tablelevel3"/>
              <w:ind w:left="720"/>
              <w:rPr>
                <w:rFonts w:ascii="Calibri" w:hAnsi="Calibri"/>
                <w:sz w:val="22"/>
                <w:szCs w:val="22"/>
              </w:rPr>
            </w:pPr>
            <w:r w:rsidRPr="00110CAF">
              <w:rPr>
                <w:rFonts w:ascii="Calibri" w:hAnsi="Calibri"/>
                <w:sz w:val="22"/>
                <w:szCs w:val="22"/>
              </w:rPr>
              <w:t>Maintaining communications</w:t>
            </w:r>
          </w:p>
          <w:p w14:paraId="547958A0" w14:textId="77777777" w:rsidR="00110CAF" w:rsidRPr="00110CAF" w:rsidRDefault="00110CAF" w:rsidP="006039FF">
            <w:pPr>
              <w:pStyle w:val="Tablelevel3"/>
              <w:ind w:left="720"/>
              <w:rPr>
                <w:rFonts w:ascii="Calibri" w:hAnsi="Calibri"/>
                <w:sz w:val="22"/>
                <w:szCs w:val="22"/>
              </w:rPr>
            </w:pPr>
            <w:r w:rsidRPr="00110CAF">
              <w:rPr>
                <w:rFonts w:ascii="Calibri" w:hAnsi="Calibri"/>
                <w:sz w:val="22"/>
                <w:szCs w:val="22"/>
              </w:rPr>
              <w:t>Updating of situation reports</w:t>
            </w:r>
          </w:p>
        </w:tc>
        <w:tc>
          <w:tcPr>
            <w:tcW w:w="1842" w:type="dxa"/>
            <w:tcBorders>
              <w:top w:val="single" w:sz="6" w:space="0" w:color="auto"/>
              <w:left w:val="single" w:sz="6" w:space="0" w:color="auto"/>
              <w:bottom w:val="single" w:sz="6" w:space="0" w:color="auto"/>
            </w:tcBorders>
          </w:tcPr>
          <w:p w14:paraId="4E49D721"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01CEE123"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789FAE83" w14:textId="77777777" w:rsidR="00110CAF" w:rsidRPr="00110CAF" w:rsidRDefault="00110CAF" w:rsidP="006039FF">
            <w:pPr>
              <w:pStyle w:val="Tablelevel1"/>
              <w:jc w:val="center"/>
              <w:rPr>
                <w:rFonts w:ascii="Calibri" w:hAnsi="Calibri"/>
                <w:szCs w:val="22"/>
              </w:rPr>
            </w:pPr>
          </w:p>
        </w:tc>
      </w:tr>
      <w:tr w:rsidR="00110CAF" w:rsidRPr="00110CAF" w14:paraId="4C1F1BD0" w14:textId="77777777" w:rsidTr="00D32A0B">
        <w:trPr>
          <w:jc w:val="center"/>
        </w:trPr>
        <w:tc>
          <w:tcPr>
            <w:tcW w:w="4679" w:type="dxa"/>
            <w:tcBorders>
              <w:top w:val="single" w:sz="6" w:space="0" w:color="auto"/>
              <w:left w:val="single" w:sz="6" w:space="0" w:color="auto"/>
              <w:bottom w:val="single" w:sz="6" w:space="0" w:color="auto"/>
            </w:tcBorders>
          </w:tcPr>
          <w:p w14:paraId="39A1A556"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Record activities concerning emergencies</w:t>
            </w:r>
          </w:p>
          <w:p w14:paraId="0950960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Objective of recording activities during emergency situations</w:t>
            </w:r>
          </w:p>
          <w:p w14:paraId="739876D0"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to methods of recording activities during emergency situations</w:t>
            </w:r>
          </w:p>
          <w:p w14:paraId="3B12F57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Information which should be recorded</w:t>
            </w:r>
          </w:p>
          <w:p w14:paraId="615F78E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security of recorded information</w:t>
            </w:r>
          </w:p>
        </w:tc>
        <w:tc>
          <w:tcPr>
            <w:tcW w:w="1842" w:type="dxa"/>
            <w:tcBorders>
              <w:top w:val="single" w:sz="6" w:space="0" w:color="auto"/>
              <w:left w:val="single" w:sz="6" w:space="0" w:color="auto"/>
              <w:bottom w:val="single" w:sz="6" w:space="0" w:color="auto"/>
            </w:tcBorders>
          </w:tcPr>
          <w:p w14:paraId="26AED366"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1BF0A57B"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7A0926B6" w14:textId="77777777" w:rsidR="00110CAF" w:rsidRPr="00110CAF" w:rsidRDefault="00110CAF" w:rsidP="006039FF">
            <w:pPr>
              <w:pStyle w:val="Tablelevel1"/>
              <w:jc w:val="center"/>
              <w:rPr>
                <w:rFonts w:ascii="Calibri" w:hAnsi="Calibri"/>
                <w:szCs w:val="22"/>
              </w:rPr>
            </w:pPr>
          </w:p>
        </w:tc>
      </w:tr>
      <w:tr w:rsidR="00110CAF" w:rsidRPr="00110CAF" w14:paraId="1E79F69C" w14:textId="77777777" w:rsidTr="00D32A0B">
        <w:trPr>
          <w:jc w:val="center"/>
        </w:trPr>
        <w:tc>
          <w:tcPr>
            <w:tcW w:w="4679" w:type="dxa"/>
            <w:tcBorders>
              <w:top w:val="single" w:sz="6" w:space="0" w:color="auto"/>
              <w:left w:val="single" w:sz="6" w:space="0" w:color="auto"/>
              <w:bottom w:val="single" w:sz="6" w:space="0" w:color="auto"/>
            </w:tcBorders>
          </w:tcPr>
          <w:p w14:paraId="607AD29A"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Maintain a safe waterway throughout emergency situations</w:t>
            </w:r>
          </w:p>
          <w:p w14:paraId="62EE4831"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Maintaining traffic management and monitoring procedures</w:t>
            </w:r>
          </w:p>
        </w:tc>
        <w:tc>
          <w:tcPr>
            <w:tcW w:w="1842" w:type="dxa"/>
            <w:tcBorders>
              <w:top w:val="single" w:sz="6" w:space="0" w:color="auto"/>
              <w:left w:val="single" w:sz="6" w:space="0" w:color="auto"/>
              <w:bottom w:val="single" w:sz="6" w:space="0" w:color="auto"/>
            </w:tcBorders>
          </w:tcPr>
          <w:p w14:paraId="6A546F5E"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444154BF"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195CF6EF" w14:textId="77777777" w:rsidR="00110CAF" w:rsidRPr="00110CAF" w:rsidRDefault="00110CAF" w:rsidP="006039FF">
            <w:pPr>
              <w:pStyle w:val="Tablelevel1"/>
              <w:jc w:val="center"/>
              <w:rPr>
                <w:rFonts w:ascii="Calibri" w:hAnsi="Calibri"/>
                <w:szCs w:val="22"/>
              </w:rPr>
            </w:pPr>
          </w:p>
        </w:tc>
      </w:tr>
      <w:tr w:rsidR="00110CAF" w:rsidRPr="00110CAF" w14:paraId="67DD8EE2" w14:textId="77777777" w:rsidTr="00D32A0B">
        <w:trPr>
          <w:jc w:val="center"/>
        </w:trPr>
        <w:tc>
          <w:tcPr>
            <w:tcW w:w="4679" w:type="dxa"/>
            <w:tcBorders>
              <w:top w:val="single" w:sz="6" w:space="0" w:color="auto"/>
              <w:left w:val="single" w:sz="6" w:space="0" w:color="auto"/>
              <w:bottom w:val="single" w:sz="6" w:space="0" w:color="auto"/>
            </w:tcBorders>
          </w:tcPr>
          <w:p w14:paraId="47F67299" w14:textId="77777777" w:rsidR="00110CAF" w:rsidRPr="00110CAF" w:rsidRDefault="00110CAF" w:rsidP="006039FF">
            <w:pPr>
              <w:pStyle w:val="Tablelevel1bold"/>
              <w:rPr>
                <w:rFonts w:ascii="Calibri" w:hAnsi="Calibri"/>
                <w:sz w:val="22"/>
                <w:szCs w:val="22"/>
              </w:rPr>
            </w:pPr>
            <w:bookmarkStart w:id="8356" w:name="_Toc446917728"/>
            <w:r w:rsidRPr="00110CAF">
              <w:rPr>
                <w:rFonts w:ascii="Calibri" w:hAnsi="Calibri"/>
                <w:sz w:val="22"/>
                <w:szCs w:val="22"/>
              </w:rPr>
              <w:t>Internal/external emergencies</w:t>
            </w:r>
          </w:p>
          <w:p w14:paraId="54972CB3"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Procedures for individual emergencies</w:t>
            </w:r>
          </w:p>
          <w:p w14:paraId="469AB60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Maintenance of VTS Operations</w:t>
            </w:r>
          </w:p>
        </w:tc>
        <w:tc>
          <w:tcPr>
            <w:tcW w:w="1842" w:type="dxa"/>
            <w:tcBorders>
              <w:top w:val="single" w:sz="6" w:space="0" w:color="auto"/>
              <w:left w:val="single" w:sz="6" w:space="0" w:color="auto"/>
              <w:bottom w:val="single" w:sz="6" w:space="0" w:color="auto"/>
            </w:tcBorders>
          </w:tcPr>
          <w:p w14:paraId="3847078F"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17F9D5F0"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66911B9F" w14:textId="77777777" w:rsidR="00110CAF" w:rsidRPr="00110CAF" w:rsidRDefault="00110CAF" w:rsidP="006039FF">
            <w:pPr>
              <w:pStyle w:val="Tablelevel1"/>
              <w:jc w:val="center"/>
              <w:rPr>
                <w:rFonts w:ascii="Calibri" w:hAnsi="Calibri"/>
                <w:szCs w:val="22"/>
              </w:rPr>
            </w:pPr>
          </w:p>
        </w:tc>
      </w:tr>
      <w:tr w:rsidR="00110CAF" w:rsidRPr="00110CAF" w14:paraId="790D2CD1" w14:textId="77777777" w:rsidTr="00D32A0B">
        <w:trPr>
          <w:jc w:val="center"/>
        </w:trPr>
        <w:tc>
          <w:tcPr>
            <w:tcW w:w="4679" w:type="dxa"/>
            <w:tcBorders>
              <w:top w:val="single" w:sz="6" w:space="0" w:color="auto"/>
              <w:left w:val="single" w:sz="6" w:space="0" w:color="auto"/>
              <w:bottom w:val="single" w:sz="6" w:space="0" w:color="auto"/>
            </w:tcBorders>
          </w:tcPr>
          <w:p w14:paraId="39BF5210" w14:textId="77777777" w:rsidR="00110CAF" w:rsidRPr="00110CAF" w:rsidRDefault="00110CAF" w:rsidP="006039FF">
            <w:pPr>
              <w:pStyle w:val="Tablelevel1"/>
              <w:rPr>
                <w:rFonts w:ascii="Calibri" w:hAnsi="Calibri"/>
                <w:szCs w:val="22"/>
              </w:rPr>
            </w:pPr>
          </w:p>
        </w:tc>
        <w:tc>
          <w:tcPr>
            <w:tcW w:w="1842" w:type="dxa"/>
            <w:tcBorders>
              <w:top w:val="single" w:sz="6" w:space="0" w:color="auto"/>
              <w:left w:val="single" w:sz="6" w:space="0" w:color="auto"/>
              <w:bottom w:val="single" w:sz="6" w:space="0" w:color="auto"/>
            </w:tcBorders>
          </w:tcPr>
          <w:p w14:paraId="7BBC011B" w14:textId="77777777" w:rsidR="00110CAF" w:rsidRPr="00110CAF" w:rsidRDefault="00110CAF" w:rsidP="006039FF">
            <w:pPr>
              <w:pStyle w:val="Tablelevel1"/>
              <w:jc w:val="center"/>
              <w:rPr>
                <w:rFonts w:ascii="Calibri" w:hAnsi="Calibri"/>
                <w:szCs w:val="22"/>
              </w:rPr>
            </w:pPr>
          </w:p>
        </w:tc>
        <w:tc>
          <w:tcPr>
            <w:tcW w:w="1701" w:type="dxa"/>
            <w:tcBorders>
              <w:top w:val="single" w:sz="6" w:space="0" w:color="auto"/>
              <w:left w:val="single" w:sz="6" w:space="0" w:color="auto"/>
              <w:bottom w:val="single" w:sz="6" w:space="0" w:color="auto"/>
              <w:right w:val="single" w:sz="6" w:space="0" w:color="auto"/>
            </w:tcBorders>
          </w:tcPr>
          <w:p w14:paraId="76836C14" w14:textId="77777777" w:rsidR="00110CAF" w:rsidRPr="00110CAF" w:rsidRDefault="00110CAF" w:rsidP="006039FF">
            <w:pPr>
              <w:pStyle w:val="Tablelevel1"/>
              <w:jc w:val="center"/>
              <w:rPr>
                <w:rFonts w:ascii="Calibri" w:hAnsi="Calibri"/>
                <w:szCs w:val="22"/>
              </w:rPr>
            </w:pPr>
            <w:r w:rsidRPr="00110CAF">
              <w:rPr>
                <w:rFonts w:ascii="Calibri" w:hAnsi="Calibri"/>
                <w:szCs w:val="22"/>
              </w:rPr>
              <w:t>Total 12 hours</w:t>
            </w:r>
          </w:p>
        </w:tc>
        <w:tc>
          <w:tcPr>
            <w:tcW w:w="1560" w:type="dxa"/>
            <w:tcBorders>
              <w:top w:val="single" w:sz="6" w:space="0" w:color="auto"/>
              <w:bottom w:val="single" w:sz="6" w:space="0" w:color="auto"/>
              <w:right w:val="single" w:sz="6" w:space="0" w:color="auto"/>
            </w:tcBorders>
          </w:tcPr>
          <w:p w14:paraId="2AD64476" w14:textId="77777777" w:rsidR="00110CAF" w:rsidRPr="00110CAF" w:rsidRDefault="00110CAF" w:rsidP="006039FF">
            <w:pPr>
              <w:pStyle w:val="Tablelevel1"/>
              <w:jc w:val="center"/>
              <w:rPr>
                <w:rFonts w:ascii="Calibri" w:hAnsi="Calibri"/>
                <w:szCs w:val="22"/>
              </w:rPr>
            </w:pPr>
            <w:r w:rsidRPr="00110CAF">
              <w:rPr>
                <w:rFonts w:ascii="Calibri" w:hAnsi="Calibri"/>
                <w:szCs w:val="22"/>
              </w:rPr>
              <w:t>Total 10 hours</w:t>
            </w:r>
          </w:p>
        </w:tc>
      </w:tr>
    </w:tbl>
    <w:p w14:paraId="097D58D9" w14:textId="77777777" w:rsidR="00110CAF" w:rsidRPr="00C50983" w:rsidRDefault="00110CAF" w:rsidP="00272E98">
      <w:pPr>
        <w:pStyle w:val="Heading1"/>
        <w:keepLines w:val="0"/>
        <w:numPr>
          <w:ilvl w:val="0"/>
          <w:numId w:val="33"/>
        </w:numPr>
        <w:spacing w:after="120" w:line="240" w:lineRule="auto"/>
        <w:ind w:left="993"/>
        <w:sectPr w:rsidR="00110CAF" w:rsidRPr="00C50983" w:rsidSect="008263B3">
          <w:headerReference w:type="default" r:id="rId46"/>
          <w:headerReference w:type="first" r:id="rId47"/>
          <w:pgSz w:w="11906" w:h="16838"/>
          <w:pgMar w:top="1134" w:right="1134" w:bottom="1134" w:left="1134" w:header="708" w:footer="708" w:gutter="0"/>
          <w:cols w:space="708"/>
          <w:docGrid w:linePitch="360"/>
        </w:sectPr>
      </w:pPr>
    </w:p>
    <w:p w14:paraId="28C62751" w14:textId="76508E42" w:rsidR="00110CAF" w:rsidRDefault="00110CAF" w:rsidP="00F64B31">
      <w:pPr>
        <w:pStyle w:val="ModuleHeading1"/>
      </w:pPr>
      <w:bookmarkStart w:id="8357" w:name="_Toc111617535"/>
      <w:bookmarkStart w:id="8358" w:name="_Toc245254464"/>
      <w:bookmarkStart w:id="8359" w:name="_Toc62642374"/>
      <w:r w:rsidRPr="00C50983">
        <w:t>DETAILED TEACHING SYLLABUS</w:t>
      </w:r>
      <w:bookmarkEnd w:id="8356"/>
      <w:bookmarkEnd w:id="8357"/>
      <w:r w:rsidRPr="00C50983">
        <w:t xml:space="preserve"> OF MODULE </w:t>
      </w:r>
      <w:del w:id="8360" w:author="Jillian Carson-Jackson" w:date="2020-12-27T16:56:00Z">
        <w:r w:rsidRPr="00C50983" w:rsidDel="0008442E">
          <w:delText>8</w:delText>
        </w:r>
      </w:del>
      <w:bookmarkEnd w:id="8358"/>
      <w:ins w:id="8361" w:author="Jillian Carson-Jackson" w:date="2020-12-27T16:56:00Z">
        <w:r w:rsidR="0008442E">
          <w:t>7</w:t>
        </w:r>
      </w:ins>
      <w:bookmarkEnd w:id="8359"/>
    </w:p>
    <w:p w14:paraId="4CA7EBD6" w14:textId="77777777" w:rsidR="00110CAF" w:rsidRPr="00110CAF" w:rsidRDefault="00110CAF" w:rsidP="00110CAF">
      <w:pPr>
        <w:pStyle w:val="Heading1separatationline"/>
      </w:pPr>
    </w:p>
    <w:p w14:paraId="54DF27E4" w14:textId="77777777" w:rsidR="00110CAF" w:rsidRPr="00C50983" w:rsidRDefault="00110CAF" w:rsidP="00110CAF">
      <w:pPr>
        <w:pStyle w:val="Tablecaption"/>
      </w:pPr>
      <w:bookmarkStart w:id="8362" w:name="_Toc245254484"/>
      <w:bookmarkStart w:id="8363" w:name="_Toc531423244"/>
      <w:r w:rsidRPr="00C50983">
        <w:t xml:space="preserve">Detailed teaching syllabus – </w:t>
      </w:r>
      <w:commentRangeStart w:id="8364"/>
      <w:r w:rsidRPr="00C50983">
        <w:t>Emergency situations</w:t>
      </w:r>
      <w:bookmarkEnd w:id="8362"/>
      <w:bookmarkEnd w:id="8363"/>
      <w:commentRangeEnd w:id="8364"/>
      <w:r w:rsidR="0008442E">
        <w:rPr>
          <w:rStyle w:val="CommentReference"/>
          <w:b w:val="0"/>
          <w:bCs w:val="0"/>
          <w:i w:val="0"/>
          <w:color w:val="auto"/>
          <w:u w:val="none"/>
        </w:rPr>
        <w:commentReference w:id="8364"/>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2835"/>
        <w:gridCol w:w="2835"/>
      </w:tblGrid>
      <w:tr w:rsidR="00110CAF" w:rsidRPr="00110CAF" w14:paraId="1D135572" w14:textId="77777777" w:rsidTr="00D32A0B">
        <w:trPr>
          <w:tblHeader/>
          <w:jc w:val="center"/>
        </w:trPr>
        <w:tc>
          <w:tcPr>
            <w:tcW w:w="8755" w:type="dxa"/>
            <w:tcBorders>
              <w:bottom w:val="single" w:sz="12" w:space="0" w:color="auto"/>
            </w:tcBorders>
          </w:tcPr>
          <w:p w14:paraId="100A2B06" w14:textId="77777777" w:rsidR="00110CAF" w:rsidRPr="00110CAF" w:rsidRDefault="00110CAF" w:rsidP="00110CAF">
            <w:pPr>
              <w:pStyle w:val="Tableheading"/>
            </w:pPr>
            <w:r w:rsidRPr="00110CAF">
              <w:t>Subjects / Learning Objectives</w:t>
            </w:r>
          </w:p>
        </w:tc>
        <w:tc>
          <w:tcPr>
            <w:tcW w:w="2835" w:type="dxa"/>
            <w:tcBorders>
              <w:bottom w:val="single" w:sz="12" w:space="0" w:color="auto"/>
            </w:tcBorders>
          </w:tcPr>
          <w:p w14:paraId="71214CCF" w14:textId="77777777" w:rsidR="00110CAF" w:rsidRPr="00110CAF" w:rsidRDefault="00110CAF" w:rsidP="00110CAF">
            <w:pPr>
              <w:pStyle w:val="Tableheading"/>
            </w:pPr>
            <w:r w:rsidRPr="00110CAF">
              <w:t>Reference</w:t>
            </w:r>
          </w:p>
        </w:tc>
        <w:tc>
          <w:tcPr>
            <w:tcW w:w="2835" w:type="dxa"/>
            <w:tcBorders>
              <w:bottom w:val="single" w:sz="12" w:space="0" w:color="auto"/>
            </w:tcBorders>
          </w:tcPr>
          <w:p w14:paraId="258C93EB" w14:textId="77777777" w:rsidR="00110CAF" w:rsidRPr="00110CAF" w:rsidRDefault="00110CAF" w:rsidP="00110CAF">
            <w:pPr>
              <w:pStyle w:val="Tableheading"/>
            </w:pPr>
            <w:r w:rsidRPr="00110CAF">
              <w:t>Teaching Aid</w:t>
            </w:r>
          </w:p>
        </w:tc>
      </w:tr>
      <w:tr w:rsidR="00110CAF" w:rsidRPr="00110CAF" w14:paraId="60D0D191" w14:textId="77777777" w:rsidTr="00D32A0B">
        <w:trPr>
          <w:trHeight w:hRule="exact" w:val="519"/>
          <w:jc w:val="center"/>
        </w:trPr>
        <w:tc>
          <w:tcPr>
            <w:tcW w:w="8755" w:type="dxa"/>
            <w:tcBorders>
              <w:top w:val="single" w:sz="12" w:space="0" w:color="auto"/>
            </w:tcBorders>
            <w:vAlign w:val="center"/>
          </w:tcPr>
          <w:p w14:paraId="09C1BD4D"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International, regional and local regulations</w:t>
            </w:r>
          </w:p>
        </w:tc>
        <w:tc>
          <w:tcPr>
            <w:tcW w:w="2835" w:type="dxa"/>
            <w:tcBorders>
              <w:top w:val="single" w:sz="12" w:space="0" w:color="auto"/>
            </w:tcBorders>
          </w:tcPr>
          <w:p w14:paraId="6887E001" w14:textId="77777777" w:rsidR="00110CAF" w:rsidRPr="00110CAF" w:rsidRDefault="00110CAF" w:rsidP="006039FF">
            <w:pPr>
              <w:pStyle w:val="Tablelevel1"/>
              <w:jc w:val="center"/>
              <w:rPr>
                <w:rFonts w:ascii="Calibri" w:hAnsi="Calibri"/>
                <w:szCs w:val="22"/>
                <w:lang w:eastAsia="en-GB"/>
              </w:rPr>
            </w:pPr>
          </w:p>
        </w:tc>
        <w:tc>
          <w:tcPr>
            <w:tcW w:w="2835" w:type="dxa"/>
            <w:tcBorders>
              <w:top w:val="single" w:sz="12" w:space="0" w:color="auto"/>
            </w:tcBorders>
          </w:tcPr>
          <w:p w14:paraId="3FA96692" w14:textId="77777777" w:rsidR="00110CAF" w:rsidRPr="00110CAF" w:rsidRDefault="00110CAF" w:rsidP="006039FF">
            <w:pPr>
              <w:pStyle w:val="Tablelevel1"/>
              <w:jc w:val="center"/>
              <w:rPr>
                <w:rFonts w:ascii="Calibri" w:hAnsi="Calibri"/>
                <w:szCs w:val="22"/>
                <w:lang w:eastAsia="en-GB"/>
              </w:rPr>
            </w:pPr>
          </w:p>
        </w:tc>
      </w:tr>
      <w:tr w:rsidR="00110CAF" w:rsidRPr="00110CAF" w14:paraId="511C6C31" w14:textId="77777777" w:rsidTr="00D32A0B">
        <w:trPr>
          <w:trHeight w:hRule="exact" w:val="728"/>
          <w:jc w:val="center"/>
        </w:trPr>
        <w:tc>
          <w:tcPr>
            <w:tcW w:w="8755" w:type="dxa"/>
          </w:tcPr>
          <w:p w14:paraId="4604A269" w14:textId="77777777" w:rsidR="00110CAF" w:rsidRPr="00110CAF" w:rsidRDefault="00110CAF" w:rsidP="006039FF">
            <w:pPr>
              <w:pStyle w:val="Tablelevel1bold"/>
              <w:rPr>
                <w:rFonts w:ascii="Calibri" w:hAnsi="Calibri"/>
                <w:b w:val="0"/>
                <w:i/>
                <w:sz w:val="22"/>
                <w:szCs w:val="22"/>
              </w:rPr>
            </w:pPr>
            <w:r w:rsidRPr="00110CAF">
              <w:rPr>
                <w:rFonts w:ascii="Calibri" w:hAnsi="Calibri"/>
                <w:b w:val="0"/>
                <w:i/>
                <w:sz w:val="22"/>
                <w:szCs w:val="22"/>
              </w:rPr>
              <w:t>Explain national and international regulations and procedures relating to emergency situations, security alerts, pollution response and special circumstances</w:t>
            </w:r>
          </w:p>
        </w:tc>
        <w:tc>
          <w:tcPr>
            <w:tcW w:w="2835" w:type="dxa"/>
          </w:tcPr>
          <w:p w14:paraId="3AD75DDA" w14:textId="77777777" w:rsidR="00110CAF" w:rsidRPr="00110CAF" w:rsidRDefault="00110CAF" w:rsidP="006039FF">
            <w:pPr>
              <w:pStyle w:val="Tablelevel1"/>
              <w:jc w:val="center"/>
              <w:rPr>
                <w:rFonts w:ascii="Calibri" w:hAnsi="Calibri"/>
                <w:szCs w:val="22"/>
                <w:lang w:eastAsia="en-GB"/>
              </w:rPr>
            </w:pPr>
          </w:p>
        </w:tc>
        <w:tc>
          <w:tcPr>
            <w:tcW w:w="2835" w:type="dxa"/>
          </w:tcPr>
          <w:p w14:paraId="73384783" w14:textId="77777777" w:rsidR="00110CAF" w:rsidRPr="00110CAF" w:rsidRDefault="00110CAF" w:rsidP="006039FF">
            <w:pPr>
              <w:pStyle w:val="Tablelevel1"/>
              <w:jc w:val="center"/>
              <w:rPr>
                <w:rFonts w:ascii="Calibri" w:hAnsi="Calibri"/>
                <w:szCs w:val="22"/>
                <w:lang w:eastAsia="en-GB"/>
              </w:rPr>
            </w:pPr>
          </w:p>
        </w:tc>
      </w:tr>
      <w:tr w:rsidR="00110CAF" w:rsidRPr="00110CAF" w14:paraId="14FA810F" w14:textId="77777777" w:rsidTr="00D32A0B">
        <w:trPr>
          <w:trHeight w:hRule="exact" w:val="943"/>
          <w:jc w:val="center"/>
        </w:trPr>
        <w:tc>
          <w:tcPr>
            <w:tcW w:w="8755" w:type="dxa"/>
          </w:tcPr>
          <w:p w14:paraId="4A6F7A87" w14:textId="47EEAC87" w:rsidR="00110CAF" w:rsidRPr="00110CAF" w:rsidDel="00A85E19" w:rsidRDefault="00110CAF" w:rsidP="006039FF">
            <w:pPr>
              <w:pStyle w:val="Tablelevel1bold"/>
              <w:rPr>
                <w:del w:id="8365" w:author="Abercrombie, Kerrie" w:date="2021-02-11T11:58:00Z"/>
                <w:rFonts w:ascii="Calibri" w:hAnsi="Calibri"/>
                <w:b w:val="0"/>
                <w:sz w:val="22"/>
                <w:szCs w:val="22"/>
              </w:rPr>
            </w:pPr>
            <w:bookmarkStart w:id="8366" w:name="_Toc446917730"/>
            <w:bookmarkStart w:id="8367" w:name="_Toc111617537"/>
            <w:commentRangeStart w:id="8368"/>
            <w:del w:id="8369" w:author="Abercrombie, Kerrie" w:date="2021-02-11T11:58:00Z">
              <w:r w:rsidRPr="00110CAF" w:rsidDel="00A85E19">
                <w:rPr>
                  <w:rFonts w:ascii="Calibri" w:hAnsi="Calibri"/>
                  <w:b w:val="0"/>
                  <w:sz w:val="22"/>
                  <w:szCs w:val="22"/>
                </w:rPr>
                <w:delText>Scope of responsibilities and authority to act in emergency situations</w:delText>
              </w:r>
            </w:del>
          </w:p>
          <w:p w14:paraId="31BC6802" w14:textId="66D4B19A" w:rsidR="00110CAF" w:rsidRPr="00110CAF" w:rsidRDefault="00110CAF" w:rsidP="006039FF">
            <w:pPr>
              <w:pStyle w:val="Tablelevel2"/>
              <w:rPr>
                <w:rFonts w:ascii="Calibri" w:hAnsi="Calibri"/>
                <w:sz w:val="22"/>
                <w:szCs w:val="22"/>
              </w:rPr>
            </w:pPr>
            <w:del w:id="8370" w:author="Abercrombie, Kerrie" w:date="2021-02-11T11:58:00Z">
              <w:r w:rsidRPr="00110CAF" w:rsidDel="00A85E19">
                <w:rPr>
                  <w:rFonts w:ascii="Calibri" w:hAnsi="Calibri"/>
                  <w:sz w:val="22"/>
                  <w:szCs w:val="22"/>
                </w:rPr>
                <w:delText>(local/regional/national/international)</w:delText>
              </w:r>
              <w:bookmarkEnd w:id="8366"/>
              <w:bookmarkEnd w:id="8367"/>
              <w:commentRangeEnd w:id="8368"/>
              <w:r w:rsidR="00A85E19" w:rsidDel="00A85E19">
                <w:rPr>
                  <w:rStyle w:val="CommentReference"/>
                  <w:rFonts w:asciiTheme="minorHAnsi" w:eastAsiaTheme="minorHAnsi" w:hAnsiTheme="minorHAnsi"/>
                </w:rPr>
                <w:commentReference w:id="8368"/>
              </w:r>
            </w:del>
          </w:p>
        </w:tc>
        <w:tc>
          <w:tcPr>
            <w:tcW w:w="2835" w:type="dxa"/>
          </w:tcPr>
          <w:p w14:paraId="23EEDBD6"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R5, R6, R7, R13, R24, R28, R35, R38, R39, R40</w:t>
            </w:r>
          </w:p>
        </w:tc>
        <w:tc>
          <w:tcPr>
            <w:tcW w:w="2835" w:type="dxa"/>
          </w:tcPr>
          <w:p w14:paraId="1D7462AE" w14:textId="77777777" w:rsidR="00110CAF" w:rsidRPr="00110CAF" w:rsidRDefault="00110CAF" w:rsidP="006039FF">
            <w:pPr>
              <w:pStyle w:val="Tablelevel1"/>
              <w:jc w:val="center"/>
              <w:rPr>
                <w:rFonts w:ascii="Calibri" w:hAnsi="Calibri"/>
                <w:szCs w:val="22"/>
                <w:lang w:eastAsia="en-GB"/>
              </w:rPr>
            </w:pPr>
          </w:p>
        </w:tc>
      </w:tr>
      <w:tr w:rsidR="00110CAF" w:rsidRPr="00110CAF" w14:paraId="08C43AA1" w14:textId="77777777" w:rsidTr="00D32A0B">
        <w:trPr>
          <w:trHeight w:hRule="exact" w:val="1241"/>
          <w:jc w:val="center"/>
        </w:trPr>
        <w:tc>
          <w:tcPr>
            <w:tcW w:w="8755" w:type="dxa"/>
          </w:tcPr>
          <w:p w14:paraId="6935D9BD" w14:textId="77777777" w:rsidR="00110CAF" w:rsidRPr="00110CAF" w:rsidRDefault="00110CAF" w:rsidP="006039FF">
            <w:pPr>
              <w:pStyle w:val="Tablelevel1bold"/>
              <w:rPr>
                <w:rFonts w:ascii="Calibri" w:hAnsi="Calibri"/>
                <w:b w:val="0"/>
                <w:sz w:val="22"/>
                <w:szCs w:val="22"/>
              </w:rPr>
            </w:pPr>
            <w:bookmarkStart w:id="8371" w:name="_Toc446917731"/>
            <w:bookmarkStart w:id="8372" w:name="_Toc111617538"/>
            <w:commentRangeStart w:id="8373"/>
            <w:r w:rsidRPr="00110CAF">
              <w:rPr>
                <w:rFonts w:ascii="Calibri" w:hAnsi="Calibri"/>
                <w:b w:val="0"/>
                <w:sz w:val="22"/>
                <w:szCs w:val="22"/>
              </w:rPr>
              <w:t>Local regulations, bye laws</w:t>
            </w:r>
            <w:bookmarkEnd w:id="8371"/>
            <w:bookmarkEnd w:id="8372"/>
            <w:commentRangeEnd w:id="8373"/>
            <w:r w:rsidR="00A85E19">
              <w:rPr>
                <w:rStyle w:val="CommentReference"/>
                <w:rFonts w:asciiTheme="minorHAnsi" w:eastAsiaTheme="minorHAnsi" w:hAnsiTheme="minorHAnsi"/>
                <w:b w:val="0"/>
              </w:rPr>
              <w:commentReference w:id="8373"/>
            </w:r>
          </w:p>
          <w:p w14:paraId="51EF17D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Supporting and allied services</w:t>
            </w:r>
          </w:p>
          <w:p w14:paraId="5C71F6A2" w14:textId="77777777" w:rsidR="00110CAF" w:rsidRPr="00110CAF" w:rsidRDefault="00110CAF" w:rsidP="006039FF">
            <w:pPr>
              <w:pStyle w:val="Tablelevel3"/>
              <w:rPr>
                <w:rFonts w:ascii="Calibri" w:hAnsi="Calibri"/>
                <w:sz w:val="22"/>
                <w:szCs w:val="22"/>
              </w:rPr>
            </w:pPr>
            <w:r w:rsidRPr="00110CAF">
              <w:rPr>
                <w:rFonts w:ascii="Calibri" w:hAnsi="Calibri"/>
                <w:sz w:val="22"/>
                <w:szCs w:val="22"/>
              </w:rPr>
              <w:t>Define the supporting and allied services which are available</w:t>
            </w:r>
          </w:p>
          <w:p w14:paraId="1B0F7DCB" w14:textId="77777777" w:rsidR="00110CAF" w:rsidRPr="00110CAF" w:rsidRDefault="00110CAF" w:rsidP="006039FF">
            <w:pPr>
              <w:pStyle w:val="Tablelevel3"/>
              <w:rPr>
                <w:rFonts w:ascii="Calibri" w:hAnsi="Calibri"/>
                <w:sz w:val="22"/>
                <w:szCs w:val="22"/>
              </w:rPr>
            </w:pPr>
            <w:r w:rsidRPr="00110CAF">
              <w:rPr>
                <w:rFonts w:ascii="Calibri" w:hAnsi="Calibri"/>
                <w:sz w:val="22"/>
                <w:szCs w:val="22"/>
              </w:rPr>
              <w:t>Define the assets which are available for deployment</w:t>
            </w:r>
          </w:p>
        </w:tc>
        <w:tc>
          <w:tcPr>
            <w:tcW w:w="2835" w:type="dxa"/>
          </w:tcPr>
          <w:p w14:paraId="3C599F86"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R35</w:t>
            </w:r>
          </w:p>
        </w:tc>
        <w:tc>
          <w:tcPr>
            <w:tcW w:w="2835" w:type="dxa"/>
          </w:tcPr>
          <w:p w14:paraId="5549BC28" w14:textId="77777777" w:rsidR="00110CAF" w:rsidRPr="00110CAF" w:rsidRDefault="00110CAF" w:rsidP="006039FF">
            <w:pPr>
              <w:pStyle w:val="Tablelevel1"/>
              <w:jc w:val="center"/>
              <w:rPr>
                <w:rFonts w:ascii="Calibri" w:hAnsi="Calibri"/>
                <w:szCs w:val="22"/>
                <w:lang w:eastAsia="en-GB"/>
              </w:rPr>
            </w:pPr>
          </w:p>
        </w:tc>
      </w:tr>
      <w:tr w:rsidR="00110CAF" w:rsidRPr="00110CAF" w14:paraId="0717D5AB" w14:textId="77777777" w:rsidTr="00D32A0B">
        <w:trPr>
          <w:trHeight w:hRule="exact" w:val="394"/>
          <w:jc w:val="center"/>
        </w:trPr>
        <w:tc>
          <w:tcPr>
            <w:tcW w:w="8755" w:type="dxa"/>
          </w:tcPr>
          <w:p w14:paraId="6B09DBC5" w14:textId="77777777" w:rsidR="00110CAF" w:rsidRPr="00110CAF" w:rsidRDefault="00110CAF" w:rsidP="006039FF">
            <w:pPr>
              <w:pStyle w:val="Tablelevel1"/>
              <w:rPr>
                <w:rFonts w:ascii="Calibri" w:hAnsi="Calibri"/>
                <w:b/>
                <w:szCs w:val="22"/>
              </w:rPr>
            </w:pPr>
            <w:commentRangeStart w:id="8374"/>
            <w:r w:rsidRPr="00110CAF">
              <w:rPr>
                <w:rFonts w:ascii="Calibri" w:hAnsi="Calibri"/>
                <w:b/>
                <w:szCs w:val="22"/>
              </w:rPr>
              <w:t>Contingency plans</w:t>
            </w:r>
            <w:commentRangeEnd w:id="8374"/>
            <w:r w:rsidR="00FD5556">
              <w:rPr>
                <w:rStyle w:val="CommentReference"/>
                <w:rFonts w:asciiTheme="minorHAnsi" w:eastAsiaTheme="minorHAnsi" w:hAnsiTheme="minorHAnsi"/>
                <w:lang w:eastAsia="en-GB"/>
              </w:rPr>
              <w:commentReference w:id="8374"/>
            </w:r>
          </w:p>
        </w:tc>
        <w:tc>
          <w:tcPr>
            <w:tcW w:w="2835" w:type="dxa"/>
          </w:tcPr>
          <w:p w14:paraId="744117FD" w14:textId="77777777" w:rsidR="00110CAF" w:rsidRPr="00110CAF" w:rsidRDefault="00110CAF" w:rsidP="006039FF">
            <w:pPr>
              <w:pStyle w:val="Tablelevel1"/>
              <w:jc w:val="center"/>
              <w:rPr>
                <w:rFonts w:ascii="Calibri" w:hAnsi="Calibri"/>
                <w:szCs w:val="22"/>
                <w:lang w:eastAsia="en-GB"/>
              </w:rPr>
            </w:pPr>
          </w:p>
        </w:tc>
        <w:tc>
          <w:tcPr>
            <w:tcW w:w="2835" w:type="dxa"/>
          </w:tcPr>
          <w:p w14:paraId="004235D5" w14:textId="77777777" w:rsidR="00110CAF" w:rsidRPr="00110CAF" w:rsidRDefault="00110CAF" w:rsidP="006039FF">
            <w:pPr>
              <w:pStyle w:val="Tablelevel1"/>
              <w:jc w:val="center"/>
              <w:rPr>
                <w:rFonts w:ascii="Calibri" w:hAnsi="Calibri"/>
                <w:szCs w:val="22"/>
                <w:lang w:eastAsia="en-GB"/>
              </w:rPr>
            </w:pPr>
          </w:p>
        </w:tc>
      </w:tr>
      <w:tr w:rsidR="00110CAF" w:rsidRPr="00110CAF" w14:paraId="18564D21" w14:textId="77777777" w:rsidTr="00D32A0B">
        <w:trPr>
          <w:trHeight w:hRule="exact" w:val="394"/>
          <w:jc w:val="center"/>
        </w:trPr>
        <w:tc>
          <w:tcPr>
            <w:tcW w:w="8755" w:type="dxa"/>
          </w:tcPr>
          <w:p w14:paraId="386CB7D2" w14:textId="77777777" w:rsidR="00110CAF" w:rsidRPr="00110CAF" w:rsidRDefault="00110CAF" w:rsidP="006039FF">
            <w:pPr>
              <w:pStyle w:val="Tablelevel1"/>
              <w:rPr>
                <w:rFonts w:ascii="Calibri" w:hAnsi="Calibri"/>
                <w:i/>
                <w:szCs w:val="22"/>
              </w:rPr>
            </w:pPr>
            <w:r w:rsidRPr="00110CAF">
              <w:rPr>
                <w:rFonts w:ascii="Calibri" w:hAnsi="Calibri"/>
                <w:i/>
                <w:szCs w:val="22"/>
              </w:rPr>
              <w:t>Describe the preparation and implementation of contingency plans</w:t>
            </w:r>
          </w:p>
        </w:tc>
        <w:tc>
          <w:tcPr>
            <w:tcW w:w="2835" w:type="dxa"/>
          </w:tcPr>
          <w:p w14:paraId="3DD4CC12" w14:textId="77777777" w:rsidR="00110CAF" w:rsidRPr="00110CAF" w:rsidRDefault="00110CAF" w:rsidP="006039FF">
            <w:pPr>
              <w:pStyle w:val="Tablelevel1"/>
              <w:jc w:val="center"/>
              <w:rPr>
                <w:rFonts w:ascii="Calibri" w:hAnsi="Calibri"/>
                <w:szCs w:val="22"/>
                <w:lang w:eastAsia="en-GB"/>
              </w:rPr>
            </w:pPr>
          </w:p>
        </w:tc>
        <w:tc>
          <w:tcPr>
            <w:tcW w:w="2835" w:type="dxa"/>
          </w:tcPr>
          <w:p w14:paraId="27A5A276" w14:textId="77777777" w:rsidR="00110CAF" w:rsidRPr="00110CAF" w:rsidRDefault="00110CAF" w:rsidP="006039FF">
            <w:pPr>
              <w:pStyle w:val="Tablelevel1"/>
              <w:jc w:val="center"/>
              <w:rPr>
                <w:rFonts w:ascii="Calibri" w:hAnsi="Calibri"/>
                <w:szCs w:val="22"/>
                <w:lang w:eastAsia="en-GB"/>
              </w:rPr>
            </w:pPr>
          </w:p>
        </w:tc>
      </w:tr>
      <w:tr w:rsidR="00110CAF" w:rsidRPr="00110CAF" w14:paraId="37BE5CC1" w14:textId="77777777" w:rsidTr="00D32A0B">
        <w:trPr>
          <w:trHeight w:hRule="exact" w:val="3118"/>
          <w:jc w:val="center"/>
        </w:trPr>
        <w:tc>
          <w:tcPr>
            <w:tcW w:w="8755" w:type="dxa"/>
          </w:tcPr>
          <w:p w14:paraId="41D9B0AC" w14:textId="0544FD0F" w:rsidR="00110CAF" w:rsidRPr="00110CAF" w:rsidDel="00A85E19" w:rsidRDefault="00110CAF" w:rsidP="006039FF">
            <w:pPr>
              <w:pStyle w:val="Tablelevel1bold"/>
              <w:rPr>
                <w:del w:id="8375" w:author="Abercrombie, Kerrie" w:date="2021-02-11T11:50:00Z"/>
                <w:rFonts w:ascii="Calibri" w:hAnsi="Calibri"/>
                <w:b w:val="0"/>
                <w:sz w:val="22"/>
                <w:szCs w:val="22"/>
              </w:rPr>
            </w:pPr>
            <w:bookmarkStart w:id="8376" w:name="_Toc446917733"/>
            <w:bookmarkStart w:id="8377" w:name="_Toc111617540"/>
            <w:commentRangeStart w:id="8378"/>
            <w:del w:id="8379" w:author="Abercrombie, Kerrie" w:date="2021-02-11T11:50:00Z">
              <w:r w:rsidRPr="00110CAF" w:rsidDel="00A85E19">
                <w:rPr>
                  <w:rFonts w:ascii="Calibri" w:hAnsi="Calibri"/>
                  <w:b w:val="0"/>
                  <w:sz w:val="22"/>
                  <w:szCs w:val="22"/>
                </w:rPr>
                <w:delText>Introduction, preparation and implementation of contingency plans</w:delText>
              </w:r>
              <w:bookmarkEnd w:id="8376"/>
              <w:bookmarkEnd w:id="8377"/>
            </w:del>
          </w:p>
          <w:p w14:paraId="575B8D7A" w14:textId="42ACD21C" w:rsidR="00110CAF" w:rsidRPr="00110CAF" w:rsidDel="00A85E19" w:rsidRDefault="00110CAF" w:rsidP="006039FF">
            <w:pPr>
              <w:pStyle w:val="Tablelevel2"/>
              <w:rPr>
                <w:del w:id="8380" w:author="Abercrombie, Kerrie" w:date="2021-02-11T11:50:00Z"/>
                <w:rFonts w:ascii="Calibri" w:hAnsi="Calibri"/>
                <w:sz w:val="22"/>
                <w:szCs w:val="22"/>
              </w:rPr>
            </w:pPr>
            <w:del w:id="8381" w:author="Abercrombie, Kerrie" w:date="2021-02-11T11:50:00Z">
              <w:r w:rsidRPr="00110CAF" w:rsidDel="00A85E19">
                <w:rPr>
                  <w:rFonts w:ascii="Calibri" w:hAnsi="Calibri"/>
                  <w:sz w:val="22"/>
                  <w:szCs w:val="22"/>
                </w:rPr>
                <w:delText>Collisions</w:delText>
              </w:r>
            </w:del>
          </w:p>
          <w:p w14:paraId="6E4F56BC" w14:textId="7B0555B5" w:rsidR="00110CAF" w:rsidRPr="00110CAF" w:rsidDel="00A85E19" w:rsidRDefault="00110CAF" w:rsidP="006039FF">
            <w:pPr>
              <w:pStyle w:val="Tablelevel2"/>
              <w:rPr>
                <w:del w:id="8382" w:author="Abercrombie, Kerrie" w:date="2021-02-11T11:50:00Z"/>
                <w:rFonts w:ascii="Calibri" w:hAnsi="Calibri"/>
                <w:sz w:val="22"/>
                <w:szCs w:val="22"/>
              </w:rPr>
            </w:pPr>
            <w:del w:id="8383" w:author="Abercrombie, Kerrie" w:date="2021-02-11T11:50:00Z">
              <w:r w:rsidRPr="00110CAF" w:rsidDel="00A85E19">
                <w:rPr>
                  <w:rFonts w:ascii="Calibri" w:hAnsi="Calibri"/>
                  <w:sz w:val="22"/>
                  <w:szCs w:val="22"/>
                </w:rPr>
                <w:delText>Groundings</w:delText>
              </w:r>
            </w:del>
          </w:p>
          <w:p w14:paraId="74BF6D32" w14:textId="16B60348" w:rsidR="00110CAF" w:rsidRPr="00110CAF" w:rsidDel="00A85E19" w:rsidRDefault="00110CAF" w:rsidP="006039FF">
            <w:pPr>
              <w:pStyle w:val="Tablelevel2"/>
              <w:rPr>
                <w:del w:id="8384" w:author="Abercrombie, Kerrie" w:date="2021-02-11T11:50:00Z"/>
                <w:rFonts w:ascii="Calibri" w:hAnsi="Calibri"/>
                <w:sz w:val="22"/>
                <w:szCs w:val="22"/>
              </w:rPr>
            </w:pPr>
            <w:del w:id="8385" w:author="Abercrombie, Kerrie" w:date="2021-02-11T11:50:00Z">
              <w:r w:rsidRPr="00110CAF" w:rsidDel="00A85E19">
                <w:rPr>
                  <w:rFonts w:ascii="Calibri" w:hAnsi="Calibri"/>
                  <w:sz w:val="22"/>
                  <w:szCs w:val="22"/>
                </w:rPr>
                <w:delText>Marine pollution (air/water)</w:delText>
              </w:r>
            </w:del>
          </w:p>
          <w:p w14:paraId="6ECCFD97" w14:textId="5FA8A4D1" w:rsidR="00110CAF" w:rsidRPr="00110CAF" w:rsidDel="00A85E19" w:rsidRDefault="00110CAF" w:rsidP="006039FF">
            <w:pPr>
              <w:pStyle w:val="Tablelevel2"/>
              <w:rPr>
                <w:del w:id="8386" w:author="Abercrombie, Kerrie" w:date="2021-02-11T11:50:00Z"/>
                <w:rFonts w:ascii="Calibri" w:hAnsi="Calibri"/>
                <w:sz w:val="22"/>
                <w:szCs w:val="22"/>
              </w:rPr>
            </w:pPr>
            <w:del w:id="8387" w:author="Abercrombie, Kerrie" w:date="2021-02-11T11:50:00Z">
              <w:r w:rsidRPr="00110CAF" w:rsidDel="00A85E19">
                <w:rPr>
                  <w:rFonts w:ascii="Calibri" w:hAnsi="Calibri"/>
                  <w:sz w:val="22"/>
                  <w:szCs w:val="22"/>
                </w:rPr>
                <w:delText>Fire</w:delText>
              </w:r>
            </w:del>
          </w:p>
          <w:p w14:paraId="49296F62" w14:textId="63C7C096" w:rsidR="00110CAF" w:rsidRPr="00110CAF" w:rsidDel="00A85E19" w:rsidRDefault="00110CAF" w:rsidP="006039FF">
            <w:pPr>
              <w:pStyle w:val="Tablelevel2"/>
              <w:rPr>
                <w:del w:id="8388" w:author="Abercrombie, Kerrie" w:date="2021-02-11T11:50:00Z"/>
                <w:rFonts w:ascii="Calibri" w:hAnsi="Calibri"/>
                <w:sz w:val="22"/>
                <w:szCs w:val="22"/>
              </w:rPr>
            </w:pPr>
            <w:del w:id="8389" w:author="Abercrombie, Kerrie" w:date="2021-02-11T11:50:00Z">
              <w:r w:rsidRPr="00110CAF" w:rsidDel="00A85E19">
                <w:rPr>
                  <w:rFonts w:ascii="Calibri" w:hAnsi="Calibri"/>
                  <w:sz w:val="22"/>
                  <w:szCs w:val="22"/>
                </w:rPr>
                <w:delText>Hazardous cargoes</w:delText>
              </w:r>
            </w:del>
          </w:p>
          <w:p w14:paraId="55A2E13C" w14:textId="4A805E90" w:rsidR="00110CAF" w:rsidRPr="00110CAF" w:rsidDel="00A85E19" w:rsidRDefault="00110CAF" w:rsidP="006039FF">
            <w:pPr>
              <w:pStyle w:val="Tablelevel2"/>
              <w:rPr>
                <w:del w:id="8390" w:author="Abercrombie, Kerrie" w:date="2021-02-11T11:50:00Z"/>
                <w:rFonts w:ascii="Calibri" w:hAnsi="Calibri"/>
                <w:sz w:val="22"/>
                <w:szCs w:val="22"/>
              </w:rPr>
            </w:pPr>
            <w:del w:id="8391" w:author="Abercrombie, Kerrie" w:date="2021-02-11T11:50:00Z">
              <w:r w:rsidRPr="00110CAF" w:rsidDel="00A85E19">
                <w:rPr>
                  <w:rFonts w:ascii="Calibri" w:hAnsi="Calibri"/>
                  <w:sz w:val="22"/>
                  <w:szCs w:val="22"/>
                </w:rPr>
                <w:delText>SAR incidents, including man overboard</w:delText>
              </w:r>
            </w:del>
          </w:p>
          <w:p w14:paraId="64A7A472" w14:textId="39B88CA9" w:rsidR="00110CAF" w:rsidRPr="00110CAF" w:rsidDel="00A85E19" w:rsidRDefault="00110CAF" w:rsidP="006039FF">
            <w:pPr>
              <w:pStyle w:val="Tablelevel2"/>
              <w:rPr>
                <w:del w:id="8392" w:author="Abercrombie, Kerrie" w:date="2021-02-11T11:50:00Z"/>
                <w:rFonts w:ascii="Calibri" w:hAnsi="Calibri"/>
                <w:sz w:val="22"/>
                <w:szCs w:val="22"/>
              </w:rPr>
            </w:pPr>
            <w:del w:id="8393" w:author="Abercrombie, Kerrie" w:date="2021-02-11T11:50:00Z">
              <w:r w:rsidRPr="00110CAF" w:rsidDel="00A85E19">
                <w:rPr>
                  <w:rFonts w:ascii="Calibri" w:hAnsi="Calibri"/>
                  <w:sz w:val="22"/>
                  <w:szCs w:val="22"/>
                </w:rPr>
                <w:delText>Other contingency plans including, but not limited to the following: medical, casualty evacuation, special weather conditions</w:delText>
              </w:r>
            </w:del>
          </w:p>
          <w:p w14:paraId="0E5C879A" w14:textId="77F9063C" w:rsidR="00110CAF" w:rsidRPr="00110CAF" w:rsidDel="00A85E19" w:rsidRDefault="00110CAF" w:rsidP="006039FF">
            <w:pPr>
              <w:pStyle w:val="Tablelevel3"/>
              <w:rPr>
                <w:del w:id="8394" w:author="Abercrombie, Kerrie" w:date="2021-02-11T11:50:00Z"/>
                <w:rFonts w:ascii="Calibri" w:hAnsi="Calibri"/>
                <w:sz w:val="22"/>
                <w:szCs w:val="22"/>
              </w:rPr>
            </w:pPr>
            <w:del w:id="8395" w:author="Abercrombie, Kerrie" w:date="2021-02-11T11:50:00Z">
              <w:r w:rsidRPr="00110CAF" w:rsidDel="00A85E19">
                <w:rPr>
                  <w:rFonts w:ascii="Calibri" w:hAnsi="Calibri"/>
                  <w:sz w:val="22"/>
                  <w:szCs w:val="22"/>
                </w:rPr>
                <w:delText>Organisations to be alerted</w:delText>
              </w:r>
            </w:del>
          </w:p>
          <w:p w14:paraId="0ECADECA" w14:textId="38F18D82" w:rsidR="00110CAF" w:rsidRPr="00110CAF" w:rsidRDefault="00110CAF" w:rsidP="006039FF">
            <w:pPr>
              <w:pStyle w:val="Tablelevel2"/>
              <w:rPr>
                <w:rFonts w:ascii="Calibri" w:hAnsi="Calibri"/>
                <w:sz w:val="22"/>
                <w:szCs w:val="22"/>
              </w:rPr>
            </w:pPr>
            <w:del w:id="8396" w:author="Abercrombie, Kerrie" w:date="2021-02-11T11:50:00Z">
              <w:r w:rsidRPr="00110CAF" w:rsidDel="00A85E19">
                <w:rPr>
                  <w:rFonts w:ascii="Calibri" w:hAnsi="Calibri"/>
                  <w:sz w:val="22"/>
                  <w:szCs w:val="22"/>
                </w:rPr>
                <w:delText>Simultaneous emergencies</w:delText>
              </w:r>
              <w:commentRangeEnd w:id="8378"/>
              <w:r w:rsidR="00A85E19" w:rsidDel="00A85E19">
                <w:rPr>
                  <w:rStyle w:val="CommentReference"/>
                  <w:rFonts w:asciiTheme="minorHAnsi" w:eastAsiaTheme="minorHAnsi" w:hAnsiTheme="minorHAnsi"/>
                </w:rPr>
                <w:commentReference w:id="8378"/>
              </w:r>
            </w:del>
          </w:p>
        </w:tc>
        <w:tc>
          <w:tcPr>
            <w:tcW w:w="2835" w:type="dxa"/>
          </w:tcPr>
          <w:p w14:paraId="17D19592"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R35, R36, R38, R39, R40, R41</w:t>
            </w:r>
          </w:p>
          <w:p w14:paraId="5E63BFA1" w14:textId="77777777" w:rsidR="00110CAF" w:rsidRPr="00110CAF" w:rsidRDefault="00110CAF" w:rsidP="006039FF">
            <w:pPr>
              <w:pStyle w:val="Tablelevel1"/>
              <w:jc w:val="center"/>
              <w:rPr>
                <w:rFonts w:ascii="Calibri" w:hAnsi="Calibri"/>
                <w:szCs w:val="22"/>
                <w:lang w:eastAsia="en-GB"/>
              </w:rPr>
            </w:pPr>
          </w:p>
        </w:tc>
        <w:tc>
          <w:tcPr>
            <w:tcW w:w="2835" w:type="dxa"/>
          </w:tcPr>
          <w:p w14:paraId="33BB692B" w14:textId="77777777" w:rsidR="00110CAF" w:rsidRPr="00110CAF" w:rsidRDefault="00110CAF" w:rsidP="006039FF">
            <w:pPr>
              <w:pStyle w:val="Tablelevel1"/>
              <w:jc w:val="center"/>
              <w:rPr>
                <w:rFonts w:ascii="Calibri" w:hAnsi="Calibri"/>
                <w:szCs w:val="22"/>
                <w:lang w:eastAsia="en-GB"/>
              </w:rPr>
            </w:pPr>
          </w:p>
        </w:tc>
      </w:tr>
      <w:tr w:rsidR="00110CAF" w:rsidRPr="00110CAF" w14:paraId="35292A4F" w14:textId="77777777" w:rsidTr="00D32A0B">
        <w:tblPrEx>
          <w:tblLook w:val="01E0" w:firstRow="1" w:lastRow="1" w:firstColumn="1" w:lastColumn="1" w:noHBand="0" w:noVBand="0"/>
        </w:tblPrEx>
        <w:trPr>
          <w:cantSplit/>
          <w:trHeight w:val="1180"/>
          <w:jc w:val="center"/>
        </w:trPr>
        <w:tc>
          <w:tcPr>
            <w:tcW w:w="8755" w:type="dxa"/>
          </w:tcPr>
          <w:p w14:paraId="1CF9328E" w14:textId="747128B5" w:rsidR="00110CAF" w:rsidRPr="00110CAF" w:rsidDel="00A85E19" w:rsidRDefault="00110CAF" w:rsidP="006039FF">
            <w:pPr>
              <w:pStyle w:val="Tablelevel1bold"/>
              <w:rPr>
                <w:del w:id="8397" w:author="Abercrombie, Kerrie" w:date="2021-02-11T11:50:00Z"/>
                <w:rFonts w:ascii="Calibri" w:hAnsi="Calibri"/>
                <w:b w:val="0"/>
                <w:sz w:val="22"/>
                <w:szCs w:val="22"/>
              </w:rPr>
            </w:pPr>
            <w:bookmarkStart w:id="8398" w:name="_Toc446917734"/>
            <w:bookmarkStart w:id="8399" w:name="_Toc111617541"/>
            <w:commentRangeStart w:id="8400"/>
            <w:del w:id="8401" w:author="Abercrombie, Kerrie" w:date="2021-02-11T11:50:00Z">
              <w:r w:rsidRPr="00110CAF" w:rsidDel="00A85E19">
                <w:rPr>
                  <w:rFonts w:ascii="Calibri" w:hAnsi="Calibri"/>
                  <w:b w:val="0"/>
                  <w:sz w:val="22"/>
                  <w:szCs w:val="22"/>
                </w:rPr>
                <w:delText>Describe the</w:delText>
              </w:r>
              <w:r w:rsidRPr="00110CAF" w:rsidDel="00A85E19">
                <w:rPr>
                  <w:rFonts w:ascii="Calibri" w:hAnsi="Calibri"/>
                  <w:b w:val="0"/>
                  <w:i/>
                  <w:sz w:val="22"/>
                  <w:szCs w:val="22"/>
                </w:rPr>
                <w:delText xml:space="preserve"> </w:delText>
              </w:r>
              <w:r w:rsidRPr="00110CAF" w:rsidDel="00A85E19">
                <w:rPr>
                  <w:rFonts w:ascii="Calibri" w:hAnsi="Calibri"/>
                  <w:b w:val="0"/>
                  <w:sz w:val="22"/>
                  <w:szCs w:val="22"/>
                </w:rPr>
                <w:delText>preparation and use of checklists</w:delText>
              </w:r>
            </w:del>
          </w:p>
          <w:bookmarkEnd w:id="8398"/>
          <w:bookmarkEnd w:id="8399"/>
          <w:p w14:paraId="1F152E48" w14:textId="343398F9" w:rsidR="00110CAF" w:rsidRPr="00110CAF" w:rsidDel="00A85E19" w:rsidRDefault="00110CAF" w:rsidP="006039FF">
            <w:pPr>
              <w:pStyle w:val="Tablelevel2"/>
              <w:rPr>
                <w:del w:id="8402" w:author="Abercrombie, Kerrie" w:date="2021-02-11T11:50:00Z"/>
                <w:rFonts w:ascii="Calibri" w:hAnsi="Calibri"/>
                <w:sz w:val="22"/>
                <w:szCs w:val="22"/>
              </w:rPr>
            </w:pPr>
            <w:del w:id="8403" w:author="Abercrombie, Kerrie" w:date="2021-02-11T11:50:00Z">
              <w:r w:rsidRPr="00110CAF" w:rsidDel="00A85E19">
                <w:rPr>
                  <w:rFonts w:ascii="Calibri" w:hAnsi="Calibri"/>
                  <w:sz w:val="22"/>
                  <w:szCs w:val="22"/>
                </w:rPr>
                <w:delText>Introduction and use of checklists</w:delText>
              </w:r>
            </w:del>
          </w:p>
          <w:p w14:paraId="0A9D3895" w14:textId="3A804D9E" w:rsidR="00110CAF" w:rsidRPr="00110CAF" w:rsidDel="00A85E19" w:rsidRDefault="00110CAF" w:rsidP="006039FF">
            <w:pPr>
              <w:pStyle w:val="Tablelevel3"/>
              <w:rPr>
                <w:del w:id="8404" w:author="Abercrombie, Kerrie" w:date="2021-02-11T11:50:00Z"/>
                <w:rFonts w:ascii="Calibri" w:hAnsi="Calibri"/>
                <w:sz w:val="22"/>
                <w:szCs w:val="22"/>
                <w:lang w:eastAsia="en-GB"/>
              </w:rPr>
            </w:pPr>
            <w:del w:id="8405" w:author="Abercrombie, Kerrie" w:date="2021-02-11T11:50:00Z">
              <w:r w:rsidRPr="00110CAF" w:rsidDel="00A85E19">
                <w:rPr>
                  <w:rFonts w:ascii="Calibri" w:hAnsi="Calibri"/>
                  <w:sz w:val="22"/>
                  <w:szCs w:val="22"/>
                  <w:lang w:eastAsia="en-GB"/>
                </w:rPr>
                <w:delText>Description of a checklist</w:delText>
              </w:r>
            </w:del>
          </w:p>
          <w:p w14:paraId="4C9056FD" w14:textId="7BFDACB8" w:rsidR="00110CAF" w:rsidRPr="00110CAF" w:rsidRDefault="00110CAF" w:rsidP="006039FF">
            <w:pPr>
              <w:pStyle w:val="Tablelevel2"/>
              <w:rPr>
                <w:rFonts w:ascii="Calibri" w:hAnsi="Calibri"/>
                <w:sz w:val="22"/>
                <w:szCs w:val="22"/>
              </w:rPr>
            </w:pPr>
            <w:del w:id="8406" w:author="Abercrombie, Kerrie" w:date="2021-02-11T11:50:00Z">
              <w:r w:rsidRPr="00110CAF" w:rsidDel="00A85E19">
                <w:rPr>
                  <w:rFonts w:ascii="Calibri" w:hAnsi="Calibri"/>
                  <w:sz w:val="22"/>
                  <w:szCs w:val="22"/>
                </w:rPr>
                <w:delText>Authority to prepare, implement, issue and update checklists</w:delText>
              </w:r>
              <w:commentRangeEnd w:id="8400"/>
              <w:r w:rsidR="00A85E19" w:rsidDel="00A85E19">
                <w:rPr>
                  <w:rStyle w:val="CommentReference"/>
                  <w:rFonts w:asciiTheme="minorHAnsi" w:eastAsiaTheme="minorHAnsi" w:hAnsiTheme="minorHAnsi"/>
                </w:rPr>
                <w:commentReference w:id="8400"/>
              </w:r>
            </w:del>
          </w:p>
        </w:tc>
        <w:tc>
          <w:tcPr>
            <w:tcW w:w="2835" w:type="dxa"/>
          </w:tcPr>
          <w:p w14:paraId="5865FDDA"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R37</w:t>
            </w:r>
          </w:p>
        </w:tc>
        <w:tc>
          <w:tcPr>
            <w:tcW w:w="2835" w:type="dxa"/>
          </w:tcPr>
          <w:p w14:paraId="5BC87B25" w14:textId="77777777" w:rsidR="00110CAF" w:rsidRPr="00110CAF" w:rsidRDefault="00110CAF" w:rsidP="006039FF">
            <w:pPr>
              <w:pStyle w:val="Tablelevel1"/>
              <w:jc w:val="center"/>
              <w:rPr>
                <w:rFonts w:ascii="Calibri" w:hAnsi="Calibri"/>
                <w:szCs w:val="22"/>
                <w:lang w:eastAsia="en-GB"/>
              </w:rPr>
            </w:pPr>
          </w:p>
        </w:tc>
      </w:tr>
      <w:tr w:rsidR="00110CAF" w:rsidRPr="00110CAF" w14:paraId="17BE2BF7" w14:textId="77777777" w:rsidTr="00D32A0B">
        <w:tblPrEx>
          <w:tblLook w:val="01E0" w:firstRow="1" w:lastRow="1" w:firstColumn="1" w:lastColumn="1" w:noHBand="0" w:noVBand="0"/>
        </w:tblPrEx>
        <w:trPr>
          <w:trHeight w:hRule="exact" w:val="498"/>
          <w:jc w:val="center"/>
        </w:trPr>
        <w:tc>
          <w:tcPr>
            <w:tcW w:w="8755" w:type="dxa"/>
            <w:vAlign w:val="center"/>
          </w:tcPr>
          <w:p w14:paraId="0748F9CF" w14:textId="77777777" w:rsidR="00110CAF" w:rsidRPr="00110CAF" w:rsidRDefault="00110CAF" w:rsidP="006039FF">
            <w:pPr>
              <w:pStyle w:val="Tablelevel1bold"/>
              <w:rPr>
                <w:rFonts w:ascii="Calibri" w:hAnsi="Calibri"/>
                <w:sz w:val="22"/>
                <w:szCs w:val="22"/>
              </w:rPr>
            </w:pPr>
            <w:bookmarkStart w:id="8407" w:name="_Toc446917735"/>
            <w:bookmarkStart w:id="8408" w:name="_Toc111617542"/>
            <w:r w:rsidRPr="00110CAF">
              <w:rPr>
                <w:rFonts w:ascii="Calibri" w:hAnsi="Calibri"/>
                <w:sz w:val="22"/>
                <w:szCs w:val="22"/>
              </w:rPr>
              <w:t>Prioritise and respond to incidents</w:t>
            </w:r>
            <w:bookmarkEnd w:id="8407"/>
            <w:bookmarkEnd w:id="8408"/>
          </w:p>
        </w:tc>
        <w:tc>
          <w:tcPr>
            <w:tcW w:w="2835" w:type="dxa"/>
            <w:vAlign w:val="center"/>
          </w:tcPr>
          <w:p w14:paraId="15A43D43"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R41, R58</w:t>
            </w:r>
          </w:p>
        </w:tc>
        <w:tc>
          <w:tcPr>
            <w:tcW w:w="2835" w:type="dxa"/>
            <w:vAlign w:val="center"/>
          </w:tcPr>
          <w:p w14:paraId="58CEFC9E"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A14</w:t>
            </w:r>
          </w:p>
        </w:tc>
      </w:tr>
      <w:tr w:rsidR="00110CAF" w:rsidRPr="00110CAF" w14:paraId="45B80E24" w14:textId="77777777" w:rsidTr="00D32A0B">
        <w:tblPrEx>
          <w:tblLook w:val="01E0" w:firstRow="1" w:lastRow="1" w:firstColumn="1" w:lastColumn="1" w:noHBand="0" w:noVBand="0"/>
        </w:tblPrEx>
        <w:trPr>
          <w:cantSplit/>
          <w:jc w:val="center"/>
        </w:trPr>
        <w:tc>
          <w:tcPr>
            <w:tcW w:w="8755" w:type="dxa"/>
          </w:tcPr>
          <w:p w14:paraId="75A97227" w14:textId="77777777" w:rsidR="00110CAF" w:rsidRPr="00110CAF" w:rsidRDefault="00110CAF" w:rsidP="006039FF">
            <w:pPr>
              <w:pStyle w:val="Tablelevel1bold"/>
              <w:rPr>
                <w:rFonts w:ascii="Calibri" w:hAnsi="Calibri"/>
                <w:b w:val="0"/>
                <w:i/>
                <w:sz w:val="22"/>
                <w:szCs w:val="22"/>
              </w:rPr>
            </w:pPr>
            <w:r w:rsidRPr="00110CAF">
              <w:rPr>
                <w:rFonts w:ascii="Calibri" w:hAnsi="Calibri"/>
                <w:b w:val="0"/>
                <w:i/>
                <w:sz w:val="22"/>
                <w:szCs w:val="22"/>
              </w:rPr>
              <w:t>Explain the steps in classification of an emergency situation and explain the activation of the relevant contingency plans</w:t>
            </w:r>
          </w:p>
        </w:tc>
        <w:tc>
          <w:tcPr>
            <w:tcW w:w="2835" w:type="dxa"/>
          </w:tcPr>
          <w:p w14:paraId="008D30B1" w14:textId="77777777" w:rsidR="00110CAF" w:rsidRPr="00110CAF" w:rsidRDefault="00110CAF" w:rsidP="006039FF">
            <w:pPr>
              <w:pStyle w:val="Tablelevel1"/>
              <w:jc w:val="center"/>
              <w:rPr>
                <w:rFonts w:ascii="Calibri" w:hAnsi="Calibri"/>
                <w:szCs w:val="22"/>
                <w:lang w:eastAsia="en-GB"/>
              </w:rPr>
            </w:pPr>
          </w:p>
        </w:tc>
        <w:tc>
          <w:tcPr>
            <w:tcW w:w="2835" w:type="dxa"/>
          </w:tcPr>
          <w:p w14:paraId="4391A6C8" w14:textId="77777777" w:rsidR="00110CAF" w:rsidRPr="00110CAF" w:rsidRDefault="00110CAF" w:rsidP="006039FF">
            <w:pPr>
              <w:pStyle w:val="Tablelevel1"/>
              <w:jc w:val="center"/>
              <w:rPr>
                <w:rFonts w:ascii="Calibri" w:hAnsi="Calibri"/>
                <w:szCs w:val="22"/>
                <w:lang w:eastAsia="en-GB"/>
              </w:rPr>
            </w:pPr>
          </w:p>
        </w:tc>
      </w:tr>
      <w:tr w:rsidR="00110CAF" w:rsidRPr="00110CAF" w14:paraId="777A40B7" w14:textId="77777777" w:rsidTr="00D32A0B">
        <w:tblPrEx>
          <w:tblLook w:val="01E0" w:firstRow="1" w:lastRow="1" w:firstColumn="1" w:lastColumn="1" w:noHBand="0" w:noVBand="0"/>
        </w:tblPrEx>
        <w:trPr>
          <w:cantSplit/>
          <w:trHeight w:val="4937"/>
          <w:jc w:val="center"/>
        </w:trPr>
        <w:tc>
          <w:tcPr>
            <w:tcW w:w="8755" w:type="dxa"/>
          </w:tcPr>
          <w:p w14:paraId="410344F5" w14:textId="77777777" w:rsidR="00110CAF" w:rsidRPr="00110CAF" w:rsidRDefault="00110CAF" w:rsidP="006039FF">
            <w:pPr>
              <w:pStyle w:val="Tablelevel1bold"/>
              <w:rPr>
                <w:rFonts w:ascii="Calibri" w:hAnsi="Calibri"/>
                <w:b w:val="0"/>
                <w:sz w:val="22"/>
                <w:szCs w:val="22"/>
              </w:rPr>
            </w:pPr>
            <w:bookmarkStart w:id="8409" w:name="_Toc446917736"/>
            <w:bookmarkStart w:id="8410" w:name="_Toc111617543"/>
            <w:commentRangeStart w:id="8411"/>
            <w:r w:rsidRPr="00110CAF">
              <w:rPr>
                <w:rFonts w:ascii="Calibri" w:hAnsi="Calibri"/>
                <w:b w:val="0"/>
                <w:sz w:val="22"/>
                <w:szCs w:val="22"/>
              </w:rPr>
              <w:t>Prioritise incident:</w:t>
            </w:r>
          </w:p>
          <w:p w14:paraId="3579489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Data collection</w:t>
            </w:r>
          </w:p>
          <w:p w14:paraId="08E29DAE" w14:textId="77777777" w:rsidR="00110CAF" w:rsidRPr="00110CAF" w:rsidRDefault="00110CAF" w:rsidP="006039FF">
            <w:pPr>
              <w:pStyle w:val="Tablelevel2"/>
              <w:rPr>
                <w:rFonts w:ascii="Calibri" w:hAnsi="Calibri"/>
                <w:b/>
                <w:i/>
                <w:sz w:val="22"/>
                <w:szCs w:val="22"/>
              </w:rPr>
            </w:pPr>
            <w:r w:rsidRPr="00110CAF">
              <w:rPr>
                <w:rFonts w:ascii="Calibri" w:hAnsi="Calibri"/>
                <w:sz w:val="22"/>
                <w:szCs w:val="22"/>
              </w:rPr>
              <w:t>- Evaluation</w:t>
            </w:r>
            <w:bookmarkEnd w:id="8409"/>
            <w:bookmarkEnd w:id="8410"/>
          </w:p>
          <w:p w14:paraId="78C7C0F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Classification of incident</w:t>
            </w:r>
          </w:p>
          <w:p w14:paraId="2243FDF6" w14:textId="77777777" w:rsidR="00110CAF" w:rsidRPr="00110CAF" w:rsidRDefault="00110CAF" w:rsidP="006039FF">
            <w:pPr>
              <w:pStyle w:val="Tablelevel1bold"/>
              <w:rPr>
                <w:rFonts w:ascii="Calibri" w:hAnsi="Calibri"/>
                <w:b w:val="0"/>
                <w:sz w:val="22"/>
                <w:szCs w:val="22"/>
              </w:rPr>
            </w:pPr>
            <w:r w:rsidRPr="00110CAF">
              <w:rPr>
                <w:rFonts w:ascii="Calibri" w:hAnsi="Calibri"/>
                <w:b w:val="0"/>
                <w:sz w:val="22"/>
                <w:szCs w:val="22"/>
              </w:rPr>
              <w:t>Response planning and action:</w:t>
            </w:r>
          </w:p>
          <w:p w14:paraId="25727BA5"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Commence alerting procedures</w:t>
            </w:r>
          </w:p>
          <w:p w14:paraId="33FE220A" w14:textId="77777777" w:rsidR="00110CAF" w:rsidRPr="00110CAF" w:rsidRDefault="00110CAF" w:rsidP="006039FF">
            <w:pPr>
              <w:pStyle w:val="Tablelevel2"/>
              <w:rPr>
                <w:rFonts w:ascii="Calibri" w:hAnsi="Calibri"/>
                <w:b/>
                <w:i/>
                <w:sz w:val="22"/>
                <w:szCs w:val="22"/>
              </w:rPr>
            </w:pPr>
            <w:r w:rsidRPr="00110CAF">
              <w:rPr>
                <w:rFonts w:ascii="Calibri" w:hAnsi="Calibri"/>
                <w:sz w:val="22"/>
                <w:szCs w:val="22"/>
              </w:rPr>
              <w:t>- Maintaining safe and efficient flow of traffic</w:t>
            </w:r>
          </w:p>
          <w:p w14:paraId="376C9CD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Co-ordination with, and support to, allied services</w:t>
            </w:r>
          </w:p>
          <w:p w14:paraId="5CC9E1A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Updating of situation reports</w:t>
            </w:r>
          </w:p>
          <w:p w14:paraId="47E3E0E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Navigational warnings (if required)</w:t>
            </w:r>
          </w:p>
          <w:p w14:paraId="0C37A7BB" w14:textId="77777777" w:rsidR="00110CAF" w:rsidRPr="00110CAF" w:rsidRDefault="00110CAF" w:rsidP="006039FF">
            <w:pPr>
              <w:pStyle w:val="Tablelevel1"/>
              <w:rPr>
                <w:rFonts w:ascii="Calibri" w:hAnsi="Calibri"/>
                <w:szCs w:val="22"/>
                <w:lang w:eastAsia="en-GB"/>
              </w:rPr>
            </w:pPr>
            <w:r w:rsidRPr="00110CAF">
              <w:rPr>
                <w:rFonts w:ascii="Calibri" w:hAnsi="Calibri"/>
                <w:szCs w:val="22"/>
                <w:lang w:eastAsia="en-GB"/>
              </w:rPr>
              <w:t>May include but not be limited to:</w:t>
            </w:r>
          </w:p>
          <w:p w14:paraId="4E2A720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Collisions</w:t>
            </w:r>
          </w:p>
          <w:p w14:paraId="4D660A4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Groundings</w:t>
            </w:r>
          </w:p>
          <w:p w14:paraId="5EA5306A"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Marine Pollution</w:t>
            </w:r>
          </w:p>
          <w:p w14:paraId="023F3E8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Fire</w:t>
            </w:r>
          </w:p>
          <w:p w14:paraId="4F4FA49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Hazardous cargoes</w:t>
            </w:r>
          </w:p>
          <w:p w14:paraId="3D699730"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SAR incidents</w:t>
            </w:r>
          </w:p>
          <w:p w14:paraId="16D9D99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Other special circumstances</w:t>
            </w:r>
            <w:commentRangeEnd w:id="8411"/>
            <w:r w:rsidR="00A85E19">
              <w:rPr>
                <w:rStyle w:val="CommentReference"/>
                <w:rFonts w:asciiTheme="minorHAnsi" w:eastAsiaTheme="minorHAnsi" w:hAnsiTheme="minorHAnsi"/>
              </w:rPr>
              <w:commentReference w:id="8411"/>
            </w:r>
          </w:p>
        </w:tc>
        <w:tc>
          <w:tcPr>
            <w:tcW w:w="2835" w:type="dxa"/>
          </w:tcPr>
          <w:p w14:paraId="3E7E3952"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R23, R28, R35, R37, R41, R53, R55, R58</w:t>
            </w:r>
          </w:p>
        </w:tc>
        <w:tc>
          <w:tcPr>
            <w:tcW w:w="2835" w:type="dxa"/>
          </w:tcPr>
          <w:p w14:paraId="0B69DE1A" w14:textId="77777777" w:rsidR="00110CAF" w:rsidRPr="00110CAF" w:rsidRDefault="00110CAF" w:rsidP="006039FF">
            <w:pPr>
              <w:pStyle w:val="Tablelevel1"/>
              <w:jc w:val="center"/>
              <w:rPr>
                <w:rFonts w:ascii="Calibri" w:hAnsi="Calibri"/>
                <w:szCs w:val="22"/>
                <w:lang w:eastAsia="en-GB"/>
              </w:rPr>
            </w:pPr>
          </w:p>
        </w:tc>
      </w:tr>
    </w:tbl>
    <w:p w14:paraId="2811B24E" w14:textId="77777777" w:rsidR="00110CAF" w:rsidRDefault="00110CAF" w:rsidP="00110CAF">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2835"/>
        <w:gridCol w:w="2835"/>
      </w:tblGrid>
      <w:tr w:rsidR="00110CAF" w:rsidRPr="00110CAF" w14:paraId="40546BA6" w14:textId="77777777" w:rsidTr="00D32A0B">
        <w:trPr>
          <w:tblHeader/>
          <w:jc w:val="center"/>
        </w:trPr>
        <w:tc>
          <w:tcPr>
            <w:tcW w:w="8755" w:type="dxa"/>
            <w:tcBorders>
              <w:bottom w:val="single" w:sz="12" w:space="0" w:color="auto"/>
            </w:tcBorders>
          </w:tcPr>
          <w:p w14:paraId="49F21DB2" w14:textId="77777777" w:rsidR="00110CAF" w:rsidRPr="00110CAF" w:rsidRDefault="00110CAF" w:rsidP="00110CAF">
            <w:pPr>
              <w:pStyle w:val="Tableheading"/>
            </w:pPr>
            <w:r w:rsidRPr="00110CAF">
              <w:t>Subjects / Learning Objectives</w:t>
            </w:r>
          </w:p>
        </w:tc>
        <w:tc>
          <w:tcPr>
            <w:tcW w:w="2835" w:type="dxa"/>
            <w:tcBorders>
              <w:bottom w:val="single" w:sz="12" w:space="0" w:color="auto"/>
            </w:tcBorders>
          </w:tcPr>
          <w:p w14:paraId="686A1AD1" w14:textId="77777777" w:rsidR="00110CAF" w:rsidRPr="00110CAF" w:rsidRDefault="00110CAF" w:rsidP="00110CAF">
            <w:pPr>
              <w:pStyle w:val="Tableheading"/>
            </w:pPr>
            <w:r w:rsidRPr="00110CAF">
              <w:t>Reference</w:t>
            </w:r>
          </w:p>
        </w:tc>
        <w:tc>
          <w:tcPr>
            <w:tcW w:w="2835" w:type="dxa"/>
            <w:tcBorders>
              <w:bottom w:val="single" w:sz="12" w:space="0" w:color="auto"/>
            </w:tcBorders>
          </w:tcPr>
          <w:p w14:paraId="4993A602" w14:textId="77777777" w:rsidR="00110CAF" w:rsidRPr="00110CAF" w:rsidRDefault="00110CAF" w:rsidP="00110CAF">
            <w:pPr>
              <w:pStyle w:val="Tableheading"/>
            </w:pPr>
            <w:r w:rsidRPr="00110CAF">
              <w:t>Teaching Aid</w:t>
            </w:r>
          </w:p>
        </w:tc>
      </w:tr>
      <w:tr w:rsidR="00110CAF" w:rsidRPr="00110CAF" w14:paraId="7E09CA2A" w14:textId="77777777" w:rsidTr="00D32A0B">
        <w:trPr>
          <w:trHeight w:hRule="exact" w:val="523"/>
          <w:jc w:val="center"/>
        </w:trPr>
        <w:tc>
          <w:tcPr>
            <w:tcW w:w="8755" w:type="dxa"/>
            <w:vAlign w:val="center"/>
          </w:tcPr>
          <w:p w14:paraId="01B29FBE" w14:textId="4553F1DA" w:rsidR="00110CAF" w:rsidRPr="00110CAF" w:rsidRDefault="00110CAF" w:rsidP="006039FF">
            <w:pPr>
              <w:pStyle w:val="Tablelevel1bold"/>
              <w:rPr>
                <w:rFonts w:ascii="Calibri" w:hAnsi="Calibri"/>
                <w:sz w:val="22"/>
                <w:szCs w:val="22"/>
              </w:rPr>
            </w:pPr>
            <w:commentRangeStart w:id="8412"/>
            <w:del w:id="8413" w:author="Abercrombie, Kerrie" w:date="2021-01-22T10:10:00Z">
              <w:r w:rsidRPr="00110CAF" w:rsidDel="00DA2A27">
                <w:rPr>
                  <w:rFonts w:ascii="Calibri" w:hAnsi="Calibri"/>
                  <w:sz w:val="22"/>
                  <w:szCs w:val="22"/>
                </w:rPr>
                <w:delText>Record</w:delText>
              </w:r>
            </w:del>
            <w:commentRangeEnd w:id="8412"/>
            <w:r w:rsidR="00DA2A27">
              <w:rPr>
                <w:rStyle w:val="CommentReference"/>
                <w:rFonts w:asciiTheme="minorHAnsi" w:eastAsiaTheme="minorHAnsi" w:hAnsiTheme="minorHAnsi"/>
                <w:b w:val="0"/>
              </w:rPr>
              <w:commentReference w:id="8412"/>
            </w:r>
            <w:del w:id="8414" w:author="Abercrombie, Kerrie" w:date="2021-01-22T10:10:00Z">
              <w:r w:rsidRPr="00110CAF" w:rsidDel="00DA2A27">
                <w:rPr>
                  <w:rFonts w:ascii="Calibri" w:hAnsi="Calibri"/>
                  <w:sz w:val="22"/>
                  <w:szCs w:val="22"/>
                </w:rPr>
                <w:delText xml:space="preserve"> activities concerning emergencies</w:delText>
              </w:r>
            </w:del>
          </w:p>
        </w:tc>
        <w:tc>
          <w:tcPr>
            <w:tcW w:w="2835" w:type="dxa"/>
          </w:tcPr>
          <w:p w14:paraId="3CA6E6BC" w14:textId="77777777" w:rsidR="00110CAF" w:rsidRPr="00110CAF" w:rsidRDefault="00110CAF" w:rsidP="006039FF">
            <w:pPr>
              <w:pStyle w:val="Tablelevel1"/>
              <w:jc w:val="center"/>
              <w:rPr>
                <w:rFonts w:ascii="Calibri" w:hAnsi="Calibri"/>
                <w:szCs w:val="22"/>
                <w:lang w:eastAsia="en-GB"/>
              </w:rPr>
            </w:pPr>
          </w:p>
        </w:tc>
        <w:tc>
          <w:tcPr>
            <w:tcW w:w="2835" w:type="dxa"/>
          </w:tcPr>
          <w:p w14:paraId="69EE824E" w14:textId="77777777" w:rsidR="00110CAF" w:rsidRPr="00110CAF" w:rsidRDefault="00110CAF" w:rsidP="006039FF">
            <w:pPr>
              <w:pStyle w:val="Tablelevel1"/>
              <w:jc w:val="center"/>
              <w:rPr>
                <w:rFonts w:ascii="Calibri" w:hAnsi="Calibri"/>
                <w:szCs w:val="22"/>
                <w:lang w:eastAsia="en-GB"/>
              </w:rPr>
            </w:pPr>
          </w:p>
        </w:tc>
      </w:tr>
      <w:tr w:rsidR="00110CAF" w:rsidRPr="00110CAF" w14:paraId="372BB3BD" w14:textId="77777777" w:rsidTr="00D32A0B">
        <w:trPr>
          <w:trHeight w:hRule="exact" w:val="800"/>
          <w:jc w:val="center"/>
        </w:trPr>
        <w:tc>
          <w:tcPr>
            <w:tcW w:w="8755" w:type="dxa"/>
          </w:tcPr>
          <w:p w14:paraId="589DB9AC" w14:textId="4C3A2311" w:rsidR="00110CAF" w:rsidRPr="00110CAF" w:rsidRDefault="00110CAF" w:rsidP="006039FF">
            <w:pPr>
              <w:pStyle w:val="Tablelevel1bold"/>
              <w:rPr>
                <w:rFonts w:ascii="Calibri" w:hAnsi="Calibri"/>
                <w:b w:val="0"/>
                <w:i/>
                <w:sz w:val="22"/>
                <w:szCs w:val="22"/>
                <w:u w:val="single"/>
              </w:rPr>
            </w:pPr>
            <w:bookmarkStart w:id="8415" w:name="_Toc446917742"/>
            <w:bookmarkStart w:id="8416" w:name="_Toc111617549"/>
            <w:del w:id="8417" w:author="Abercrombie, Kerrie" w:date="2021-01-22T10:10:00Z">
              <w:r w:rsidRPr="00110CAF" w:rsidDel="00DA2A27">
                <w:rPr>
                  <w:rFonts w:ascii="Calibri" w:hAnsi="Calibri"/>
                  <w:b w:val="0"/>
                  <w:i/>
                  <w:sz w:val="22"/>
                  <w:szCs w:val="22"/>
                </w:rPr>
                <w:delText xml:space="preserve">Describe objectives and procedures for recording activities during emergency situations, including methods, the information </w:delText>
              </w:r>
              <w:r w:rsidR="00722185" w:rsidRPr="00110CAF" w:rsidDel="00DA2A27">
                <w:rPr>
                  <w:rFonts w:ascii="Calibri" w:hAnsi="Calibri"/>
                  <w:b w:val="0"/>
                  <w:i/>
                  <w:sz w:val="22"/>
                  <w:szCs w:val="22"/>
                </w:rPr>
                <w:delText>recorded and</w:delText>
              </w:r>
              <w:r w:rsidRPr="00110CAF" w:rsidDel="00DA2A27">
                <w:rPr>
                  <w:rFonts w:ascii="Calibri" w:hAnsi="Calibri"/>
                  <w:b w:val="0"/>
                  <w:i/>
                  <w:sz w:val="22"/>
                  <w:szCs w:val="22"/>
                </w:rPr>
                <w:delText xml:space="preserve"> security</w:delText>
              </w:r>
              <w:bookmarkEnd w:id="8415"/>
              <w:bookmarkEnd w:id="8416"/>
              <w:r w:rsidRPr="00110CAF" w:rsidDel="00DA2A27">
                <w:rPr>
                  <w:rFonts w:ascii="Calibri" w:hAnsi="Calibri"/>
                  <w:b w:val="0"/>
                  <w:i/>
                  <w:sz w:val="22"/>
                  <w:szCs w:val="22"/>
                </w:rPr>
                <w:delText xml:space="preserve"> of information</w:delText>
              </w:r>
            </w:del>
          </w:p>
        </w:tc>
        <w:tc>
          <w:tcPr>
            <w:tcW w:w="2835" w:type="dxa"/>
          </w:tcPr>
          <w:p w14:paraId="35E8E49C" w14:textId="77777777" w:rsidR="00110CAF" w:rsidRPr="00110CAF" w:rsidRDefault="00110CAF" w:rsidP="006039FF">
            <w:pPr>
              <w:pStyle w:val="Tablelevel1"/>
              <w:jc w:val="center"/>
              <w:rPr>
                <w:rFonts w:ascii="Calibri" w:hAnsi="Calibri"/>
                <w:szCs w:val="22"/>
                <w:lang w:eastAsia="en-GB"/>
              </w:rPr>
            </w:pPr>
          </w:p>
        </w:tc>
        <w:tc>
          <w:tcPr>
            <w:tcW w:w="2835" w:type="dxa"/>
          </w:tcPr>
          <w:p w14:paraId="42970871" w14:textId="77777777" w:rsidR="00110CAF" w:rsidRPr="00110CAF" w:rsidRDefault="00110CAF" w:rsidP="006039FF">
            <w:pPr>
              <w:pStyle w:val="Tablelevel1"/>
              <w:jc w:val="center"/>
              <w:rPr>
                <w:rFonts w:ascii="Calibri" w:hAnsi="Calibri"/>
                <w:szCs w:val="22"/>
                <w:lang w:eastAsia="en-GB"/>
              </w:rPr>
            </w:pPr>
          </w:p>
        </w:tc>
      </w:tr>
      <w:tr w:rsidR="00110CAF" w:rsidRPr="00110CAF" w14:paraId="766FB72F" w14:textId="77777777" w:rsidTr="00D32A0B">
        <w:trPr>
          <w:jc w:val="center"/>
        </w:trPr>
        <w:tc>
          <w:tcPr>
            <w:tcW w:w="8755" w:type="dxa"/>
          </w:tcPr>
          <w:p w14:paraId="229B2796" w14:textId="33A79870" w:rsidR="00110CAF" w:rsidRPr="00110CAF" w:rsidDel="00DA2A27" w:rsidRDefault="00110CAF" w:rsidP="006039FF">
            <w:pPr>
              <w:pStyle w:val="Tablelevel1bold"/>
              <w:rPr>
                <w:del w:id="8418" w:author="Abercrombie, Kerrie" w:date="2021-01-22T10:10:00Z"/>
                <w:rFonts w:ascii="Calibri" w:hAnsi="Calibri"/>
                <w:b w:val="0"/>
                <w:sz w:val="22"/>
                <w:szCs w:val="22"/>
              </w:rPr>
            </w:pPr>
            <w:bookmarkStart w:id="8419" w:name="_Toc446917743"/>
            <w:bookmarkStart w:id="8420" w:name="_Toc111617550"/>
            <w:del w:id="8421" w:author="Abercrombie, Kerrie" w:date="2021-01-22T10:10:00Z">
              <w:r w:rsidRPr="00110CAF" w:rsidDel="00DA2A27">
                <w:rPr>
                  <w:rFonts w:ascii="Calibri" w:hAnsi="Calibri"/>
                  <w:b w:val="0"/>
                  <w:sz w:val="22"/>
                  <w:szCs w:val="22"/>
                </w:rPr>
                <w:delText>Objective of recording activities during emergency situations</w:delText>
              </w:r>
              <w:bookmarkEnd w:id="8419"/>
              <w:bookmarkEnd w:id="8420"/>
            </w:del>
          </w:p>
          <w:p w14:paraId="354A7BBC" w14:textId="164B9CBF" w:rsidR="00110CAF" w:rsidRPr="00110CAF" w:rsidDel="00DA2A27" w:rsidRDefault="00110CAF" w:rsidP="006039FF">
            <w:pPr>
              <w:pStyle w:val="Tablelevel2"/>
              <w:rPr>
                <w:del w:id="8422" w:author="Abercrombie, Kerrie" w:date="2021-01-22T10:10:00Z"/>
                <w:rFonts w:ascii="Calibri" w:hAnsi="Calibri"/>
                <w:sz w:val="22"/>
                <w:szCs w:val="22"/>
              </w:rPr>
            </w:pPr>
            <w:bookmarkStart w:id="8423" w:name="_Toc446917744"/>
            <w:bookmarkStart w:id="8424" w:name="_Toc111617551"/>
            <w:del w:id="8425" w:author="Abercrombie, Kerrie" w:date="2021-01-22T10:10:00Z">
              <w:r w:rsidRPr="00110CAF" w:rsidDel="00DA2A27">
                <w:rPr>
                  <w:rFonts w:ascii="Calibri" w:hAnsi="Calibri"/>
                  <w:sz w:val="22"/>
                  <w:szCs w:val="22"/>
                </w:rPr>
                <w:delText>Introduction to methods of recording activities during emergency situations</w:delText>
              </w:r>
              <w:bookmarkEnd w:id="8423"/>
              <w:bookmarkEnd w:id="8424"/>
            </w:del>
          </w:p>
          <w:p w14:paraId="0579B7C3" w14:textId="047BD5CD" w:rsidR="00110CAF" w:rsidRPr="00110CAF" w:rsidDel="00DA2A27" w:rsidRDefault="00110CAF" w:rsidP="006039FF">
            <w:pPr>
              <w:pStyle w:val="Tablelevel2"/>
              <w:rPr>
                <w:del w:id="8426" w:author="Abercrombie, Kerrie" w:date="2021-01-22T10:10:00Z"/>
                <w:rFonts w:ascii="Calibri" w:hAnsi="Calibri"/>
                <w:sz w:val="22"/>
                <w:szCs w:val="22"/>
              </w:rPr>
            </w:pPr>
            <w:bookmarkStart w:id="8427" w:name="_Toc446917745"/>
            <w:bookmarkStart w:id="8428" w:name="_Toc111617552"/>
            <w:commentRangeStart w:id="8429"/>
            <w:del w:id="8430" w:author="Abercrombie, Kerrie" w:date="2021-01-22T10:10:00Z">
              <w:r w:rsidRPr="00110CAF" w:rsidDel="00DA2A27">
                <w:rPr>
                  <w:rFonts w:ascii="Calibri" w:hAnsi="Calibri"/>
                  <w:sz w:val="22"/>
                  <w:szCs w:val="22"/>
                </w:rPr>
                <w:delText>Information which should be recorded</w:delText>
              </w:r>
              <w:bookmarkEnd w:id="8427"/>
              <w:bookmarkEnd w:id="8428"/>
              <w:commentRangeEnd w:id="8429"/>
              <w:r w:rsidR="00DA2A27" w:rsidDel="00DA2A27">
                <w:rPr>
                  <w:rStyle w:val="CommentReference"/>
                  <w:rFonts w:asciiTheme="minorHAnsi" w:eastAsiaTheme="minorHAnsi" w:hAnsiTheme="minorHAnsi"/>
                </w:rPr>
                <w:commentReference w:id="8429"/>
              </w:r>
            </w:del>
          </w:p>
          <w:p w14:paraId="298B6CDD" w14:textId="46716DAD" w:rsidR="00110CAF" w:rsidRPr="00110CAF" w:rsidRDefault="00110CAF" w:rsidP="006039FF">
            <w:pPr>
              <w:pStyle w:val="Tablelevel2"/>
              <w:rPr>
                <w:rFonts w:ascii="Calibri" w:hAnsi="Calibri"/>
                <w:sz w:val="22"/>
                <w:szCs w:val="22"/>
              </w:rPr>
            </w:pPr>
            <w:bookmarkStart w:id="8431" w:name="_Toc446917746"/>
            <w:bookmarkStart w:id="8432" w:name="_Toc111617553"/>
            <w:commentRangeStart w:id="8433"/>
            <w:del w:id="8434" w:author="Abercrombie, Kerrie" w:date="2021-01-22T10:10:00Z">
              <w:r w:rsidRPr="00110CAF" w:rsidDel="00DA2A27">
                <w:rPr>
                  <w:rFonts w:ascii="Calibri" w:hAnsi="Calibri"/>
                  <w:sz w:val="22"/>
                  <w:szCs w:val="22"/>
                </w:rPr>
                <w:delText>Security of recorded information</w:delText>
              </w:r>
              <w:bookmarkEnd w:id="8431"/>
              <w:bookmarkEnd w:id="8432"/>
              <w:commentRangeEnd w:id="8433"/>
              <w:r w:rsidR="00DA2A27" w:rsidDel="00DA2A27">
                <w:rPr>
                  <w:rStyle w:val="CommentReference"/>
                  <w:rFonts w:asciiTheme="minorHAnsi" w:eastAsiaTheme="minorHAnsi" w:hAnsiTheme="minorHAnsi"/>
                </w:rPr>
                <w:commentReference w:id="8433"/>
              </w:r>
            </w:del>
          </w:p>
        </w:tc>
        <w:tc>
          <w:tcPr>
            <w:tcW w:w="2835" w:type="dxa"/>
          </w:tcPr>
          <w:p w14:paraId="64DC1687"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R17, R53, R55</w:t>
            </w:r>
          </w:p>
        </w:tc>
        <w:tc>
          <w:tcPr>
            <w:tcW w:w="2835" w:type="dxa"/>
          </w:tcPr>
          <w:p w14:paraId="6A591461" w14:textId="77777777" w:rsidR="00110CAF" w:rsidRPr="00110CAF" w:rsidRDefault="00110CAF" w:rsidP="006039FF">
            <w:pPr>
              <w:pStyle w:val="Tablelevel1"/>
              <w:jc w:val="center"/>
              <w:rPr>
                <w:rFonts w:ascii="Calibri" w:hAnsi="Calibri"/>
                <w:szCs w:val="22"/>
                <w:lang w:eastAsia="en-GB"/>
              </w:rPr>
            </w:pPr>
          </w:p>
        </w:tc>
      </w:tr>
      <w:tr w:rsidR="00110CAF" w:rsidRPr="00110CAF" w14:paraId="09900C41" w14:textId="77777777" w:rsidTr="00D32A0B">
        <w:trPr>
          <w:trHeight w:hRule="exact" w:val="489"/>
          <w:jc w:val="center"/>
        </w:trPr>
        <w:tc>
          <w:tcPr>
            <w:tcW w:w="8755" w:type="dxa"/>
            <w:vAlign w:val="center"/>
          </w:tcPr>
          <w:p w14:paraId="36D38022"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Maintain a safe waterway throughout emergency situations</w:t>
            </w:r>
          </w:p>
        </w:tc>
        <w:tc>
          <w:tcPr>
            <w:tcW w:w="2835" w:type="dxa"/>
          </w:tcPr>
          <w:p w14:paraId="6AE76E24" w14:textId="77777777" w:rsidR="00110CAF" w:rsidRPr="00110CAF" w:rsidRDefault="00110CAF" w:rsidP="006039FF">
            <w:pPr>
              <w:pStyle w:val="Tablelevel1"/>
              <w:jc w:val="center"/>
              <w:rPr>
                <w:rFonts w:ascii="Calibri" w:hAnsi="Calibri"/>
                <w:szCs w:val="22"/>
              </w:rPr>
            </w:pPr>
            <w:r w:rsidRPr="00110CAF">
              <w:rPr>
                <w:rFonts w:ascii="Calibri" w:hAnsi="Calibri"/>
                <w:szCs w:val="22"/>
              </w:rPr>
              <w:t>R35, R37, R41, R58</w:t>
            </w:r>
          </w:p>
        </w:tc>
        <w:tc>
          <w:tcPr>
            <w:tcW w:w="2835" w:type="dxa"/>
          </w:tcPr>
          <w:p w14:paraId="4B795A75" w14:textId="77777777" w:rsidR="00110CAF" w:rsidRPr="00110CAF" w:rsidRDefault="00110CAF" w:rsidP="006039FF">
            <w:pPr>
              <w:pStyle w:val="Tablelevel1"/>
              <w:jc w:val="center"/>
              <w:rPr>
                <w:rFonts w:ascii="Calibri" w:hAnsi="Calibri"/>
                <w:szCs w:val="22"/>
              </w:rPr>
            </w:pPr>
            <w:r w:rsidRPr="00110CAF">
              <w:rPr>
                <w:rFonts w:ascii="Calibri" w:hAnsi="Calibri"/>
                <w:szCs w:val="22"/>
              </w:rPr>
              <w:t>A14</w:t>
            </w:r>
          </w:p>
        </w:tc>
      </w:tr>
      <w:tr w:rsidR="00110CAF" w:rsidRPr="00110CAF" w14:paraId="124C5690" w14:textId="77777777" w:rsidTr="00D32A0B">
        <w:trPr>
          <w:trHeight w:hRule="exact" w:val="636"/>
          <w:jc w:val="center"/>
        </w:trPr>
        <w:tc>
          <w:tcPr>
            <w:tcW w:w="8755" w:type="dxa"/>
          </w:tcPr>
          <w:p w14:paraId="7632D39B" w14:textId="77777777" w:rsidR="00110CAF" w:rsidRPr="00110CAF" w:rsidRDefault="00110CAF" w:rsidP="006039FF">
            <w:pPr>
              <w:pStyle w:val="Tablelevel1bold"/>
              <w:rPr>
                <w:rFonts w:ascii="Calibri" w:hAnsi="Calibri"/>
                <w:b w:val="0"/>
                <w:i/>
                <w:sz w:val="22"/>
                <w:szCs w:val="22"/>
              </w:rPr>
            </w:pPr>
            <w:r w:rsidRPr="00110CAF">
              <w:rPr>
                <w:rFonts w:ascii="Calibri" w:hAnsi="Calibri"/>
                <w:b w:val="0"/>
                <w:i/>
                <w:sz w:val="22"/>
                <w:szCs w:val="22"/>
              </w:rPr>
              <w:t>Describe the actions required to ensure the protection of the VTS area and, as far as practicable, maintain a safe and efficient flow of traffic</w:t>
            </w:r>
          </w:p>
        </w:tc>
        <w:tc>
          <w:tcPr>
            <w:tcW w:w="2835" w:type="dxa"/>
          </w:tcPr>
          <w:p w14:paraId="16ECD1C7" w14:textId="77777777" w:rsidR="00110CAF" w:rsidRPr="00110CAF" w:rsidRDefault="00110CAF" w:rsidP="006039FF">
            <w:pPr>
              <w:pStyle w:val="Tablelevel1"/>
              <w:jc w:val="center"/>
              <w:rPr>
                <w:rFonts w:ascii="Calibri" w:hAnsi="Calibri"/>
                <w:szCs w:val="22"/>
              </w:rPr>
            </w:pPr>
          </w:p>
        </w:tc>
        <w:tc>
          <w:tcPr>
            <w:tcW w:w="2835" w:type="dxa"/>
          </w:tcPr>
          <w:p w14:paraId="16388B7F" w14:textId="77777777" w:rsidR="00110CAF" w:rsidRPr="00110CAF" w:rsidRDefault="00110CAF" w:rsidP="006039FF">
            <w:pPr>
              <w:pStyle w:val="Tablelevel1"/>
              <w:jc w:val="center"/>
              <w:rPr>
                <w:rFonts w:ascii="Calibri" w:hAnsi="Calibri"/>
                <w:szCs w:val="22"/>
              </w:rPr>
            </w:pPr>
          </w:p>
        </w:tc>
      </w:tr>
      <w:tr w:rsidR="00110CAF" w:rsidRPr="00110CAF" w14:paraId="4590C576" w14:textId="77777777" w:rsidTr="00D32A0B">
        <w:trPr>
          <w:trHeight w:hRule="exact" w:val="1697"/>
          <w:jc w:val="center"/>
        </w:trPr>
        <w:tc>
          <w:tcPr>
            <w:tcW w:w="8755" w:type="dxa"/>
          </w:tcPr>
          <w:p w14:paraId="15A19A79" w14:textId="1D7AEC56" w:rsidR="00110CAF" w:rsidRPr="00110CAF" w:rsidDel="00C95794" w:rsidRDefault="00110CAF" w:rsidP="006039FF">
            <w:pPr>
              <w:pStyle w:val="Tablelevel1bold"/>
              <w:rPr>
                <w:del w:id="8435" w:author="Abercrombie, Kerrie" w:date="2021-02-11T11:48:00Z"/>
                <w:rFonts w:ascii="Calibri" w:hAnsi="Calibri"/>
                <w:b w:val="0"/>
                <w:sz w:val="22"/>
                <w:szCs w:val="22"/>
              </w:rPr>
            </w:pPr>
            <w:bookmarkStart w:id="8436" w:name="_Toc446917748"/>
            <w:bookmarkStart w:id="8437" w:name="_Toc111617555"/>
            <w:commentRangeStart w:id="8438"/>
            <w:del w:id="8439" w:author="Abercrombie, Kerrie" w:date="2021-02-11T11:48:00Z">
              <w:r w:rsidRPr="00110CAF" w:rsidDel="00C95794">
                <w:rPr>
                  <w:rFonts w:ascii="Calibri" w:hAnsi="Calibri"/>
                  <w:b w:val="0"/>
                  <w:sz w:val="22"/>
                  <w:szCs w:val="22"/>
                </w:rPr>
                <w:delText>Maintaining traffic management and monitoring procedures</w:delText>
              </w:r>
              <w:bookmarkEnd w:id="8436"/>
              <w:bookmarkEnd w:id="8437"/>
            </w:del>
          </w:p>
          <w:p w14:paraId="73AFC45C" w14:textId="3A7FA29E" w:rsidR="00110CAF" w:rsidRPr="00110CAF" w:rsidDel="00C95794" w:rsidRDefault="00110CAF" w:rsidP="006039FF">
            <w:pPr>
              <w:pStyle w:val="Tablelevel2"/>
              <w:rPr>
                <w:del w:id="8440" w:author="Abercrombie, Kerrie" w:date="2021-02-11T11:48:00Z"/>
                <w:rFonts w:ascii="Calibri" w:hAnsi="Calibri"/>
                <w:sz w:val="22"/>
                <w:szCs w:val="22"/>
              </w:rPr>
            </w:pPr>
            <w:del w:id="8441" w:author="Abercrombie, Kerrie" w:date="2021-02-11T11:48:00Z">
              <w:r w:rsidRPr="00110CAF" w:rsidDel="00C95794">
                <w:rPr>
                  <w:rFonts w:ascii="Calibri" w:hAnsi="Calibri"/>
                  <w:sz w:val="22"/>
                  <w:szCs w:val="22"/>
                </w:rPr>
                <w:delText>Alternative routing arrangements</w:delText>
              </w:r>
            </w:del>
          </w:p>
          <w:p w14:paraId="390CE44D" w14:textId="58C644DD" w:rsidR="00110CAF" w:rsidRPr="00110CAF" w:rsidDel="00C95794" w:rsidRDefault="00110CAF" w:rsidP="006039FF">
            <w:pPr>
              <w:pStyle w:val="Tablelevel2"/>
              <w:rPr>
                <w:del w:id="8442" w:author="Abercrombie, Kerrie" w:date="2021-02-11T11:48:00Z"/>
                <w:rFonts w:ascii="Calibri" w:hAnsi="Calibri"/>
                <w:sz w:val="22"/>
                <w:szCs w:val="22"/>
              </w:rPr>
            </w:pPr>
            <w:del w:id="8443" w:author="Abercrombie, Kerrie" w:date="2021-02-11T11:48:00Z">
              <w:r w:rsidRPr="00110CAF" w:rsidDel="00C95794">
                <w:rPr>
                  <w:rFonts w:ascii="Calibri" w:hAnsi="Calibri"/>
                  <w:sz w:val="22"/>
                  <w:szCs w:val="22"/>
                </w:rPr>
                <w:delText>Diversionary procedures (traffic in immediate incident area)</w:delText>
              </w:r>
            </w:del>
          </w:p>
          <w:p w14:paraId="3E9F2096" w14:textId="1EC18A4C" w:rsidR="00110CAF" w:rsidRPr="00110CAF" w:rsidDel="00C95794" w:rsidRDefault="00110CAF" w:rsidP="006039FF">
            <w:pPr>
              <w:pStyle w:val="Tablelevel2"/>
              <w:rPr>
                <w:del w:id="8444" w:author="Abercrombie, Kerrie" w:date="2021-02-11T11:48:00Z"/>
                <w:rFonts w:ascii="Calibri" w:hAnsi="Calibri"/>
                <w:sz w:val="22"/>
                <w:szCs w:val="22"/>
              </w:rPr>
            </w:pPr>
            <w:del w:id="8445" w:author="Abercrombie, Kerrie" w:date="2021-02-11T11:48:00Z">
              <w:r w:rsidRPr="00110CAF" w:rsidDel="00C95794">
                <w:rPr>
                  <w:rFonts w:ascii="Calibri" w:hAnsi="Calibri"/>
                  <w:sz w:val="22"/>
                  <w:szCs w:val="22"/>
                </w:rPr>
                <w:delText>Anchorage areas</w:delText>
              </w:r>
            </w:del>
          </w:p>
          <w:p w14:paraId="79B1E052" w14:textId="0819EFC0" w:rsidR="00110CAF" w:rsidRPr="00110CAF" w:rsidDel="00C95794" w:rsidRDefault="00110CAF" w:rsidP="006039FF">
            <w:pPr>
              <w:pStyle w:val="Tablelevel2"/>
              <w:rPr>
                <w:del w:id="8446" w:author="Abercrombie, Kerrie" w:date="2021-02-11T11:48:00Z"/>
                <w:rFonts w:ascii="Calibri" w:hAnsi="Calibri"/>
                <w:sz w:val="22"/>
                <w:szCs w:val="22"/>
              </w:rPr>
            </w:pPr>
            <w:del w:id="8447" w:author="Abercrombie, Kerrie" w:date="2021-02-11T11:48:00Z">
              <w:r w:rsidRPr="00110CAF" w:rsidDel="00C95794">
                <w:rPr>
                  <w:rFonts w:ascii="Calibri" w:hAnsi="Calibri"/>
                  <w:sz w:val="22"/>
                  <w:szCs w:val="22"/>
                </w:rPr>
                <w:delText>Introduction of emergency speed restrictions</w:delText>
              </w:r>
            </w:del>
          </w:p>
          <w:p w14:paraId="37F7B515" w14:textId="73D536C4" w:rsidR="00110CAF" w:rsidRPr="00110CAF" w:rsidRDefault="00110CAF" w:rsidP="006039FF">
            <w:pPr>
              <w:pStyle w:val="Tablelevel2"/>
              <w:rPr>
                <w:rFonts w:ascii="Calibri" w:hAnsi="Calibri"/>
                <w:sz w:val="22"/>
                <w:szCs w:val="22"/>
              </w:rPr>
            </w:pPr>
            <w:del w:id="8448" w:author="Abercrombie, Kerrie" w:date="2021-02-11T11:48:00Z">
              <w:r w:rsidRPr="00110CAF" w:rsidDel="00C95794">
                <w:rPr>
                  <w:rFonts w:ascii="Calibri" w:hAnsi="Calibri"/>
                  <w:sz w:val="22"/>
                  <w:szCs w:val="22"/>
                </w:rPr>
                <w:delText>Emergency alterations to VTS sailing/route plans and passage plans</w:delText>
              </w:r>
              <w:commentRangeEnd w:id="8438"/>
              <w:r w:rsidR="00C95794" w:rsidDel="00C95794">
                <w:rPr>
                  <w:rStyle w:val="CommentReference"/>
                  <w:rFonts w:asciiTheme="minorHAnsi" w:eastAsiaTheme="minorHAnsi" w:hAnsiTheme="minorHAnsi"/>
                </w:rPr>
                <w:commentReference w:id="8438"/>
              </w:r>
            </w:del>
          </w:p>
        </w:tc>
        <w:tc>
          <w:tcPr>
            <w:tcW w:w="2835" w:type="dxa"/>
          </w:tcPr>
          <w:p w14:paraId="34EAB3E2" w14:textId="77777777" w:rsidR="00110CAF" w:rsidRPr="00110CAF" w:rsidRDefault="00110CAF" w:rsidP="006039FF">
            <w:pPr>
              <w:pStyle w:val="Tablelevel1"/>
              <w:jc w:val="center"/>
              <w:rPr>
                <w:rFonts w:ascii="Calibri" w:hAnsi="Calibri"/>
                <w:szCs w:val="22"/>
              </w:rPr>
            </w:pPr>
          </w:p>
        </w:tc>
        <w:tc>
          <w:tcPr>
            <w:tcW w:w="2835" w:type="dxa"/>
          </w:tcPr>
          <w:p w14:paraId="2B03A2FE" w14:textId="77777777" w:rsidR="00110CAF" w:rsidRPr="00110CAF" w:rsidRDefault="00110CAF" w:rsidP="006039FF">
            <w:pPr>
              <w:pStyle w:val="Tablelevel1"/>
              <w:jc w:val="center"/>
              <w:rPr>
                <w:rFonts w:ascii="Calibri" w:hAnsi="Calibri"/>
                <w:szCs w:val="22"/>
              </w:rPr>
            </w:pPr>
          </w:p>
        </w:tc>
      </w:tr>
      <w:tr w:rsidR="00110CAF" w:rsidRPr="00110CAF" w14:paraId="6BDB3A2A" w14:textId="77777777" w:rsidTr="00D32A0B">
        <w:trPr>
          <w:trHeight w:hRule="exact" w:val="501"/>
          <w:jc w:val="center"/>
        </w:trPr>
        <w:tc>
          <w:tcPr>
            <w:tcW w:w="8755" w:type="dxa"/>
            <w:vAlign w:val="center"/>
          </w:tcPr>
          <w:p w14:paraId="5DF41BE1"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Internal/external emergencies</w:t>
            </w:r>
          </w:p>
        </w:tc>
        <w:tc>
          <w:tcPr>
            <w:tcW w:w="2835" w:type="dxa"/>
          </w:tcPr>
          <w:p w14:paraId="78DE62AC" w14:textId="77777777" w:rsidR="00110CAF" w:rsidRPr="00110CAF" w:rsidRDefault="00110CAF" w:rsidP="006039FF">
            <w:pPr>
              <w:pStyle w:val="Tablelevel1"/>
              <w:jc w:val="center"/>
              <w:rPr>
                <w:rFonts w:ascii="Calibri" w:hAnsi="Calibri"/>
                <w:szCs w:val="22"/>
              </w:rPr>
            </w:pPr>
            <w:r w:rsidRPr="00110CAF">
              <w:rPr>
                <w:rFonts w:ascii="Calibri" w:hAnsi="Calibri"/>
                <w:szCs w:val="22"/>
              </w:rPr>
              <w:t>R35, R37, R41, R58</w:t>
            </w:r>
          </w:p>
        </w:tc>
        <w:tc>
          <w:tcPr>
            <w:tcW w:w="2835" w:type="dxa"/>
          </w:tcPr>
          <w:p w14:paraId="067C5BD2" w14:textId="77777777" w:rsidR="00110CAF" w:rsidRPr="00110CAF" w:rsidRDefault="00110CAF" w:rsidP="006039FF">
            <w:pPr>
              <w:pStyle w:val="Tablelevel1"/>
              <w:jc w:val="center"/>
              <w:rPr>
                <w:rFonts w:ascii="Calibri" w:hAnsi="Calibri"/>
                <w:szCs w:val="22"/>
              </w:rPr>
            </w:pPr>
          </w:p>
        </w:tc>
      </w:tr>
      <w:tr w:rsidR="00110CAF" w:rsidRPr="00110CAF" w14:paraId="24FA3D8B" w14:textId="77777777" w:rsidTr="00D32A0B">
        <w:trPr>
          <w:trHeight w:hRule="exact" w:val="715"/>
          <w:jc w:val="center"/>
        </w:trPr>
        <w:tc>
          <w:tcPr>
            <w:tcW w:w="8755" w:type="dxa"/>
          </w:tcPr>
          <w:p w14:paraId="545343E9" w14:textId="77777777" w:rsidR="00110CAF" w:rsidRPr="00110CAF" w:rsidRDefault="00110CAF" w:rsidP="006039FF">
            <w:pPr>
              <w:pStyle w:val="Tablelevel1bold"/>
              <w:rPr>
                <w:rFonts w:ascii="Calibri" w:hAnsi="Calibri"/>
                <w:b w:val="0"/>
                <w:i/>
                <w:sz w:val="22"/>
                <w:szCs w:val="22"/>
              </w:rPr>
            </w:pPr>
            <w:bookmarkStart w:id="8449" w:name="_Toc446917749"/>
            <w:bookmarkStart w:id="8450" w:name="_Toc111617556"/>
            <w:r w:rsidRPr="00110CAF">
              <w:rPr>
                <w:rFonts w:ascii="Calibri" w:hAnsi="Calibri"/>
                <w:b w:val="0"/>
                <w:i/>
                <w:sz w:val="22"/>
                <w:szCs w:val="22"/>
              </w:rPr>
              <w:t>Describe the procedures for dealing with internal/external emergencies</w:t>
            </w:r>
            <w:bookmarkEnd w:id="8449"/>
            <w:bookmarkEnd w:id="8450"/>
            <w:r w:rsidRPr="00110CAF">
              <w:rPr>
                <w:rFonts w:ascii="Calibri" w:hAnsi="Calibri"/>
                <w:b w:val="0"/>
                <w:i/>
                <w:sz w:val="22"/>
                <w:szCs w:val="22"/>
              </w:rPr>
              <w:t xml:space="preserve"> affecting normal operations of a VTS centre</w:t>
            </w:r>
          </w:p>
        </w:tc>
        <w:tc>
          <w:tcPr>
            <w:tcW w:w="2835" w:type="dxa"/>
          </w:tcPr>
          <w:p w14:paraId="196115CB" w14:textId="77777777" w:rsidR="00110CAF" w:rsidRPr="00110CAF" w:rsidRDefault="00110CAF" w:rsidP="006039FF">
            <w:pPr>
              <w:pStyle w:val="Tablelevel1"/>
              <w:jc w:val="center"/>
              <w:rPr>
                <w:rFonts w:ascii="Calibri" w:hAnsi="Calibri"/>
                <w:szCs w:val="22"/>
              </w:rPr>
            </w:pPr>
          </w:p>
        </w:tc>
        <w:tc>
          <w:tcPr>
            <w:tcW w:w="2835" w:type="dxa"/>
          </w:tcPr>
          <w:p w14:paraId="3C8DBF8C" w14:textId="77777777" w:rsidR="00110CAF" w:rsidRPr="00110CAF" w:rsidRDefault="00110CAF" w:rsidP="006039FF">
            <w:pPr>
              <w:pStyle w:val="Tablelevel1"/>
              <w:jc w:val="center"/>
              <w:rPr>
                <w:rFonts w:ascii="Calibri" w:hAnsi="Calibri"/>
                <w:szCs w:val="22"/>
              </w:rPr>
            </w:pPr>
          </w:p>
        </w:tc>
      </w:tr>
      <w:tr w:rsidR="00110CAF" w:rsidRPr="00110CAF" w14:paraId="44EFD83B" w14:textId="77777777" w:rsidTr="00D32A0B">
        <w:trPr>
          <w:trHeight w:val="1533"/>
          <w:jc w:val="center"/>
        </w:trPr>
        <w:tc>
          <w:tcPr>
            <w:tcW w:w="8755" w:type="dxa"/>
          </w:tcPr>
          <w:p w14:paraId="2F17D59D" w14:textId="44E228B8" w:rsidR="00110CAF" w:rsidRPr="00110CAF" w:rsidDel="00C95794" w:rsidRDefault="00110CAF" w:rsidP="006039FF">
            <w:pPr>
              <w:pStyle w:val="Tablelevel1bold"/>
              <w:rPr>
                <w:del w:id="8451" w:author="Abercrombie, Kerrie" w:date="2021-02-11T11:48:00Z"/>
                <w:rFonts w:ascii="Calibri" w:hAnsi="Calibri"/>
                <w:b w:val="0"/>
                <w:sz w:val="22"/>
                <w:szCs w:val="22"/>
              </w:rPr>
            </w:pPr>
            <w:bookmarkStart w:id="8452" w:name="_Toc446917750"/>
            <w:bookmarkStart w:id="8453" w:name="_Toc111617557"/>
            <w:commentRangeStart w:id="8454"/>
            <w:del w:id="8455" w:author="Abercrombie, Kerrie" w:date="2021-02-11T11:48:00Z">
              <w:r w:rsidRPr="00110CAF" w:rsidDel="00C95794">
                <w:rPr>
                  <w:rFonts w:ascii="Calibri" w:hAnsi="Calibri"/>
                  <w:b w:val="0"/>
                  <w:sz w:val="22"/>
                  <w:szCs w:val="22"/>
                </w:rPr>
                <w:delText>Procedures for individual emergencies</w:delText>
              </w:r>
              <w:bookmarkEnd w:id="8452"/>
              <w:bookmarkEnd w:id="8453"/>
            </w:del>
          </w:p>
          <w:p w14:paraId="406AB2E4" w14:textId="5E004EDB" w:rsidR="00110CAF" w:rsidRPr="00110CAF" w:rsidDel="00C95794" w:rsidRDefault="00110CAF" w:rsidP="006039FF">
            <w:pPr>
              <w:pStyle w:val="Tablelevel2"/>
              <w:rPr>
                <w:del w:id="8456" w:author="Abercrombie, Kerrie" w:date="2021-02-11T11:48:00Z"/>
                <w:rFonts w:ascii="Calibri" w:hAnsi="Calibri"/>
                <w:sz w:val="22"/>
                <w:szCs w:val="22"/>
              </w:rPr>
            </w:pPr>
            <w:del w:id="8457" w:author="Abercrombie, Kerrie" w:date="2021-02-11T11:48:00Z">
              <w:r w:rsidRPr="00110CAF" w:rsidDel="00C95794">
                <w:rPr>
                  <w:rFonts w:ascii="Calibri" w:hAnsi="Calibri"/>
                  <w:sz w:val="22"/>
                  <w:szCs w:val="22"/>
                </w:rPr>
                <w:delText>Checklists</w:delText>
              </w:r>
            </w:del>
          </w:p>
          <w:p w14:paraId="585D99E9" w14:textId="7FBCAB9F" w:rsidR="00110CAF" w:rsidRPr="00110CAF" w:rsidDel="00C95794" w:rsidRDefault="00110CAF" w:rsidP="006039FF">
            <w:pPr>
              <w:pStyle w:val="Tablelevel1bold"/>
              <w:rPr>
                <w:del w:id="8458" w:author="Abercrombie, Kerrie" w:date="2021-02-11T11:48:00Z"/>
                <w:rFonts w:ascii="Calibri" w:hAnsi="Calibri"/>
                <w:b w:val="0"/>
                <w:sz w:val="22"/>
                <w:szCs w:val="22"/>
              </w:rPr>
            </w:pPr>
            <w:bookmarkStart w:id="8459" w:name="_Toc446917751"/>
            <w:bookmarkStart w:id="8460" w:name="_Toc111617558"/>
            <w:del w:id="8461" w:author="Abercrombie, Kerrie" w:date="2021-02-11T11:48:00Z">
              <w:r w:rsidRPr="00110CAF" w:rsidDel="00C95794">
                <w:rPr>
                  <w:rFonts w:ascii="Calibri" w:hAnsi="Calibri"/>
                  <w:b w:val="0"/>
                  <w:sz w:val="22"/>
                  <w:szCs w:val="22"/>
                </w:rPr>
                <w:delText>Maintenance of VTS Operations</w:delText>
              </w:r>
              <w:bookmarkEnd w:id="8459"/>
              <w:bookmarkEnd w:id="8460"/>
            </w:del>
          </w:p>
          <w:p w14:paraId="19E66B9E" w14:textId="1B53C7E3" w:rsidR="00110CAF" w:rsidRPr="00110CAF" w:rsidDel="00C95794" w:rsidRDefault="00110CAF" w:rsidP="006039FF">
            <w:pPr>
              <w:pStyle w:val="Tablelevel2"/>
              <w:rPr>
                <w:del w:id="8462" w:author="Abercrombie, Kerrie" w:date="2021-02-11T11:48:00Z"/>
                <w:rFonts w:ascii="Calibri" w:hAnsi="Calibri"/>
                <w:sz w:val="22"/>
                <w:szCs w:val="22"/>
              </w:rPr>
            </w:pPr>
            <w:del w:id="8463" w:author="Abercrombie, Kerrie" w:date="2021-02-11T11:48:00Z">
              <w:r w:rsidRPr="00110CAF" w:rsidDel="00C95794">
                <w:rPr>
                  <w:rFonts w:ascii="Calibri" w:hAnsi="Calibri"/>
                  <w:sz w:val="22"/>
                  <w:szCs w:val="22"/>
                </w:rPr>
                <w:delText>Communications</w:delText>
              </w:r>
            </w:del>
          </w:p>
          <w:p w14:paraId="37BB5C6C" w14:textId="36021B50" w:rsidR="00110CAF" w:rsidRPr="00110CAF" w:rsidRDefault="00110CAF" w:rsidP="006039FF">
            <w:pPr>
              <w:pStyle w:val="Tablelevel2"/>
              <w:rPr>
                <w:rFonts w:ascii="Calibri" w:hAnsi="Calibri"/>
                <w:sz w:val="22"/>
                <w:szCs w:val="22"/>
              </w:rPr>
            </w:pPr>
            <w:del w:id="8464" w:author="Abercrombie, Kerrie" w:date="2021-02-11T11:48:00Z">
              <w:r w:rsidRPr="00110CAF" w:rsidDel="00C95794">
                <w:rPr>
                  <w:rFonts w:ascii="Calibri" w:hAnsi="Calibri"/>
                  <w:sz w:val="22"/>
                  <w:szCs w:val="22"/>
                </w:rPr>
                <w:delText>Traffic image</w:delText>
              </w:r>
              <w:commentRangeEnd w:id="8454"/>
              <w:r w:rsidR="00C95794" w:rsidDel="00C95794">
                <w:rPr>
                  <w:rStyle w:val="CommentReference"/>
                  <w:rFonts w:asciiTheme="minorHAnsi" w:eastAsiaTheme="minorHAnsi" w:hAnsiTheme="minorHAnsi"/>
                </w:rPr>
                <w:commentReference w:id="8454"/>
              </w:r>
            </w:del>
          </w:p>
        </w:tc>
        <w:tc>
          <w:tcPr>
            <w:tcW w:w="2835" w:type="dxa"/>
          </w:tcPr>
          <w:p w14:paraId="29D574C6" w14:textId="77777777" w:rsidR="00110CAF" w:rsidRPr="00110CAF" w:rsidRDefault="00110CAF" w:rsidP="006039FF">
            <w:pPr>
              <w:pStyle w:val="Tablelevel1"/>
              <w:jc w:val="center"/>
              <w:rPr>
                <w:rFonts w:ascii="Calibri" w:hAnsi="Calibri"/>
                <w:szCs w:val="22"/>
              </w:rPr>
            </w:pPr>
          </w:p>
        </w:tc>
        <w:tc>
          <w:tcPr>
            <w:tcW w:w="2835" w:type="dxa"/>
          </w:tcPr>
          <w:p w14:paraId="7CEDAC17" w14:textId="77777777" w:rsidR="00110CAF" w:rsidRPr="00110CAF" w:rsidRDefault="00110CAF" w:rsidP="006039FF">
            <w:pPr>
              <w:pStyle w:val="Tablelevel1"/>
              <w:jc w:val="center"/>
              <w:rPr>
                <w:rFonts w:ascii="Calibri" w:hAnsi="Calibri"/>
                <w:szCs w:val="22"/>
              </w:rPr>
            </w:pPr>
          </w:p>
        </w:tc>
      </w:tr>
    </w:tbl>
    <w:p w14:paraId="40471C3C" w14:textId="77777777" w:rsidR="00110CAF" w:rsidRPr="00C50983" w:rsidRDefault="00110CAF" w:rsidP="00110CAF">
      <w:pPr>
        <w:pStyle w:val="BodyText"/>
        <w:sectPr w:rsidR="00110CAF" w:rsidRPr="00C50983" w:rsidSect="008263B3">
          <w:headerReference w:type="default" r:id="rId48"/>
          <w:headerReference w:type="first" r:id="rId49"/>
          <w:pgSz w:w="16838" w:h="11906" w:orient="landscape"/>
          <w:pgMar w:top="1134" w:right="1134" w:bottom="1134" w:left="1134" w:header="567" w:footer="567" w:gutter="0"/>
          <w:cols w:space="708"/>
          <w:docGrid w:linePitch="360"/>
        </w:sectPr>
      </w:pPr>
    </w:p>
    <w:p w14:paraId="6174F33D" w14:textId="77777777" w:rsidR="0070239E" w:rsidRPr="00C50983" w:rsidRDefault="0070239E" w:rsidP="00575E73">
      <w:pPr>
        <w:pStyle w:val="Annex"/>
        <w:shd w:val="clear" w:color="auto" w:fill="D9D9D9" w:themeFill="background1" w:themeFillShade="D9"/>
      </w:pPr>
      <w:bookmarkStart w:id="8465" w:name="_Ref245119885"/>
      <w:bookmarkStart w:id="8466" w:name="_Toc62642375"/>
      <w:commentRangeStart w:id="8467"/>
      <w:r w:rsidRPr="00C50983">
        <w:t xml:space="preserve">VTS </w:t>
      </w:r>
      <w:r w:rsidRPr="0070239E">
        <w:t>Operator</w:t>
      </w:r>
      <w:r w:rsidRPr="00C50983">
        <w:t xml:space="preserve"> Competence chart</w:t>
      </w:r>
      <w:bookmarkEnd w:id="8465"/>
      <w:commentRangeEnd w:id="8467"/>
      <w:r w:rsidR="0008442E">
        <w:rPr>
          <w:rStyle w:val="CommentReference"/>
          <w:b w:val="0"/>
          <w:i w:val="0"/>
          <w:caps w:val="0"/>
          <w:color w:val="auto"/>
          <w:u w:val="none"/>
        </w:rPr>
        <w:commentReference w:id="8467"/>
      </w:r>
      <w:bookmarkEnd w:id="8466"/>
    </w:p>
    <w:tbl>
      <w:tblPr>
        <w:tblW w:w="9790"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20" w:firstRow="1" w:lastRow="0" w:firstColumn="0" w:lastColumn="0" w:noHBand="0" w:noVBand="0"/>
      </w:tblPr>
      <w:tblGrid>
        <w:gridCol w:w="1843"/>
        <w:gridCol w:w="2835"/>
        <w:gridCol w:w="2835"/>
        <w:gridCol w:w="2277"/>
      </w:tblGrid>
      <w:tr w:rsidR="0070239E" w:rsidRPr="0070239E" w14:paraId="36DAF632" w14:textId="77777777" w:rsidTr="004F0DA4">
        <w:trPr>
          <w:cantSplit/>
          <w:trHeight w:val="1119"/>
          <w:tblHeader/>
          <w:jc w:val="center"/>
        </w:trPr>
        <w:tc>
          <w:tcPr>
            <w:tcW w:w="1843" w:type="dxa"/>
            <w:tcBorders>
              <w:top w:val="single" w:sz="6" w:space="0" w:color="auto"/>
              <w:bottom w:val="single" w:sz="12" w:space="0" w:color="auto"/>
            </w:tcBorders>
            <w:vAlign w:val="center"/>
          </w:tcPr>
          <w:p w14:paraId="5EA45C73" w14:textId="77777777" w:rsidR="0070239E" w:rsidRPr="0070239E" w:rsidRDefault="0070239E" w:rsidP="00575E73">
            <w:pPr>
              <w:pStyle w:val="Tableheading"/>
              <w:shd w:val="clear" w:color="auto" w:fill="D9D9D9" w:themeFill="background1" w:themeFillShade="D9"/>
            </w:pPr>
            <w:r w:rsidRPr="0070239E">
              <w:t>Competence Area</w:t>
            </w:r>
          </w:p>
        </w:tc>
        <w:tc>
          <w:tcPr>
            <w:tcW w:w="2835" w:type="dxa"/>
            <w:tcBorders>
              <w:top w:val="single" w:sz="6" w:space="0" w:color="auto"/>
              <w:left w:val="nil"/>
              <w:bottom w:val="single" w:sz="12" w:space="0" w:color="auto"/>
            </w:tcBorders>
            <w:shd w:val="clear" w:color="auto" w:fill="FFFFFF"/>
          </w:tcPr>
          <w:p w14:paraId="627B9A31" w14:textId="77777777" w:rsidR="0070239E" w:rsidRPr="0070239E" w:rsidRDefault="0070239E" w:rsidP="00575E73">
            <w:pPr>
              <w:pStyle w:val="Tableheading"/>
              <w:shd w:val="clear" w:color="auto" w:fill="D9D9D9" w:themeFill="background1" w:themeFillShade="D9"/>
            </w:pPr>
            <w:r w:rsidRPr="0070239E">
              <w:t>Knowledge, understanding and proficiency</w:t>
            </w:r>
          </w:p>
        </w:tc>
        <w:tc>
          <w:tcPr>
            <w:tcW w:w="2835" w:type="dxa"/>
            <w:tcBorders>
              <w:top w:val="single" w:sz="6" w:space="0" w:color="auto"/>
              <w:bottom w:val="single" w:sz="12" w:space="0" w:color="auto"/>
            </w:tcBorders>
            <w:shd w:val="clear" w:color="auto" w:fill="FFFFFF"/>
          </w:tcPr>
          <w:p w14:paraId="3AD731A7" w14:textId="77777777" w:rsidR="0070239E" w:rsidRPr="0070239E" w:rsidRDefault="0070239E" w:rsidP="00575E73">
            <w:pPr>
              <w:pStyle w:val="Tableheading"/>
              <w:shd w:val="clear" w:color="auto" w:fill="D9D9D9" w:themeFill="background1" w:themeFillShade="D9"/>
            </w:pPr>
            <w:r w:rsidRPr="0070239E">
              <w:t>Methods for demonstrating competence</w:t>
            </w:r>
          </w:p>
        </w:tc>
        <w:tc>
          <w:tcPr>
            <w:tcW w:w="2277" w:type="dxa"/>
            <w:tcBorders>
              <w:top w:val="single" w:sz="6" w:space="0" w:color="auto"/>
              <w:bottom w:val="single" w:sz="12" w:space="0" w:color="auto"/>
            </w:tcBorders>
            <w:shd w:val="clear" w:color="auto" w:fill="FFFFFF"/>
          </w:tcPr>
          <w:p w14:paraId="6C98A410" w14:textId="77777777" w:rsidR="0070239E" w:rsidRPr="0070239E" w:rsidRDefault="0070239E" w:rsidP="00575E73">
            <w:pPr>
              <w:pStyle w:val="Tableheading"/>
              <w:shd w:val="clear" w:color="auto" w:fill="D9D9D9" w:themeFill="background1" w:themeFillShade="D9"/>
            </w:pPr>
            <w:r w:rsidRPr="0070239E">
              <w:t>Criteria for evaluating competence</w:t>
            </w:r>
          </w:p>
        </w:tc>
      </w:tr>
      <w:tr w:rsidR="0070239E" w:rsidRPr="0070239E" w14:paraId="123E541C" w14:textId="77777777" w:rsidTr="008E02C3">
        <w:trPr>
          <w:cantSplit/>
          <w:trHeight w:val="4167"/>
          <w:jc w:val="center"/>
        </w:trPr>
        <w:tc>
          <w:tcPr>
            <w:tcW w:w="1843" w:type="dxa"/>
            <w:tcBorders>
              <w:top w:val="single" w:sz="12" w:space="0" w:color="auto"/>
              <w:bottom w:val="single" w:sz="6" w:space="0" w:color="auto"/>
            </w:tcBorders>
          </w:tcPr>
          <w:p w14:paraId="0923A3B9"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1</w:t>
            </w:r>
          </w:p>
          <w:p w14:paraId="374CB597" w14:textId="77777777" w:rsidR="0070239E" w:rsidRPr="0070239E" w:rsidRDefault="0070239E" w:rsidP="00575E73">
            <w:pPr>
              <w:shd w:val="clear" w:color="auto" w:fill="D9D9D9" w:themeFill="background1" w:themeFillShade="D9"/>
              <w:spacing w:before="120"/>
              <w:rPr>
                <w:rFonts w:ascii="Calibri" w:hAnsi="Calibri"/>
                <w:b/>
                <w:sz w:val="22"/>
                <w:szCs w:val="22"/>
              </w:rPr>
            </w:pPr>
            <w:r w:rsidRPr="0070239E">
              <w:rPr>
                <w:rFonts w:ascii="Calibri" w:hAnsi="Calibri"/>
                <w:sz w:val="22"/>
                <w:szCs w:val="22"/>
              </w:rPr>
              <w:t>Language</w:t>
            </w:r>
          </w:p>
        </w:tc>
        <w:tc>
          <w:tcPr>
            <w:tcW w:w="2835" w:type="dxa"/>
            <w:tcBorders>
              <w:top w:val="single" w:sz="12" w:space="0" w:color="auto"/>
              <w:left w:val="nil"/>
              <w:bottom w:val="single" w:sz="6" w:space="0" w:color="auto"/>
            </w:tcBorders>
            <w:shd w:val="clear" w:color="auto" w:fill="FFFFFF"/>
          </w:tcPr>
          <w:p w14:paraId="14DF4357"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i/>
                <w:sz w:val="22"/>
                <w:szCs w:val="22"/>
              </w:rPr>
              <w:t>English Language and language authorised by the Government</w:t>
            </w:r>
          </w:p>
          <w:p w14:paraId="54272025"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Adequate knowledge of the English language and the language authorised by the Government to enable the operator to use charts, nautical publications and regulations; to understand meteorological, waterway, port management and safety information and to communicate with other ships, shore facilities and agencies.</w:t>
            </w:r>
          </w:p>
          <w:p w14:paraId="7C09067A"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sz w:val="22"/>
                <w:szCs w:val="22"/>
              </w:rPr>
              <w:t>Ability to use and understand the IMO Standard Marine Communication Phrases</w:t>
            </w:r>
          </w:p>
        </w:tc>
        <w:tc>
          <w:tcPr>
            <w:tcW w:w="2835" w:type="dxa"/>
            <w:tcBorders>
              <w:top w:val="single" w:sz="12" w:space="0" w:color="auto"/>
              <w:bottom w:val="single" w:sz="6" w:space="0" w:color="auto"/>
            </w:tcBorders>
            <w:shd w:val="clear" w:color="auto" w:fill="FFFFFF"/>
          </w:tcPr>
          <w:p w14:paraId="014A6AC3" w14:textId="77777777" w:rsidR="0070239E" w:rsidRPr="0070239E" w:rsidRDefault="0070239E" w:rsidP="00575E73">
            <w:pPr>
              <w:shd w:val="clear" w:color="auto" w:fill="D9D9D9" w:themeFill="background1" w:themeFillShade="D9"/>
              <w:spacing w:before="480"/>
              <w:rPr>
                <w:rFonts w:ascii="Calibri" w:hAnsi="Calibri"/>
                <w:sz w:val="22"/>
                <w:szCs w:val="22"/>
              </w:rPr>
            </w:pPr>
            <w:r w:rsidRPr="0070239E">
              <w:rPr>
                <w:rFonts w:ascii="Calibri" w:hAnsi="Calibri"/>
                <w:sz w:val="22"/>
                <w:szCs w:val="22"/>
              </w:rPr>
              <w:t>Examination and assessment of evidence obtained from practical instruction.</w:t>
            </w:r>
          </w:p>
          <w:p w14:paraId="1EEE78CF"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Standard language assessment as used by the Government, see Annex 3 – Example of English language tests.</w:t>
            </w:r>
          </w:p>
        </w:tc>
        <w:tc>
          <w:tcPr>
            <w:tcW w:w="2277" w:type="dxa"/>
            <w:tcBorders>
              <w:top w:val="single" w:sz="12" w:space="0" w:color="auto"/>
              <w:bottom w:val="single" w:sz="6" w:space="0" w:color="auto"/>
            </w:tcBorders>
            <w:shd w:val="clear" w:color="auto" w:fill="FFFFFF"/>
          </w:tcPr>
          <w:p w14:paraId="3D9D58FE" w14:textId="77777777" w:rsidR="0070239E" w:rsidRPr="0070239E" w:rsidRDefault="0070239E" w:rsidP="00575E73">
            <w:pPr>
              <w:shd w:val="clear" w:color="auto" w:fill="D9D9D9" w:themeFill="background1" w:themeFillShade="D9"/>
              <w:spacing w:before="480"/>
              <w:rPr>
                <w:rFonts w:ascii="Calibri" w:hAnsi="Calibri"/>
                <w:sz w:val="22"/>
                <w:szCs w:val="22"/>
              </w:rPr>
            </w:pPr>
            <w:r w:rsidRPr="0070239E">
              <w:rPr>
                <w:rFonts w:ascii="Calibri" w:hAnsi="Calibri"/>
                <w:sz w:val="22"/>
                <w:szCs w:val="22"/>
              </w:rPr>
              <w:t>English language publications, regulations and messages relevant to the safety of the VTS area are correctly interpreted or drafted.</w:t>
            </w:r>
          </w:p>
          <w:p w14:paraId="586BEBAA"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Written and verbal reports regarding vessels and shore facilities relating to the VTS area are correctly interpreted or drafted.</w:t>
            </w:r>
          </w:p>
          <w:p w14:paraId="3F3CC3C1"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Communications by any means are clear and understood.</w:t>
            </w:r>
          </w:p>
          <w:p w14:paraId="192EABA4"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Written reports</w:t>
            </w:r>
          </w:p>
          <w:p w14:paraId="2E7B74F7"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Oral communication (articulation and enunciation)</w:t>
            </w:r>
          </w:p>
          <w:p w14:paraId="5142FF05" w14:textId="77777777" w:rsidR="0070239E" w:rsidRPr="0070239E" w:rsidRDefault="0070239E" w:rsidP="00575E73">
            <w:pPr>
              <w:shd w:val="clear" w:color="auto" w:fill="D9D9D9" w:themeFill="background1" w:themeFillShade="D9"/>
              <w:spacing w:before="120" w:after="60"/>
              <w:rPr>
                <w:rFonts w:ascii="Calibri" w:hAnsi="Calibri"/>
                <w:sz w:val="22"/>
                <w:szCs w:val="22"/>
              </w:rPr>
            </w:pPr>
            <w:r w:rsidRPr="0070239E">
              <w:rPr>
                <w:rFonts w:ascii="Calibri" w:hAnsi="Calibri"/>
                <w:sz w:val="22"/>
                <w:szCs w:val="22"/>
              </w:rPr>
              <w:t>Reading skills</w:t>
            </w:r>
          </w:p>
        </w:tc>
      </w:tr>
      <w:tr w:rsidR="0070239E" w:rsidRPr="0070239E" w14:paraId="220A76BA" w14:textId="77777777" w:rsidTr="00496F6D">
        <w:tblPrEx>
          <w:tblLook w:val="0000" w:firstRow="0" w:lastRow="0" w:firstColumn="0" w:lastColumn="0" w:noHBand="0" w:noVBand="0"/>
        </w:tblPrEx>
        <w:trPr>
          <w:cantSplit/>
          <w:trHeight w:val="390"/>
          <w:jc w:val="center"/>
        </w:trPr>
        <w:tc>
          <w:tcPr>
            <w:tcW w:w="1843" w:type="dxa"/>
            <w:tcBorders>
              <w:bottom w:val="nil"/>
            </w:tcBorders>
          </w:tcPr>
          <w:p w14:paraId="7C2D8239"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2</w:t>
            </w:r>
          </w:p>
          <w:p w14:paraId="78E9AC8E"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Traffic management</w:t>
            </w:r>
          </w:p>
        </w:tc>
        <w:tc>
          <w:tcPr>
            <w:tcW w:w="2835" w:type="dxa"/>
            <w:tcBorders>
              <w:left w:val="nil"/>
              <w:bottom w:val="single" w:sz="6" w:space="0" w:color="auto"/>
            </w:tcBorders>
            <w:shd w:val="clear" w:color="auto" w:fill="FFFFFF"/>
          </w:tcPr>
          <w:p w14:paraId="378DBA7F"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i/>
                <w:sz w:val="22"/>
                <w:szCs w:val="22"/>
              </w:rPr>
              <w:t>Regulatory requirements</w:t>
            </w:r>
          </w:p>
          <w:p w14:paraId="53387E2A" w14:textId="77777777" w:rsidR="0070239E" w:rsidRPr="0070239E" w:rsidRDefault="0070239E" w:rsidP="00575E73">
            <w:pPr>
              <w:numPr>
                <w:ilvl w:val="0"/>
                <w:numId w:val="46"/>
              </w:numPr>
              <w:shd w:val="clear" w:color="auto" w:fill="D9D9D9" w:themeFill="background1" w:themeFillShade="D9"/>
              <w:spacing w:before="60"/>
              <w:rPr>
                <w:rFonts w:ascii="Calibri" w:hAnsi="Calibri"/>
                <w:sz w:val="22"/>
                <w:szCs w:val="22"/>
              </w:rPr>
            </w:pPr>
            <w:r w:rsidRPr="0070239E">
              <w:rPr>
                <w:rFonts w:ascii="Calibri" w:hAnsi="Calibri"/>
                <w:sz w:val="22"/>
                <w:szCs w:val="22"/>
              </w:rPr>
              <w:t>relevant national and international regulations;</w:t>
            </w:r>
          </w:p>
          <w:p w14:paraId="394CFDE8" w14:textId="77777777" w:rsidR="0070239E" w:rsidRPr="0070239E" w:rsidRDefault="0070239E" w:rsidP="00575E73">
            <w:pPr>
              <w:numPr>
                <w:ilvl w:val="0"/>
                <w:numId w:val="46"/>
              </w:numPr>
              <w:shd w:val="clear" w:color="auto" w:fill="D9D9D9" w:themeFill="background1" w:themeFillShade="D9"/>
              <w:spacing w:before="60"/>
              <w:rPr>
                <w:rFonts w:ascii="Calibri" w:hAnsi="Calibri"/>
                <w:sz w:val="22"/>
                <w:szCs w:val="22"/>
              </w:rPr>
            </w:pPr>
            <w:r w:rsidRPr="0070239E">
              <w:rPr>
                <w:rFonts w:ascii="Calibri" w:hAnsi="Calibri"/>
                <w:sz w:val="22"/>
                <w:szCs w:val="22"/>
              </w:rPr>
              <w:t>implications of legal liabilities related to VTS functions;</w:t>
            </w:r>
          </w:p>
          <w:p w14:paraId="59B56F4B" w14:textId="77777777" w:rsidR="0070239E" w:rsidRPr="0070239E" w:rsidRDefault="0070239E" w:rsidP="00575E73">
            <w:pPr>
              <w:numPr>
                <w:ilvl w:val="0"/>
                <w:numId w:val="46"/>
              </w:numPr>
              <w:shd w:val="clear" w:color="auto" w:fill="D9D9D9" w:themeFill="background1" w:themeFillShade="D9"/>
              <w:spacing w:before="60" w:after="120"/>
              <w:rPr>
                <w:rFonts w:ascii="Calibri" w:hAnsi="Calibri"/>
                <w:sz w:val="22"/>
                <w:szCs w:val="22"/>
              </w:rPr>
            </w:pPr>
            <w:r w:rsidRPr="0070239E">
              <w:rPr>
                <w:rFonts w:ascii="Calibri" w:hAnsi="Calibri"/>
                <w:sz w:val="22"/>
                <w:szCs w:val="22"/>
              </w:rPr>
              <w:t>safety related ship certificates.</w:t>
            </w:r>
          </w:p>
        </w:tc>
        <w:tc>
          <w:tcPr>
            <w:tcW w:w="2835" w:type="dxa"/>
            <w:tcBorders>
              <w:bottom w:val="single" w:sz="6" w:space="0" w:color="auto"/>
            </w:tcBorders>
            <w:shd w:val="clear" w:color="auto" w:fill="FFFFFF"/>
          </w:tcPr>
          <w:p w14:paraId="207B6B1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on the job training</w:t>
            </w:r>
          </w:p>
        </w:tc>
        <w:tc>
          <w:tcPr>
            <w:tcW w:w="2277" w:type="dxa"/>
            <w:tcBorders>
              <w:bottom w:val="single" w:sz="6" w:space="0" w:color="auto"/>
            </w:tcBorders>
            <w:shd w:val="clear" w:color="auto" w:fill="FFFFFF"/>
          </w:tcPr>
          <w:p w14:paraId="39C6FDFC" w14:textId="440ACC75"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 xml:space="preserve">Legislative requirements relating to the VTS area </w:t>
            </w:r>
            <w:r w:rsidR="00722185" w:rsidRPr="0070239E">
              <w:rPr>
                <w:rFonts w:ascii="Calibri" w:hAnsi="Calibri"/>
                <w:sz w:val="22"/>
                <w:szCs w:val="22"/>
              </w:rPr>
              <w:t>and the</w:t>
            </w:r>
            <w:r w:rsidRPr="0070239E">
              <w:rPr>
                <w:rFonts w:ascii="Calibri" w:hAnsi="Calibri"/>
                <w:sz w:val="22"/>
                <w:szCs w:val="22"/>
              </w:rPr>
              <w:t xml:space="preserve"> protection of the marine environment are correctly identified</w:t>
            </w:r>
          </w:p>
        </w:tc>
      </w:tr>
      <w:tr w:rsidR="0070239E" w:rsidRPr="0070239E" w14:paraId="7F5546E8" w14:textId="77777777" w:rsidTr="00496F6D">
        <w:tblPrEx>
          <w:tblLook w:val="0000" w:firstRow="0" w:lastRow="0" w:firstColumn="0" w:lastColumn="0" w:noHBand="0" w:noVBand="0"/>
        </w:tblPrEx>
        <w:trPr>
          <w:cantSplit/>
          <w:trHeight w:val="955"/>
          <w:jc w:val="center"/>
        </w:trPr>
        <w:tc>
          <w:tcPr>
            <w:tcW w:w="1843" w:type="dxa"/>
            <w:tcBorders>
              <w:top w:val="nil"/>
              <w:bottom w:val="single" w:sz="6" w:space="0" w:color="auto"/>
            </w:tcBorders>
          </w:tcPr>
          <w:p w14:paraId="067990AB"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00AFB476"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VTS environment</w:t>
            </w:r>
          </w:p>
          <w:p w14:paraId="6FAAB927" w14:textId="77777777" w:rsidR="0070239E" w:rsidRPr="0070239E" w:rsidRDefault="0070239E" w:rsidP="00575E73">
            <w:pPr>
              <w:numPr>
                <w:ilvl w:val="0"/>
                <w:numId w:val="47"/>
              </w:numPr>
              <w:shd w:val="clear" w:color="auto" w:fill="D9D9D9" w:themeFill="background1" w:themeFillShade="D9"/>
              <w:spacing w:before="60"/>
              <w:rPr>
                <w:rFonts w:ascii="Calibri" w:hAnsi="Calibri"/>
                <w:sz w:val="22"/>
                <w:szCs w:val="22"/>
              </w:rPr>
            </w:pPr>
            <w:r w:rsidRPr="0070239E">
              <w:rPr>
                <w:rFonts w:ascii="Calibri" w:hAnsi="Calibri"/>
                <w:sz w:val="22"/>
                <w:szCs w:val="22"/>
              </w:rPr>
              <w:t>traffic patterns;</w:t>
            </w:r>
          </w:p>
          <w:p w14:paraId="038E0668" w14:textId="77777777" w:rsidR="0070239E" w:rsidRPr="0070239E" w:rsidRDefault="0070239E" w:rsidP="00575E73">
            <w:pPr>
              <w:numPr>
                <w:ilvl w:val="0"/>
                <w:numId w:val="47"/>
              </w:numPr>
              <w:shd w:val="clear" w:color="auto" w:fill="D9D9D9" w:themeFill="background1" w:themeFillShade="D9"/>
              <w:spacing w:before="60"/>
              <w:rPr>
                <w:rFonts w:ascii="Calibri" w:hAnsi="Calibri"/>
                <w:sz w:val="22"/>
                <w:szCs w:val="22"/>
              </w:rPr>
            </w:pPr>
            <w:r w:rsidRPr="0070239E">
              <w:rPr>
                <w:rFonts w:ascii="Calibri" w:hAnsi="Calibri"/>
                <w:sz w:val="22"/>
                <w:szCs w:val="22"/>
              </w:rPr>
              <w:t>VTS area.</w:t>
            </w:r>
          </w:p>
        </w:tc>
        <w:tc>
          <w:tcPr>
            <w:tcW w:w="2835" w:type="dxa"/>
            <w:tcBorders>
              <w:top w:val="single" w:sz="6" w:space="0" w:color="auto"/>
              <w:bottom w:val="single" w:sz="6" w:space="0" w:color="auto"/>
            </w:tcBorders>
            <w:shd w:val="clear" w:color="auto" w:fill="FFFFFF"/>
          </w:tcPr>
          <w:p w14:paraId="7A987EBF" w14:textId="77777777" w:rsidR="0070239E" w:rsidRPr="0070239E" w:rsidRDefault="0070239E" w:rsidP="00575E73">
            <w:pPr>
              <w:shd w:val="clear" w:color="auto" w:fill="D9D9D9" w:themeFill="background1" w:themeFillShade="D9"/>
              <w:spacing w:before="240" w:after="60"/>
              <w:rPr>
                <w:rFonts w:ascii="Calibri" w:hAnsi="Calibri"/>
                <w:i/>
                <w:sz w:val="22"/>
                <w:szCs w:val="22"/>
              </w:rPr>
            </w:pPr>
            <w:r w:rsidRPr="0070239E">
              <w:rPr>
                <w:rFonts w:ascii="Calibri" w:hAnsi="Calibri"/>
                <w:sz w:val="22"/>
                <w:szCs w:val="22"/>
              </w:rPr>
              <w:t>Examination and assessment of evidence obtained from practical instruction and approved simulator and on the job training</w:t>
            </w:r>
          </w:p>
        </w:tc>
        <w:tc>
          <w:tcPr>
            <w:tcW w:w="2277" w:type="dxa"/>
            <w:tcBorders>
              <w:top w:val="single" w:sz="6" w:space="0" w:color="auto"/>
              <w:bottom w:val="single" w:sz="6" w:space="0" w:color="auto"/>
            </w:tcBorders>
            <w:shd w:val="clear" w:color="auto" w:fill="FFFFFF"/>
          </w:tcPr>
          <w:p w14:paraId="474363B7"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carry out the task safely and effectively</w:t>
            </w:r>
          </w:p>
        </w:tc>
      </w:tr>
      <w:tr w:rsidR="0070239E" w:rsidRPr="0070239E" w14:paraId="43AA7BB3" w14:textId="77777777" w:rsidTr="004F0DA4">
        <w:tblPrEx>
          <w:tblLook w:val="0000" w:firstRow="0" w:lastRow="0" w:firstColumn="0" w:lastColumn="0" w:noHBand="0" w:noVBand="0"/>
        </w:tblPrEx>
        <w:trPr>
          <w:cantSplit/>
          <w:trHeight w:val="2303"/>
          <w:jc w:val="center"/>
        </w:trPr>
        <w:tc>
          <w:tcPr>
            <w:tcW w:w="1843" w:type="dxa"/>
            <w:tcBorders>
              <w:top w:val="single" w:sz="6" w:space="0" w:color="auto"/>
              <w:bottom w:val="single" w:sz="6" w:space="0" w:color="auto"/>
            </w:tcBorders>
          </w:tcPr>
          <w:p w14:paraId="058E33E9"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shd w:val="clear" w:color="auto" w:fill="FFFFFF"/>
          </w:tcPr>
          <w:p w14:paraId="3B6A2E69"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Traffic monitoring and organisation</w:t>
            </w:r>
          </w:p>
          <w:p w14:paraId="738357E5"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sz w:val="22"/>
                <w:szCs w:val="22"/>
              </w:rPr>
              <w:t>Thorough knowledge of relevant national and international regulations, procedures, equipment, skills and techniques involved in monitoring and organising vessel traffic.</w:t>
            </w:r>
          </w:p>
        </w:tc>
        <w:tc>
          <w:tcPr>
            <w:tcW w:w="2835" w:type="dxa"/>
            <w:tcBorders>
              <w:bottom w:val="single" w:sz="6" w:space="0" w:color="auto"/>
            </w:tcBorders>
            <w:shd w:val="clear" w:color="auto" w:fill="FFFFFF"/>
          </w:tcPr>
          <w:p w14:paraId="10CFDFA9" w14:textId="6D528529"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 xml:space="preserve">Examination and assessment of </w:t>
            </w:r>
            <w:r w:rsidR="00722185" w:rsidRPr="0070239E">
              <w:rPr>
                <w:rFonts w:ascii="Calibri" w:hAnsi="Calibri"/>
                <w:sz w:val="22"/>
                <w:szCs w:val="22"/>
              </w:rPr>
              <w:t>evidence obtained</w:t>
            </w:r>
            <w:r w:rsidRPr="0070239E">
              <w:rPr>
                <w:rFonts w:ascii="Calibri" w:hAnsi="Calibri"/>
                <w:sz w:val="22"/>
                <w:szCs w:val="22"/>
              </w:rPr>
              <w:t xml:space="preserve"> from simulated and on the job training for the following traffic configurations </w:t>
            </w:r>
          </w:p>
          <w:p w14:paraId="11C4066D"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off-shore;</w:t>
            </w:r>
          </w:p>
          <w:p w14:paraId="283747A2"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coastal;</w:t>
            </w:r>
          </w:p>
          <w:p w14:paraId="6BC3E8FE"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harbour approach and ports;</w:t>
            </w:r>
          </w:p>
          <w:p w14:paraId="55CE3BA1"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inland waterway.</w:t>
            </w:r>
          </w:p>
        </w:tc>
        <w:tc>
          <w:tcPr>
            <w:tcW w:w="2277" w:type="dxa"/>
            <w:tcBorders>
              <w:bottom w:val="single" w:sz="6" w:space="0" w:color="auto"/>
            </w:tcBorders>
            <w:shd w:val="clear" w:color="auto" w:fill="FFFFFF"/>
          </w:tcPr>
          <w:p w14:paraId="63D263EE"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a knowledge of the VTS operational area, including geographical features, traffic routing measures and aids to navigation</w:t>
            </w:r>
          </w:p>
          <w:p w14:paraId="19509680" w14:textId="77777777" w:rsidR="0070239E" w:rsidRPr="0070239E" w:rsidRDefault="0070239E" w:rsidP="00575E73">
            <w:pPr>
              <w:shd w:val="clear" w:color="auto" w:fill="D9D9D9" w:themeFill="background1" w:themeFillShade="D9"/>
              <w:spacing w:before="80"/>
              <w:rPr>
                <w:rFonts w:ascii="Calibri" w:hAnsi="Calibri"/>
                <w:sz w:val="22"/>
                <w:szCs w:val="22"/>
              </w:rPr>
            </w:pPr>
            <w:r w:rsidRPr="0070239E">
              <w:rPr>
                <w:rFonts w:ascii="Calibri" w:hAnsi="Calibri"/>
                <w:sz w:val="22"/>
                <w:szCs w:val="22"/>
              </w:rPr>
              <w:t>Demonstrate a knowledge of the procedures for maintaining a safe and efficient waterway</w:t>
            </w:r>
          </w:p>
        </w:tc>
      </w:tr>
    </w:tbl>
    <w:p w14:paraId="7E585BA3" w14:textId="19283952" w:rsidR="0031149C" w:rsidRDefault="0031149C" w:rsidP="00575E73">
      <w:pPr>
        <w:shd w:val="clear" w:color="auto" w:fill="D9D9D9" w:themeFill="background1" w:themeFillShade="D9"/>
      </w:pPr>
    </w:p>
    <w:p w14:paraId="372BC812" w14:textId="77777777" w:rsidR="0031149C" w:rsidRDefault="0031149C" w:rsidP="00575E73">
      <w:pPr>
        <w:shd w:val="clear" w:color="auto" w:fill="D9D9D9" w:themeFill="background1" w:themeFillShade="D9"/>
        <w:spacing w:after="200" w:line="276" w:lineRule="auto"/>
      </w:pPr>
      <w:r>
        <w:br w:type="page"/>
      </w: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70239E" w:rsidRPr="0070239E" w14:paraId="64BE84F1" w14:textId="77777777" w:rsidTr="0031149C">
        <w:trPr>
          <w:cantSplit/>
          <w:trHeight w:val="390"/>
          <w:jc w:val="center"/>
        </w:trPr>
        <w:tc>
          <w:tcPr>
            <w:tcW w:w="1843" w:type="dxa"/>
            <w:tcBorders>
              <w:top w:val="single" w:sz="4" w:space="0" w:color="auto"/>
              <w:left w:val="single" w:sz="4" w:space="0" w:color="auto"/>
              <w:bottom w:val="single" w:sz="4" w:space="0" w:color="auto"/>
              <w:right w:val="single" w:sz="4" w:space="0" w:color="auto"/>
            </w:tcBorders>
            <w:vAlign w:val="center"/>
          </w:tcPr>
          <w:p w14:paraId="03C0BFB0" w14:textId="78E9320B" w:rsidR="0070239E" w:rsidRPr="0070239E" w:rsidRDefault="0070239E" w:rsidP="00575E73">
            <w:pPr>
              <w:pStyle w:val="Tableheading"/>
              <w:shd w:val="clear" w:color="auto" w:fill="D9D9D9" w:themeFill="background1" w:themeFillShade="D9"/>
            </w:pPr>
            <w:r w:rsidRPr="0070239E">
              <w:t>Competence Area</w:t>
            </w:r>
          </w:p>
        </w:tc>
        <w:tc>
          <w:tcPr>
            <w:tcW w:w="2835" w:type="dxa"/>
            <w:tcBorders>
              <w:top w:val="single" w:sz="4" w:space="0" w:color="auto"/>
              <w:left w:val="single" w:sz="4" w:space="0" w:color="auto"/>
              <w:bottom w:val="single" w:sz="4" w:space="0" w:color="auto"/>
              <w:right w:val="single" w:sz="4" w:space="0" w:color="auto"/>
            </w:tcBorders>
          </w:tcPr>
          <w:p w14:paraId="1486681B" w14:textId="2531D7FE" w:rsidR="0070239E" w:rsidRPr="0070239E" w:rsidRDefault="0070239E" w:rsidP="00575E73">
            <w:pPr>
              <w:pStyle w:val="Tableheading"/>
              <w:shd w:val="clear" w:color="auto" w:fill="D9D9D9" w:themeFill="background1" w:themeFillShade="D9"/>
              <w:rPr>
                <w:i/>
              </w:rPr>
            </w:pPr>
            <w:r w:rsidRPr="0070239E">
              <w:t>Knowledge, understanding and proficiency</w:t>
            </w:r>
          </w:p>
        </w:tc>
        <w:tc>
          <w:tcPr>
            <w:tcW w:w="2835" w:type="dxa"/>
            <w:tcBorders>
              <w:top w:val="single" w:sz="4" w:space="0" w:color="auto"/>
              <w:left w:val="single" w:sz="4" w:space="0" w:color="auto"/>
              <w:bottom w:val="single" w:sz="4" w:space="0" w:color="auto"/>
              <w:right w:val="single" w:sz="4" w:space="0" w:color="auto"/>
            </w:tcBorders>
          </w:tcPr>
          <w:p w14:paraId="03548AE3" w14:textId="0437F8D4" w:rsidR="0070239E" w:rsidRPr="0070239E" w:rsidRDefault="0070239E" w:rsidP="00575E73">
            <w:pPr>
              <w:pStyle w:val="Tableheading"/>
              <w:shd w:val="clear" w:color="auto" w:fill="D9D9D9" w:themeFill="background1" w:themeFillShade="D9"/>
            </w:pPr>
            <w:r w:rsidRPr="0070239E">
              <w:t>Methods for demonstrating competence</w:t>
            </w:r>
          </w:p>
        </w:tc>
        <w:tc>
          <w:tcPr>
            <w:tcW w:w="2268" w:type="dxa"/>
            <w:tcBorders>
              <w:top w:val="single" w:sz="4" w:space="0" w:color="auto"/>
              <w:left w:val="single" w:sz="4" w:space="0" w:color="auto"/>
              <w:bottom w:val="single" w:sz="4" w:space="0" w:color="auto"/>
              <w:right w:val="single" w:sz="4" w:space="0" w:color="auto"/>
            </w:tcBorders>
          </w:tcPr>
          <w:p w14:paraId="5D60C6FB" w14:textId="7251906A" w:rsidR="0070239E" w:rsidRPr="0070239E" w:rsidRDefault="0070239E" w:rsidP="00575E73">
            <w:pPr>
              <w:pStyle w:val="Tableheading"/>
              <w:shd w:val="clear" w:color="auto" w:fill="D9D9D9" w:themeFill="background1" w:themeFillShade="D9"/>
            </w:pPr>
            <w:r w:rsidRPr="0070239E">
              <w:t>Criteria for evaluating competence</w:t>
            </w:r>
          </w:p>
        </w:tc>
      </w:tr>
      <w:tr w:rsidR="0070239E" w:rsidRPr="0070239E" w14:paraId="559E99F5" w14:textId="77777777" w:rsidTr="0031149C">
        <w:trPr>
          <w:cantSplit/>
          <w:trHeight w:val="390"/>
          <w:jc w:val="center"/>
        </w:trPr>
        <w:tc>
          <w:tcPr>
            <w:tcW w:w="1843" w:type="dxa"/>
            <w:tcBorders>
              <w:bottom w:val="nil"/>
            </w:tcBorders>
          </w:tcPr>
          <w:p w14:paraId="04D3D7B5"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3</w:t>
            </w:r>
          </w:p>
          <w:p w14:paraId="4E06DEA5"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Equipment</w:t>
            </w:r>
          </w:p>
        </w:tc>
        <w:tc>
          <w:tcPr>
            <w:tcW w:w="2835" w:type="dxa"/>
            <w:tcBorders>
              <w:left w:val="nil"/>
              <w:bottom w:val="nil"/>
            </w:tcBorders>
          </w:tcPr>
          <w:p w14:paraId="78983A01" w14:textId="77777777" w:rsidR="0070239E" w:rsidRPr="0070239E" w:rsidRDefault="0070239E" w:rsidP="00575E73">
            <w:pPr>
              <w:shd w:val="clear" w:color="auto" w:fill="D9D9D9" w:themeFill="background1" w:themeFillShade="D9"/>
              <w:spacing w:before="80"/>
              <w:rPr>
                <w:rFonts w:ascii="Calibri" w:hAnsi="Calibri"/>
                <w:i/>
                <w:sz w:val="22"/>
                <w:szCs w:val="22"/>
              </w:rPr>
            </w:pPr>
            <w:r w:rsidRPr="0070239E">
              <w:rPr>
                <w:rFonts w:ascii="Calibri" w:hAnsi="Calibri"/>
                <w:i/>
                <w:sz w:val="22"/>
                <w:szCs w:val="22"/>
              </w:rPr>
              <w:t>Basic equipment</w:t>
            </w:r>
          </w:p>
          <w:p w14:paraId="02F61EF2"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Telecommunications;</w:t>
            </w:r>
          </w:p>
          <w:p w14:paraId="370DD0A7"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Radar;</w:t>
            </w:r>
          </w:p>
          <w:p w14:paraId="280A6CFD"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Audio/video;</w:t>
            </w:r>
          </w:p>
          <w:p w14:paraId="3303F9FB"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VHF/DF;</w:t>
            </w:r>
          </w:p>
          <w:p w14:paraId="3A99E461" w14:textId="77777777" w:rsidR="0070239E" w:rsidRPr="0070239E" w:rsidRDefault="0070239E" w:rsidP="00575E73">
            <w:pPr>
              <w:numPr>
                <w:ilvl w:val="0"/>
                <w:numId w:val="34"/>
              </w:numPr>
              <w:shd w:val="clear" w:color="auto" w:fill="D9D9D9" w:themeFill="background1" w:themeFillShade="D9"/>
              <w:spacing w:before="60"/>
              <w:rPr>
                <w:rFonts w:ascii="Calibri" w:hAnsi="Calibri"/>
                <w:i/>
                <w:sz w:val="22"/>
                <w:szCs w:val="22"/>
              </w:rPr>
            </w:pPr>
            <w:r w:rsidRPr="0070239E">
              <w:rPr>
                <w:rFonts w:ascii="Calibri" w:hAnsi="Calibri"/>
                <w:sz w:val="22"/>
                <w:szCs w:val="22"/>
              </w:rPr>
              <w:t>Performance monitoring.</w:t>
            </w:r>
          </w:p>
        </w:tc>
        <w:tc>
          <w:tcPr>
            <w:tcW w:w="2835" w:type="dxa"/>
            <w:tcBorders>
              <w:bottom w:val="nil"/>
            </w:tcBorders>
          </w:tcPr>
          <w:p w14:paraId="3CDB410B"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approved simulator and on the job training</w:t>
            </w:r>
          </w:p>
        </w:tc>
        <w:tc>
          <w:tcPr>
            <w:tcW w:w="2268" w:type="dxa"/>
            <w:tcBorders>
              <w:bottom w:val="nil"/>
            </w:tcBorders>
          </w:tcPr>
          <w:p w14:paraId="425B1ABD"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the ability to operate the equipment safely and effectively and to monitor its performance.</w:t>
            </w:r>
          </w:p>
          <w:p w14:paraId="3C1D9309" w14:textId="77777777" w:rsidR="0070239E" w:rsidRPr="0070239E" w:rsidRDefault="0070239E" w:rsidP="00575E73">
            <w:pPr>
              <w:shd w:val="clear" w:color="auto" w:fill="D9D9D9" w:themeFill="background1" w:themeFillShade="D9"/>
              <w:spacing w:before="120" w:after="60"/>
              <w:rPr>
                <w:rFonts w:ascii="Calibri" w:hAnsi="Calibri"/>
                <w:sz w:val="22"/>
                <w:szCs w:val="22"/>
              </w:rPr>
            </w:pPr>
            <w:r w:rsidRPr="0070239E">
              <w:rPr>
                <w:rFonts w:ascii="Calibri" w:hAnsi="Calibri"/>
                <w:sz w:val="22"/>
                <w:szCs w:val="22"/>
              </w:rPr>
              <w:t>Information obtained from the equipment and associated features is correctly interpreted and analysed taking into account the limitations of the equipment and prevailing circumstances and conditions</w:t>
            </w:r>
          </w:p>
        </w:tc>
      </w:tr>
      <w:tr w:rsidR="0070239E" w:rsidRPr="0070239E" w14:paraId="3D32624F" w14:textId="77777777" w:rsidTr="0031149C">
        <w:trPr>
          <w:cantSplit/>
          <w:trHeight w:val="390"/>
          <w:jc w:val="center"/>
        </w:trPr>
        <w:tc>
          <w:tcPr>
            <w:tcW w:w="1843" w:type="dxa"/>
            <w:tcBorders>
              <w:top w:val="nil"/>
              <w:bottom w:val="nil"/>
            </w:tcBorders>
          </w:tcPr>
          <w:p w14:paraId="4085361A" w14:textId="2A5B63D2"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noProof/>
                <w:sz w:val="22"/>
                <w:szCs w:val="22"/>
                <w:lang w:val="en-AU" w:eastAsia="en-AU"/>
              </w:rPr>
              <mc:AlternateContent>
                <mc:Choice Requires="wps">
                  <w:drawing>
                    <wp:anchor distT="0" distB="0" distL="114300" distR="114300" simplePos="0" relativeHeight="251658240" behindDoc="0" locked="0" layoutInCell="0" allowOverlap="1" wp14:anchorId="1B568690" wp14:editId="13331939">
                      <wp:simplePos x="0" y="0"/>
                      <wp:positionH relativeFrom="column">
                        <wp:posOffset>-91440</wp:posOffset>
                      </wp:positionH>
                      <wp:positionV relativeFrom="paragraph">
                        <wp:posOffset>558165</wp:posOffset>
                      </wp:positionV>
                      <wp:extent cx="6401435" cy="635"/>
                      <wp:effectExtent l="0" t="0" r="0" b="25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1435" cy="6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3175">
                                    <a:solidFill>
                                      <a:srgbClr val="000000"/>
                                    </a:solidFill>
                                    <a:round/>
                                    <a:headEnd type="none" w="med" len="lg"/>
                                    <a:tailEnd type="none" w="med" len="lg"/>
                                  </a14:hiddenLine>
                                </a:ext>
                              </a:extLst>
                            </wps:spPr>
                            <wps:bodyPr/>
                          </wps:wsp>
                        </a:graphicData>
                      </a:graphic>
                      <wp14:sizeRelH relativeFrom="page">
                        <wp14:pctWidth>0</wp14:pctWidth>
                      </wp14:sizeRelH>
                      <wp14:sizeRelV relativeFrom="page">
                        <wp14:pctHeight>0</wp14:pctHeight>
                      </wp14:sizeRelV>
                    </wp:anchor>
                  </w:drawing>
                </mc:Choice>
                <mc:Fallback>
                  <w:pict>
                    <v:line w14:anchorId="4362CD4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43.95pt" to="496.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" o:allowincell="f" stroked="f" strokeweight=".25pt">
                      <v:stroke startarrowlength="long" endarrowlength="long"/>
                    </v:line>
                  </w:pict>
                </mc:Fallback>
              </mc:AlternateContent>
            </w:r>
          </w:p>
        </w:tc>
        <w:tc>
          <w:tcPr>
            <w:tcW w:w="2835" w:type="dxa"/>
            <w:tcBorders>
              <w:left w:val="nil"/>
            </w:tcBorders>
          </w:tcPr>
          <w:p w14:paraId="51796513"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Basic systems</w:t>
            </w:r>
          </w:p>
          <w:p w14:paraId="39277DBE"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Computerised;</w:t>
            </w:r>
          </w:p>
          <w:p w14:paraId="3B0FB4D2"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Management information;</w:t>
            </w:r>
          </w:p>
          <w:p w14:paraId="6498AB1D"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Manual tracking;</w:t>
            </w:r>
          </w:p>
          <w:p w14:paraId="4FE954AC" w14:textId="77777777" w:rsidR="0070239E" w:rsidRPr="0070239E" w:rsidRDefault="0070239E" w:rsidP="00575E73">
            <w:pPr>
              <w:numPr>
                <w:ilvl w:val="0"/>
                <w:numId w:val="38"/>
              </w:numPr>
              <w:shd w:val="clear" w:color="auto" w:fill="D9D9D9" w:themeFill="background1" w:themeFillShade="D9"/>
              <w:spacing w:before="60"/>
              <w:rPr>
                <w:rFonts w:ascii="Calibri" w:hAnsi="Calibri"/>
                <w:i/>
                <w:sz w:val="22"/>
                <w:szCs w:val="22"/>
              </w:rPr>
            </w:pPr>
            <w:r w:rsidRPr="0070239E">
              <w:rPr>
                <w:rFonts w:ascii="Calibri" w:hAnsi="Calibri"/>
                <w:sz w:val="22"/>
                <w:szCs w:val="22"/>
              </w:rPr>
              <w:t>Radar tracking.</w:t>
            </w:r>
          </w:p>
        </w:tc>
        <w:tc>
          <w:tcPr>
            <w:tcW w:w="2835" w:type="dxa"/>
          </w:tcPr>
          <w:p w14:paraId="45621BDB"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Assessment of evidence obtained from approved simulated and on the job training.</w:t>
            </w:r>
          </w:p>
        </w:tc>
        <w:tc>
          <w:tcPr>
            <w:tcW w:w="2268" w:type="dxa"/>
          </w:tcPr>
          <w:p w14:paraId="5FD3847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operate the systems safely and effectively.</w:t>
            </w:r>
          </w:p>
          <w:p w14:paraId="508C9B65"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Information obtained from the systems and associated features is correctly interpreted and analysed taking into account the limitations of the system and prevailing circumstances and conditions</w:t>
            </w:r>
          </w:p>
        </w:tc>
      </w:tr>
      <w:tr w:rsidR="0070239E" w:rsidRPr="0070239E" w14:paraId="02FFE780" w14:textId="77777777" w:rsidTr="0031149C">
        <w:trPr>
          <w:cantSplit/>
          <w:trHeight w:val="995"/>
          <w:jc w:val="center"/>
        </w:trPr>
        <w:tc>
          <w:tcPr>
            <w:tcW w:w="1843" w:type="dxa"/>
            <w:tcBorders>
              <w:top w:val="nil"/>
              <w:bottom w:val="single" w:sz="6" w:space="0" w:color="auto"/>
            </w:tcBorders>
          </w:tcPr>
          <w:p w14:paraId="50F24AC3"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nil"/>
              <w:left w:val="nil"/>
              <w:bottom w:val="single" w:sz="6" w:space="0" w:color="auto"/>
            </w:tcBorders>
          </w:tcPr>
          <w:p w14:paraId="7A2B016A"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Evolving technologies</w:t>
            </w:r>
          </w:p>
          <w:p w14:paraId="5EE232E5"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ECS;</w:t>
            </w:r>
          </w:p>
          <w:p w14:paraId="26C770E8"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VTMIS;</w:t>
            </w:r>
          </w:p>
          <w:p w14:paraId="4C433578"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AIS.</w:t>
            </w:r>
          </w:p>
        </w:tc>
        <w:tc>
          <w:tcPr>
            <w:tcW w:w="2835" w:type="dxa"/>
            <w:tcBorders>
              <w:top w:val="nil"/>
              <w:bottom w:val="single" w:sz="6" w:space="0" w:color="auto"/>
            </w:tcBorders>
          </w:tcPr>
          <w:p w14:paraId="4967177B"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Assessment of evidence obtained from approved simulated and on the job training.</w:t>
            </w:r>
          </w:p>
        </w:tc>
        <w:tc>
          <w:tcPr>
            <w:tcW w:w="2268" w:type="dxa"/>
            <w:tcBorders>
              <w:top w:val="nil"/>
              <w:bottom w:val="single" w:sz="6" w:space="0" w:color="auto"/>
            </w:tcBorders>
          </w:tcPr>
          <w:p w14:paraId="12FCB03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understand the techniques and to operate the equipment safely and effectively</w:t>
            </w:r>
          </w:p>
        </w:tc>
      </w:tr>
    </w:tbl>
    <w:p w14:paraId="31C25E94" w14:textId="4197241C" w:rsidR="0031149C" w:rsidRDefault="0031149C" w:rsidP="00575E73">
      <w:pPr>
        <w:shd w:val="clear" w:color="auto" w:fill="D9D9D9" w:themeFill="background1" w:themeFillShade="D9"/>
      </w:pPr>
    </w:p>
    <w:p w14:paraId="5E512781" w14:textId="77777777" w:rsidR="0031149C" w:rsidRDefault="0031149C" w:rsidP="00575E73">
      <w:pPr>
        <w:shd w:val="clear" w:color="auto" w:fill="D9D9D9" w:themeFill="background1" w:themeFillShade="D9"/>
        <w:spacing w:after="200" w:line="276" w:lineRule="auto"/>
      </w:pPr>
      <w:r>
        <w:br w:type="page"/>
      </w: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31149C" w:rsidRPr="0070239E" w14:paraId="375F2061" w14:textId="77777777" w:rsidTr="008263B3">
        <w:trPr>
          <w:cantSplit/>
          <w:trHeight w:val="983"/>
          <w:tblHeader/>
          <w:jc w:val="center"/>
        </w:trPr>
        <w:tc>
          <w:tcPr>
            <w:tcW w:w="1843" w:type="dxa"/>
            <w:tcBorders>
              <w:top w:val="single" w:sz="4" w:space="0" w:color="auto"/>
              <w:left w:val="single" w:sz="4" w:space="0" w:color="auto"/>
              <w:bottom w:val="single" w:sz="12" w:space="0" w:color="auto"/>
              <w:right w:val="single" w:sz="4" w:space="0" w:color="auto"/>
            </w:tcBorders>
            <w:vAlign w:val="center"/>
          </w:tcPr>
          <w:p w14:paraId="17ABE6C0" w14:textId="1C156735" w:rsidR="0031149C" w:rsidRPr="0070239E" w:rsidRDefault="0031149C" w:rsidP="00575E73">
            <w:pPr>
              <w:pStyle w:val="Tableheading"/>
              <w:shd w:val="clear" w:color="auto" w:fill="D9D9D9" w:themeFill="background1" w:themeFillShade="D9"/>
              <w:rPr>
                <w:rFonts w:ascii="Calibri" w:hAnsi="Calibri"/>
                <w:szCs w:val="22"/>
              </w:rPr>
            </w:pPr>
            <w:r w:rsidRPr="0070239E">
              <w:t>Competence Area</w:t>
            </w:r>
          </w:p>
        </w:tc>
        <w:tc>
          <w:tcPr>
            <w:tcW w:w="2835" w:type="dxa"/>
            <w:tcBorders>
              <w:top w:val="single" w:sz="4" w:space="0" w:color="auto"/>
              <w:left w:val="single" w:sz="4" w:space="0" w:color="auto"/>
              <w:bottom w:val="single" w:sz="12" w:space="0" w:color="auto"/>
              <w:right w:val="single" w:sz="4" w:space="0" w:color="auto"/>
            </w:tcBorders>
          </w:tcPr>
          <w:p w14:paraId="38C0134A" w14:textId="7C252229" w:rsidR="0031149C" w:rsidRPr="0070239E" w:rsidRDefault="0031149C" w:rsidP="00575E73">
            <w:pPr>
              <w:pStyle w:val="Tableheading"/>
              <w:shd w:val="clear" w:color="auto" w:fill="D9D9D9" w:themeFill="background1" w:themeFillShade="D9"/>
              <w:rPr>
                <w:rFonts w:ascii="Calibri" w:hAnsi="Calibri"/>
                <w:i/>
                <w:szCs w:val="22"/>
              </w:rPr>
            </w:pPr>
            <w:r w:rsidRPr="0070239E">
              <w:t>Knowledge, understanding and proficiency</w:t>
            </w:r>
          </w:p>
        </w:tc>
        <w:tc>
          <w:tcPr>
            <w:tcW w:w="2835" w:type="dxa"/>
            <w:tcBorders>
              <w:top w:val="single" w:sz="4" w:space="0" w:color="auto"/>
              <w:left w:val="single" w:sz="4" w:space="0" w:color="auto"/>
              <w:bottom w:val="single" w:sz="12" w:space="0" w:color="auto"/>
              <w:right w:val="single" w:sz="4" w:space="0" w:color="auto"/>
            </w:tcBorders>
          </w:tcPr>
          <w:p w14:paraId="3BB0D8EC" w14:textId="379C6ACB" w:rsidR="0031149C" w:rsidRPr="0070239E" w:rsidRDefault="0031149C" w:rsidP="00575E73">
            <w:pPr>
              <w:pStyle w:val="Tableheading"/>
              <w:shd w:val="clear" w:color="auto" w:fill="D9D9D9" w:themeFill="background1" w:themeFillShade="D9"/>
              <w:rPr>
                <w:rFonts w:ascii="Calibri" w:hAnsi="Calibri"/>
                <w:szCs w:val="22"/>
              </w:rPr>
            </w:pPr>
            <w:r w:rsidRPr="0070239E">
              <w:t>Methods for demonstrating competence</w:t>
            </w:r>
          </w:p>
        </w:tc>
        <w:tc>
          <w:tcPr>
            <w:tcW w:w="2268" w:type="dxa"/>
            <w:tcBorders>
              <w:top w:val="single" w:sz="4" w:space="0" w:color="auto"/>
              <w:left w:val="single" w:sz="4" w:space="0" w:color="auto"/>
              <w:bottom w:val="single" w:sz="12" w:space="0" w:color="auto"/>
              <w:right w:val="single" w:sz="4" w:space="0" w:color="auto"/>
            </w:tcBorders>
          </w:tcPr>
          <w:p w14:paraId="0A7EA3D0" w14:textId="06B9B6CE" w:rsidR="0031149C" w:rsidRPr="0070239E" w:rsidRDefault="0031149C" w:rsidP="00575E73">
            <w:pPr>
              <w:pStyle w:val="Tableheading"/>
              <w:shd w:val="clear" w:color="auto" w:fill="D9D9D9" w:themeFill="background1" w:themeFillShade="D9"/>
              <w:rPr>
                <w:rFonts w:ascii="Calibri" w:hAnsi="Calibri"/>
                <w:szCs w:val="22"/>
              </w:rPr>
            </w:pPr>
            <w:r w:rsidRPr="0070239E">
              <w:t>Criteria for evaluating competence</w:t>
            </w:r>
          </w:p>
        </w:tc>
      </w:tr>
      <w:tr w:rsidR="0070239E" w:rsidRPr="0070239E" w14:paraId="2339E808" w14:textId="77777777" w:rsidTr="008263B3">
        <w:trPr>
          <w:cantSplit/>
          <w:trHeight w:val="1288"/>
          <w:jc w:val="center"/>
        </w:trPr>
        <w:tc>
          <w:tcPr>
            <w:tcW w:w="1843" w:type="dxa"/>
            <w:tcBorders>
              <w:top w:val="single" w:sz="12" w:space="0" w:color="auto"/>
              <w:bottom w:val="nil"/>
            </w:tcBorders>
          </w:tcPr>
          <w:p w14:paraId="2E60C69C" w14:textId="77777777" w:rsidR="0070239E" w:rsidRPr="0070239E" w:rsidRDefault="0070239E" w:rsidP="00575E73">
            <w:pPr>
              <w:shd w:val="clear" w:color="auto" w:fill="D9D9D9" w:themeFill="background1" w:themeFillShade="D9"/>
              <w:spacing w:before="120"/>
              <w:rPr>
                <w:rFonts w:ascii="Calibri" w:hAnsi="Calibri"/>
                <w:b/>
                <w:sz w:val="22"/>
                <w:szCs w:val="22"/>
              </w:rPr>
            </w:pPr>
            <w:r w:rsidRPr="0070239E">
              <w:rPr>
                <w:rFonts w:ascii="Calibri" w:hAnsi="Calibri"/>
                <w:b/>
                <w:sz w:val="22"/>
                <w:szCs w:val="22"/>
              </w:rPr>
              <w:t>Module 4</w:t>
            </w:r>
          </w:p>
          <w:p w14:paraId="51B00F7D"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Nautical knowledge</w:t>
            </w:r>
          </w:p>
        </w:tc>
        <w:tc>
          <w:tcPr>
            <w:tcW w:w="2835" w:type="dxa"/>
            <w:tcBorders>
              <w:top w:val="single" w:sz="12" w:space="0" w:color="auto"/>
              <w:left w:val="nil"/>
              <w:bottom w:val="single" w:sz="4" w:space="0" w:color="auto"/>
            </w:tcBorders>
          </w:tcPr>
          <w:p w14:paraId="6A4EFD75" w14:textId="77777777" w:rsidR="0070239E" w:rsidRPr="0070239E" w:rsidRDefault="0070239E" w:rsidP="00575E73">
            <w:pPr>
              <w:shd w:val="clear" w:color="auto" w:fill="D9D9D9" w:themeFill="background1" w:themeFillShade="D9"/>
              <w:spacing w:before="60" w:after="60"/>
              <w:rPr>
                <w:rFonts w:ascii="Calibri" w:hAnsi="Calibri"/>
                <w:sz w:val="22"/>
                <w:szCs w:val="22"/>
              </w:rPr>
            </w:pPr>
            <w:r w:rsidRPr="0070239E">
              <w:rPr>
                <w:rFonts w:ascii="Calibri" w:hAnsi="Calibri"/>
                <w:i/>
                <w:sz w:val="22"/>
                <w:szCs w:val="22"/>
              </w:rPr>
              <w:t>Carry out chartwork</w:t>
            </w:r>
          </w:p>
          <w:p w14:paraId="735E638B"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Knowledge of and ability to use navigational charts and related publications</w:t>
            </w:r>
          </w:p>
          <w:p w14:paraId="071DB6DF" w14:textId="77777777" w:rsidR="0070239E" w:rsidRPr="0070239E" w:rsidRDefault="0070239E" w:rsidP="00575E73">
            <w:pPr>
              <w:numPr>
                <w:ilvl w:val="0"/>
                <w:numId w:val="35"/>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Chart information and terminology;</w:t>
            </w:r>
          </w:p>
          <w:p w14:paraId="19FD47BB"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Plotting positions on charts;</w:t>
            </w:r>
          </w:p>
          <w:p w14:paraId="24B585AF"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True and magnetic courses;</w:t>
            </w:r>
          </w:p>
          <w:p w14:paraId="62D65F9E"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Course/speed/distance/time calculations;</w:t>
            </w:r>
          </w:p>
          <w:p w14:paraId="551F1075"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Tides and currents;</w:t>
            </w:r>
          </w:p>
          <w:p w14:paraId="23C72D1A"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Traffic patterns;</w:t>
            </w:r>
          </w:p>
          <w:p w14:paraId="2B19F4B2" w14:textId="77777777" w:rsidR="0070239E" w:rsidRPr="0070239E" w:rsidRDefault="0070239E" w:rsidP="00575E73">
            <w:pPr>
              <w:numPr>
                <w:ilvl w:val="0"/>
                <w:numId w:val="36"/>
              </w:numPr>
              <w:shd w:val="clear" w:color="auto" w:fill="D9D9D9" w:themeFill="background1" w:themeFillShade="D9"/>
              <w:spacing w:before="60" w:after="120"/>
              <w:ind w:left="284" w:hanging="284"/>
              <w:rPr>
                <w:rFonts w:ascii="Calibri" w:hAnsi="Calibri"/>
                <w:b/>
                <w:sz w:val="22"/>
                <w:szCs w:val="22"/>
                <w:lang w:val="de-DE"/>
              </w:rPr>
            </w:pPr>
            <w:r w:rsidRPr="0070239E">
              <w:rPr>
                <w:rFonts w:ascii="Calibri" w:hAnsi="Calibri"/>
                <w:sz w:val="22"/>
                <w:szCs w:val="22"/>
              </w:rPr>
              <w:t>Charts and publications corrections.</w:t>
            </w:r>
          </w:p>
        </w:tc>
        <w:tc>
          <w:tcPr>
            <w:tcW w:w="2835" w:type="dxa"/>
            <w:tcBorders>
              <w:top w:val="single" w:sz="12" w:space="0" w:color="auto"/>
              <w:bottom w:val="single" w:sz="4" w:space="0" w:color="auto"/>
            </w:tcBorders>
          </w:tcPr>
          <w:p w14:paraId="1DCD17A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instructions and approved simulated and on the job training using chart catalogues, charts and navigational publications</w:t>
            </w:r>
          </w:p>
        </w:tc>
        <w:tc>
          <w:tcPr>
            <w:tcW w:w="2268" w:type="dxa"/>
            <w:tcBorders>
              <w:top w:val="single" w:sz="12" w:space="0" w:color="auto"/>
              <w:bottom w:val="single" w:sz="4" w:space="0" w:color="auto"/>
            </w:tcBorders>
          </w:tcPr>
          <w:p w14:paraId="6010092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The information obtained from navigational charts and publications is relevant, interpreted correctly and properly applied.</w:t>
            </w:r>
          </w:p>
          <w:p w14:paraId="623AECB6"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Tools associated with chart work are properly manipulated, work carried out on the chart is easily interpreted and adheres to indicated standards.</w:t>
            </w:r>
          </w:p>
          <w:p w14:paraId="0997E507"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Calculations and measurements of navigation information are accurate.</w:t>
            </w:r>
          </w:p>
        </w:tc>
      </w:tr>
      <w:tr w:rsidR="0070239E" w:rsidRPr="0070239E" w14:paraId="23C1494B" w14:textId="77777777" w:rsidTr="008263B3">
        <w:trPr>
          <w:cantSplit/>
          <w:trHeight w:val="1288"/>
          <w:jc w:val="center"/>
        </w:trPr>
        <w:tc>
          <w:tcPr>
            <w:tcW w:w="1843" w:type="dxa"/>
            <w:tcBorders>
              <w:top w:val="nil"/>
              <w:left w:val="single" w:sz="4" w:space="0" w:color="auto"/>
              <w:bottom w:val="nil"/>
            </w:tcBorders>
          </w:tcPr>
          <w:p w14:paraId="7F872E01"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4" w:space="0" w:color="auto"/>
              <w:left w:val="nil"/>
              <w:bottom w:val="single" w:sz="4" w:space="0" w:color="auto"/>
            </w:tcBorders>
          </w:tcPr>
          <w:p w14:paraId="7FFCD7EB" w14:textId="77777777" w:rsidR="0070239E" w:rsidRPr="0070239E" w:rsidRDefault="0070239E" w:rsidP="00575E73">
            <w:pPr>
              <w:shd w:val="clear" w:color="auto" w:fill="D9D9D9" w:themeFill="background1" w:themeFillShade="D9"/>
              <w:spacing w:before="60" w:after="60"/>
              <w:rPr>
                <w:rFonts w:ascii="Calibri" w:hAnsi="Calibri"/>
                <w:i/>
                <w:sz w:val="22"/>
                <w:szCs w:val="22"/>
              </w:rPr>
            </w:pPr>
            <w:r w:rsidRPr="0070239E">
              <w:rPr>
                <w:rFonts w:ascii="Calibri" w:hAnsi="Calibri"/>
                <w:i/>
                <w:sz w:val="22"/>
                <w:szCs w:val="22"/>
              </w:rPr>
              <w:t>Collision regulations</w:t>
            </w:r>
          </w:p>
          <w:p w14:paraId="21F44071"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Understanding of the content, application and intent of the International Regulations for Preventing Collisions at Sea (COLREGS).</w:t>
            </w:r>
          </w:p>
        </w:tc>
        <w:tc>
          <w:tcPr>
            <w:tcW w:w="2835" w:type="dxa"/>
            <w:tcBorders>
              <w:top w:val="single" w:sz="4" w:space="0" w:color="auto"/>
              <w:bottom w:val="single" w:sz="4" w:space="0" w:color="auto"/>
            </w:tcBorders>
          </w:tcPr>
          <w:p w14:paraId="32590272"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Examination and assessment of evidence obtained from practical instruction and approved simulated and on the job training</w:t>
            </w:r>
          </w:p>
        </w:tc>
        <w:tc>
          <w:tcPr>
            <w:tcW w:w="2268" w:type="dxa"/>
            <w:tcBorders>
              <w:top w:val="single" w:sz="4" w:space="0" w:color="auto"/>
              <w:bottom w:val="single" w:sz="4" w:space="0" w:color="auto"/>
              <w:right w:val="single" w:sz="4" w:space="0" w:color="auto"/>
            </w:tcBorders>
          </w:tcPr>
          <w:p w14:paraId="1BBFAFA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interpret the application of the regulations relevant to a VTS area.</w:t>
            </w:r>
          </w:p>
        </w:tc>
      </w:tr>
      <w:tr w:rsidR="0070239E" w:rsidRPr="0070239E" w14:paraId="3B9B6913" w14:textId="77777777" w:rsidTr="00D32A0B">
        <w:trPr>
          <w:cantSplit/>
          <w:trHeight w:val="1096"/>
          <w:jc w:val="center"/>
        </w:trPr>
        <w:tc>
          <w:tcPr>
            <w:tcW w:w="1843" w:type="dxa"/>
            <w:tcBorders>
              <w:top w:val="nil"/>
              <w:left w:val="single" w:sz="4" w:space="0" w:color="auto"/>
              <w:bottom w:val="single" w:sz="4" w:space="0" w:color="auto"/>
            </w:tcBorders>
          </w:tcPr>
          <w:p w14:paraId="4925969D"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4" w:space="0" w:color="auto"/>
              <w:left w:val="nil"/>
              <w:bottom w:val="single" w:sz="6" w:space="0" w:color="auto"/>
            </w:tcBorders>
          </w:tcPr>
          <w:p w14:paraId="420FF31B" w14:textId="77777777" w:rsidR="0070239E" w:rsidRPr="0070239E" w:rsidRDefault="0070239E" w:rsidP="00575E73">
            <w:pPr>
              <w:shd w:val="clear" w:color="auto" w:fill="D9D9D9" w:themeFill="background1" w:themeFillShade="D9"/>
              <w:spacing w:before="60" w:after="60"/>
              <w:rPr>
                <w:rFonts w:ascii="Calibri" w:hAnsi="Calibri"/>
                <w:i/>
                <w:sz w:val="22"/>
                <w:szCs w:val="22"/>
              </w:rPr>
            </w:pPr>
            <w:r w:rsidRPr="0070239E">
              <w:rPr>
                <w:rFonts w:ascii="Calibri" w:hAnsi="Calibri"/>
                <w:i/>
                <w:sz w:val="22"/>
                <w:szCs w:val="22"/>
              </w:rPr>
              <w:t>Aids to Navigation</w:t>
            </w:r>
          </w:p>
          <w:p w14:paraId="78EE2620"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Knowledge of various buoyage systems and electronic aids to navigation systems.</w:t>
            </w:r>
          </w:p>
        </w:tc>
        <w:tc>
          <w:tcPr>
            <w:tcW w:w="2835" w:type="dxa"/>
            <w:tcBorders>
              <w:top w:val="single" w:sz="4" w:space="0" w:color="auto"/>
              <w:bottom w:val="single" w:sz="6" w:space="0" w:color="auto"/>
            </w:tcBorders>
          </w:tcPr>
          <w:p w14:paraId="6339993A"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approved simulated and on the job training.</w:t>
            </w:r>
          </w:p>
        </w:tc>
        <w:tc>
          <w:tcPr>
            <w:tcW w:w="2268" w:type="dxa"/>
            <w:tcBorders>
              <w:top w:val="single" w:sz="4" w:space="0" w:color="auto"/>
              <w:bottom w:val="single" w:sz="6" w:space="0" w:color="auto"/>
              <w:right w:val="single" w:sz="4" w:space="0" w:color="auto"/>
            </w:tcBorders>
          </w:tcPr>
          <w:p w14:paraId="33B82CCC"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the ability to interpret the effect of aids to navigation on the traffic flow in a VTS area.</w:t>
            </w:r>
          </w:p>
        </w:tc>
      </w:tr>
      <w:tr w:rsidR="0070239E" w:rsidRPr="00C50983" w14:paraId="05E24236" w14:textId="77777777" w:rsidTr="00D32A0B">
        <w:trPr>
          <w:cantSplit/>
          <w:trHeight w:val="1288"/>
          <w:jc w:val="center"/>
        </w:trPr>
        <w:tc>
          <w:tcPr>
            <w:tcW w:w="1843" w:type="dxa"/>
            <w:tcBorders>
              <w:top w:val="single" w:sz="4" w:space="0" w:color="auto"/>
              <w:bottom w:val="single" w:sz="6" w:space="0" w:color="auto"/>
            </w:tcBorders>
          </w:tcPr>
          <w:p w14:paraId="3496A9BD" w14:textId="41D8BF73" w:rsidR="0070239E" w:rsidRPr="0031149C" w:rsidRDefault="0070239E" w:rsidP="00575E73">
            <w:pPr>
              <w:shd w:val="clear" w:color="auto" w:fill="D9D9D9" w:themeFill="background1" w:themeFillShade="D9"/>
              <w:spacing w:before="120"/>
              <w:rPr>
                <w:sz w:val="22"/>
                <w:szCs w:val="22"/>
              </w:rPr>
            </w:pPr>
          </w:p>
        </w:tc>
        <w:tc>
          <w:tcPr>
            <w:tcW w:w="2835" w:type="dxa"/>
            <w:tcBorders>
              <w:top w:val="single" w:sz="6" w:space="0" w:color="auto"/>
              <w:left w:val="nil"/>
              <w:bottom w:val="single" w:sz="6" w:space="0" w:color="auto"/>
            </w:tcBorders>
          </w:tcPr>
          <w:p w14:paraId="12FA84EA"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Navigational aids</w:t>
            </w:r>
          </w:p>
          <w:p w14:paraId="2FC9C2E6"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Basic understanding of Shipboard Navigational Equipment and electronic means of navigation (Radar, Compasses, ECDIS, ECS, etc.)</w:t>
            </w:r>
          </w:p>
        </w:tc>
        <w:tc>
          <w:tcPr>
            <w:tcW w:w="2835" w:type="dxa"/>
            <w:tcBorders>
              <w:top w:val="single" w:sz="6" w:space="0" w:color="auto"/>
              <w:bottom w:val="single" w:sz="6" w:space="0" w:color="auto"/>
            </w:tcBorders>
          </w:tcPr>
          <w:p w14:paraId="6A46CCBD"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Assessment of evidence obtained from approved simulated and on the job training.</w:t>
            </w:r>
          </w:p>
        </w:tc>
        <w:tc>
          <w:tcPr>
            <w:tcW w:w="2268" w:type="dxa"/>
            <w:tcBorders>
              <w:top w:val="single" w:sz="6" w:space="0" w:color="auto"/>
              <w:bottom w:val="single" w:sz="6" w:space="0" w:color="auto"/>
            </w:tcBorders>
          </w:tcPr>
          <w:p w14:paraId="39297109"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Demonstrate the ability to interpret the effect of aids to navigation on the traffic flow in a VTS area.</w:t>
            </w:r>
          </w:p>
        </w:tc>
      </w:tr>
      <w:tr w:rsidR="0070239E" w:rsidRPr="00C50983" w14:paraId="64EEB232" w14:textId="77777777" w:rsidTr="00D32A0B">
        <w:trPr>
          <w:cantSplit/>
          <w:trHeight w:val="1288"/>
          <w:jc w:val="center"/>
        </w:trPr>
        <w:tc>
          <w:tcPr>
            <w:tcW w:w="1843" w:type="dxa"/>
            <w:tcBorders>
              <w:top w:val="single" w:sz="6" w:space="0" w:color="auto"/>
              <w:bottom w:val="nil"/>
            </w:tcBorders>
          </w:tcPr>
          <w:p w14:paraId="5412C039" w14:textId="77777777" w:rsidR="0070239E" w:rsidRPr="0031149C" w:rsidRDefault="0070239E" w:rsidP="00575E73">
            <w:pPr>
              <w:shd w:val="clear" w:color="auto" w:fill="D9D9D9" w:themeFill="background1" w:themeFillShade="D9"/>
              <w:spacing w:before="120"/>
              <w:rPr>
                <w:sz w:val="22"/>
                <w:szCs w:val="22"/>
              </w:rPr>
            </w:pPr>
          </w:p>
        </w:tc>
        <w:tc>
          <w:tcPr>
            <w:tcW w:w="2835" w:type="dxa"/>
            <w:tcBorders>
              <w:top w:val="single" w:sz="6" w:space="0" w:color="auto"/>
              <w:left w:val="nil"/>
            </w:tcBorders>
          </w:tcPr>
          <w:p w14:paraId="6E6523CB"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Shipboard Knowledge</w:t>
            </w:r>
          </w:p>
          <w:p w14:paraId="391B21D3"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Basic understanding of:</w:t>
            </w:r>
          </w:p>
          <w:p w14:paraId="60ED77E3"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Ship terminology;</w:t>
            </w:r>
          </w:p>
          <w:p w14:paraId="111D304F"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Different types of ships and cargo, including dangerous goods codes;</w:t>
            </w:r>
          </w:p>
          <w:p w14:paraId="27D30F4E"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Ship stability;</w:t>
            </w:r>
          </w:p>
          <w:p w14:paraId="66FEFD8C" w14:textId="11CB5BE0" w:rsidR="0070239E" w:rsidRPr="0031149C" w:rsidRDefault="00722185" w:rsidP="00575E73">
            <w:pPr>
              <w:numPr>
                <w:ilvl w:val="0"/>
                <w:numId w:val="37"/>
              </w:numPr>
              <w:shd w:val="clear" w:color="auto" w:fill="D9D9D9" w:themeFill="background1" w:themeFillShade="D9"/>
              <w:spacing w:before="60"/>
              <w:rPr>
                <w:sz w:val="22"/>
                <w:szCs w:val="22"/>
              </w:rPr>
            </w:pPr>
            <w:r w:rsidRPr="0031149C">
              <w:rPr>
                <w:sz w:val="22"/>
                <w:szCs w:val="22"/>
              </w:rPr>
              <w:t>Propulsion systems</w:t>
            </w:r>
            <w:r w:rsidR="0070239E" w:rsidRPr="0031149C">
              <w:rPr>
                <w:sz w:val="22"/>
                <w:szCs w:val="22"/>
              </w:rPr>
              <w:t>;</w:t>
            </w:r>
          </w:p>
          <w:p w14:paraId="5F51D85F"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External forces;</w:t>
            </w:r>
          </w:p>
          <w:p w14:paraId="61E69FA8" w14:textId="77777777" w:rsidR="0070239E" w:rsidRPr="0031149C" w:rsidRDefault="0070239E" w:rsidP="00575E73">
            <w:pPr>
              <w:numPr>
                <w:ilvl w:val="0"/>
                <w:numId w:val="37"/>
              </w:numPr>
              <w:shd w:val="clear" w:color="auto" w:fill="D9D9D9" w:themeFill="background1" w:themeFillShade="D9"/>
              <w:spacing w:before="60" w:after="120"/>
              <w:rPr>
                <w:i/>
                <w:sz w:val="22"/>
                <w:szCs w:val="22"/>
              </w:rPr>
            </w:pPr>
            <w:r w:rsidRPr="0031149C">
              <w:rPr>
                <w:sz w:val="22"/>
                <w:szCs w:val="22"/>
              </w:rPr>
              <w:t>Vessel bridge procedures.</w:t>
            </w:r>
          </w:p>
        </w:tc>
        <w:tc>
          <w:tcPr>
            <w:tcW w:w="2835" w:type="dxa"/>
            <w:tcBorders>
              <w:top w:val="single" w:sz="6" w:space="0" w:color="auto"/>
            </w:tcBorders>
          </w:tcPr>
          <w:p w14:paraId="6787E67E"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Examination and assessment of evidence obtained from practical instruction and approved simulated and on the job training.</w:t>
            </w:r>
          </w:p>
        </w:tc>
        <w:tc>
          <w:tcPr>
            <w:tcW w:w="2268" w:type="dxa"/>
            <w:tcBorders>
              <w:top w:val="single" w:sz="6" w:space="0" w:color="auto"/>
            </w:tcBorders>
          </w:tcPr>
          <w:p w14:paraId="63A25047"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Demonstrate the ability to assimilate all available information  relevant to ship design, meteorological and hydrographic conditions that may influence  the flow of traffic within a VTS area</w:t>
            </w:r>
          </w:p>
        </w:tc>
      </w:tr>
      <w:tr w:rsidR="0070239E" w:rsidRPr="00C50983" w14:paraId="74E0A542" w14:textId="77777777" w:rsidTr="0031149C">
        <w:trPr>
          <w:cantSplit/>
          <w:trHeight w:val="1288"/>
          <w:jc w:val="center"/>
        </w:trPr>
        <w:tc>
          <w:tcPr>
            <w:tcW w:w="1843" w:type="dxa"/>
            <w:tcBorders>
              <w:top w:val="nil"/>
              <w:bottom w:val="single" w:sz="6" w:space="0" w:color="auto"/>
            </w:tcBorders>
          </w:tcPr>
          <w:p w14:paraId="3437126A" w14:textId="77777777" w:rsidR="0070239E" w:rsidRPr="0031149C" w:rsidRDefault="0070239E" w:rsidP="00575E73">
            <w:pPr>
              <w:shd w:val="clear" w:color="auto" w:fill="D9D9D9" w:themeFill="background1" w:themeFillShade="D9"/>
              <w:spacing w:before="120"/>
              <w:rPr>
                <w:sz w:val="22"/>
                <w:szCs w:val="22"/>
              </w:rPr>
            </w:pPr>
          </w:p>
        </w:tc>
        <w:tc>
          <w:tcPr>
            <w:tcW w:w="2835" w:type="dxa"/>
            <w:tcBorders>
              <w:left w:val="nil"/>
              <w:bottom w:val="single" w:sz="6" w:space="0" w:color="auto"/>
            </w:tcBorders>
          </w:tcPr>
          <w:p w14:paraId="3FCA35B7"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Port operations</w:t>
            </w:r>
          </w:p>
          <w:p w14:paraId="4B7B72B7"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Knowledge of port operations.</w:t>
            </w:r>
          </w:p>
          <w:p w14:paraId="59ECAA06"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Knowledge of and ability to coordinate information relating to:</w:t>
            </w:r>
          </w:p>
          <w:p w14:paraId="67439652"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Pilotage;</w:t>
            </w:r>
          </w:p>
          <w:p w14:paraId="26EAC871"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harbour operations (including contingency plans);</w:t>
            </w:r>
          </w:p>
          <w:p w14:paraId="18186C2C"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security;</w:t>
            </w:r>
          </w:p>
          <w:p w14:paraId="7BFA94A5"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tugs and towing;</w:t>
            </w:r>
          </w:p>
          <w:p w14:paraId="572574C7"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ships agents;</w:t>
            </w:r>
          </w:p>
          <w:p w14:paraId="52FDD36E" w14:textId="77777777" w:rsidR="0070239E" w:rsidRPr="0031149C" w:rsidRDefault="0070239E" w:rsidP="00575E73">
            <w:pPr>
              <w:numPr>
                <w:ilvl w:val="0"/>
                <w:numId w:val="39"/>
              </w:numPr>
              <w:shd w:val="clear" w:color="auto" w:fill="D9D9D9" w:themeFill="background1" w:themeFillShade="D9"/>
              <w:spacing w:before="60" w:after="120"/>
              <w:rPr>
                <w:i/>
                <w:sz w:val="22"/>
                <w:szCs w:val="22"/>
              </w:rPr>
            </w:pPr>
            <w:r w:rsidRPr="0031149C">
              <w:rPr>
                <w:sz w:val="22"/>
                <w:szCs w:val="22"/>
              </w:rPr>
              <w:t>other allied services.</w:t>
            </w:r>
          </w:p>
        </w:tc>
        <w:tc>
          <w:tcPr>
            <w:tcW w:w="2835" w:type="dxa"/>
            <w:tcBorders>
              <w:bottom w:val="single" w:sz="6" w:space="0" w:color="auto"/>
            </w:tcBorders>
          </w:tcPr>
          <w:p w14:paraId="6EA4F455"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 xml:space="preserve">Examination and assessment of evidence obtained from practical instruction and approved simulated and on the job training </w:t>
            </w:r>
          </w:p>
        </w:tc>
        <w:tc>
          <w:tcPr>
            <w:tcW w:w="2268" w:type="dxa"/>
            <w:tcBorders>
              <w:bottom w:val="single" w:sz="6" w:space="0" w:color="auto"/>
            </w:tcBorders>
          </w:tcPr>
          <w:p w14:paraId="493E44C2" w14:textId="41905C18" w:rsidR="0070239E" w:rsidRPr="0031149C" w:rsidRDefault="0070239E" w:rsidP="00575E73">
            <w:pPr>
              <w:shd w:val="clear" w:color="auto" w:fill="D9D9D9" w:themeFill="background1" w:themeFillShade="D9"/>
              <w:spacing w:before="300"/>
              <w:rPr>
                <w:sz w:val="22"/>
                <w:szCs w:val="22"/>
              </w:rPr>
            </w:pPr>
            <w:r w:rsidRPr="0031149C">
              <w:rPr>
                <w:sz w:val="22"/>
                <w:szCs w:val="22"/>
              </w:rPr>
              <w:t xml:space="preserve">Demonstrate the ability to assimilate all available </w:t>
            </w:r>
            <w:r w:rsidR="00722185" w:rsidRPr="0031149C">
              <w:rPr>
                <w:sz w:val="22"/>
                <w:szCs w:val="22"/>
              </w:rPr>
              <w:t>information relevant</w:t>
            </w:r>
            <w:r w:rsidRPr="0031149C">
              <w:rPr>
                <w:sz w:val="22"/>
                <w:szCs w:val="22"/>
              </w:rPr>
              <w:t xml:space="preserve"> to port operations and allied services that may influence  the flow of traffic within a VTS area</w:t>
            </w:r>
          </w:p>
        </w:tc>
      </w:tr>
    </w:tbl>
    <w:p w14:paraId="6930CC8F" w14:textId="77777777" w:rsidR="0070239E" w:rsidRDefault="0070239E" w:rsidP="00575E73">
      <w:pPr>
        <w:shd w:val="clear" w:color="auto" w:fill="D9D9D9" w:themeFill="background1" w:themeFillShade="D9"/>
      </w:pPr>
      <w:r>
        <w:br w:type="page"/>
      </w:r>
    </w:p>
    <w:tbl>
      <w:tblPr>
        <w:tblW w:w="9789"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9"/>
        <w:gridCol w:w="2835"/>
        <w:gridCol w:w="2839"/>
        <w:gridCol w:w="2276"/>
      </w:tblGrid>
      <w:tr w:rsidR="0070239E" w:rsidRPr="0031149C" w14:paraId="29730A5A" w14:textId="77777777" w:rsidTr="0031149C">
        <w:trPr>
          <w:cantSplit/>
          <w:trHeight w:val="1064"/>
          <w:jc w:val="center"/>
        </w:trPr>
        <w:tc>
          <w:tcPr>
            <w:tcW w:w="1839" w:type="dxa"/>
            <w:tcBorders>
              <w:top w:val="single" w:sz="6" w:space="0" w:color="auto"/>
              <w:bottom w:val="single" w:sz="12" w:space="0" w:color="auto"/>
            </w:tcBorders>
            <w:vAlign w:val="center"/>
          </w:tcPr>
          <w:p w14:paraId="10248642" w14:textId="77777777" w:rsidR="0070239E" w:rsidRPr="0031149C" w:rsidRDefault="0070239E" w:rsidP="00575E73">
            <w:pPr>
              <w:pStyle w:val="Tableheading"/>
              <w:shd w:val="clear" w:color="auto" w:fill="D9D9D9" w:themeFill="background1" w:themeFillShade="D9"/>
            </w:pPr>
            <w:r w:rsidRPr="0031149C">
              <w:t>Competence Area</w:t>
            </w:r>
          </w:p>
        </w:tc>
        <w:tc>
          <w:tcPr>
            <w:tcW w:w="2835" w:type="dxa"/>
            <w:tcBorders>
              <w:top w:val="single" w:sz="6" w:space="0" w:color="auto"/>
              <w:left w:val="nil"/>
              <w:bottom w:val="single" w:sz="12" w:space="0" w:color="auto"/>
            </w:tcBorders>
            <w:vAlign w:val="center"/>
          </w:tcPr>
          <w:p w14:paraId="643F5290" w14:textId="77777777" w:rsidR="0070239E" w:rsidRPr="0031149C" w:rsidRDefault="0070239E" w:rsidP="00575E73">
            <w:pPr>
              <w:pStyle w:val="Tableheading"/>
              <w:shd w:val="clear" w:color="auto" w:fill="D9D9D9" w:themeFill="background1" w:themeFillShade="D9"/>
            </w:pPr>
            <w:r w:rsidRPr="0031149C">
              <w:t>Knowledge, understanding and proficiency</w:t>
            </w:r>
          </w:p>
        </w:tc>
        <w:tc>
          <w:tcPr>
            <w:tcW w:w="2839" w:type="dxa"/>
            <w:tcBorders>
              <w:top w:val="single" w:sz="6" w:space="0" w:color="auto"/>
              <w:bottom w:val="single" w:sz="12" w:space="0" w:color="auto"/>
            </w:tcBorders>
            <w:vAlign w:val="center"/>
          </w:tcPr>
          <w:p w14:paraId="6C4F4E2E" w14:textId="77777777" w:rsidR="0070239E" w:rsidRPr="0031149C" w:rsidRDefault="0070239E" w:rsidP="00575E73">
            <w:pPr>
              <w:pStyle w:val="Tableheading"/>
              <w:shd w:val="clear" w:color="auto" w:fill="D9D9D9" w:themeFill="background1" w:themeFillShade="D9"/>
            </w:pPr>
            <w:r w:rsidRPr="0031149C">
              <w:t>Methods for demonstrating competence</w:t>
            </w:r>
          </w:p>
        </w:tc>
        <w:tc>
          <w:tcPr>
            <w:tcW w:w="2276" w:type="dxa"/>
            <w:tcBorders>
              <w:top w:val="single" w:sz="6" w:space="0" w:color="auto"/>
              <w:bottom w:val="single" w:sz="12" w:space="0" w:color="auto"/>
            </w:tcBorders>
            <w:vAlign w:val="center"/>
          </w:tcPr>
          <w:p w14:paraId="39771BD2" w14:textId="77777777" w:rsidR="0070239E" w:rsidRPr="0031149C" w:rsidRDefault="0070239E" w:rsidP="00575E73">
            <w:pPr>
              <w:pStyle w:val="Tableheading"/>
              <w:shd w:val="clear" w:color="auto" w:fill="D9D9D9" w:themeFill="background1" w:themeFillShade="D9"/>
            </w:pPr>
            <w:r w:rsidRPr="0031149C">
              <w:t>Criteria for evaluating competence</w:t>
            </w:r>
          </w:p>
        </w:tc>
      </w:tr>
      <w:tr w:rsidR="0070239E" w:rsidRPr="0031149C" w14:paraId="3EB0373D" w14:textId="77777777" w:rsidTr="0031149C">
        <w:trPr>
          <w:cantSplit/>
          <w:trHeight w:val="1288"/>
          <w:jc w:val="center"/>
        </w:trPr>
        <w:tc>
          <w:tcPr>
            <w:tcW w:w="1839" w:type="dxa"/>
            <w:tcBorders>
              <w:top w:val="single" w:sz="12" w:space="0" w:color="auto"/>
              <w:bottom w:val="nil"/>
            </w:tcBorders>
          </w:tcPr>
          <w:p w14:paraId="3D60E7FA" w14:textId="77777777" w:rsidR="0070239E" w:rsidRPr="0031149C" w:rsidRDefault="0070239E" w:rsidP="00575E73">
            <w:pPr>
              <w:shd w:val="clear" w:color="auto" w:fill="D9D9D9" w:themeFill="background1" w:themeFillShade="D9"/>
              <w:spacing w:before="120" w:after="120"/>
              <w:rPr>
                <w:rFonts w:ascii="Calibri" w:hAnsi="Calibri"/>
                <w:b/>
                <w:sz w:val="22"/>
                <w:szCs w:val="22"/>
              </w:rPr>
            </w:pPr>
            <w:r w:rsidRPr="0031149C">
              <w:rPr>
                <w:rFonts w:ascii="Calibri" w:hAnsi="Calibri"/>
                <w:b/>
                <w:sz w:val="22"/>
                <w:szCs w:val="22"/>
              </w:rPr>
              <w:t>Module 5</w:t>
            </w:r>
          </w:p>
          <w:p w14:paraId="49B02E06"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 xml:space="preserve">Communication </w:t>
            </w:r>
          </w:p>
          <w:p w14:paraId="06E26B9C" w14:textId="77777777" w:rsidR="0070239E" w:rsidRPr="0031149C" w:rsidRDefault="0070239E" w:rsidP="00575E73">
            <w:pPr>
              <w:shd w:val="clear" w:color="auto" w:fill="D9D9D9" w:themeFill="background1" w:themeFillShade="D9"/>
              <w:spacing w:after="120"/>
              <w:rPr>
                <w:rFonts w:ascii="Calibri" w:hAnsi="Calibri"/>
                <w:b/>
                <w:sz w:val="22"/>
                <w:szCs w:val="22"/>
              </w:rPr>
            </w:pPr>
            <w:r w:rsidRPr="0031149C">
              <w:rPr>
                <w:rFonts w:ascii="Calibri" w:hAnsi="Calibri"/>
                <w:sz w:val="22"/>
                <w:szCs w:val="22"/>
              </w:rPr>
              <w:t>co-ordination</w:t>
            </w:r>
          </w:p>
        </w:tc>
        <w:tc>
          <w:tcPr>
            <w:tcW w:w="2835" w:type="dxa"/>
            <w:tcBorders>
              <w:top w:val="single" w:sz="12" w:space="0" w:color="auto"/>
              <w:left w:val="nil"/>
            </w:tcBorders>
          </w:tcPr>
          <w:p w14:paraId="3746E177" w14:textId="77777777" w:rsidR="0070239E" w:rsidRPr="0031149C" w:rsidRDefault="0070239E" w:rsidP="00575E73">
            <w:pPr>
              <w:shd w:val="clear" w:color="auto" w:fill="D9D9D9" w:themeFill="background1" w:themeFillShade="D9"/>
              <w:spacing w:before="60"/>
              <w:rPr>
                <w:rFonts w:ascii="Calibri" w:hAnsi="Calibri"/>
                <w:i/>
                <w:sz w:val="22"/>
                <w:szCs w:val="22"/>
              </w:rPr>
            </w:pPr>
            <w:r w:rsidRPr="0031149C">
              <w:rPr>
                <w:rFonts w:ascii="Calibri" w:hAnsi="Calibri"/>
                <w:i/>
                <w:sz w:val="22"/>
                <w:szCs w:val="22"/>
              </w:rPr>
              <w:t>General communication skills</w:t>
            </w:r>
          </w:p>
          <w:p w14:paraId="35446900" w14:textId="77777777" w:rsidR="0070239E" w:rsidRPr="0031149C" w:rsidRDefault="0070239E" w:rsidP="00575E73">
            <w:pPr>
              <w:shd w:val="clear" w:color="auto" w:fill="D9D9D9" w:themeFill="background1" w:themeFillShade="D9"/>
              <w:spacing w:after="60"/>
              <w:rPr>
                <w:rFonts w:ascii="Calibri" w:hAnsi="Calibri"/>
                <w:sz w:val="22"/>
                <w:szCs w:val="22"/>
              </w:rPr>
            </w:pPr>
            <w:r w:rsidRPr="0031149C">
              <w:rPr>
                <w:rFonts w:ascii="Calibri" w:hAnsi="Calibri"/>
                <w:sz w:val="22"/>
                <w:szCs w:val="22"/>
              </w:rPr>
              <w:t>Knowledge of:</w:t>
            </w:r>
          </w:p>
          <w:p w14:paraId="1C7CE584"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aspects of inter personal communication;</w:t>
            </w:r>
          </w:p>
          <w:p w14:paraId="7E7DBB7C"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problems which can block or hinder the communication process;</w:t>
            </w:r>
          </w:p>
          <w:p w14:paraId="388E8FA4"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the difference between verbal and non-verbal aspects of communication;</w:t>
            </w:r>
          </w:p>
          <w:p w14:paraId="50294957" w14:textId="77777777" w:rsidR="0070239E" w:rsidRPr="0031149C" w:rsidRDefault="0070239E" w:rsidP="00575E73">
            <w:pPr>
              <w:numPr>
                <w:ilvl w:val="0"/>
                <w:numId w:val="40"/>
              </w:numPr>
              <w:shd w:val="clear" w:color="auto" w:fill="D9D9D9" w:themeFill="background1" w:themeFillShade="D9"/>
              <w:spacing w:before="60" w:after="120"/>
              <w:rPr>
                <w:rFonts w:ascii="Calibri" w:hAnsi="Calibri"/>
                <w:i/>
                <w:sz w:val="22"/>
                <w:szCs w:val="22"/>
              </w:rPr>
            </w:pPr>
            <w:r w:rsidRPr="0031149C">
              <w:rPr>
                <w:rFonts w:ascii="Calibri" w:hAnsi="Calibri"/>
                <w:sz w:val="22"/>
                <w:szCs w:val="22"/>
              </w:rPr>
              <w:t>cultural aspects that can hinder the acquisition of a common understanding of messages communicated.</w:t>
            </w:r>
          </w:p>
        </w:tc>
        <w:tc>
          <w:tcPr>
            <w:tcW w:w="2839" w:type="dxa"/>
            <w:tcBorders>
              <w:top w:val="single" w:sz="12" w:space="0" w:color="auto"/>
            </w:tcBorders>
          </w:tcPr>
          <w:p w14:paraId="5AEF6260"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 xml:space="preserve">Assessment of skills in overcoming communication problems intentionally introduced in a simulated environment </w:t>
            </w:r>
          </w:p>
        </w:tc>
        <w:tc>
          <w:tcPr>
            <w:tcW w:w="2276" w:type="dxa"/>
            <w:tcBorders>
              <w:top w:val="single" w:sz="12" w:space="0" w:color="auto"/>
            </w:tcBorders>
          </w:tcPr>
          <w:p w14:paraId="2C9DD990"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Demonstrate the ability to avoid the introduction of communication problems and to overcome such problems when they are experienced</w:t>
            </w:r>
          </w:p>
        </w:tc>
      </w:tr>
      <w:tr w:rsidR="0070239E" w:rsidRPr="0031149C" w14:paraId="036FEDD8" w14:textId="77777777" w:rsidTr="006039FF">
        <w:trPr>
          <w:cantSplit/>
          <w:trHeight w:val="1288"/>
          <w:jc w:val="center"/>
        </w:trPr>
        <w:tc>
          <w:tcPr>
            <w:tcW w:w="1839" w:type="dxa"/>
            <w:tcBorders>
              <w:top w:val="nil"/>
              <w:bottom w:val="nil"/>
            </w:tcBorders>
          </w:tcPr>
          <w:p w14:paraId="0943F56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Pr>
          <w:p w14:paraId="0F2A4CE2"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Co-ordinate various communications between marine and marine related agencies.</w:t>
            </w:r>
          </w:p>
          <w:p w14:paraId="64D4331F"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Routine;</w:t>
            </w:r>
          </w:p>
          <w:p w14:paraId="3BBA0EDE"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Emergency;</w:t>
            </w:r>
          </w:p>
          <w:p w14:paraId="6BD935FC"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i/>
                <w:sz w:val="22"/>
                <w:szCs w:val="22"/>
              </w:rPr>
            </w:pPr>
            <w:r w:rsidRPr="0031149C">
              <w:rPr>
                <w:rFonts w:ascii="Calibri" w:hAnsi="Calibri"/>
                <w:sz w:val="22"/>
                <w:szCs w:val="22"/>
              </w:rPr>
              <w:t>Support functions.</w:t>
            </w:r>
          </w:p>
        </w:tc>
        <w:tc>
          <w:tcPr>
            <w:tcW w:w="2839" w:type="dxa"/>
          </w:tcPr>
          <w:p w14:paraId="06F8EE80"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76" w:type="dxa"/>
          </w:tcPr>
          <w:p w14:paraId="16E251FC"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Demonstrate the ability to prioritise, relay and co-ordinate various communications between marine and marine related agencies, both on board participating vessels and in shore facilities</w:t>
            </w:r>
          </w:p>
        </w:tc>
      </w:tr>
      <w:tr w:rsidR="0070239E" w:rsidRPr="0031149C" w14:paraId="0B8418B3" w14:textId="77777777" w:rsidTr="006039FF">
        <w:trPr>
          <w:cantSplit/>
          <w:trHeight w:val="983"/>
          <w:jc w:val="center"/>
        </w:trPr>
        <w:tc>
          <w:tcPr>
            <w:tcW w:w="1839" w:type="dxa"/>
            <w:tcBorders>
              <w:top w:val="nil"/>
              <w:bottom w:val="single" w:sz="6" w:space="0" w:color="auto"/>
            </w:tcBorders>
          </w:tcPr>
          <w:p w14:paraId="78041AE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tcPr>
          <w:p w14:paraId="50893343"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Log keeping</w:t>
            </w:r>
          </w:p>
          <w:p w14:paraId="3A806A48" w14:textId="77777777" w:rsidR="0070239E" w:rsidRPr="0031149C" w:rsidRDefault="0070239E" w:rsidP="00575E73">
            <w:pPr>
              <w:numPr>
                <w:ilvl w:val="0"/>
                <w:numId w:val="42"/>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Manual;</w:t>
            </w:r>
          </w:p>
          <w:p w14:paraId="6B7A16EF" w14:textId="77777777" w:rsidR="0070239E" w:rsidRPr="0031149C" w:rsidRDefault="0070239E" w:rsidP="00575E73">
            <w:pPr>
              <w:numPr>
                <w:ilvl w:val="0"/>
                <w:numId w:val="42"/>
              </w:numPr>
              <w:shd w:val="clear" w:color="auto" w:fill="D9D9D9" w:themeFill="background1" w:themeFillShade="D9"/>
              <w:spacing w:before="120" w:after="120"/>
              <w:rPr>
                <w:rFonts w:ascii="Calibri" w:hAnsi="Calibri"/>
                <w:i/>
                <w:sz w:val="22"/>
                <w:szCs w:val="22"/>
              </w:rPr>
            </w:pPr>
            <w:r w:rsidRPr="0031149C">
              <w:rPr>
                <w:rFonts w:ascii="Calibri" w:hAnsi="Calibri"/>
                <w:sz w:val="22"/>
                <w:szCs w:val="22"/>
              </w:rPr>
              <w:t>Electronic.</w:t>
            </w:r>
          </w:p>
        </w:tc>
        <w:tc>
          <w:tcPr>
            <w:tcW w:w="2839" w:type="dxa"/>
            <w:tcBorders>
              <w:bottom w:val="single" w:sz="6" w:space="0" w:color="auto"/>
            </w:tcBorders>
          </w:tcPr>
          <w:p w14:paraId="45CEB34E"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76" w:type="dxa"/>
            <w:tcBorders>
              <w:bottom w:val="single" w:sz="6" w:space="0" w:color="auto"/>
            </w:tcBorders>
          </w:tcPr>
          <w:p w14:paraId="25C18124"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Demonstrate the ability to accurately maintain Logs</w:t>
            </w:r>
          </w:p>
        </w:tc>
      </w:tr>
      <w:tr w:rsidR="0070239E" w:rsidRPr="0031149C" w14:paraId="01A51D15" w14:textId="77777777" w:rsidTr="006039FF">
        <w:trPr>
          <w:cantSplit/>
          <w:trHeight w:val="1288"/>
          <w:jc w:val="center"/>
        </w:trPr>
        <w:tc>
          <w:tcPr>
            <w:tcW w:w="1839" w:type="dxa"/>
            <w:tcBorders>
              <w:top w:val="single" w:sz="6" w:space="0" w:color="auto"/>
              <w:bottom w:val="single" w:sz="4" w:space="0" w:color="auto"/>
            </w:tcBorders>
          </w:tcPr>
          <w:p w14:paraId="65B43D9A"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t>Module 6</w:t>
            </w:r>
          </w:p>
          <w:p w14:paraId="4EAC2E16"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VHF Radio</w:t>
            </w:r>
          </w:p>
        </w:tc>
        <w:tc>
          <w:tcPr>
            <w:tcW w:w="2835" w:type="dxa"/>
            <w:tcBorders>
              <w:left w:val="nil"/>
              <w:bottom w:val="single" w:sz="4" w:space="0" w:color="auto"/>
            </w:tcBorders>
          </w:tcPr>
          <w:p w14:paraId="3E70E679" w14:textId="5A29D5A4"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 xml:space="preserve">Transmit and receive information using VHF </w:t>
            </w:r>
            <w:r w:rsidR="00722185" w:rsidRPr="0031149C">
              <w:rPr>
                <w:rFonts w:ascii="Calibri" w:hAnsi="Calibri"/>
                <w:i/>
                <w:sz w:val="22"/>
                <w:szCs w:val="22"/>
              </w:rPr>
              <w:t>radio equipment</w:t>
            </w:r>
          </w:p>
          <w:p w14:paraId="0C4679B1"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Radio operator practices and procedures;</w:t>
            </w:r>
          </w:p>
          <w:p w14:paraId="06B72497"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VHF radio systems and their use in VTS;</w:t>
            </w:r>
          </w:p>
          <w:p w14:paraId="3B036B8E"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Operation of radio equipment;</w:t>
            </w:r>
          </w:p>
          <w:p w14:paraId="0D41F0FE" w14:textId="77777777" w:rsidR="0070239E" w:rsidRPr="0031149C" w:rsidRDefault="0070239E" w:rsidP="00575E73">
            <w:pPr>
              <w:numPr>
                <w:ilvl w:val="0"/>
                <w:numId w:val="43"/>
              </w:numPr>
              <w:shd w:val="clear" w:color="auto" w:fill="D9D9D9" w:themeFill="background1" w:themeFillShade="D9"/>
              <w:spacing w:before="60" w:after="120"/>
              <w:rPr>
                <w:rFonts w:ascii="Calibri" w:hAnsi="Calibri"/>
                <w:i/>
                <w:sz w:val="22"/>
                <w:szCs w:val="22"/>
              </w:rPr>
            </w:pPr>
            <w:r w:rsidRPr="0031149C">
              <w:rPr>
                <w:rFonts w:ascii="Calibri" w:hAnsi="Calibri"/>
                <w:sz w:val="22"/>
                <w:szCs w:val="22"/>
              </w:rPr>
              <w:t>Communication procedures, including SAR.</w:t>
            </w:r>
          </w:p>
        </w:tc>
        <w:tc>
          <w:tcPr>
            <w:tcW w:w="2839" w:type="dxa"/>
            <w:tcBorders>
              <w:bottom w:val="single" w:sz="4" w:space="0" w:color="auto"/>
            </w:tcBorders>
          </w:tcPr>
          <w:p w14:paraId="35C701E9"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Examination and assessment of evidence obtained from practical demonstration of operational procedures using:</w:t>
            </w:r>
          </w:p>
          <w:p w14:paraId="2EA125FB"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approved equipment;</w:t>
            </w:r>
          </w:p>
          <w:p w14:paraId="773ADBF5"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communication simulator; where appropriate</w:t>
            </w:r>
          </w:p>
          <w:p w14:paraId="281534AD"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radio communication laboratory equipment, where appropriate.</w:t>
            </w:r>
          </w:p>
        </w:tc>
        <w:tc>
          <w:tcPr>
            <w:tcW w:w="2276" w:type="dxa"/>
            <w:tcBorders>
              <w:bottom w:val="single" w:sz="4" w:space="0" w:color="auto"/>
            </w:tcBorders>
          </w:tcPr>
          <w:p w14:paraId="50928F43"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Transmission and reception of communications comply with international regulations and procedures and are carried out efficiently and effectively.</w:t>
            </w:r>
          </w:p>
          <w:p w14:paraId="218EE2F2"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English language messages relevant to the VTS area are correctly handled.</w:t>
            </w:r>
          </w:p>
        </w:tc>
      </w:tr>
    </w:tbl>
    <w:p w14:paraId="365966D3" w14:textId="2F8C4B34" w:rsidR="0070239E" w:rsidRDefault="0070239E" w:rsidP="00575E73">
      <w:pPr>
        <w:shd w:val="clear" w:color="auto" w:fill="D9D9D9" w:themeFill="background1" w:themeFillShade="D9"/>
      </w:pP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70239E" w:rsidRPr="0031149C" w14:paraId="25480222" w14:textId="77777777" w:rsidTr="002A12B3">
        <w:trPr>
          <w:cantSplit/>
          <w:trHeight w:val="1077"/>
          <w:tblHeader/>
          <w:jc w:val="center"/>
        </w:trPr>
        <w:tc>
          <w:tcPr>
            <w:tcW w:w="1843" w:type="dxa"/>
            <w:tcBorders>
              <w:top w:val="single" w:sz="4" w:space="0" w:color="auto"/>
              <w:bottom w:val="single" w:sz="12" w:space="0" w:color="auto"/>
            </w:tcBorders>
            <w:vAlign w:val="center"/>
          </w:tcPr>
          <w:p w14:paraId="1ECA8F56" w14:textId="77777777" w:rsidR="0070239E" w:rsidRPr="0031149C" w:rsidRDefault="0070239E" w:rsidP="00575E73">
            <w:pPr>
              <w:pStyle w:val="Tableheading"/>
              <w:shd w:val="clear" w:color="auto" w:fill="D9D9D9" w:themeFill="background1" w:themeFillShade="D9"/>
            </w:pPr>
            <w:r w:rsidRPr="0031149C">
              <w:t>Competence Area</w:t>
            </w:r>
          </w:p>
        </w:tc>
        <w:tc>
          <w:tcPr>
            <w:tcW w:w="2835" w:type="dxa"/>
            <w:tcBorders>
              <w:left w:val="nil"/>
              <w:bottom w:val="single" w:sz="12" w:space="0" w:color="auto"/>
            </w:tcBorders>
            <w:vAlign w:val="center"/>
          </w:tcPr>
          <w:p w14:paraId="5BE99DA6" w14:textId="77777777" w:rsidR="0070239E" w:rsidRPr="0031149C" w:rsidRDefault="0070239E" w:rsidP="00575E73">
            <w:pPr>
              <w:pStyle w:val="Tableheading"/>
              <w:shd w:val="clear" w:color="auto" w:fill="D9D9D9" w:themeFill="background1" w:themeFillShade="D9"/>
            </w:pPr>
            <w:r w:rsidRPr="0031149C">
              <w:t>Knowledge, understanding and proficiency</w:t>
            </w:r>
          </w:p>
        </w:tc>
        <w:tc>
          <w:tcPr>
            <w:tcW w:w="2835" w:type="dxa"/>
            <w:tcBorders>
              <w:bottom w:val="single" w:sz="12" w:space="0" w:color="auto"/>
            </w:tcBorders>
            <w:vAlign w:val="center"/>
          </w:tcPr>
          <w:p w14:paraId="2C51C71E" w14:textId="77777777" w:rsidR="0070239E" w:rsidRPr="0031149C" w:rsidRDefault="0070239E" w:rsidP="00575E73">
            <w:pPr>
              <w:pStyle w:val="Tableheading"/>
              <w:shd w:val="clear" w:color="auto" w:fill="D9D9D9" w:themeFill="background1" w:themeFillShade="D9"/>
            </w:pPr>
            <w:r w:rsidRPr="0031149C">
              <w:t>Methods for demonstrating competence</w:t>
            </w:r>
          </w:p>
        </w:tc>
        <w:tc>
          <w:tcPr>
            <w:tcW w:w="2268" w:type="dxa"/>
            <w:tcBorders>
              <w:bottom w:val="single" w:sz="12" w:space="0" w:color="auto"/>
            </w:tcBorders>
            <w:vAlign w:val="center"/>
          </w:tcPr>
          <w:p w14:paraId="58508D42" w14:textId="77777777" w:rsidR="0070239E" w:rsidRPr="0031149C" w:rsidRDefault="0070239E" w:rsidP="00575E73">
            <w:pPr>
              <w:pStyle w:val="Tableheading"/>
              <w:shd w:val="clear" w:color="auto" w:fill="D9D9D9" w:themeFill="background1" w:themeFillShade="D9"/>
            </w:pPr>
            <w:r w:rsidRPr="0031149C">
              <w:t>Criteria for evaluating competence</w:t>
            </w:r>
          </w:p>
        </w:tc>
      </w:tr>
      <w:tr w:rsidR="0070239E" w:rsidRPr="0031149C" w14:paraId="23DFA86A" w14:textId="77777777" w:rsidTr="00C50878">
        <w:trPr>
          <w:cantSplit/>
          <w:trHeight w:val="1288"/>
          <w:jc w:val="center"/>
        </w:trPr>
        <w:tc>
          <w:tcPr>
            <w:tcW w:w="1843" w:type="dxa"/>
            <w:tcBorders>
              <w:top w:val="single" w:sz="12" w:space="0" w:color="auto"/>
              <w:bottom w:val="nil"/>
            </w:tcBorders>
          </w:tcPr>
          <w:p w14:paraId="56868E12"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t>Module 7</w:t>
            </w:r>
          </w:p>
          <w:p w14:paraId="03051977"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Personal attributes</w:t>
            </w:r>
          </w:p>
        </w:tc>
        <w:tc>
          <w:tcPr>
            <w:tcW w:w="2835" w:type="dxa"/>
            <w:tcBorders>
              <w:top w:val="single" w:sz="12" w:space="0" w:color="auto"/>
              <w:left w:val="nil"/>
              <w:bottom w:val="single" w:sz="6" w:space="0" w:color="auto"/>
            </w:tcBorders>
            <w:shd w:val="clear" w:color="auto" w:fill="FFFFFF"/>
          </w:tcPr>
          <w:p w14:paraId="75AEA44C" w14:textId="77777777" w:rsidR="0070239E" w:rsidRPr="0031149C" w:rsidRDefault="0070239E" w:rsidP="00575E73">
            <w:pPr>
              <w:shd w:val="clear" w:color="auto" w:fill="D9D9D9" w:themeFill="background1" w:themeFillShade="D9"/>
              <w:spacing w:before="60" w:after="60"/>
              <w:rPr>
                <w:rFonts w:ascii="Calibri" w:hAnsi="Calibri"/>
                <w:sz w:val="22"/>
                <w:szCs w:val="22"/>
              </w:rPr>
            </w:pPr>
            <w:r w:rsidRPr="0031149C">
              <w:rPr>
                <w:rFonts w:ascii="Calibri" w:hAnsi="Calibri"/>
                <w:i/>
                <w:sz w:val="22"/>
                <w:szCs w:val="22"/>
              </w:rPr>
              <w:t>Diplomacy</w:t>
            </w:r>
          </w:p>
          <w:p w14:paraId="47E1EF0C"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Knowledge of, and ability to perform:</w:t>
            </w:r>
          </w:p>
          <w:p w14:paraId="419C7E72" w14:textId="77777777" w:rsidR="0070239E" w:rsidRPr="0031149C" w:rsidRDefault="0070239E" w:rsidP="00575E73">
            <w:pPr>
              <w:numPr>
                <w:ilvl w:val="0"/>
                <w:numId w:val="48"/>
              </w:numPr>
              <w:shd w:val="clear" w:color="auto" w:fill="D9D9D9" w:themeFill="background1" w:themeFillShade="D9"/>
              <w:spacing w:before="60"/>
              <w:rPr>
                <w:rFonts w:ascii="Calibri" w:hAnsi="Calibri"/>
                <w:sz w:val="22"/>
                <w:szCs w:val="22"/>
              </w:rPr>
            </w:pPr>
            <w:r w:rsidRPr="0031149C">
              <w:rPr>
                <w:rFonts w:ascii="Calibri" w:hAnsi="Calibri"/>
                <w:sz w:val="22"/>
                <w:szCs w:val="22"/>
              </w:rPr>
              <w:t>public relations;</w:t>
            </w:r>
          </w:p>
          <w:p w14:paraId="2BABA226" w14:textId="77777777" w:rsidR="0070239E" w:rsidRPr="0031149C" w:rsidRDefault="0070239E" w:rsidP="00575E73">
            <w:pPr>
              <w:numPr>
                <w:ilvl w:val="0"/>
                <w:numId w:val="48"/>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operational telephone conversations;</w:t>
            </w:r>
          </w:p>
          <w:p w14:paraId="72785143" w14:textId="77777777" w:rsidR="0070239E" w:rsidRPr="0031149C" w:rsidRDefault="0070239E" w:rsidP="00575E73">
            <w:pPr>
              <w:numPr>
                <w:ilvl w:val="0"/>
                <w:numId w:val="48"/>
              </w:numPr>
              <w:shd w:val="clear" w:color="auto" w:fill="D9D9D9" w:themeFill="background1" w:themeFillShade="D9"/>
              <w:spacing w:before="60" w:after="120"/>
              <w:ind w:left="357" w:hanging="357"/>
              <w:rPr>
                <w:rFonts w:ascii="Calibri" w:hAnsi="Calibri"/>
                <w:sz w:val="22"/>
                <w:szCs w:val="22"/>
              </w:rPr>
            </w:pPr>
            <w:r w:rsidRPr="0031149C">
              <w:rPr>
                <w:rFonts w:ascii="Calibri" w:hAnsi="Calibri"/>
                <w:sz w:val="22"/>
                <w:szCs w:val="22"/>
              </w:rPr>
              <w:t>negotiations with other interested parties.</w:t>
            </w:r>
          </w:p>
        </w:tc>
        <w:tc>
          <w:tcPr>
            <w:tcW w:w="2835" w:type="dxa"/>
            <w:tcBorders>
              <w:top w:val="single" w:sz="12" w:space="0" w:color="auto"/>
              <w:bottom w:val="single" w:sz="6" w:space="0" w:color="auto"/>
            </w:tcBorders>
            <w:shd w:val="clear" w:color="auto" w:fill="FFFFFF"/>
          </w:tcPr>
          <w:p w14:paraId="0CD25FCB"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12" w:space="0" w:color="auto"/>
              <w:bottom w:val="single" w:sz="6" w:space="0" w:color="auto"/>
            </w:tcBorders>
            <w:shd w:val="clear" w:color="auto" w:fill="FFFFFF"/>
          </w:tcPr>
          <w:p w14:paraId="7DB1AA50"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Conduct conforms to acceptable principles, including confidentiality, and procedures established by the Competent Authority concerned.</w:t>
            </w:r>
          </w:p>
        </w:tc>
      </w:tr>
      <w:tr w:rsidR="0070239E" w:rsidRPr="0031149C" w14:paraId="65D034B1" w14:textId="77777777" w:rsidTr="006B0473">
        <w:trPr>
          <w:cantSplit/>
          <w:trHeight w:val="1288"/>
          <w:jc w:val="center"/>
        </w:trPr>
        <w:tc>
          <w:tcPr>
            <w:tcW w:w="1843" w:type="dxa"/>
            <w:tcBorders>
              <w:top w:val="nil"/>
              <w:bottom w:val="nil"/>
            </w:tcBorders>
          </w:tcPr>
          <w:p w14:paraId="564CACF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shd w:val="clear" w:color="auto" w:fill="FFFFFF"/>
          </w:tcPr>
          <w:p w14:paraId="5694845A"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Time management</w:t>
            </w:r>
          </w:p>
          <w:p w14:paraId="1AA65DDE"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Demonstrate skills required to perform and prioritise multiple and varying tasks</w:t>
            </w:r>
          </w:p>
          <w:p w14:paraId="7B6BDA12" w14:textId="77777777" w:rsidR="0070239E" w:rsidRPr="0031149C" w:rsidRDefault="0070239E" w:rsidP="00575E73">
            <w:pPr>
              <w:shd w:val="clear" w:color="auto" w:fill="D9D9D9" w:themeFill="background1" w:themeFillShade="D9"/>
              <w:spacing w:before="120"/>
              <w:rPr>
                <w:rFonts w:ascii="Calibri" w:hAnsi="Calibri"/>
                <w:i/>
                <w:sz w:val="22"/>
                <w:szCs w:val="22"/>
              </w:rPr>
            </w:pPr>
            <w:r w:rsidRPr="0031149C">
              <w:rPr>
                <w:rFonts w:ascii="Calibri" w:hAnsi="Calibri"/>
                <w:sz w:val="22"/>
                <w:szCs w:val="22"/>
              </w:rPr>
              <w:t>Demonstrate initiative and critical thinking skills in dealing with unexpected circumstances</w:t>
            </w:r>
          </w:p>
        </w:tc>
        <w:tc>
          <w:tcPr>
            <w:tcW w:w="2835" w:type="dxa"/>
            <w:tcBorders>
              <w:bottom w:val="single" w:sz="6" w:space="0" w:color="auto"/>
            </w:tcBorders>
            <w:shd w:val="clear" w:color="auto" w:fill="FFFFFF"/>
          </w:tcPr>
          <w:p w14:paraId="7399EF3A"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bottom w:val="single" w:sz="6" w:space="0" w:color="auto"/>
            </w:tcBorders>
            <w:shd w:val="clear" w:color="auto" w:fill="FFFFFF"/>
          </w:tcPr>
          <w:p w14:paraId="737B8CA9"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Conduct conforms to acceptable principles and procedures established by the Competent Authority concerned.</w:t>
            </w:r>
          </w:p>
        </w:tc>
      </w:tr>
      <w:tr w:rsidR="0070239E" w:rsidRPr="0031149C" w14:paraId="654700B0" w14:textId="77777777" w:rsidTr="006B0473">
        <w:trPr>
          <w:cantSplit/>
          <w:trHeight w:val="1288"/>
          <w:jc w:val="center"/>
        </w:trPr>
        <w:tc>
          <w:tcPr>
            <w:tcW w:w="1843" w:type="dxa"/>
            <w:tcBorders>
              <w:top w:val="nil"/>
              <w:bottom w:val="nil"/>
            </w:tcBorders>
          </w:tcPr>
          <w:p w14:paraId="7F82498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444BE170"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Reliability</w:t>
            </w:r>
          </w:p>
          <w:p w14:paraId="2E14696B"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 xml:space="preserve">Demonstrate </w:t>
            </w:r>
          </w:p>
          <w:p w14:paraId="601CFEA4" w14:textId="77777777" w:rsidR="0070239E" w:rsidRPr="0031149C" w:rsidRDefault="0070239E" w:rsidP="00575E73">
            <w:pPr>
              <w:numPr>
                <w:ilvl w:val="0"/>
                <w:numId w:val="49"/>
              </w:numPr>
              <w:shd w:val="clear" w:color="auto" w:fill="D9D9D9" w:themeFill="background1" w:themeFillShade="D9"/>
              <w:spacing w:before="60"/>
              <w:rPr>
                <w:rFonts w:ascii="Calibri" w:hAnsi="Calibri"/>
                <w:sz w:val="22"/>
                <w:szCs w:val="22"/>
              </w:rPr>
            </w:pPr>
            <w:r w:rsidRPr="0031149C">
              <w:rPr>
                <w:rFonts w:ascii="Calibri" w:hAnsi="Calibri"/>
                <w:sz w:val="22"/>
                <w:szCs w:val="22"/>
              </w:rPr>
              <w:t>punctuality;</w:t>
            </w:r>
          </w:p>
          <w:p w14:paraId="5361D270" w14:textId="77777777" w:rsidR="0070239E" w:rsidRPr="0031149C" w:rsidRDefault="0070239E" w:rsidP="00575E73">
            <w:pPr>
              <w:numPr>
                <w:ilvl w:val="0"/>
                <w:numId w:val="49"/>
              </w:numPr>
              <w:shd w:val="clear" w:color="auto" w:fill="D9D9D9" w:themeFill="background1" w:themeFillShade="D9"/>
              <w:spacing w:before="60"/>
              <w:rPr>
                <w:rFonts w:ascii="Calibri" w:hAnsi="Calibri"/>
                <w:sz w:val="22"/>
                <w:szCs w:val="22"/>
              </w:rPr>
            </w:pPr>
            <w:r w:rsidRPr="0031149C">
              <w:rPr>
                <w:rFonts w:ascii="Calibri" w:hAnsi="Calibri"/>
                <w:sz w:val="22"/>
                <w:szCs w:val="22"/>
              </w:rPr>
              <w:t>thoroughness;</w:t>
            </w:r>
          </w:p>
          <w:p w14:paraId="6AD2EC00" w14:textId="77777777" w:rsidR="0070239E" w:rsidRPr="0031149C" w:rsidRDefault="0070239E" w:rsidP="00575E73">
            <w:pPr>
              <w:numPr>
                <w:ilvl w:val="0"/>
                <w:numId w:val="49"/>
              </w:numPr>
              <w:shd w:val="clear" w:color="auto" w:fill="D9D9D9" w:themeFill="background1" w:themeFillShade="D9"/>
              <w:spacing w:before="60" w:after="120"/>
              <w:rPr>
                <w:rFonts w:ascii="Calibri" w:hAnsi="Calibri"/>
                <w:sz w:val="22"/>
                <w:szCs w:val="22"/>
              </w:rPr>
            </w:pPr>
            <w:r w:rsidRPr="0031149C">
              <w:rPr>
                <w:rFonts w:ascii="Calibri" w:hAnsi="Calibri"/>
                <w:sz w:val="22"/>
                <w:szCs w:val="22"/>
              </w:rPr>
              <w:t>decisiveness.</w:t>
            </w:r>
          </w:p>
        </w:tc>
        <w:tc>
          <w:tcPr>
            <w:tcW w:w="2835" w:type="dxa"/>
            <w:tcBorders>
              <w:top w:val="single" w:sz="6" w:space="0" w:color="auto"/>
              <w:bottom w:val="single" w:sz="6" w:space="0" w:color="auto"/>
            </w:tcBorders>
            <w:shd w:val="clear" w:color="auto" w:fill="FFFFFF"/>
          </w:tcPr>
          <w:p w14:paraId="38B4A99F"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shd w:val="clear" w:color="auto" w:fill="FFFFFF"/>
          </w:tcPr>
          <w:p w14:paraId="05DC08B7"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Conduct conforms to acceptable principles and procedures established by the Competent Authority concerned.</w:t>
            </w:r>
          </w:p>
        </w:tc>
      </w:tr>
      <w:tr w:rsidR="0070239E" w:rsidRPr="0031149C" w14:paraId="01A61031" w14:textId="77777777" w:rsidTr="006B0473">
        <w:trPr>
          <w:cantSplit/>
          <w:trHeight w:val="1288"/>
          <w:jc w:val="center"/>
        </w:trPr>
        <w:tc>
          <w:tcPr>
            <w:tcW w:w="1843" w:type="dxa"/>
            <w:tcBorders>
              <w:top w:val="nil"/>
              <w:bottom w:val="single" w:sz="6" w:space="0" w:color="auto"/>
            </w:tcBorders>
          </w:tcPr>
          <w:p w14:paraId="6FF2403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3B968DD8"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Stress management</w:t>
            </w:r>
          </w:p>
          <w:p w14:paraId="19CC67B8"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Demonstrate decision making skills when dealing with routine situations, emergency situations, panic stricken people and other unexpected circumstances.</w:t>
            </w:r>
          </w:p>
        </w:tc>
        <w:tc>
          <w:tcPr>
            <w:tcW w:w="2835" w:type="dxa"/>
            <w:tcBorders>
              <w:top w:val="single" w:sz="6" w:space="0" w:color="auto"/>
              <w:bottom w:val="single" w:sz="6" w:space="0" w:color="auto"/>
            </w:tcBorders>
            <w:shd w:val="clear" w:color="auto" w:fill="FFFFFF"/>
          </w:tcPr>
          <w:p w14:paraId="51B3C5ED"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shd w:val="clear" w:color="auto" w:fill="FFFFFF"/>
          </w:tcPr>
          <w:p w14:paraId="78BCE4E5"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Conduct conforms with acceptable principles and procedures established by the Competent Authority concerned.</w:t>
            </w:r>
          </w:p>
        </w:tc>
      </w:tr>
      <w:tr w:rsidR="0070239E" w:rsidRPr="0031149C" w14:paraId="40CBA56C" w14:textId="77777777" w:rsidTr="002A12B3">
        <w:trPr>
          <w:cantSplit/>
          <w:trHeight w:val="1288"/>
          <w:jc w:val="center"/>
        </w:trPr>
        <w:tc>
          <w:tcPr>
            <w:tcW w:w="1843" w:type="dxa"/>
            <w:tcBorders>
              <w:top w:val="single" w:sz="6" w:space="0" w:color="auto"/>
              <w:bottom w:val="single" w:sz="6" w:space="0" w:color="auto"/>
            </w:tcBorders>
          </w:tcPr>
          <w:p w14:paraId="5AC7E9F6"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t>Module 8</w:t>
            </w:r>
          </w:p>
          <w:p w14:paraId="42676B1E"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Emergency situations</w:t>
            </w:r>
          </w:p>
        </w:tc>
        <w:tc>
          <w:tcPr>
            <w:tcW w:w="2835" w:type="dxa"/>
            <w:tcBorders>
              <w:top w:val="single" w:sz="6" w:space="0" w:color="auto"/>
              <w:left w:val="nil"/>
              <w:bottom w:val="single" w:sz="6" w:space="0" w:color="auto"/>
            </w:tcBorders>
          </w:tcPr>
          <w:p w14:paraId="148540A8"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Response to contingency plans</w:t>
            </w:r>
          </w:p>
          <w:p w14:paraId="570E2FF1" w14:textId="77777777" w:rsidR="0070239E" w:rsidRPr="0031149C" w:rsidRDefault="0070239E" w:rsidP="00575E73">
            <w:pPr>
              <w:shd w:val="clear" w:color="auto" w:fill="D9D9D9" w:themeFill="background1" w:themeFillShade="D9"/>
              <w:spacing w:after="60"/>
              <w:rPr>
                <w:rFonts w:ascii="Calibri" w:hAnsi="Calibri"/>
                <w:sz w:val="22"/>
                <w:szCs w:val="22"/>
              </w:rPr>
            </w:pPr>
            <w:r w:rsidRPr="0031149C">
              <w:rPr>
                <w:rFonts w:ascii="Calibri" w:hAnsi="Calibri"/>
                <w:sz w:val="22"/>
                <w:szCs w:val="22"/>
              </w:rPr>
              <w:t xml:space="preserve">Knowledge of related national and international regulations concerning distress, pollution prevention and special circumstances and demonstrate the ability to: </w:t>
            </w:r>
          </w:p>
          <w:p w14:paraId="56521242"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prioritise and respond to situations;</w:t>
            </w:r>
          </w:p>
          <w:p w14:paraId="2593426C"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commence alerting procedures;</w:t>
            </w:r>
          </w:p>
          <w:p w14:paraId="1D67F7E9"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co-ordinate with allied services; and</w:t>
            </w:r>
          </w:p>
          <w:p w14:paraId="389E74D8"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record activities.</w:t>
            </w:r>
          </w:p>
          <w:p w14:paraId="31F55C16"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sz w:val="22"/>
                <w:szCs w:val="22"/>
              </w:rPr>
              <w:t>while continuing to maintain a safe waterway in all aspects.</w:t>
            </w:r>
          </w:p>
        </w:tc>
        <w:tc>
          <w:tcPr>
            <w:tcW w:w="2835" w:type="dxa"/>
            <w:tcBorders>
              <w:top w:val="single" w:sz="6" w:space="0" w:color="auto"/>
              <w:bottom w:val="single" w:sz="6" w:space="0" w:color="auto"/>
            </w:tcBorders>
          </w:tcPr>
          <w:p w14:paraId="2CDA74C3"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tcPr>
          <w:p w14:paraId="53BE1C3A"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Type and scale of emergency properly identified.</w:t>
            </w:r>
          </w:p>
          <w:p w14:paraId="3F4DD089"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Activate the relevant contingency plan appropriate.</w:t>
            </w:r>
          </w:p>
          <w:p w14:paraId="2745EE17" w14:textId="11F5D504"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 xml:space="preserve">Actions undertaken ensure the </w:t>
            </w:r>
            <w:r w:rsidR="00722185" w:rsidRPr="0031149C">
              <w:rPr>
                <w:rFonts w:ascii="Calibri" w:hAnsi="Calibri"/>
                <w:sz w:val="22"/>
                <w:szCs w:val="22"/>
              </w:rPr>
              <w:t>protection of</w:t>
            </w:r>
            <w:r w:rsidRPr="0031149C">
              <w:rPr>
                <w:rFonts w:ascii="Calibri" w:hAnsi="Calibri"/>
                <w:sz w:val="22"/>
                <w:szCs w:val="22"/>
              </w:rPr>
              <w:t xml:space="preserve"> the VTS area and, as far as practicable, maintain a safe flow of marine traffic </w:t>
            </w:r>
          </w:p>
        </w:tc>
      </w:tr>
    </w:tbl>
    <w:p w14:paraId="5F95FB7F" w14:textId="77777777" w:rsidR="0070239E" w:rsidRPr="00C50983" w:rsidRDefault="0070239E" w:rsidP="00575E73">
      <w:pPr>
        <w:shd w:val="clear" w:color="auto" w:fill="D9D9D9" w:themeFill="background1" w:themeFillShade="D9"/>
      </w:pPr>
    </w:p>
    <w:p w14:paraId="1703576B" w14:textId="11365E75" w:rsidR="0002067D" w:rsidRPr="00C50983" w:rsidRDefault="0002067D" w:rsidP="00575E73">
      <w:pPr>
        <w:pStyle w:val="Annex"/>
        <w:shd w:val="clear" w:color="auto" w:fill="D9D9D9" w:themeFill="background1" w:themeFillShade="D9"/>
      </w:pPr>
      <w:r w:rsidRPr="00C50983">
        <w:br w:type="page"/>
      </w:r>
      <w:bookmarkStart w:id="8468" w:name="_Ref245169068"/>
      <w:bookmarkStart w:id="8469" w:name="_Toc62642376"/>
      <w:r w:rsidR="00635089">
        <w:t xml:space="preserve">Teaching </w:t>
      </w:r>
      <w:commentRangeStart w:id="8470"/>
      <w:r w:rsidR="00635089">
        <w:t>aids and references</w:t>
      </w:r>
      <w:bookmarkEnd w:id="8468"/>
      <w:commentRangeEnd w:id="8470"/>
      <w:r w:rsidR="0008442E">
        <w:rPr>
          <w:rStyle w:val="CommentReference"/>
          <w:b w:val="0"/>
          <w:i w:val="0"/>
          <w:caps w:val="0"/>
          <w:color w:val="auto"/>
          <w:u w:val="none"/>
        </w:rPr>
        <w:commentReference w:id="8470"/>
      </w:r>
      <w:bookmarkEnd w:id="8469"/>
    </w:p>
    <w:p w14:paraId="763D6595" w14:textId="77777777" w:rsidR="0002067D" w:rsidRPr="00C50983" w:rsidRDefault="0002067D" w:rsidP="00575E73">
      <w:pPr>
        <w:pStyle w:val="BodyText"/>
        <w:shd w:val="clear" w:color="auto" w:fill="D9D9D9" w:themeFill="background1" w:themeFillShade="D9"/>
        <w:rPr>
          <w:b/>
          <w:sz w:val="24"/>
        </w:rPr>
      </w:pPr>
      <w:r w:rsidRPr="00C50983">
        <w:rPr>
          <w:b/>
          <w:sz w:val="24"/>
        </w:rPr>
        <w:t>Teaching aids that the participants ideally should have access to:</w:t>
      </w:r>
    </w:p>
    <w:p w14:paraId="2C6EEA6F" w14:textId="77777777" w:rsidR="0002067D" w:rsidRPr="00C50983" w:rsidRDefault="0002067D" w:rsidP="00575E73">
      <w:pPr>
        <w:pStyle w:val="BodyText"/>
        <w:shd w:val="clear" w:color="auto" w:fill="D9D9D9" w:themeFill="background1" w:themeFillShade="D9"/>
        <w:ind w:left="851" w:hanging="851"/>
      </w:pPr>
      <w:r w:rsidRPr="00C50983">
        <w:t>A1</w:t>
      </w:r>
      <w:r w:rsidRPr="00C50983">
        <w:tab/>
        <w:t>Simulated VTS environment capable of meeting the training objectives</w:t>
      </w:r>
    </w:p>
    <w:p w14:paraId="36246DFB" w14:textId="77777777" w:rsidR="0002067D" w:rsidRPr="00C50983" w:rsidRDefault="0002067D" w:rsidP="00575E73">
      <w:pPr>
        <w:pStyle w:val="BodyText"/>
        <w:shd w:val="clear" w:color="auto" w:fill="D9D9D9" w:themeFill="background1" w:themeFillShade="D9"/>
        <w:ind w:left="851" w:hanging="851"/>
      </w:pPr>
      <w:r w:rsidRPr="00C50983">
        <w:t>A2</w:t>
      </w:r>
      <w:r w:rsidRPr="00C50983">
        <w:tab/>
        <w:t>Briefing/debriefing area for simulations, including facilities for modelling performance and reviewing recorded exercises</w:t>
      </w:r>
    </w:p>
    <w:p w14:paraId="2E9BFEDE" w14:textId="77777777" w:rsidR="0002067D" w:rsidRPr="00C50983" w:rsidRDefault="0002067D" w:rsidP="00575E73">
      <w:pPr>
        <w:pStyle w:val="BodyText"/>
        <w:shd w:val="clear" w:color="auto" w:fill="D9D9D9" w:themeFill="background1" w:themeFillShade="D9"/>
        <w:ind w:left="851" w:hanging="851"/>
      </w:pPr>
      <w:r w:rsidRPr="00C50983">
        <w:t>A3</w:t>
      </w:r>
      <w:r w:rsidRPr="00C50983">
        <w:tab/>
        <w:t>Charts and associated publications</w:t>
      </w:r>
    </w:p>
    <w:p w14:paraId="318D4578" w14:textId="77777777" w:rsidR="0002067D" w:rsidRPr="00C50983" w:rsidRDefault="0002067D" w:rsidP="00575E73">
      <w:pPr>
        <w:pStyle w:val="BodyText"/>
        <w:shd w:val="clear" w:color="auto" w:fill="D9D9D9" w:themeFill="background1" w:themeFillShade="D9"/>
        <w:ind w:left="851" w:hanging="851"/>
      </w:pPr>
      <w:r w:rsidRPr="00C50983">
        <w:t>A4</w:t>
      </w:r>
      <w:r w:rsidRPr="00C50983">
        <w:tab/>
        <w:t>Examples of Notices to Mariners applicable to a VTS area</w:t>
      </w:r>
    </w:p>
    <w:p w14:paraId="13AED6A0" w14:textId="77777777" w:rsidR="0002067D" w:rsidRPr="00C50983" w:rsidRDefault="0002067D" w:rsidP="00575E73">
      <w:pPr>
        <w:pStyle w:val="BodyText"/>
        <w:shd w:val="clear" w:color="auto" w:fill="D9D9D9" w:themeFill="background1" w:themeFillShade="D9"/>
        <w:ind w:left="851" w:hanging="851"/>
      </w:pPr>
      <w:r w:rsidRPr="00C50983">
        <w:t>A5</w:t>
      </w:r>
      <w:r w:rsidRPr="00C50983">
        <w:tab/>
        <w:t>Ship models</w:t>
      </w:r>
    </w:p>
    <w:p w14:paraId="356C7D49" w14:textId="77777777" w:rsidR="0002067D" w:rsidRPr="00C50983" w:rsidRDefault="0002067D" w:rsidP="00575E73">
      <w:pPr>
        <w:pStyle w:val="BodyText"/>
        <w:shd w:val="clear" w:color="auto" w:fill="D9D9D9" w:themeFill="background1" w:themeFillShade="D9"/>
        <w:ind w:left="851" w:hanging="851"/>
      </w:pPr>
      <w:r w:rsidRPr="00C50983">
        <w:t>A6</w:t>
      </w:r>
      <w:r w:rsidRPr="00C50983">
        <w:tab/>
        <w:t>Video recording and playing facilities</w:t>
      </w:r>
    </w:p>
    <w:p w14:paraId="1E0F2619" w14:textId="77777777" w:rsidR="0002067D" w:rsidRPr="00C50983" w:rsidRDefault="0002067D" w:rsidP="00575E73">
      <w:pPr>
        <w:pStyle w:val="BodyText"/>
        <w:shd w:val="clear" w:color="auto" w:fill="D9D9D9" w:themeFill="background1" w:themeFillShade="D9"/>
        <w:ind w:left="851" w:hanging="851"/>
      </w:pPr>
      <w:r w:rsidRPr="00C50983">
        <w:t>A7</w:t>
      </w:r>
      <w:r w:rsidRPr="00C50983">
        <w:tab/>
        <w:t>Audio recording and playing facilities</w:t>
      </w:r>
    </w:p>
    <w:p w14:paraId="463558FC" w14:textId="77777777" w:rsidR="0002067D" w:rsidRPr="00C50983" w:rsidRDefault="0002067D" w:rsidP="00575E73">
      <w:pPr>
        <w:pStyle w:val="BodyText"/>
        <w:shd w:val="clear" w:color="auto" w:fill="D9D9D9" w:themeFill="background1" w:themeFillShade="D9"/>
        <w:ind w:left="851" w:hanging="851"/>
      </w:pPr>
      <w:r w:rsidRPr="00C50983">
        <w:t>A8</w:t>
      </w:r>
      <w:r w:rsidRPr="00C50983">
        <w:tab/>
        <w:t>Interactive language laboratory</w:t>
      </w:r>
    </w:p>
    <w:p w14:paraId="07A39577" w14:textId="77777777" w:rsidR="0002067D" w:rsidRPr="00C50983" w:rsidRDefault="0002067D" w:rsidP="00575E73">
      <w:pPr>
        <w:pStyle w:val="BodyText"/>
        <w:shd w:val="clear" w:color="auto" w:fill="D9D9D9" w:themeFill="background1" w:themeFillShade="D9"/>
        <w:ind w:left="851" w:hanging="851"/>
      </w:pPr>
      <w:r w:rsidRPr="00C50983">
        <w:t>A9</w:t>
      </w:r>
      <w:r w:rsidRPr="00C50983">
        <w:tab/>
        <w:t>Personal computer</w:t>
      </w:r>
    </w:p>
    <w:p w14:paraId="29A9A882" w14:textId="77777777" w:rsidR="0002067D" w:rsidRPr="00C50983" w:rsidRDefault="0002067D" w:rsidP="00575E73">
      <w:pPr>
        <w:pStyle w:val="BodyText"/>
        <w:shd w:val="clear" w:color="auto" w:fill="D9D9D9" w:themeFill="background1" w:themeFillShade="D9"/>
        <w:ind w:left="851" w:hanging="851"/>
      </w:pPr>
      <w:r w:rsidRPr="00C50983">
        <w:t>A10</w:t>
      </w:r>
      <w:r w:rsidRPr="00C50983">
        <w:tab/>
        <w:t>Simulator exercises to practice operational maritime English</w:t>
      </w:r>
    </w:p>
    <w:p w14:paraId="6CB2587E" w14:textId="77777777" w:rsidR="0002067D" w:rsidRPr="00C50983" w:rsidRDefault="0002067D" w:rsidP="00575E73">
      <w:pPr>
        <w:pStyle w:val="BodyText"/>
        <w:shd w:val="clear" w:color="auto" w:fill="D9D9D9" w:themeFill="background1" w:themeFillShade="D9"/>
        <w:ind w:left="851" w:hanging="851"/>
      </w:pPr>
      <w:r w:rsidRPr="00C50983">
        <w:t>A11</w:t>
      </w:r>
      <w:r w:rsidRPr="00C50983">
        <w:tab/>
        <w:t>Examples of equipment and systems capable of being manipulated in a manner similar to the equipment and systems used in VTS centres</w:t>
      </w:r>
    </w:p>
    <w:p w14:paraId="10F9CEBD" w14:textId="77777777" w:rsidR="0002067D" w:rsidRPr="00C50983" w:rsidRDefault="0002067D" w:rsidP="00575E73">
      <w:pPr>
        <w:pStyle w:val="BodyText"/>
        <w:shd w:val="clear" w:color="auto" w:fill="D9D9D9" w:themeFill="background1" w:themeFillShade="D9"/>
        <w:ind w:left="851" w:hanging="851"/>
      </w:pPr>
      <w:r w:rsidRPr="00C50983">
        <w:t>A12</w:t>
      </w:r>
      <w:r w:rsidRPr="00C50983">
        <w:tab/>
        <w:t>Interactive VTS simulator, including VHF facilities</w:t>
      </w:r>
    </w:p>
    <w:p w14:paraId="5A7CF0F7" w14:textId="77777777" w:rsidR="0002067D" w:rsidRPr="00C50983" w:rsidRDefault="0002067D" w:rsidP="00575E73">
      <w:pPr>
        <w:pStyle w:val="BodyText"/>
        <w:shd w:val="clear" w:color="auto" w:fill="D9D9D9" w:themeFill="background1" w:themeFillShade="D9"/>
        <w:ind w:left="851" w:hanging="851"/>
      </w:pPr>
      <w:r w:rsidRPr="00C50983">
        <w:t>A13</w:t>
      </w:r>
      <w:r w:rsidRPr="00C50983">
        <w:tab/>
        <w:t>Simulated VHF DF system including digital selective calling facilities</w:t>
      </w:r>
    </w:p>
    <w:p w14:paraId="06351870" w14:textId="77777777" w:rsidR="0002067D" w:rsidRPr="00C50983" w:rsidRDefault="0002067D" w:rsidP="00575E73">
      <w:pPr>
        <w:pStyle w:val="BodyText"/>
        <w:shd w:val="clear" w:color="auto" w:fill="D9D9D9" w:themeFill="background1" w:themeFillShade="D9"/>
        <w:ind w:left="851" w:hanging="851"/>
      </w:pPr>
      <w:r w:rsidRPr="00C50983">
        <w:t>A14</w:t>
      </w:r>
      <w:r w:rsidRPr="00C50983">
        <w:tab/>
        <w:t>Appropriate video films;</w:t>
      </w:r>
    </w:p>
    <w:p w14:paraId="3DF738F6" w14:textId="77777777" w:rsidR="0002067D" w:rsidRPr="00C50983" w:rsidRDefault="0002067D" w:rsidP="00575E73">
      <w:pPr>
        <w:pStyle w:val="BodyText"/>
        <w:shd w:val="clear" w:color="auto" w:fill="D9D9D9" w:themeFill="background1" w:themeFillShade="D9"/>
        <w:ind w:left="851" w:hanging="851"/>
      </w:pPr>
      <w:r w:rsidRPr="00C50983">
        <w:t>A15</w:t>
      </w:r>
      <w:r w:rsidRPr="00C50983">
        <w:tab/>
        <w:t>Manuals, strip cards and other facilities for use with the monitoring systems being taught</w:t>
      </w:r>
    </w:p>
    <w:p w14:paraId="5050F8A7" w14:textId="77777777" w:rsidR="0002067D" w:rsidRPr="00C50983" w:rsidRDefault="0002067D" w:rsidP="00575E73">
      <w:pPr>
        <w:pStyle w:val="BodyText"/>
        <w:shd w:val="clear" w:color="auto" w:fill="D9D9D9" w:themeFill="background1" w:themeFillShade="D9"/>
        <w:ind w:left="851" w:hanging="851"/>
      </w:pPr>
      <w:r w:rsidRPr="00C50983">
        <w:t>A16</w:t>
      </w:r>
      <w:r w:rsidRPr="00C50983">
        <w:tab/>
        <w:t>Appropriate interactive video</w:t>
      </w:r>
    </w:p>
    <w:p w14:paraId="4D5FFCDA" w14:textId="77777777" w:rsidR="0002067D" w:rsidRPr="00C50983" w:rsidRDefault="0002067D" w:rsidP="00575E73">
      <w:pPr>
        <w:pStyle w:val="BodyText"/>
        <w:shd w:val="clear" w:color="auto" w:fill="D9D9D9" w:themeFill="background1" w:themeFillShade="D9"/>
        <w:ind w:left="851" w:hanging="851"/>
      </w:pPr>
      <w:r w:rsidRPr="00C50983">
        <w:t>A17</w:t>
      </w:r>
      <w:r w:rsidRPr="00C50983">
        <w:tab/>
        <w:t>Guest speakers</w:t>
      </w:r>
    </w:p>
    <w:p w14:paraId="76741D65" w14:textId="77777777" w:rsidR="0002067D" w:rsidRPr="00C50983" w:rsidRDefault="0002067D" w:rsidP="00575E73">
      <w:pPr>
        <w:pStyle w:val="BodyText"/>
        <w:shd w:val="clear" w:color="auto" w:fill="D9D9D9" w:themeFill="background1" w:themeFillShade="D9"/>
        <w:ind w:left="851" w:hanging="851"/>
      </w:pPr>
      <w:r w:rsidRPr="00C50983">
        <w:t>A18</w:t>
      </w:r>
      <w:r w:rsidRPr="00C50983">
        <w:tab/>
        <w:t>Case studies</w:t>
      </w:r>
    </w:p>
    <w:p w14:paraId="5F98A29A" w14:textId="77777777" w:rsidR="0002067D" w:rsidRPr="00C50983" w:rsidRDefault="0002067D" w:rsidP="00575E73">
      <w:pPr>
        <w:pStyle w:val="BodyText"/>
        <w:shd w:val="clear" w:color="auto" w:fill="D9D9D9" w:themeFill="background1" w:themeFillShade="D9"/>
        <w:ind w:left="851" w:hanging="851"/>
      </w:pPr>
    </w:p>
    <w:p w14:paraId="7DA2D1F9" w14:textId="77777777" w:rsidR="0002067D" w:rsidRPr="00C50983" w:rsidRDefault="0002067D" w:rsidP="00575E73">
      <w:pPr>
        <w:pStyle w:val="BodyText"/>
        <w:shd w:val="clear" w:color="auto" w:fill="D9D9D9" w:themeFill="background1" w:themeFillShade="D9"/>
        <w:rPr>
          <w:b/>
          <w:sz w:val="24"/>
        </w:rPr>
      </w:pPr>
      <w:r w:rsidRPr="00C50983">
        <w:rPr>
          <w:b/>
          <w:sz w:val="24"/>
        </w:rPr>
        <w:t>Equipment recommended for each participant:</w:t>
      </w:r>
    </w:p>
    <w:p w14:paraId="6A5E2A1A" w14:textId="77777777" w:rsidR="0002067D" w:rsidRPr="00C50983" w:rsidRDefault="0002067D" w:rsidP="00575E73">
      <w:pPr>
        <w:pStyle w:val="BodyText"/>
        <w:shd w:val="clear" w:color="auto" w:fill="D9D9D9" w:themeFill="background1" w:themeFillShade="D9"/>
        <w:ind w:left="851" w:hanging="851"/>
      </w:pPr>
      <w:r w:rsidRPr="00C50983">
        <w:t>E1</w:t>
      </w:r>
      <w:r w:rsidRPr="00C50983">
        <w:tab/>
        <w:t>Headset/microphone with press to talk (PTT) facilities</w:t>
      </w:r>
    </w:p>
    <w:p w14:paraId="39820FF9" w14:textId="77777777" w:rsidR="0002067D" w:rsidRPr="00C50983" w:rsidRDefault="0002067D" w:rsidP="00575E73">
      <w:pPr>
        <w:pStyle w:val="BodyText"/>
        <w:shd w:val="clear" w:color="auto" w:fill="D9D9D9" w:themeFill="background1" w:themeFillShade="D9"/>
        <w:ind w:left="851" w:hanging="851"/>
      </w:pPr>
      <w:r w:rsidRPr="00C50983">
        <w:t>E2</w:t>
      </w:r>
      <w:r w:rsidRPr="00C50983">
        <w:tab/>
        <w:t>Logging system</w:t>
      </w:r>
    </w:p>
    <w:p w14:paraId="4DAB85D8" w14:textId="77777777" w:rsidR="0002067D" w:rsidRPr="00C50983" w:rsidRDefault="0002067D" w:rsidP="00575E73">
      <w:pPr>
        <w:pStyle w:val="BodyText"/>
        <w:shd w:val="clear" w:color="auto" w:fill="D9D9D9" w:themeFill="background1" w:themeFillShade="D9"/>
        <w:ind w:left="851" w:hanging="851"/>
      </w:pPr>
      <w:r w:rsidRPr="00C50983">
        <w:t>E3</w:t>
      </w:r>
      <w:r w:rsidRPr="00C50983">
        <w:tab/>
        <w:t>For chartwork exercises, desks approximately 1 metre long by 0.7 metres width, with drawers for chart stowage</w:t>
      </w:r>
    </w:p>
    <w:p w14:paraId="483A86C3" w14:textId="77777777" w:rsidR="0002067D" w:rsidRPr="00C50983" w:rsidRDefault="0002067D" w:rsidP="00575E73">
      <w:pPr>
        <w:pStyle w:val="BodyText"/>
        <w:shd w:val="clear" w:color="auto" w:fill="D9D9D9" w:themeFill="background1" w:themeFillShade="D9"/>
        <w:ind w:left="851" w:hanging="851"/>
      </w:pPr>
      <w:r w:rsidRPr="00C50983">
        <w:t>E4</w:t>
      </w:r>
      <w:r w:rsidRPr="00C50983">
        <w:tab/>
        <w:t>Protractor, parallel ruler, dividers, nautical almanac, charts of a VTS area, calculator, chart correcting facilities</w:t>
      </w:r>
    </w:p>
    <w:p w14:paraId="0850B1C6" w14:textId="77777777" w:rsidR="0002067D" w:rsidRPr="00C50983" w:rsidRDefault="0002067D" w:rsidP="00575E73">
      <w:pPr>
        <w:pStyle w:val="BodyText"/>
        <w:shd w:val="clear" w:color="auto" w:fill="D9D9D9" w:themeFill="background1" w:themeFillShade="D9"/>
        <w:ind w:left="851" w:hanging="851"/>
      </w:pPr>
      <w:r w:rsidRPr="00C50983">
        <w:t>E5</w:t>
      </w:r>
      <w:r w:rsidRPr="00C50983">
        <w:tab/>
        <w:t>Audio tapes of recorded VTS communications</w:t>
      </w:r>
    </w:p>
    <w:p w14:paraId="1AC09E9F" w14:textId="77777777" w:rsidR="0002067D" w:rsidRPr="00C50983" w:rsidRDefault="0002067D" w:rsidP="00575E73">
      <w:pPr>
        <w:pStyle w:val="BodyText"/>
        <w:shd w:val="clear" w:color="auto" w:fill="D9D9D9" w:themeFill="background1" w:themeFillShade="D9"/>
        <w:ind w:left="851" w:hanging="851"/>
      </w:pPr>
    </w:p>
    <w:p w14:paraId="6A91FB3F" w14:textId="77777777" w:rsidR="0002067D" w:rsidRPr="00C50983" w:rsidRDefault="0002067D" w:rsidP="00575E73">
      <w:pPr>
        <w:pStyle w:val="BodyText"/>
        <w:shd w:val="clear" w:color="auto" w:fill="D9D9D9" w:themeFill="background1" w:themeFillShade="D9"/>
        <w:rPr>
          <w:b/>
          <w:sz w:val="24"/>
        </w:rPr>
      </w:pPr>
      <w:bookmarkStart w:id="8471" w:name="_Toc414767085"/>
      <w:bookmarkStart w:id="8472" w:name="_Toc443306624"/>
      <w:bookmarkStart w:id="8473" w:name="_Toc476981661"/>
      <w:bookmarkStart w:id="8474" w:name="_Toc476982737"/>
      <w:bookmarkStart w:id="8475" w:name="_Toc476982860"/>
      <w:bookmarkStart w:id="8476" w:name="_Toc476982957"/>
      <w:bookmarkStart w:id="8477" w:name="_Toc476983230"/>
      <w:bookmarkStart w:id="8478" w:name="_Toc476984510"/>
      <w:bookmarkStart w:id="8479" w:name="_Toc476986731"/>
      <w:bookmarkStart w:id="8480" w:name="_Toc112216876"/>
      <w:r w:rsidRPr="00C50983">
        <w:rPr>
          <w:b/>
          <w:sz w:val="24"/>
        </w:rPr>
        <w:br w:type="page"/>
        <w:t>References</w:t>
      </w:r>
      <w:bookmarkEnd w:id="8471"/>
      <w:bookmarkEnd w:id="8472"/>
      <w:bookmarkEnd w:id="8473"/>
      <w:bookmarkEnd w:id="8474"/>
      <w:bookmarkEnd w:id="8475"/>
      <w:bookmarkEnd w:id="8476"/>
      <w:bookmarkEnd w:id="8477"/>
      <w:bookmarkEnd w:id="8478"/>
      <w:bookmarkEnd w:id="8479"/>
      <w:bookmarkEnd w:id="8480"/>
      <w:r w:rsidRPr="00C50983">
        <w:rPr>
          <w:b/>
          <w:sz w:val="24"/>
        </w:rPr>
        <w:t xml:space="preserve"> relevant to the planning of VTS training:</w:t>
      </w:r>
    </w:p>
    <w:p w14:paraId="7D6096A5" w14:textId="77777777" w:rsidR="0002067D" w:rsidRPr="00C50983" w:rsidRDefault="0002067D" w:rsidP="00575E73">
      <w:pPr>
        <w:pStyle w:val="BodyText"/>
        <w:shd w:val="clear" w:color="auto" w:fill="D9D9D9" w:themeFill="background1" w:themeFillShade="D9"/>
        <w:ind w:left="851" w:hanging="851"/>
      </w:pPr>
      <w:r w:rsidRPr="00C50983">
        <w:t>R1*</w:t>
      </w:r>
      <w:r w:rsidRPr="00C50983">
        <w:tab/>
        <w:t>SOLAS’ 74 Regulation V/10 – Ships’ routeing</w:t>
      </w:r>
    </w:p>
    <w:p w14:paraId="7D803452" w14:textId="77777777" w:rsidR="0002067D" w:rsidRPr="00C50983" w:rsidRDefault="0002067D" w:rsidP="00575E73">
      <w:pPr>
        <w:pStyle w:val="BodyText"/>
        <w:shd w:val="clear" w:color="auto" w:fill="D9D9D9" w:themeFill="background1" w:themeFillShade="D9"/>
        <w:ind w:left="851" w:hanging="851"/>
      </w:pPr>
      <w:r w:rsidRPr="00C50983">
        <w:t>R2*</w:t>
      </w:r>
      <w:r w:rsidRPr="00C50983">
        <w:tab/>
        <w:t>SOLAS ’74 Regulation V/11 - Ship reporting systems</w:t>
      </w:r>
    </w:p>
    <w:p w14:paraId="3A641BB6" w14:textId="77777777" w:rsidR="0002067D" w:rsidRPr="00C50983" w:rsidRDefault="0002067D" w:rsidP="00575E73">
      <w:pPr>
        <w:pStyle w:val="BodyText"/>
        <w:shd w:val="clear" w:color="auto" w:fill="D9D9D9" w:themeFill="background1" w:themeFillShade="D9"/>
        <w:ind w:left="851" w:hanging="851"/>
      </w:pPr>
      <w:r w:rsidRPr="00C50983">
        <w:t>R3*</w:t>
      </w:r>
      <w:r w:rsidRPr="00C50983">
        <w:tab/>
        <w:t>SOLAS ’74 Regulation V/12 - Vessel traffic services</w:t>
      </w:r>
    </w:p>
    <w:p w14:paraId="2D87DA94" w14:textId="77777777" w:rsidR="0002067D" w:rsidRPr="00C50983" w:rsidRDefault="0002067D" w:rsidP="00575E73">
      <w:pPr>
        <w:pStyle w:val="BodyText"/>
        <w:shd w:val="clear" w:color="auto" w:fill="D9D9D9" w:themeFill="background1" w:themeFillShade="D9"/>
        <w:ind w:left="851" w:hanging="851"/>
      </w:pPr>
      <w:r w:rsidRPr="00C50983">
        <w:t>R4*</w:t>
      </w:r>
      <w:r w:rsidRPr="00C50983">
        <w:tab/>
        <w:t>SOLAS ’74 Regulation V/27 - Nautical charts and nautical publications</w:t>
      </w:r>
    </w:p>
    <w:p w14:paraId="4FD921DA" w14:textId="77777777" w:rsidR="0002067D" w:rsidRPr="00C50983" w:rsidRDefault="0002067D" w:rsidP="00575E73">
      <w:pPr>
        <w:pStyle w:val="BodyText"/>
        <w:shd w:val="clear" w:color="auto" w:fill="D9D9D9" w:themeFill="background1" w:themeFillShade="D9"/>
        <w:ind w:left="851" w:hanging="851"/>
      </w:pPr>
      <w:r w:rsidRPr="00C50983">
        <w:t>R5*</w:t>
      </w:r>
      <w:r w:rsidRPr="00C50983">
        <w:tab/>
        <w:t>SOLAS ’74 Regulation V/7 – Search and rescue services</w:t>
      </w:r>
    </w:p>
    <w:p w14:paraId="57F489FA" w14:textId="77777777" w:rsidR="0002067D" w:rsidRPr="00C50983" w:rsidRDefault="0002067D" w:rsidP="00575E73">
      <w:pPr>
        <w:pStyle w:val="BodyText"/>
        <w:shd w:val="clear" w:color="auto" w:fill="D9D9D9" w:themeFill="background1" w:themeFillShade="D9"/>
        <w:ind w:left="851" w:hanging="851"/>
      </w:pPr>
      <w:r w:rsidRPr="00C50983">
        <w:t>R6*</w:t>
      </w:r>
      <w:r w:rsidRPr="00C50983">
        <w:tab/>
        <w:t>United Nations Convention on the Law of the Sea (UNCLOS)</w:t>
      </w:r>
    </w:p>
    <w:p w14:paraId="5B5E173B" w14:textId="77777777" w:rsidR="0002067D" w:rsidRPr="00C50983" w:rsidRDefault="0002067D" w:rsidP="00575E73">
      <w:pPr>
        <w:pStyle w:val="BodyText"/>
        <w:shd w:val="clear" w:color="auto" w:fill="D9D9D9" w:themeFill="background1" w:themeFillShade="D9"/>
        <w:ind w:left="851" w:hanging="851"/>
      </w:pPr>
      <w:r w:rsidRPr="00C50983">
        <w:t>R7*</w:t>
      </w:r>
      <w:r w:rsidRPr="00C50983">
        <w:tab/>
        <w:t>International Regulations for Preventing Collisions at Sea, 1972 (COLREGS)</w:t>
      </w:r>
    </w:p>
    <w:p w14:paraId="43AE235A" w14:textId="77777777" w:rsidR="0002067D" w:rsidRPr="00C50983" w:rsidRDefault="0002067D" w:rsidP="00575E73">
      <w:pPr>
        <w:pStyle w:val="BodyText"/>
        <w:shd w:val="clear" w:color="auto" w:fill="D9D9D9" w:themeFill="background1" w:themeFillShade="D9"/>
        <w:ind w:left="851" w:hanging="851"/>
      </w:pPr>
      <w:r w:rsidRPr="00C50983">
        <w:t>R8*</w:t>
      </w:r>
      <w:r w:rsidRPr="00C50983">
        <w:tab/>
        <w:t xml:space="preserve">International Maritime Dangerous Goods Code (IMDG Code) </w:t>
      </w:r>
    </w:p>
    <w:p w14:paraId="0A8F0346" w14:textId="77777777" w:rsidR="0002067D" w:rsidRPr="00C50983" w:rsidRDefault="0002067D" w:rsidP="00575E73">
      <w:pPr>
        <w:pStyle w:val="BodyText"/>
        <w:shd w:val="clear" w:color="auto" w:fill="D9D9D9" w:themeFill="background1" w:themeFillShade="D9"/>
        <w:ind w:left="851" w:hanging="851"/>
      </w:pPr>
      <w:r w:rsidRPr="00C50983">
        <w:t>R9*</w:t>
      </w:r>
      <w:r w:rsidRPr="00C50983">
        <w:tab/>
        <w:t>International Convention on Standards of Training, Certification and Watchkeeping of Seafarers, 1978, as amended in 1995 (STCW Convention)</w:t>
      </w:r>
    </w:p>
    <w:p w14:paraId="2B7D4429" w14:textId="77777777" w:rsidR="0002067D" w:rsidRPr="00C50983" w:rsidRDefault="0002067D" w:rsidP="00575E73">
      <w:pPr>
        <w:pStyle w:val="BodyText"/>
        <w:shd w:val="clear" w:color="auto" w:fill="D9D9D9" w:themeFill="background1" w:themeFillShade="D9"/>
        <w:ind w:left="851" w:hanging="851"/>
      </w:pPr>
      <w:r w:rsidRPr="00C50983">
        <w:t>R10*</w:t>
      </w:r>
      <w:r w:rsidRPr="00C50983">
        <w:tab/>
        <w:t>Seafarer’s Training, Certification and Watchkeeping Code (STCW 95 Code)</w:t>
      </w:r>
    </w:p>
    <w:p w14:paraId="7FACA76A" w14:textId="77777777" w:rsidR="0002067D" w:rsidRPr="00C50983" w:rsidRDefault="0002067D" w:rsidP="00575E73">
      <w:pPr>
        <w:pStyle w:val="BodyText"/>
        <w:shd w:val="clear" w:color="auto" w:fill="D9D9D9" w:themeFill="background1" w:themeFillShade="D9"/>
        <w:ind w:left="851" w:hanging="851"/>
      </w:pPr>
      <w:r w:rsidRPr="00C50983">
        <w:t>R11*</w:t>
      </w:r>
      <w:r w:rsidRPr="00C50983">
        <w:tab/>
        <w:t xml:space="preserve">IMO GMDSS Manual </w:t>
      </w:r>
    </w:p>
    <w:p w14:paraId="1D9F9B80" w14:textId="77777777" w:rsidR="0002067D" w:rsidRPr="00C50983" w:rsidRDefault="0002067D" w:rsidP="00575E73">
      <w:pPr>
        <w:pStyle w:val="BodyText"/>
        <w:shd w:val="clear" w:color="auto" w:fill="D9D9D9" w:themeFill="background1" w:themeFillShade="D9"/>
        <w:ind w:left="851" w:hanging="851"/>
      </w:pPr>
      <w:r w:rsidRPr="00C50983">
        <w:t>R12*</w:t>
      </w:r>
      <w:r w:rsidRPr="00C50983">
        <w:tab/>
        <w:t xml:space="preserve">IMO publication on Ships’ Routeing </w:t>
      </w:r>
    </w:p>
    <w:p w14:paraId="0F1D3912" w14:textId="77777777" w:rsidR="0002067D" w:rsidRPr="00C50983" w:rsidRDefault="0002067D" w:rsidP="00575E73">
      <w:pPr>
        <w:pStyle w:val="BodyText"/>
        <w:shd w:val="clear" w:color="auto" w:fill="D9D9D9" w:themeFill="background1" w:themeFillShade="D9"/>
        <w:ind w:left="851" w:hanging="851"/>
      </w:pPr>
      <w:r w:rsidRPr="00C50983">
        <w:t>R13*</w:t>
      </w:r>
      <w:r w:rsidRPr="00C50983">
        <w:tab/>
        <w:t>IMO/ICAO Publication “International Aeronautical and Maritime Search and Rescue (IAMSAR) manual” - in three volumes:</w:t>
      </w:r>
    </w:p>
    <w:p w14:paraId="6F232A86" w14:textId="77777777" w:rsidR="0002067D" w:rsidRPr="00C50983" w:rsidRDefault="0002067D" w:rsidP="00575E73">
      <w:pPr>
        <w:pStyle w:val="BodyText"/>
        <w:shd w:val="clear" w:color="auto" w:fill="D9D9D9" w:themeFill="background1" w:themeFillShade="D9"/>
        <w:ind w:left="851"/>
      </w:pPr>
      <w:r w:rsidRPr="00C50983">
        <w:t xml:space="preserve">Vol 1 – Organization and management </w:t>
      </w:r>
      <w:r w:rsidRPr="00C50983">
        <w:tab/>
        <w:t xml:space="preserve">(IMO 960) </w:t>
      </w:r>
    </w:p>
    <w:p w14:paraId="33233F5B" w14:textId="51AF4C50" w:rsidR="0002067D" w:rsidRPr="00C50983" w:rsidRDefault="0002067D" w:rsidP="00575E73">
      <w:pPr>
        <w:pStyle w:val="BodyText"/>
        <w:shd w:val="clear" w:color="auto" w:fill="D9D9D9" w:themeFill="background1" w:themeFillShade="D9"/>
        <w:ind w:left="851"/>
      </w:pPr>
      <w:r w:rsidRPr="00C50983">
        <w:t>Vol 2 – Mission co-ordination</w:t>
      </w:r>
      <w:r w:rsidRPr="00C50983">
        <w:tab/>
      </w:r>
      <w:r>
        <w:tab/>
      </w:r>
      <w:r>
        <w:tab/>
      </w:r>
      <w:r w:rsidRPr="00C50983">
        <w:t xml:space="preserve">(IMO 961) </w:t>
      </w:r>
    </w:p>
    <w:p w14:paraId="6A425674" w14:textId="67839963" w:rsidR="0002067D" w:rsidRPr="00C50983" w:rsidRDefault="0002067D" w:rsidP="00575E73">
      <w:pPr>
        <w:pStyle w:val="BodyText"/>
        <w:shd w:val="clear" w:color="auto" w:fill="D9D9D9" w:themeFill="background1" w:themeFillShade="D9"/>
        <w:ind w:left="851"/>
      </w:pPr>
      <w:r w:rsidRPr="00C50983">
        <w:t xml:space="preserve">Vol 3 – Mobile facilities </w:t>
      </w:r>
      <w:r w:rsidRPr="00C50983">
        <w:tab/>
      </w:r>
      <w:r>
        <w:tab/>
      </w:r>
      <w:r>
        <w:tab/>
      </w:r>
      <w:r w:rsidRPr="00C50983">
        <w:t xml:space="preserve">(IMO 962) </w:t>
      </w:r>
    </w:p>
    <w:p w14:paraId="0DFB9C86" w14:textId="77777777" w:rsidR="0002067D" w:rsidRPr="00C50983" w:rsidRDefault="0002067D" w:rsidP="00575E73">
      <w:pPr>
        <w:pStyle w:val="BodyText"/>
        <w:shd w:val="clear" w:color="auto" w:fill="D9D9D9" w:themeFill="background1" w:themeFillShade="D9"/>
        <w:ind w:left="851" w:hanging="851"/>
      </w:pPr>
      <w:r w:rsidRPr="00C50983">
        <w:t>R14*</w:t>
      </w:r>
      <w:r w:rsidRPr="00C50983">
        <w:tab/>
        <w:t>IMO Assembly resolution A.705(17), Promulgation of Maritime Safety Information (MSI)</w:t>
      </w:r>
    </w:p>
    <w:p w14:paraId="08B0883D" w14:textId="77777777" w:rsidR="0002067D" w:rsidRPr="00C50983" w:rsidRDefault="0002067D" w:rsidP="00575E73">
      <w:pPr>
        <w:pStyle w:val="BodyText"/>
        <w:shd w:val="clear" w:color="auto" w:fill="D9D9D9" w:themeFill="background1" w:themeFillShade="D9"/>
        <w:ind w:left="851" w:hanging="851"/>
      </w:pPr>
      <w:r w:rsidRPr="00C50983">
        <w:t>R15*</w:t>
      </w:r>
      <w:r w:rsidRPr="00C50983">
        <w:tab/>
        <w:t>IMO Assembly resolution A.772(18), Fatigue factors in manning and safety</w:t>
      </w:r>
    </w:p>
    <w:p w14:paraId="7767518A" w14:textId="77777777" w:rsidR="0002067D" w:rsidRPr="00C50983" w:rsidRDefault="0002067D" w:rsidP="00575E73">
      <w:pPr>
        <w:pStyle w:val="BodyText"/>
        <w:shd w:val="clear" w:color="auto" w:fill="D9D9D9" w:themeFill="background1" w:themeFillShade="D9"/>
        <w:ind w:left="851" w:hanging="851"/>
      </w:pPr>
      <w:r w:rsidRPr="00C50983">
        <w:t>R16*</w:t>
      </w:r>
      <w:r w:rsidRPr="00C50983">
        <w:tab/>
        <w:t>IMO Assembly resolution A.851(20), General principles for ship reporting systems and ship reporting requirements, including guidelines for reporting incidents involving dangerous goods, harmful substances and/or marine pollutants</w:t>
      </w:r>
    </w:p>
    <w:p w14:paraId="51B022FA" w14:textId="77777777" w:rsidR="0002067D" w:rsidRPr="00C50983" w:rsidRDefault="0002067D" w:rsidP="00575E73">
      <w:pPr>
        <w:pStyle w:val="BodyText"/>
        <w:shd w:val="clear" w:color="auto" w:fill="D9D9D9" w:themeFill="background1" w:themeFillShade="D9"/>
        <w:ind w:left="851" w:hanging="851"/>
      </w:pPr>
      <w:r w:rsidRPr="00C50983">
        <w:t>R17*</w:t>
      </w:r>
      <w:r w:rsidRPr="00C50983">
        <w:tab/>
        <w:t>IMO Assembly resolution A.857(20), Guidelines for Vessel Traffic Services</w:t>
      </w:r>
    </w:p>
    <w:p w14:paraId="6D3AB6CC" w14:textId="77777777" w:rsidR="0002067D" w:rsidRPr="00C50983" w:rsidRDefault="0002067D" w:rsidP="00575E73">
      <w:pPr>
        <w:pStyle w:val="BodyText"/>
        <w:shd w:val="clear" w:color="auto" w:fill="D9D9D9" w:themeFill="background1" w:themeFillShade="D9"/>
        <w:ind w:left="851" w:hanging="851"/>
      </w:pPr>
      <w:r w:rsidRPr="00C50983">
        <w:t>R18*</w:t>
      </w:r>
      <w:r w:rsidRPr="00C50983">
        <w:tab/>
        <w:t>IMO Assembly resolution A.917(22), as amended by resolution A.956(23) on Guidelines for the onboard operational use of shipborne automatic identification systems (AIS)</w:t>
      </w:r>
    </w:p>
    <w:p w14:paraId="0083921F" w14:textId="77777777" w:rsidR="0002067D" w:rsidRPr="00C50983" w:rsidRDefault="0002067D" w:rsidP="00575E73">
      <w:pPr>
        <w:pStyle w:val="BodyText"/>
        <w:shd w:val="clear" w:color="auto" w:fill="D9D9D9" w:themeFill="background1" w:themeFillShade="D9"/>
        <w:ind w:left="851" w:hanging="851"/>
      </w:pPr>
      <w:r w:rsidRPr="00C50983">
        <w:t>R19*</w:t>
      </w:r>
      <w:r w:rsidRPr="00C50983">
        <w:tab/>
        <w:t xml:space="preserve">IMO Assembly resolution A.918(22), Standard Marine Communication Phrases </w:t>
      </w:r>
    </w:p>
    <w:p w14:paraId="528952DA" w14:textId="77777777" w:rsidR="0002067D" w:rsidRPr="00C50983" w:rsidRDefault="0002067D" w:rsidP="00575E73">
      <w:pPr>
        <w:pStyle w:val="BodyText"/>
        <w:shd w:val="clear" w:color="auto" w:fill="D9D9D9" w:themeFill="background1" w:themeFillShade="D9"/>
        <w:ind w:left="851" w:hanging="851"/>
      </w:pPr>
      <w:r w:rsidRPr="00C50983">
        <w:t>R20*</w:t>
      </w:r>
      <w:r w:rsidRPr="00C50983">
        <w:tab/>
        <w:t>IMO Assembly resolution A.950(23), Maritime Assistance Service (MAS)</w:t>
      </w:r>
    </w:p>
    <w:p w14:paraId="793C59BF" w14:textId="77777777" w:rsidR="0002067D" w:rsidRPr="00C50983" w:rsidRDefault="0002067D" w:rsidP="00575E73">
      <w:pPr>
        <w:pStyle w:val="BodyText"/>
        <w:shd w:val="clear" w:color="auto" w:fill="D9D9D9" w:themeFill="background1" w:themeFillShade="D9"/>
        <w:ind w:left="851" w:hanging="851"/>
      </w:pPr>
      <w:r w:rsidRPr="00C50983">
        <w:t>R21*</w:t>
      </w:r>
      <w:r w:rsidRPr="00C50983">
        <w:tab/>
        <w:t>IMO Assembly resolution A.954(23), Proper use of VHF channels at sea</w:t>
      </w:r>
    </w:p>
    <w:p w14:paraId="1B4BF6EA" w14:textId="77777777" w:rsidR="0002067D" w:rsidRPr="00C50983" w:rsidRDefault="0002067D" w:rsidP="00575E73">
      <w:pPr>
        <w:pStyle w:val="BodyText"/>
        <w:shd w:val="clear" w:color="auto" w:fill="D9D9D9" w:themeFill="background1" w:themeFillShade="D9"/>
        <w:ind w:left="851" w:hanging="851"/>
      </w:pPr>
      <w:r w:rsidRPr="00C50983">
        <w:t>R22*</w:t>
      </w:r>
      <w:r w:rsidRPr="00C50983">
        <w:tab/>
        <w:t>IMO Maritime Safety Committee resolution MSC.232(82), Revised performance standards for Electronic Chart Display and Information Systems (ECDIS)</w:t>
      </w:r>
    </w:p>
    <w:p w14:paraId="4C4C32AB" w14:textId="77777777" w:rsidR="0002067D" w:rsidRPr="00C50983" w:rsidRDefault="0002067D" w:rsidP="00575E73">
      <w:pPr>
        <w:pStyle w:val="BodyText"/>
        <w:shd w:val="clear" w:color="auto" w:fill="D9D9D9" w:themeFill="background1" w:themeFillShade="D9"/>
        <w:ind w:left="851" w:hanging="851"/>
      </w:pPr>
      <w:r w:rsidRPr="00C50983">
        <w:t>R23*</w:t>
      </w:r>
      <w:r w:rsidRPr="00C50983">
        <w:tab/>
        <w:t>IMO COMSAR/Circ.15 - Joint IMO/IHO/WMO Manual on Maritime Safety Information (MSI)</w:t>
      </w:r>
    </w:p>
    <w:p w14:paraId="2240A4C9" w14:textId="77777777" w:rsidR="0002067D" w:rsidRPr="00C50983" w:rsidRDefault="0002067D" w:rsidP="00575E73">
      <w:pPr>
        <w:pStyle w:val="BodyText"/>
        <w:shd w:val="clear" w:color="auto" w:fill="D9D9D9" w:themeFill="background1" w:themeFillShade="D9"/>
        <w:ind w:left="851" w:hanging="851"/>
      </w:pPr>
      <w:r w:rsidRPr="00C50983">
        <w:t>R24*</w:t>
      </w:r>
      <w:r w:rsidRPr="00C50983">
        <w:tab/>
        <w:t>IMO MSC/Circ.1014, Guidelines on fatigue mitigation and management</w:t>
      </w:r>
    </w:p>
    <w:p w14:paraId="24FE849E" w14:textId="77777777" w:rsidR="0002067D" w:rsidRPr="00C50983" w:rsidRDefault="0002067D" w:rsidP="00575E73">
      <w:pPr>
        <w:pStyle w:val="BodyText"/>
        <w:shd w:val="clear" w:color="auto" w:fill="D9D9D9" w:themeFill="background1" w:themeFillShade="D9"/>
        <w:ind w:left="851" w:hanging="851"/>
      </w:pPr>
      <w:r w:rsidRPr="00C50983">
        <w:t>R25*</w:t>
      </w:r>
      <w:r w:rsidRPr="00C50983">
        <w:tab/>
        <w:t>IMO SN/Circ.244, Guidance on the use of the UN/Locode in the destination field in AIS messages</w:t>
      </w:r>
    </w:p>
    <w:p w14:paraId="533273D2" w14:textId="77777777" w:rsidR="0002067D" w:rsidRPr="00C50983" w:rsidRDefault="0002067D" w:rsidP="00575E73">
      <w:pPr>
        <w:pStyle w:val="BodyText"/>
        <w:shd w:val="clear" w:color="auto" w:fill="D9D9D9" w:themeFill="background1" w:themeFillShade="D9"/>
        <w:ind w:left="851" w:hanging="851"/>
      </w:pPr>
      <w:r w:rsidRPr="00C50983">
        <w:t>R26*</w:t>
      </w:r>
      <w:r w:rsidRPr="00C50983">
        <w:tab/>
        <w:t xml:space="preserve">International Code of Signals </w:t>
      </w:r>
    </w:p>
    <w:p w14:paraId="519211A2" w14:textId="77777777" w:rsidR="0002067D" w:rsidRPr="00C50983" w:rsidRDefault="0002067D" w:rsidP="00575E73">
      <w:pPr>
        <w:pStyle w:val="BodyText"/>
        <w:shd w:val="clear" w:color="auto" w:fill="D9D9D9" w:themeFill="background1" w:themeFillShade="D9"/>
        <w:ind w:left="851" w:hanging="851"/>
      </w:pPr>
      <w:r w:rsidRPr="00C50983">
        <w:t>R27</w:t>
      </w:r>
      <w:r w:rsidRPr="00C50983">
        <w:tab/>
        <w:t>IHO approved documents of charts and publications</w:t>
      </w:r>
    </w:p>
    <w:p w14:paraId="6BBB6597" w14:textId="77777777" w:rsidR="0002067D" w:rsidRPr="00C50983" w:rsidRDefault="0002067D" w:rsidP="00575E73">
      <w:pPr>
        <w:pStyle w:val="BodyText"/>
        <w:shd w:val="clear" w:color="auto" w:fill="D9D9D9" w:themeFill="background1" w:themeFillShade="D9"/>
        <w:ind w:left="851" w:hanging="851"/>
      </w:pPr>
      <w:r w:rsidRPr="00C50983">
        <w:t>R28</w:t>
      </w:r>
      <w:r w:rsidRPr="00C50983">
        <w:tab/>
        <w:t>ITU Radio Regulations, including Appendices</w:t>
      </w:r>
    </w:p>
    <w:p w14:paraId="0F3547B9" w14:textId="77777777" w:rsidR="0002067D" w:rsidRPr="00C50983" w:rsidRDefault="0002067D" w:rsidP="00575E73">
      <w:pPr>
        <w:pStyle w:val="BodyText"/>
        <w:shd w:val="clear" w:color="auto" w:fill="D9D9D9" w:themeFill="background1" w:themeFillShade="D9"/>
        <w:ind w:left="851" w:hanging="851"/>
      </w:pPr>
      <w:r w:rsidRPr="00C50983">
        <w:t>R29</w:t>
      </w:r>
      <w:r w:rsidRPr="00C50983">
        <w:tab/>
        <w:t xml:space="preserve">ITU-R Recommendation M.493, DSC for use in the maritime mobile services </w:t>
      </w:r>
    </w:p>
    <w:p w14:paraId="0A0D2D0C" w14:textId="77777777" w:rsidR="0002067D" w:rsidRPr="00C50983" w:rsidRDefault="0002067D" w:rsidP="00575E73">
      <w:pPr>
        <w:pStyle w:val="BodyText"/>
        <w:shd w:val="clear" w:color="auto" w:fill="D9D9D9" w:themeFill="background1" w:themeFillShade="D9"/>
        <w:ind w:left="851" w:hanging="851"/>
      </w:pPr>
      <w:r w:rsidRPr="00C50983">
        <w:t>R30</w:t>
      </w:r>
      <w:r w:rsidRPr="00C50983">
        <w:tab/>
        <w:t>ITU-R Recommendation M.541, Operational procedures for the use of DSC equipment in the maritime mobile services</w:t>
      </w:r>
    </w:p>
    <w:p w14:paraId="3685D89C" w14:textId="77777777" w:rsidR="0002067D" w:rsidRPr="00C50983" w:rsidRDefault="0002067D" w:rsidP="00575E73">
      <w:pPr>
        <w:pStyle w:val="BodyText"/>
        <w:shd w:val="clear" w:color="auto" w:fill="D9D9D9" w:themeFill="background1" w:themeFillShade="D9"/>
        <w:ind w:left="851" w:hanging="851"/>
      </w:pPr>
      <w:r w:rsidRPr="00C50983">
        <w:t>R31</w:t>
      </w:r>
      <w:r w:rsidRPr="00C50983">
        <w:tab/>
        <w:t>ITU-R Recommendation M.1371, Technical characteristics for an automatic identification system using time division multiple access in the VHF maritime mobile band</w:t>
      </w:r>
    </w:p>
    <w:p w14:paraId="47D3BBCD" w14:textId="77777777" w:rsidR="0002067D" w:rsidRPr="00C50983" w:rsidRDefault="0002067D" w:rsidP="00575E73">
      <w:pPr>
        <w:pStyle w:val="BodyText"/>
        <w:shd w:val="clear" w:color="auto" w:fill="D9D9D9" w:themeFill="background1" w:themeFillShade="D9"/>
        <w:ind w:left="851" w:hanging="851"/>
      </w:pPr>
      <w:r w:rsidRPr="00C50983">
        <w:t>R32</w:t>
      </w:r>
      <w:r w:rsidRPr="00C50983">
        <w:tab/>
        <w:t>IELTS Handbook - British Council, or equivalent.</w:t>
      </w:r>
    </w:p>
    <w:p w14:paraId="20D88D3A" w14:textId="77777777" w:rsidR="0002067D" w:rsidRPr="00C50983" w:rsidRDefault="0002067D" w:rsidP="00575E73">
      <w:pPr>
        <w:pStyle w:val="BodyText"/>
        <w:shd w:val="clear" w:color="auto" w:fill="D9D9D9" w:themeFill="background1" w:themeFillShade="D9"/>
        <w:ind w:left="851" w:hanging="851"/>
      </w:pPr>
      <w:r w:rsidRPr="00C50983">
        <w:t>R33</w:t>
      </w:r>
      <w:r w:rsidRPr="00C50983">
        <w:tab/>
        <w:t>Marine Communications Handbook - Lloyds of London</w:t>
      </w:r>
    </w:p>
    <w:p w14:paraId="2EAEB72C" w14:textId="77777777" w:rsidR="0002067D" w:rsidRPr="00C50983" w:rsidRDefault="0002067D" w:rsidP="00575E73">
      <w:pPr>
        <w:pStyle w:val="BodyText"/>
        <w:shd w:val="clear" w:color="auto" w:fill="D9D9D9" w:themeFill="background1" w:themeFillShade="D9"/>
        <w:ind w:left="851" w:hanging="851"/>
      </w:pPr>
      <w:r w:rsidRPr="00C50983">
        <w:t>R34</w:t>
      </w:r>
      <w:r w:rsidRPr="00C50983">
        <w:tab/>
        <w:t>Equipment and system operating manuals</w:t>
      </w:r>
    </w:p>
    <w:p w14:paraId="7FB5E94C" w14:textId="77777777" w:rsidR="0002067D" w:rsidRPr="00C50983" w:rsidRDefault="0002067D" w:rsidP="00575E73">
      <w:pPr>
        <w:pStyle w:val="BodyText"/>
        <w:shd w:val="clear" w:color="auto" w:fill="D9D9D9" w:themeFill="background1" w:themeFillShade="D9"/>
        <w:ind w:left="851" w:hanging="851"/>
      </w:pPr>
      <w:r w:rsidRPr="00C50983">
        <w:t>R35</w:t>
      </w:r>
      <w:r w:rsidRPr="00C50983">
        <w:tab/>
        <w:t>National, regional and local legislation and regulations on VTS, ports, harbours, pilotage and allied services</w:t>
      </w:r>
    </w:p>
    <w:p w14:paraId="00C41268" w14:textId="77777777" w:rsidR="0002067D" w:rsidRPr="00C50983" w:rsidRDefault="0002067D" w:rsidP="00575E73">
      <w:pPr>
        <w:pStyle w:val="BodyText"/>
        <w:shd w:val="clear" w:color="auto" w:fill="D9D9D9" w:themeFill="background1" w:themeFillShade="D9"/>
        <w:ind w:left="851" w:hanging="851"/>
      </w:pPr>
      <w:r w:rsidRPr="00C50983">
        <w:t>R36</w:t>
      </w:r>
      <w:r w:rsidRPr="00C50983">
        <w:tab/>
        <w:t>National Notices to Mariners pertaining to VTS</w:t>
      </w:r>
    </w:p>
    <w:p w14:paraId="7D02D4C1" w14:textId="77777777" w:rsidR="0002067D" w:rsidRPr="00C50983" w:rsidRDefault="0002067D" w:rsidP="00575E73">
      <w:pPr>
        <w:pStyle w:val="BodyText"/>
        <w:shd w:val="clear" w:color="auto" w:fill="D9D9D9" w:themeFill="background1" w:themeFillShade="D9"/>
        <w:ind w:left="851" w:hanging="851"/>
      </w:pPr>
      <w:r w:rsidRPr="00C50983">
        <w:t>R37</w:t>
      </w:r>
      <w:r w:rsidRPr="00C50983">
        <w:tab/>
        <w:t>National procedures and standards for operation of VTS</w:t>
      </w:r>
    </w:p>
    <w:p w14:paraId="70A8DA0F" w14:textId="77777777" w:rsidR="0002067D" w:rsidRPr="00C50983" w:rsidRDefault="0002067D" w:rsidP="00575E73">
      <w:pPr>
        <w:pStyle w:val="BodyText"/>
        <w:shd w:val="clear" w:color="auto" w:fill="D9D9D9" w:themeFill="background1" w:themeFillShade="D9"/>
        <w:ind w:left="851" w:hanging="851"/>
      </w:pPr>
      <w:r w:rsidRPr="00C50983">
        <w:t>R38</w:t>
      </w:r>
      <w:r w:rsidRPr="00C50983">
        <w:tab/>
        <w:t>National procedures and standards for operation of International Convention for the Prevention of Pollution from Ships (MARPOL)</w:t>
      </w:r>
    </w:p>
    <w:p w14:paraId="18C2770D" w14:textId="77777777" w:rsidR="0002067D" w:rsidRPr="00C50983" w:rsidRDefault="0002067D" w:rsidP="00575E73">
      <w:pPr>
        <w:pStyle w:val="BodyText"/>
        <w:shd w:val="clear" w:color="auto" w:fill="D9D9D9" w:themeFill="background1" w:themeFillShade="D9"/>
        <w:ind w:left="851" w:hanging="851"/>
      </w:pPr>
      <w:r w:rsidRPr="00C50983">
        <w:t>R39</w:t>
      </w:r>
      <w:r w:rsidRPr="00C50983">
        <w:tab/>
        <w:t>National arrangements for intervention, pollution and salvage</w:t>
      </w:r>
    </w:p>
    <w:p w14:paraId="775DDC1A" w14:textId="77777777" w:rsidR="0002067D" w:rsidRPr="00C50983" w:rsidRDefault="0002067D" w:rsidP="00575E73">
      <w:pPr>
        <w:pStyle w:val="BodyText"/>
        <w:shd w:val="clear" w:color="auto" w:fill="D9D9D9" w:themeFill="background1" w:themeFillShade="D9"/>
        <w:ind w:left="851" w:hanging="851"/>
      </w:pPr>
      <w:r w:rsidRPr="00C50983">
        <w:t>R40</w:t>
      </w:r>
      <w:r w:rsidRPr="00C50983">
        <w:tab/>
        <w:t>Local/regional contingency and emergency requirements</w:t>
      </w:r>
    </w:p>
    <w:p w14:paraId="66D1BBFE" w14:textId="77777777" w:rsidR="0002067D" w:rsidRPr="00C50983" w:rsidRDefault="0002067D" w:rsidP="00575E73">
      <w:pPr>
        <w:pStyle w:val="BodyText"/>
        <w:shd w:val="clear" w:color="auto" w:fill="D9D9D9" w:themeFill="background1" w:themeFillShade="D9"/>
        <w:ind w:left="851" w:hanging="851"/>
      </w:pPr>
      <w:r w:rsidRPr="00C50983">
        <w:t>R41</w:t>
      </w:r>
      <w:r w:rsidRPr="00C50983">
        <w:tab/>
        <w:t>IALA Vessel Traffic Services Manual</w:t>
      </w:r>
    </w:p>
    <w:p w14:paraId="1725E481" w14:textId="77777777" w:rsidR="0002067D" w:rsidRPr="00C50983" w:rsidRDefault="0002067D" w:rsidP="00575E73">
      <w:pPr>
        <w:pStyle w:val="BodyText"/>
        <w:shd w:val="clear" w:color="auto" w:fill="D9D9D9" w:themeFill="background1" w:themeFillShade="D9"/>
        <w:ind w:left="851" w:hanging="851"/>
      </w:pPr>
      <w:r w:rsidRPr="00C50983">
        <w:t>R42</w:t>
      </w:r>
      <w:r w:rsidRPr="00C50983">
        <w:tab/>
        <w:t>IALA Aids to Navigation Guide (NAVGUIDE)</w:t>
      </w:r>
    </w:p>
    <w:p w14:paraId="23BBEB8D" w14:textId="77777777" w:rsidR="0002067D" w:rsidRPr="00C50983" w:rsidRDefault="0002067D" w:rsidP="00575E73">
      <w:pPr>
        <w:pStyle w:val="BodyText"/>
        <w:shd w:val="clear" w:color="auto" w:fill="D9D9D9" w:themeFill="background1" w:themeFillShade="D9"/>
        <w:ind w:left="851" w:hanging="851"/>
      </w:pPr>
      <w:r w:rsidRPr="00C50983">
        <w:t xml:space="preserve">R43 </w:t>
      </w:r>
      <w:r w:rsidRPr="00C50983">
        <w:tab/>
        <w:t>International Maritime Buoyage System (MBS), published by IALA</w:t>
      </w:r>
    </w:p>
    <w:p w14:paraId="7B484D05" w14:textId="77777777" w:rsidR="0002067D" w:rsidRPr="00C50983" w:rsidRDefault="0002067D" w:rsidP="00575E73">
      <w:pPr>
        <w:pStyle w:val="BodyText"/>
        <w:shd w:val="clear" w:color="auto" w:fill="D9D9D9" w:themeFill="background1" w:themeFillShade="D9"/>
        <w:ind w:left="851" w:hanging="851"/>
      </w:pPr>
      <w:r w:rsidRPr="00C50983">
        <w:t>R44</w:t>
      </w:r>
      <w:r w:rsidRPr="00C50983">
        <w:tab/>
        <w:t>IALA Recommendation V-103, Standards of training and certification of VTS Personnel</w:t>
      </w:r>
    </w:p>
    <w:p w14:paraId="1FBFBFFD" w14:textId="77777777" w:rsidR="0002067D" w:rsidRPr="00C50983" w:rsidRDefault="0002067D" w:rsidP="00575E73">
      <w:pPr>
        <w:pStyle w:val="BodyText"/>
        <w:shd w:val="clear" w:color="auto" w:fill="D9D9D9" w:themeFill="background1" w:themeFillShade="D9"/>
        <w:ind w:left="851" w:hanging="851"/>
      </w:pPr>
      <w:r w:rsidRPr="00C50983">
        <w:t>R45</w:t>
      </w:r>
      <w:r w:rsidRPr="00C50983">
        <w:tab/>
        <w:t>IALA Recommendation</w:t>
      </w:r>
      <w:r w:rsidRPr="00C50983" w:rsidDel="00A0397B">
        <w:t xml:space="preserve"> </w:t>
      </w:r>
      <w:r w:rsidRPr="00C50983">
        <w:t>V-119, Implementation of Vessel Traffic Services</w:t>
      </w:r>
    </w:p>
    <w:p w14:paraId="1A351A77" w14:textId="77777777" w:rsidR="0002067D" w:rsidRPr="00C50983" w:rsidRDefault="0002067D" w:rsidP="00575E73">
      <w:pPr>
        <w:pStyle w:val="BodyText"/>
        <w:shd w:val="clear" w:color="auto" w:fill="D9D9D9" w:themeFill="background1" w:themeFillShade="D9"/>
        <w:ind w:left="851" w:hanging="851"/>
      </w:pPr>
      <w:r w:rsidRPr="00C50983">
        <w:t>R46</w:t>
      </w:r>
      <w:r w:rsidRPr="00C50983">
        <w:tab/>
        <w:t xml:space="preserve">IALA Recommendation V-120, Vessel Traffic Services in Inland Waters </w:t>
      </w:r>
    </w:p>
    <w:p w14:paraId="0244FAA3" w14:textId="77777777" w:rsidR="0002067D" w:rsidRPr="00C50983" w:rsidRDefault="0002067D" w:rsidP="00575E73">
      <w:pPr>
        <w:pStyle w:val="BodyText"/>
        <w:shd w:val="clear" w:color="auto" w:fill="D9D9D9" w:themeFill="background1" w:themeFillShade="D9"/>
        <w:ind w:left="851" w:hanging="851"/>
      </w:pPr>
      <w:r w:rsidRPr="00C50983">
        <w:t>R47</w:t>
      </w:r>
      <w:r w:rsidRPr="00C50983">
        <w:tab/>
        <w:t>IALA Recommendation V-125, The Use and Presentation of Symbology at a VTS Centre (including AIS)</w:t>
      </w:r>
    </w:p>
    <w:p w14:paraId="2B4FE38F" w14:textId="77777777" w:rsidR="0002067D" w:rsidRPr="00C50983" w:rsidRDefault="0002067D" w:rsidP="00575E73">
      <w:pPr>
        <w:pStyle w:val="BodyText"/>
        <w:shd w:val="clear" w:color="auto" w:fill="D9D9D9" w:themeFill="background1" w:themeFillShade="D9"/>
        <w:ind w:left="851" w:hanging="851"/>
      </w:pPr>
      <w:r w:rsidRPr="00C50983">
        <w:t>R48</w:t>
      </w:r>
      <w:r w:rsidRPr="00C50983">
        <w:tab/>
        <w:t>IALA Recommendation</w:t>
      </w:r>
      <w:r w:rsidRPr="00C50983" w:rsidDel="00A0397B">
        <w:t xml:space="preserve"> </w:t>
      </w:r>
      <w:r w:rsidRPr="00C50983">
        <w:t>V-127, Operational procedures for Vessel Traffic Services</w:t>
      </w:r>
    </w:p>
    <w:p w14:paraId="32D99C1A" w14:textId="77777777" w:rsidR="0002067D" w:rsidRPr="00C50983" w:rsidRDefault="0002067D" w:rsidP="00575E73">
      <w:pPr>
        <w:pStyle w:val="BodyText"/>
        <w:shd w:val="clear" w:color="auto" w:fill="D9D9D9" w:themeFill="background1" w:themeFillShade="D9"/>
        <w:ind w:left="851" w:hanging="851"/>
      </w:pPr>
      <w:r w:rsidRPr="00C50983">
        <w:t>R49</w:t>
      </w:r>
      <w:r w:rsidRPr="00C50983">
        <w:tab/>
        <w:t>IALA Recommendation</w:t>
      </w:r>
      <w:r w:rsidRPr="00C50983" w:rsidDel="00A0397B">
        <w:t xml:space="preserve"> </w:t>
      </w:r>
      <w:r w:rsidRPr="00C50983">
        <w:t>V-128, Operational and technical performance requirements for VTS equipment</w:t>
      </w:r>
    </w:p>
    <w:p w14:paraId="61464FEF" w14:textId="77777777" w:rsidR="0002067D" w:rsidRPr="00C50983" w:rsidRDefault="0002067D" w:rsidP="00575E73">
      <w:pPr>
        <w:pStyle w:val="BodyText"/>
        <w:shd w:val="clear" w:color="auto" w:fill="D9D9D9" w:themeFill="background1" w:themeFillShade="D9"/>
        <w:ind w:left="851" w:hanging="851"/>
      </w:pPr>
      <w:r w:rsidRPr="00C50983">
        <w:t>R50</w:t>
      </w:r>
      <w:r w:rsidRPr="00C50983">
        <w:tab/>
        <w:t>IALA Guideline 1017, Assessment of Training Requirements for Existing VTS Personnel, Candidate VTS Operators and Revalidation of VTS Operator Certificates</w:t>
      </w:r>
    </w:p>
    <w:p w14:paraId="61757065" w14:textId="77777777" w:rsidR="0002067D" w:rsidRPr="00C50983" w:rsidRDefault="0002067D" w:rsidP="00575E73">
      <w:pPr>
        <w:pStyle w:val="BodyText"/>
        <w:shd w:val="clear" w:color="auto" w:fill="D9D9D9" w:themeFill="background1" w:themeFillShade="D9"/>
        <w:ind w:left="851" w:hanging="851"/>
      </w:pPr>
      <w:r w:rsidRPr="00C50983">
        <w:t>R51</w:t>
      </w:r>
      <w:r w:rsidRPr="00C50983">
        <w:tab/>
        <w:t xml:space="preserve">IALA Guideline 1026, AIS as a VTS tool </w:t>
      </w:r>
    </w:p>
    <w:p w14:paraId="7165B418" w14:textId="77777777" w:rsidR="0002067D" w:rsidRPr="00C50983" w:rsidRDefault="0002067D" w:rsidP="00575E73">
      <w:pPr>
        <w:pStyle w:val="BodyText"/>
        <w:shd w:val="clear" w:color="auto" w:fill="D9D9D9" w:themeFill="background1" w:themeFillShade="D9"/>
        <w:ind w:left="851" w:hanging="851"/>
      </w:pPr>
      <w:r w:rsidRPr="00C50983">
        <w:t>R52</w:t>
      </w:r>
      <w:r w:rsidRPr="00C50983">
        <w:tab/>
        <w:t xml:space="preserve">IALA Guideline 1027, Designing and implementing simulation in VTS Training at Training Institutes/VTS Centres </w:t>
      </w:r>
    </w:p>
    <w:p w14:paraId="65BB0204" w14:textId="77777777" w:rsidR="0002067D" w:rsidRPr="00C50983" w:rsidRDefault="0002067D" w:rsidP="00575E73">
      <w:pPr>
        <w:pStyle w:val="BodyText"/>
        <w:shd w:val="clear" w:color="auto" w:fill="D9D9D9" w:themeFill="background1" w:themeFillShade="D9"/>
        <w:ind w:left="851" w:hanging="851"/>
      </w:pPr>
      <w:r w:rsidRPr="00C50983">
        <w:t>R53</w:t>
      </w:r>
      <w:r w:rsidRPr="00C50983">
        <w:tab/>
        <w:t xml:space="preserve">IALA Guidelines 1028, The Automatic Identification System (AIS) Volume 1, Part I Operational Issues </w:t>
      </w:r>
    </w:p>
    <w:p w14:paraId="524932B0" w14:textId="77777777" w:rsidR="0002067D" w:rsidRPr="00C50983" w:rsidRDefault="0002067D" w:rsidP="00575E73">
      <w:pPr>
        <w:pStyle w:val="BodyText"/>
        <w:shd w:val="clear" w:color="auto" w:fill="D9D9D9" w:themeFill="background1" w:themeFillShade="D9"/>
        <w:ind w:left="851" w:hanging="851"/>
      </w:pPr>
      <w:r w:rsidRPr="00C50983">
        <w:t>R54</w:t>
      </w:r>
      <w:r w:rsidRPr="00C50983">
        <w:tab/>
        <w:t xml:space="preserve">IALA Guideline 1032, Aspects of Training of VTS Personnel relevant to the introduction of the Automatic Identification System </w:t>
      </w:r>
    </w:p>
    <w:p w14:paraId="5D2A5E9B" w14:textId="77777777" w:rsidR="0002067D" w:rsidRPr="00C50983" w:rsidRDefault="0002067D" w:rsidP="00575E73">
      <w:pPr>
        <w:pStyle w:val="BodyText"/>
        <w:shd w:val="clear" w:color="auto" w:fill="D9D9D9" w:themeFill="background1" w:themeFillShade="D9"/>
        <w:ind w:left="851" w:hanging="851"/>
      </w:pPr>
      <w:r w:rsidRPr="00C50983">
        <w:t>R55</w:t>
      </w:r>
      <w:r w:rsidRPr="00C50983">
        <w:tab/>
        <w:t>IALA Guideline 1045, Staffing levels at VTS centres</w:t>
      </w:r>
      <w:r w:rsidRPr="00C50983" w:rsidDel="00A0397B">
        <w:t xml:space="preserve"> </w:t>
      </w:r>
    </w:p>
    <w:p w14:paraId="3D7C43E4" w14:textId="77777777" w:rsidR="0002067D" w:rsidRPr="00C50983" w:rsidRDefault="0002067D" w:rsidP="00575E73">
      <w:pPr>
        <w:pStyle w:val="BodyText"/>
        <w:shd w:val="clear" w:color="auto" w:fill="D9D9D9" w:themeFill="background1" w:themeFillShade="D9"/>
        <w:ind w:left="851" w:hanging="851"/>
      </w:pPr>
      <w:r w:rsidRPr="00C50983">
        <w:t>R56</w:t>
      </w:r>
      <w:r w:rsidRPr="00C50983">
        <w:tab/>
        <w:t>IALA Guideline 1050, Management and Monitoring of AIS Information</w:t>
      </w:r>
    </w:p>
    <w:p w14:paraId="634544AA" w14:textId="77777777" w:rsidR="0002067D" w:rsidRPr="00C50983" w:rsidRDefault="0002067D" w:rsidP="00575E73">
      <w:pPr>
        <w:pStyle w:val="BodyText"/>
        <w:shd w:val="clear" w:color="auto" w:fill="D9D9D9" w:themeFill="background1" w:themeFillShade="D9"/>
        <w:ind w:left="851" w:hanging="851"/>
      </w:pPr>
      <w:r w:rsidRPr="00C50983">
        <w:t>R57</w:t>
      </w:r>
      <w:r w:rsidRPr="00C50983">
        <w:tab/>
        <w:t>IALA Guideline 1056, Establishment of VTS Radar Services (Ed 1)</w:t>
      </w:r>
    </w:p>
    <w:p w14:paraId="7368087E" w14:textId="77777777" w:rsidR="0002067D" w:rsidRPr="00C50983" w:rsidRDefault="0002067D" w:rsidP="00575E73">
      <w:pPr>
        <w:pStyle w:val="BodyText"/>
        <w:shd w:val="clear" w:color="auto" w:fill="D9D9D9" w:themeFill="background1" w:themeFillShade="D9"/>
        <w:ind w:left="851" w:hanging="851"/>
      </w:pPr>
      <w:r w:rsidRPr="00C50983">
        <w:t>R58</w:t>
      </w:r>
      <w:r w:rsidRPr="00C50983">
        <w:tab/>
        <w:t>IALA Guideline 1068, Provision of a Navigational Assistance Service by Vessel Traffic Services</w:t>
      </w:r>
    </w:p>
    <w:p w14:paraId="791AC8B3" w14:textId="77777777" w:rsidR="0002067D" w:rsidRPr="00C50983" w:rsidRDefault="0002067D" w:rsidP="00575E73">
      <w:pPr>
        <w:pStyle w:val="BodyText"/>
        <w:shd w:val="clear" w:color="auto" w:fill="D9D9D9" w:themeFill="background1" w:themeFillShade="D9"/>
        <w:ind w:left="851" w:hanging="851"/>
      </w:pPr>
      <w:r w:rsidRPr="00C50983">
        <w:t>R59</w:t>
      </w:r>
      <w:r w:rsidRPr="00C50983">
        <w:tab/>
        <w:t>IALA Guideline 1070,</w:t>
      </w:r>
      <w:r w:rsidRPr="00C50983" w:rsidDel="006F7F90">
        <w:t xml:space="preserve"> </w:t>
      </w:r>
      <w:r w:rsidRPr="00C50983">
        <w:t>VTS role in managing Restricted or Limited Access Areas</w:t>
      </w:r>
    </w:p>
    <w:p w14:paraId="13926FD8" w14:textId="77777777" w:rsidR="0002067D" w:rsidRPr="00C50983" w:rsidRDefault="0002067D" w:rsidP="00575E73">
      <w:pPr>
        <w:pStyle w:val="BodyText"/>
        <w:shd w:val="clear" w:color="auto" w:fill="D9D9D9" w:themeFill="background1" w:themeFillShade="D9"/>
        <w:ind w:left="851" w:hanging="851"/>
      </w:pPr>
      <w:r w:rsidRPr="00C50983">
        <w:t>R60</w:t>
      </w:r>
      <w:r w:rsidRPr="00C50983">
        <w:tab/>
        <w:t>IALA Guideline 1071,</w:t>
      </w:r>
      <w:r w:rsidRPr="00C50983" w:rsidDel="006F7F90">
        <w:t xml:space="preserve"> </w:t>
      </w:r>
      <w:r w:rsidRPr="00C50983">
        <w:t>Establishment of a Vessel Traffic Service beyond territorial seas</w:t>
      </w:r>
    </w:p>
    <w:p w14:paraId="73D96BD6" w14:textId="77777777" w:rsidR="0002067D" w:rsidRPr="00C50983" w:rsidRDefault="0002067D" w:rsidP="00575E73">
      <w:pPr>
        <w:pStyle w:val="BodyText"/>
        <w:shd w:val="clear" w:color="auto" w:fill="D9D9D9" w:themeFill="background1" w:themeFillShade="D9"/>
      </w:pPr>
    </w:p>
    <w:p w14:paraId="770ADDAF" w14:textId="3CC832D7" w:rsidR="0002067D" w:rsidRPr="00C50983" w:rsidRDefault="0002067D" w:rsidP="00575E73">
      <w:pPr>
        <w:pStyle w:val="BodyText"/>
        <w:shd w:val="clear" w:color="auto" w:fill="D9D9D9" w:themeFill="background1" w:themeFillShade="D9"/>
      </w:pPr>
      <w:r w:rsidRPr="00C50983">
        <w:t>*There is an annual catalogue of IMO Publications, many of which are printed in languages other than English.  The catalogue provides ISBN and IMO references to these publications and the price, together with order forms which may be faxed.  Additionally, training organisations and course co-ordinators should note that groups of publications are also made available on</w:t>
      </w:r>
      <w:r w:rsidR="00875D28">
        <w:t>line</w:t>
      </w:r>
      <w:r w:rsidRPr="00C50983">
        <w:t>, and may be a more convenient method of obtaining some of the data that they require.</w:t>
      </w:r>
    </w:p>
    <w:p w14:paraId="76E786F8" w14:textId="77777777" w:rsidR="0002067D" w:rsidRPr="00C50983" w:rsidRDefault="0002067D" w:rsidP="00575E73">
      <w:pPr>
        <w:pStyle w:val="BodyText"/>
        <w:shd w:val="clear" w:color="auto" w:fill="D9D9D9" w:themeFill="background1" w:themeFillShade="D9"/>
      </w:pPr>
      <w:r w:rsidRPr="00C50983">
        <w:t>The catalogue contains a list of national distributors who maintain stocks of IMO Publications.</w:t>
      </w:r>
    </w:p>
    <w:p w14:paraId="2B31D6CD" w14:textId="77777777" w:rsidR="0002067D" w:rsidRPr="00C50983" w:rsidRDefault="0002067D" w:rsidP="00575E73">
      <w:pPr>
        <w:pStyle w:val="BodyText"/>
        <w:shd w:val="clear" w:color="auto" w:fill="D9D9D9" w:themeFill="background1" w:themeFillShade="D9"/>
      </w:pPr>
      <w:r w:rsidRPr="00C50983">
        <w:t>The IMO Publications catalogue is available free of charge from:</w:t>
      </w:r>
    </w:p>
    <w:p w14:paraId="320A2FF2" w14:textId="77777777" w:rsidR="0002067D" w:rsidRPr="00C50983" w:rsidRDefault="0002067D" w:rsidP="00575E73">
      <w:pPr>
        <w:pStyle w:val="BodyText"/>
        <w:shd w:val="clear" w:color="auto" w:fill="D9D9D9" w:themeFill="background1" w:themeFillShade="D9"/>
        <w:tabs>
          <w:tab w:val="left" w:pos="5670"/>
        </w:tabs>
        <w:spacing w:after="0"/>
      </w:pPr>
      <w:r w:rsidRPr="00C50983">
        <w:t>IMO Publishing Service</w:t>
      </w:r>
    </w:p>
    <w:p w14:paraId="4BDE169A" w14:textId="77777777" w:rsidR="0002067D" w:rsidRPr="00C50983" w:rsidRDefault="0002067D" w:rsidP="00575E73">
      <w:pPr>
        <w:pStyle w:val="BodyText"/>
        <w:shd w:val="clear" w:color="auto" w:fill="D9D9D9" w:themeFill="background1" w:themeFillShade="D9"/>
        <w:tabs>
          <w:tab w:val="left" w:pos="5670"/>
        </w:tabs>
        <w:spacing w:after="0"/>
      </w:pPr>
      <w:r w:rsidRPr="00C50983">
        <w:t>4 Albert Embankment</w:t>
      </w:r>
    </w:p>
    <w:p w14:paraId="2215FAEC" w14:textId="77777777" w:rsidR="0002067D" w:rsidRPr="00C50983" w:rsidRDefault="0002067D" w:rsidP="00575E73">
      <w:pPr>
        <w:pStyle w:val="BodyText"/>
        <w:shd w:val="clear" w:color="auto" w:fill="D9D9D9" w:themeFill="background1" w:themeFillShade="D9"/>
        <w:tabs>
          <w:tab w:val="left" w:pos="5670"/>
        </w:tabs>
        <w:spacing w:after="0"/>
      </w:pPr>
      <w:r w:rsidRPr="00C50983">
        <w:t>LONDON SE1 7SR</w:t>
      </w:r>
      <w:r w:rsidRPr="00C50983">
        <w:tab/>
        <w:t>Tel:</w:t>
      </w:r>
      <w:r w:rsidRPr="00C50983">
        <w:tab/>
        <w:t>+44 (0) 20 7735 7611</w:t>
      </w:r>
    </w:p>
    <w:p w14:paraId="4047F591" w14:textId="77777777" w:rsidR="0002067D" w:rsidRPr="00C50983" w:rsidRDefault="0002067D" w:rsidP="00575E73">
      <w:pPr>
        <w:pStyle w:val="BodyText"/>
        <w:shd w:val="clear" w:color="auto" w:fill="D9D9D9" w:themeFill="background1" w:themeFillShade="D9"/>
        <w:tabs>
          <w:tab w:val="left" w:pos="5670"/>
          <w:tab w:val="left" w:pos="6521"/>
        </w:tabs>
        <w:spacing w:after="0"/>
      </w:pPr>
      <w:r w:rsidRPr="00C50983">
        <w:t>United Kingdom</w:t>
      </w:r>
      <w:r w:rsidRPr="00C50983">
        <w:tab/>
        <w:t>Fax:</w:t>
      </w:r>
      <w:r w:rsidRPr="00C50983">
        <w:tab/>
        <w:t>+44 (0) 20 7587 3241</w:t>
      </w:r>
    </w:p>
    <w:p w14:paraId="23A4A09B" w14:textId="77777777" w:rsidR="0002067D" w:rsidRPr="00935E77" w:rsidRDefault="0002067D" w:rsidP="00575E73">
      <w:pPr>
        <w:pStyle w:val="BodyText"/>
        <w:shd w:val="clear" w:color="auto" w:fill="D9D9D9" w:themeFill="background1" w:themeFillShade="D9"/>
        <w:tabs>
          <w:tab w:val="left" w:pos="5670"/>
          <w:tab w:val="left" w:pos="6521"/>
        </w:tabs>
        <w:spacing w:after="0"/>
        <w:rPr>
          <w:lang w:val="fr-FR"/>
        </w:rPr>
      </w:pPr>
      <w:r w:rsidRPr="00C50983">
        <w:rPr>
          <w:lang w:val="fr-FR"/>
        </w:rPr>
        <w:t xml:space="preserve">e-mail: </w:t>
      </w:r>
      <w:hyperlink r:id="rId50" w:history="1">
        <w:r w:rsidRPr="00C50983">
          <w:rPr>
            <w:rStyle w:val="Hyperlink"/>
            <w:lang w:val="fr-FR"/>
          </w:rPr>
          <w:t>sales@imo.org</w:t>
        </w:r>
      </w:hyperlink>
      <w:r w:rsidRPr="00C50983">
        <w:rPr>
          <w:lang w:val="fr-FR"/>
        </w:rPr>
        <w:tab/>
      </w:r>
      <w:hyperlink r:id="rId51" w:history="1">
        <w:r w:rsidRPr="00C50983">
          <w:rPr>
            <w:rStyle w:val="Hyperlink"/>
            <w:lang w:val="fr-FR"/>
          </w:rPr>
          <w:t>http://www.imo.org</w:t>
        </w:r>
      </w:hyperlink>
    </w:p>
    <w:p w14:paraId="7DB2277B" w14:textId="77777777" w:rsidR="0002067D" w:rsidRPr="00C50983" w:rsidRDefault="0002067D" w:rsidP="00575E73">
      <w:pPr>
        <w:pStyle w:val="BodyText"/>
        <w:shd w:val="clear" w:color="auto" w:fill="D9D9D9" w:themeFill="background1" w:themeFillShade="D9"/>
        <w:tabs>
          <w:tab w:val="left" w:pos="709"/>
        </w:tabs>
        <w:ind w:left="709" w:hanging="709"/>
        <w:rPr>
          <w:lang w:val="fr-FR"/>
        </w:rPr>
      </w:pPr>
    </w:p>
    <w:p w14:paraId="36A19D55" w14:textId="622A83FA" w:rsidR="0002067D" w:rsidRPr="00C50983" w:rsidRDefault="0002067D" w:rsidP="00575E73">
      <w:pPr>
        <w:pStyle w:val="Annex"/>
        <w:shd w:val="clear" w:color="auto" w:fill="D9D9D9" w:themeFill="background1" w:themeFillShade="D9"/>
      </w:pPr>
      <w:r w:rsidRPr="00C50983">
        <w:rPr>
          <w:lang w:val="fr-FR"/>
        </w:rPr>
        <w:br w:type="page"/>
      </w:r>
      <w:bookmarkStart w:id="8481" w:name="_Ref531294189"/>
      <w:bookmarkStart w:id="8482" w:name="_Toc62642377"/>
      <w:r w:rsidR="00635089">
        <w:rPr>
          <w:lang w:val="fr-FR"/>
        </w:rPr>
        <w:t xml:space="preserve">Example of English </w:t>
      </w:r>
      <w:commentRangeStart w:id="8483"/>
      <w:r w:rsidR="00635089">
        <w:rPr>
          <w:lang w:val="fr-FR"/>
        </w:rPr>
        <w:t>Language Tests</w:t>
      </w:r>
      <w:bookmarkEnd w:id="8481"/>
      <w:r w:rsidRPr="00C50983">
        <w:t xml:space="preserve"> </w:t>
      </w:r>
      <w:commentRangeEnd w:id="8483"/>
      <w:r w:rsidR="0008442E">
        <w:rPr>
          <w:rStyle w:val="CommentReference"/>
          <w:b w:val="0"/>
          <w:i w:val="0"/>
          <w:caps w:val="0"/>
          <w:color w:val="auto"/>
          <w:u w:val="none"/>
        </w:rPr>
        <w:commentReference w:id="8483"/>
      </w:r>
      <w:bookmarkEnd w:id="8482"/>
    </w:p>
    <w:p w14:paraId="711DA543" w14:textId="77777777" w:rsidR="0002067D" w:rsidRPr="00C50983" w:rsidRDefault="0002067D" w:rsidP="00575E73">
      <w:pPr>
        <w:pStyle w:val="BodyText"/>
        <w:shd w:val="clear" w:color="auto" w:fill="D9D9D9" w:themeFill="background1" w:themeFillShade="D9"/>
      </w:pPr>
      <w:r w:rsidRPr="00C50983">
        <w:t>In the United States of America the Te</w:t>
      </w:r>
      <w:r>
        <w:t>st</w:t>
      </w:r>
      <w:r w:rsidRPr="00C50983">
        <w:t xml:space="preserve"> of English as a Foreign Language (TOEFL) is used and in the United Kingdom the International English Language Testing System (IELTS) is used.  Other countries also have similar testing systems.</w:t>
      </w:r>
    </w:p>
    <w:p w14:paraId="1959DDF3" w14:textId="77777777" w:rsidR="0002067D" w:rsidRPr="00C50983" w:rsidRDefault="0002067D" w:rsidP="00575E73">
      <w:pPr>
        <w:pStyle w:val="BodyText"/>
        <w:shd w:val="clear" w:color="auto" w:fill="D9D9D9" w:themeFill="background1" w:themeFillShade="D9"/>
      </w:pPr>
      <w:r w:rsidRPr="00C50983">
        <w:t>IELTS, which is jointly managed by the University of Cambridge Local Examinations Syndicate, the British Council and IDP Education Australia, provides an assessment of whether candidates are ready to study or train in the medium of English.  It is recognised widely as a language requirement for entry to courses in teaching of English further and higher education.  It is readily available at test centres around the world, which arrange test administration according to local demand.</w:t>
      </w:r>
    </w:p>
    <w:p w14:paraId="27A46841" w14:textId="77777777" w:rsidR="0002067D" w:rsidRPr="00C50983" w:rsidRDefault="0002067D" w:rsidP="00575E73">
      <w:pPr>
        <w:pStyle w:val="BodyText"/>
        <w:shd w:val="clear" w:color="auto" w:fill="D9D9D9" w:themeFill="background1" w:themeFillShade="D9"/>
      </w:pPr>
      <w:r w:rsidRPr="00C50983">
        <w:t>The IELTS system uses band scores that are recorded on a test report form showing overall ability as well as performance in listening, reading, writing and speaking.  There are 9 bands ranging from:</w:t>
      </w:r>
    </w:p>
    <w:p w14:paraId="69404932" w14:textId="77777777" w:rsidR="0002067D" w:rsidRPr="00C50983" w:rsidRDefault="0002067D" w:rsidP="00575E73">
      <w:pPr>
        <w:pStyle w:val="BodyText"/>
        <w:shd w:val="clear" w:color="auto" w:fill="D9D9D9" w:themeFill="background1" w:themeFillShade="D9"/>
      </w:pPr>
      <w:r w:rsidRPr="00C50983">
        <w:t>Band 1 - “Non-user”  For a person who essentially has no ability to use the language beyond possibly a few isolated words; to,</w:t>
      </w:r>
    </w:p>
    <w:p w14:paraId="6244FD38" w14:textId="77777777" w:rsidR="0002067D" w:rsidRPr="00C50983" w:rsidRDefault="0002067D" w:rsidP="00575E73">
      <w:pPr>
        <w:pStyle w:val="BodyText"/>
        <w:shd w:val="clear" w:color="auto" w:fill="D9D9D9" w:themeFill="background1" w:themeFillShade="D9"/>
      </w:pPr>
      <w:r w:rsidRPr="00C50983">
        <w:t>Band 9 - “Expert user”  For a person with full operational command of the language; with complete understanding, and who uses the language appropriately, accurately and fluently.</w:t>
      </w:r>
    </w:p>
    <w:p w14:paraId="0BB3496E" w14:textId="77777777" w:rsidR="0002067D" w:rsidRPr="00C50983" w:rsidRDefault="0002067D" w:rsidP="00575E73">
      <w:pPr>
        <w:pStyle w:val="BodyText"/>
        <w:shd w:val="clear" w:color="auto" w:fill="D9D9D9" w:themeFill="background1" w:themeFillShade="D9"/>
      </w:pPr>
      <w:r w:rsidRPr="00C50983">
        <w:t xml:space="preserve">IELTS is a test for general English and the nearest test considered applicable for trainee VTS Operators is that for General Training.  It is recommended that the overall ability level be IELTS Band 5, Modest User, or the equivalent in similar testing systems. </w:t>
      </w:r>
    </w:p>
    <w:p w14:paraId="7814ACA4" w14:textId="77777777" w:rsidR="0002067D" w:rsidRPr="00C50983" w:rsidRDefault="0002067D" w:rsidP="00575E73">
      <w:pPr>
        <w:pStyle w:val="BodyText"/>
        <w:shd w:val="clear" w:color="auto" w:fill="D9D9D9" w:themeFill="background1" w:themeFillShade="D9"/>
      </w:pPr>
      <w:r w:rsidRPr="00C50983">
        <w:t xml:space="preserve">Modest </w:t>
      </w:r>
      <w:r>
        <w:t>U</w:t>
      </w:r>
      <w:r w:rsidRPr="00C50983">
        <w:t>ser is defined as:</w:t>
      </w:r>
    </w:p>
    <w:p w14:paraId="4C300BCF" w14:textId="77777777" w:rsidR="0002067D" w:rsidRPr="00CD756A" w:rsidRDefault="0002067D" w:rsidP="00575E73">
      <w:pPr>
        <w:pStyle w:val="BodyText"/>
        <w:shd w:val="clear" w:color="auto" w:fill="D9D9D9" w:themeFill="background1" w:themeFillShade="D9"/>
        <w:ind w:left="567"/>
        <w:rPr>
          <w:i/>
        </w:rPr>
      </w:pPr>
      <w:r w:rsidRPr="00C50983">
        <w:rPr>
          <w:i/>
        </w:rPr>
        <w:t>Has partial command of the language, coping with overall meaning in most situations, though is likely to make many mistakes.  Is not able to use complex language.</w:t>
      </w:r>
    </w:p>
    <w:bookmarkEnd w:id="5161"/>
    <w:bookmarkEnd w:id="6268"/>
    <w:bookmarkEnd w:id="6269"/>
    <w:bookmarkEnd w:id="6270"/>
    <w:bookmarkEnd w:id="6271"/>
    <w:bookmarkEnd w:id="6272"/>
    <w:bookmarkEnd w:id="6273"/>
    <w:bookmarkEnd w:id="6274"/>
    <w:bookmarkEnd w:id="6275"/>
    <w:p w14:paraId="6A41E454" w14:textId="77777777" w:rsidR="0002067D" w:rsidRPr="00CD756A" w:rsidRDefault="0002067D" w:rsidP="0002067D">
      <w:pPr>
        <w:pStyle w:val="BodyText"/>
        <w:tabs>
          <w:tab w:val="left" w:pos="709"/>
        </w:tabs>
        <w:ind w:left="709" w:hanging="709"/>
      </w:pPr>
    </w:p>
    <w:sectPr w:rsidR="0002067D" w:rsidRPr="00CD756A" w:rsidSect="0002067D">
      <w:headerReference w:type="default" r:id="rId52"/>
      <w:footerReference w:type="default" r:id="rId53"/>
      <w:pgSz w:w="11906" w:h="16838"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6" w:author="Jillian Carson-Jackson" w:date="2020-10-08T19:08:00Z" w:initials="JC">
    <w:p w14:paraId="47B01430" w14:textId="77777777" w:rsidR="00080056" w:rsidRDefault="00080056">
      <w:pPr>
        <w:pStyle w:val="CommentText"/>
      </w:pPr>
      <w:r>
        <w:rPr>
          <w:rStyle w:val="CommentReference"/>
        </w:rPr>
        <w:annotationRef/>
      </w:r>
      <w:r>
        <w:t xml:space="preserve">Review the structure of the document </w:t>
      </w:r>
    </w:p>
    <w:p w14:paraId="0B8FC5FD" w14:textId="77777777" w:rsidR="00080056" w:rsidRDefault="00080056">
      <w:pPr>
        <w:pStyle w:val="CommentText"/>
      </w:pPr>
      <w:r>
        <w:t xml:space="preserve">Review the overall structure – rationalise, remove duplication and support consistency with IALA WWA model course structure. </w:t>
      </w:r>
    </w:p>
    <w:p w14:paraId="511BC0FC" w14:textId="2DC577C0" w:rsidR="00080056" w:rsidRDefault="00080056">
      <w:pPr>
        <w:pStyle w:val="CommentText"/>
      </w:pPr>
    </w:p>
  </w:comment>
  <w:comment w:id="7" w:author="Jillian Carson-Jackson" w:date="2020-10-08T19:10:00Z" w:initials="JC">
    <w:p w14:paraId="43B5FE65" w14:textId="77777777" w:rsidR="00080056" w:rsidRDefault="00080056">
      <w:pPr>
        <w:pStyle w:val="CommentText"/>
      </w:pPr>
      <w:r>
        <w:rPr>
          <w:rStyle w:val="CommentReference"/>
        </w:rPr>
        <w:annotationRef/>
      </w:r>
      <w:r>
        <w:t>Suggestion from KA</w:t>
      </w:r>
    </w:p>
    <w:p w14:paraId="64171E46" w14:textId="77777777" w:rsidR="00080056" w:rsidRPr="00F46310" w:rsidRDefault="00080056" w:rsidP="00F46310">
      <w:r w:rsidRPr="00F46310">
        <w:t>PART A           COURSE OVERVIEW</w:t>
      </w:r>
      <w:r w:rsidRPr="00F46310">
        <w:cr/>
        <w:t>1.         SCOPE</w:t>
      </w:r>
      <w:r w:rsidRPr="00F46310">
        <w:cr/>
        <w:t>2.         OBJECTIVE</w:t>
      </w:r>
      <w:r w:rsidRPr="00F46310">
        <w:cr/>
        <w:t>3.         COURSE PRE-REQUISTES</w:t>
      </w:r>
      <w:r w:rsidRPr="00F46310">
        <w:cr/>
        <w:t>4.         COURSE OUTLINE</w:t>
      </w:r>
      <w:r w:rsidRPr="00F46310">
        <w:cr/>
        <w:t>5.         SPECIFIC COURSE RELATED TEACHING AIDS AND NOTES</w:t>
      </w:r>
      <w:r w:rsidRPr="00F46310">
        <w:cr/>
        <w:t>5.1.      General</w:t>
      </w:r>
      <w:r w:rsidRPr="00F46310">
        <w:cr/>
        <w:t>5.2.      Developing the Course Curriculum</w:t>
      </w:r>
      <w:r w:rsidRPr="00F46310">
        <w:cr/>
        <w:t>5.3.      Competence Charts</w:t>
      </w:r>
      <w:r w:rsidRPr="00F46310">
        <w:cr/>
        <w:t>5.4.      Teaching aids and references</w:t>
      </w:r>
      <w:r w:rsidRPr="00F46310">
        <w:cr/>
        <w:t>5.5.      Course evaluation</w:t>
      </w:r>
      <w:r w:rsidRPr="00F46310">
        <w:cr/>
        <w:t>6.         PRE-COURSE READING</w:t>
      </w:r>
      <w:r w:rsidRPr="00F46310">
        <w:cr/>
        <w:t>7.         ASSESSMENT</w:t>
      </w:r>
      <w:r w:rsidRPr="00F46310">
        <w:cr/>
        <w:t>8.         CERTIFICATION</w:t>
      </w:r>
      <w:r w:rsidRPr="00F46310">
        <w:cr/>
        <w:t>9.         ACRONYMS</w:t>
      </w:r>
      <w:r w:rsidRPr="00F46310">
        <w:cr/>
        <w:t>10.       References</w:t>
      </w:r>
      <w:r w:rsidRPr="00F46310">
        <w:cr/>
        <w:t>PART B           COURSE MODULES</w:t>
      </w:r>
      <w:r w:rsidRPr="00F46310">
        <w:cr/>
        <w:t xml:space="preserve">MODULE 1     XX       </w:t>
      </w:r>
      <w:r w:rsidRPr="00F46310">
        <w:cr/>
        <w:t xml:space="preserve">1.         Scope  </w:t>
      </w:r>
      <w:r w:rsidRPr="00F46310">
        <w:cr/>
        <w:t xml:space="preserve">2.         Learning Objective     </w:t>
      </w:r>
      <w:r w:rsidRPr="00F46310">
        <w:cr/>
        <w:t xml:space="preserve">3.         Pre-Course Reading Material </w:t>
      </w:r>
      <w:r w:rsidRPr="00F46310">
        <w:cr/>
        <w:t xml:space="preserve">4.         Recommended Training aids and exercises  </w:t>
      </w:r>
      <w:r w:rsidRPr="00F46310">
        <w:cr/>
        <w:t>5.         Detailed Teaching Syllabus</w:t>
      </w:r>
      <w:r w:rsidRPr="00F46310">
        <w:cr/>
        <w:t>6.         REFERENCES REVELANT TO THIS MODULE</w:t>
      </w:r>
      <w:r w:rsidRPr="00F46310">
        <w:cr/>
        <w:t>7.         VTS OPERATOR COMPETENCE CHART</w:t>
      </w:r>
    </w:p>
    <w:p w14:paraId="3CFA1C91" w14:textId="71BB90FC" w:rsidR="00080056" w:rsidRDefault="00080056">
      <w:pPr>
        <w:pStyle w:val="CommentText"/>
      </w:pPr>
    </w:p>
  </w:comment>
  <w:comment w:id="8" w:author="Kerrie Abercrombie" w:date="2021-01-15T14:07:00Z" w:initials="KA">
    <w:p w14:paraId="70EB02C4" w14:textId="00A3CDA2" w:rsidR="00080056" w:rsidRDefault="00080056">
      <w:pPr>
        <w:pStyle w:val="CommentText"/>
      </w:pPr>
      <w:r>
        <w:rPr>
          <w:rStyle w:val="CommentReference"/>
        </w:rPr>
        <w:annotationRef/>
      </w:r>
      <w:r>
        <w:t>Examples of few IALA courses using a more simple structure include:</w:t>
      </w:r>
    </w:p>
    <w:p w14:paraId="65F72C12" w14:textId="77777777" w:rsidR="00080056" w:rsidRDefault="00080056" w:rsidP="00DC77A1">
      <w:pPr>
        <w:pStyle w:val="CommentText"/>
      </w:pPr>
      <w:r>
        <w:t># L1.3</w:t>
      </w:r>
    </w:p>
    <w:p w14:paraId="5662A0F4" w14:textId="77777777" w:rsidR="00080056" w:rsidRDefault="00080056" w:rsidP="00DC77A1">
      <w:pPr>
        <w:pStyle w:val="CommentText"/>
      </w:pPr>
      <w:r>
        <w:t>MARINE AIDS TO NAVIGATION MANAGER TRAINING</w:t>
      </w:r>
    </w:p>
    <w:p w14:paraId="1C8D6F37" w14:textId="5987D9D2" w:rsidR="00080056" w:rsidRDefault="00080056" w:rsidP="00DC77A1">
      <w:pPr>
        <w:pStyle w:val="CommentText"/>
      </w:pPr>
      <w:r>
        <w:t>LEVEL 1 - USE OF THE IALA RISK MANAGEMENT  TOOLS</w:t>
      </w:r>
    </w:p>
    <w:p w14:paraId="7C5222F4" w14:textId="07EB4715" w:rsidR="00080056" w:rsidRDefault="00080056" w:rsidP="00DC77A1">
      <w:pPr>
        <w:pStyle w:val="CommentText"/>
      </w:pPr>
    </w:p>
    <w:p w14:paraId="669DDAEF" w14:textId="77777777" w:rsidR="00080056" w:rsidRDefault="00080056" w:rsidP="00DC77A1">
      <w:pPr>
        <w:pStyle w:val="CommentText"/>
      </w:pPr>
      <w:r>
        <w:t># L2.2.4</w:t>
      </w:r>
    </w:p>
    <w:p w14:paraId="50E4EC8C" w14:textId="77777777" w:rsidR="00080056" w:rsidRDefault="00080056" w:rsidP="00DC77A1">
      <w:pPr>
        <w:pStyle w:val="CommentText"/>
      </w:pPr>
      <w:r>
        <w:t>AIDS TO NAVIGATION ‐ TECHNICIAN TRAINING</w:t>
      </w:r>
    </w:p>
    <w:p w14:paraId="6812951E" w14:textId="0DF02155" w:rsidR="00080056" w:rsidRDefault="00080056" w:rsidP="00DC77A1">
      <w:pPr>
        <w:pStyle w:val="CommentText"/>
      </w:pPr>
      <w:r>
        <w:t>LEVEL 2 MODULE 2 ELEMENT 2.4 WIND GENERATORS</w:t>
      </w:r>
    </w:p>
    <w:p w14:paraId="5B17B195" w14:textId="2BE97FD1" w:rsidR="00080056" w:rsidRDefault="00080056" w:rsidP="00DC77A1">
      <w:pPr>
        <w:pStyle w:val="CommentText"/>
      </w:pPr>
    </w:p>
    <w:p w14:paraId="4FA86710" w14:textId="77777777" w:rsidR="00080056" w:rsidRDefault="00080056" w:rsidP="00DC77A1">
      <w:pPr>
        <w:pStyle w:val="CommentText"/>
      </w:pPr>
      <w:r>
        <w:t># L1.4</w:t>
      </w:r>
    </w:p>
    <w:p w14:paraId="6DFC9B6E" w14:textId="27598562" w:rsidR="00080056" w:rsidRDefault="00080056" w:rsidP="00DC77A1">
      <w:pPr>
        <w:pStyle w:val="CommentText"/>
      </w:pPr>
      <w:r>
        <w:t>AIDS TO NAVIGTION MANAGEMENT TRAINING</w:t>
      </w:r>
    </w:p>
    <w:p w14:paraId="37D93DAF" w14:textId="14F5A802" w:rsidR="00080056" w:rsidRDefault="00080056" w:rsidP="00DC77A1">
      <w:pPr>
        <w:pStyle w:val="CommentText"/>
      </w:pPr>
      <w:r>
        <w:t>LEVEL 1 - GLOBAL NAVIGATION SATELLITE SYSTEMS AND e-NAVIGATION</w:t>
      </w:r>
    </w:p>
    <w:p w14:paraId="5B1A5EBB" w14:textId="77777777" w:rsidR="00080056" w:rsidRDefault="00080056">
      <w:pPr>
        <w:pStyle w:val="CommentText"/>
      </w:pPr>
    </w:p>
  </w:comment>
  <w:comment w:id="325" w:author="Kerrie Abercrombie" w:date="2021-01-15T14:21:00Z" w:initials="KA">
    <w:p w14:paraId="11B3ECC0" w14:textId="24FA2065" w:rsidR="00080056" w:rsidRDefault="00080056">
      <w:pPr>
        <w:pStyle w:val="CommentText"/>
      </w:pPr>
      <w:r>
        <w:rPr>
          <w:rStyle w:val="CommentReference"/>
        </w:rPr>
        <w:annotationRef/>
      </w:r>
      <w:r>
        <w:t xml:space="preserve">Suggest that the ‘Foreword’ be deleted from the model courses as this content is already contained at a high level Recommendation R103.  </w:t>
      </w:r>
    </w:p>
    <w:p w14:paraId="4F7A3170" w14:textId="77777777" w:rsidR="00080056" w:rsidRDefault="00080056">
      <w:pPr>
        <w:pStyle w:val="CommentText"/>
      </w:pPr>
    </w:p>
    <w:p w14:paraId="4E54865F" w14:textId="679D4739" w:rsidR="00080056" w:rsidRDefault="00080056">
      <w:pPr>
        <w:pStyle w:val="CommentText"/>
      </w:pPr>
      <w:r>
        <w:t xml:space="preserve">Unnecessary duplication and another thing for the Committee to maintain when consequential changes are required. </w:t>
      </w:r>
    </w:p>
  </w:comment>
  <w:comment w:id="341" w:author="Jillian Carson-Jackson" w:date="2020-12-18T19:40:00Z" w:initials="JC">
    <w:p w14:paraId="221F5363" w14:textId="77777777" w:rsidR="00080056" w:rsidRDefault="00080056">
      <w:pPr>
        <w:pStyle w:val="CommentText"/>
      </w:pPr>
      <w:r>
        <w:rPr>
          <w:rStyle w:val="CommentReference"/>
        </w:rPr>
        <w:annotationRef/>
      </w:r>
      <w:r>
        <w:t xml:space="preserve">From Carlos </w:t>
      </w:r>
    </w:p>
    <w:p w14:paraId="4FEA8FC3" w14:textId="7E7C69CF" w:rsidR="00080056" w:rsidRDefault="00080056">
      <w:pPr>
        <w:pStyle w:val="CommentText"/>
      </w:pPr>
      <w:r>
        <w:t>Should we add in V-103/5?</w:t>
      </w:r>
    </w:p>
  </w:comment>
  <w:comment w:id="344" w:author="Jillian Carson-Jackson" w:date="2020-12-18T19:42:00Z" w:initials="JC">
    <w:p w14:paraId="71BD27E1" w14:textId="77777777" w:rsidR="00080056" w:rsidRDefault="00080056">
      <w:pPr>
        <w:pStyle w:val="CommentText"/>
      </w:pPr>
      <w:r>
        <w:rPr>
          <w:rStyle w:val="CommentReference"/>
        </w:rPr>
        <w:annotationRef/>
      </w:r>
      <w:r>
        <w:t>From Carlos</w:t>
      </w:r>
    </w:p>
    <w:p w14:paraId="78AC0D4C" w14:textId="799E757A" w:rsidR="00080056" w:rsidRDefault="00080056">
      <w:pPr>
        <w:pStyle w:val="CommentText"/>
      </w:pPr>
      <w:r>
        <w:t>Should we add in OJT Instructors?</w:t>
      </w:r>
    </w:p>
  </w:comment>
  <w:comment w:id="446" w:author="Abercrombie, Kerrie" w:date="2021-02-02T06:09:00Z" w:initials="AK">
    <w:p w14:paraId="23271778" w14:textId="256CFD69" w:rsidR="00080056" w:rsidRDefault="00080056" w:rsidP="00F94C1C">
      <w:pPr>
        <w:pStyle w:val="CommentText"/>
      </w:pPr>
      <w:r>
        <w:rPr>
          <w:rStyle w:val="CommentReference"/>
        </w:rPr>
        <w:annotationRef/>
      </w:r>
      <w:r>
        <w:t xml:space="preserve">VHF quals should be mandatory before the person even attends the course.   </w:t>
      </w:r>
    </w:p>
    <w:p w14:paraId="614267FB" w14:textId="4A255066" w:rsidR="00080056" w:rsidRDefault="00080056" w:rsidP="00F94C1C">
      <w:pPr>
        <w:pStyle w:val="CommentText"/>
      </w:pPr>
    </w:p>
    <w:p w14:paraId="148A3299" w14:textId="7E98B2EB" w:rsidR="00080056" w:rsidRDefault="00080056" w:rsidP="00F94C1C">
      <w:pPr>
        <w:pStyle w:val="CommentText"/>
      </w:pPr>
      <w:r>
        <w:t>This para is only initial starting text – and expect it will need to be tweaked</w:t>
      </w:r>
    </w:p>
    <w:p w14:paraId="2DBC1CE1" w14:textId="77777777" w:rsidR="00080056" w:rsidRDefault="00080056" w:rsidP="00F94C1C">
      <w:pPr>
        <w:pStyle w:val="CommentText"/>
      </w:pPr>
    </w:p>
    <w:p w14:paraId="24ACA5C1" w14:textId="2E1DA861" w:rsidR="00080056" w:rsidRPr="009F1EDA" w:rsidRDefault="00080056" w:rsidP="00F94C1C">
      <w:pPr>
        <w:pStyle w:val="CommentText"/>
      </w:pPr>
      <w:r w:rsidRPr="009F1EDA">
        <w:t>The following text has been proposed for inclusion in the revised G1132</w:t>
      </w:r>
      <w:r>
        <w:t xml:space="preserve"> which should create the link to recommend that VHF quals are mandatory</w:t>
      </w:r>
      <w:r w:rsidRPr="009F1EDA">
        <w:t>:</w:t>
      </w:r>
    </w:p>
    <w:p w14:paraId="0E5F9191" w14:textId="77777777" w:rsidR="00080056" w:rsidRPr="009F1EDA" w:rsidRDefault="00080056" w:rsidP="00F94C1C">
      <w:pPr>
        <w:pStyle w:val="CommentText"/>
      </w:pPr>
    </w:p>
    <w:p w14:paraId="4F70037A" w14:textId="3AE44518" w:rsidR="00080056" w:rsidRPr="009F1EDA" w:rsidRDefault="00080056" w:rsidP="009F1EDA">
      <w:pPr>
        <w:pStyle w:val="BodyText"/>
        <w:ind w:left="709"/>
        <w:rPr>
          <w:u w:val="single"/>
        </w:rPr>
      </w:pPr>
      <w:r w:rsidRPr="009F1EDA">
        <w:rPr>
          <w:u w:val="single"/>
        </w:rPr>
        <w:t>International / National Obligations</w:t>
      </w:r>
    </w:p>
    <w:p w14:paraId="3658A843" w14:textId="77777777" w:rsidR="00080056" w:rsidRPr="009F1EDA" w:rsidRDefault="00080056" w:rsidP="009F1EDA">
      <w:pPr>
        <w:pStyle w:val="BodyText"/>
        <w:ind w:left="709"/>
      </w:pPr>
    </w:p>
    <w:p w14:paraId="036020DA" w14:textId="2D0F1300" w:rsidR="00080056" w:rsidRPr="009F1EDA" w:rsidRDefault="00080056" w:rsidP="009F1EDA">
      <w:pPr>
        <w:pStyle w:val="BodyText"/>
        <w:ind w:left="709"/>
      </w:pPr>
      <w:r w:rsidRPr="009F1EDA">
        <w:t xml:space="preserve">ITU Radio Regulations (ed 2020) require shore-based operators to be appropriately qualified: </w:t>
      </w:r>
    </w:p>
    <w:p w14:paraId="19D8EF04" w14:textId="77777777" w:rsidR="00080056" w:rsidRPr="009F1EDA" w:rsidRDefault="00080056" w:rsidP="009F1EDA">
      <w:pPr>
        <w:pStyle w:val="BodyText"/>
        <w:ind w:left="1417"/>
        <w:rPr>
          <w:i/>
        </w:rPr>
      </w:pPr>
      <w:r w:rsidRPr="009F1EDA">
        <w:rPr>
          <w:i/>
        </w:rPr>
        <w:t>No. 48.1          § 1       Administrations shall ensure that the staff on duty in coast stations and in coast earth stations are adequately qualified to operate the stations efficiently.</w:t>
      </w:r>
    </w:p>
    <w:p w14:paraId="32561930" w14:textId="77777777" w:rsidR="00080056" w:rsidRPr="00A93E1F" w:rsidRDefault="00080056" w:rsidP="009F1EDA">
      <w:pPr>
        <w:pStyle w:val="BodyText"/>
        <w:ind w:left="709"/>
      </w:pPr>
      <w:r w:rsidRPr="009F1EDA">
        <w:t>It is recommended, as best practice, VTS personnel hold appropriate national qualifications to operate the VHF marine radiotelephony equipment. In particular, this includes operating procedures relating to distress, urgency and safety.</w:t>
      </w:r>
      <w:r>
        <w:t xml:space="preserve"> </w:t>
      </w:r>
    </w:p>
    <w:p w14:paraId="2C110AC6" w14:textId="77777777" w:rsidR="00080056" w:rsidRDefault="00080056" w:rsidP="00F94C1C">
      <w:pPr>
        <w:pStyle w:val="CommentText"/>
      </w:pPr>
    </w:p>
    <w:p w14:paraId="1D3C4DE9" w14:textId="2D85B265" w:rsidR="00080056" w:rsidRDefault="00080056">
      <w:pPr>
        <w:pStyle w:val="CommentText"/>
      </w:pPr>
    </w:p>
  </w:comment>
  <w:comment w:id="476" w:author="Abercrombie, Kerrie" w:date="2021-01-27T11:49:00Z" w:initials="AK">
    <w:p w14:paraId="7157E009" w14:textId="1B3685DF" w:rsidR="00080056" w:rsidRDefault="00080056">
      <w:pPr>
        <w:pStyle w:val="CommentText"/>
      </w:pPr>
      <w:r>
        <w:rPr>
          <w:rStyle w:val="CommentReference"/>
        </w:rPr>
        <w:annotationRef/>
      </w:r>
      <w:r>
        <w:t xml:space="preserve">Content in the current Annex 3, possibly should be retained, </w:t>
      </w:r>
    </w:p>
  </w:comment>
  <w:comment w:id="492" w:author="Kerrie Abercrombie" w:date="2021-01-15T15:36:00Z" w:initials="KA">
    <w:p w14:paraId="0F55F639" w14:textId="3C2F4D56" w:rsidR="00080056" w:rsidRDefault="00080056" w:rsidP="000E0A26">
      <w:pPr>
        <w:pStyle w:val="CommentText"/>
      </w:pPr>
      <w:r>
        <w:rPr>
          <w:rStyle w:val="CommentReference"/>
        </w:rPr>
        <w:annotationRef/>
      </w:r>
      <w:r>
        <w:t xml:space="preserve">Creating links to G1014 – where the training organisation is made responsible to set/ determine any a entry standards that may be needed. </w:t>
      </w:r>
    </w:p>
  </w:comment>
  <w:comment w:id="523" w:author="Abercrombie, Kerrie" w:date="2021-02-02T06:17:00Z" w:initials="AK">
    <w:p w14:paraId="700E7208" w14:textId="10602CB3" w:rsidR="00080056" w:rsidRDefault="00080056">
      <w:pPr>
        <w:pStyle w:val="CommentText"/>
      </w:pPr>
      <w:r>
        <w:rPr>
          <w:rStyle w:val="CommentReference"/>
        </w:rPr>
        <w:annotationRef/>
      </w:r>
      <w:r>
        <w:t xml:space="preserve">Perhaps we need to agree in general how long the course should be, then determine the time that should be allocated to each module. </w:t>
      </w:r>
    </w:p>
    <w:p w14:paraId="549F8559" w14:textId="772D0700" w:rsidR="00080056" w:rsidRDefault="00080056">
      <w:pPr>
        <w:pStyle w:val="CommentText"/>
      </w:pPr>
    </w:p>
    <w:p w14:paraId="15728F8D" w14:textId="15D1DB6E" w:rsidR="00080056" w:rsidRDefault="00080056">
      <w:pPr>
        <w:pStyle w:val="CommentText"/>
      </w:pPr>
      <w:r>
        <w:t>Does the time need to be split into lecture time and simulation time?</w:t>
      </w:r>
    </w:p>
  </w:comment>
  <w:comment w:id="546" w:author="Kerrie Abercrombie" w:date="2021-01-15T15:46:00Z" w:initials="KA">
    <w:p w14:paraId="1C5152CC" w14:textId="581A91BE" w:rsidR="00080056" w:rsidRDefault="00080056">
      <w:pPr>
        <w:pStyle w:val="CommentText"/>
      </w:pPr>
      <w:r>
        <w:rPr>
          <w:rStyle w:val="CommentReference"/>
        </w:rPr>
        <w:annotationRef/>
      </w:r>
      <w:r>
        <w:t>Propose a new table that summarises the teaching modules and a short overview of the module purpose, expected teaching hours / exercises etc</w:t>
      </w:r>
    </w:p>
    <w:p w14:paraId="0E560257" w14:textId="7D81626C" w:rsidR="00080056" w:rsidRDefault="00080056">
      <w:pPr>
        <w:pStyle w:val="CommentText"/>
      </w:pPr>
    </w:p>
    <w:p w14:paraId="67A9C8FC" w14:textId="264B1B0F" w:rsidR="00080056" w:rsidRDefault="00080056">
      <w:pPr>
        <w:pStyle w:val="CommentText"/>
      </w:pPr>
      <w:r>
        <w:t xml:space="preserve">Perhaps it may be possible to achieve this all in one table, or two one on teaching and one on simulation. </w:t>
      </w:r>
    </w:p>
    <w:p w14:paraId="2A59E30B" w14:textId="45EEE9A9" w:rsidR="00080056" w:rsidRDefault="00080056">
      <w:pPr>
        <w:pStyle w:val="CommentText"/>
      </w:pPr>
    </w:p>
    <w:p w14:paraId="7986CA4A" w14:textId="6D8D48C6" w:rsidR="00080056" w:rsidRDefault="00080056">
      <w:pPr>
        <w:pStyle w:val="CommentText"/>
      </w:pPr>
      <w:r>
        <w:t>Eg  this example came from the IWRAP course</w:t>
      </w:r>
      <w:r>
        <w:rPr>
          <w:noProof/>
          <w:lang w:val="en-AU" w:eastAsia="en-AU"/>
        </w:rPr>
        <w:drawing>
          <wp:inline distT="0" distB="0" distL="0" distR="0" wp14:anchorId="57E698F1" wp14:editId="59E33A3B">
            <wp:extent cx="2405808" cy="306920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15760" cy="3081899"/>
                    </a:xfrm>
                    <a:prstGeom prst="rect">
                      <a:avLst/>
                    </a:prstGeom>
                  </pic:spPr>
                </pic:pic>
              </a:graphicData>
            </a:graphic>
          </wp:inline>
        </w:drawing>
      </w:r>
    </w:p>
  </w:comment>
  <w:comment w:id="655" w:author="Abercrombie, Kerrie" w:date="2021-01-20T08:53:00Z" w:initials="AK">
    <w:p w14:paraId="554BE68D" w14:textId="4A4C47AC" w:rsidR="00080056" w:rsidRDefault="00080056">
      <w:pPr>
        <w:pStyle w:val="CommentText"/>
      </w:pPr>
      <w:r>
        <w:rPr>
          <w:rStyle w:val="CommentReference"/>
        </w:rPr>
        <w:annotationRef/>
      </w:r>
      <w:r>
        <w:t>Not sure the best way to refer to this?</w:t>
      </w:r>
    </w:p>
    <w:p w14:paraId="2D74C3C5" w14:textId="77777777" w:rsidR="00080056" w:rsidRDefault="00080056">
      <w:pPr>
        <w:pStyle w:val="CommentText"/>
      </w:pPr>
    </w:p>
    <w:p w14:paraId="63A13EB5" w14:textId="0C134669" w:rsidR="00080056" w:rsidRDefault="00080056">
      <w:pPr>
        <w:pStyle w:val="CommentText"/>
      </w:pPr>
      <w:r>
        <w:t>Schemes or programmes.  Perhaps just ‘Training courses’ ?</w:t>
      </w:r>
    </w:p>
  </w:comment>
  <w:comment w:id="681" w:author="Abercrombie, Kerrie" w:date="2021-01-25T08:40:00Z" w:initials="AK">
    <w:p w14:paraId="46A9821D" w14:textId="11982928" w:rsidR="00080056" w:rsidRDefault="00080056">
      <w:pPr>
        <w:pStyle w:val="CommentText"/>
      </w:pPr>
      <w:r>
        <w:rPr>
          <w:rStyle w:val="CommentReference"/>
        </w:rPr>
        <w:annotationRef/>
      </w:r>
      <w:r>
        <w:t>? Do we need to state this?</w:t>
      </w:r>
    </w:p>
  </w:comment>
  <w:comment w:id="709" w:author="Abercrombie, Kerrie" w:date="2021-01-22T16:32:00Z" w:initials="AK">
    <w:p w14:paraId="7F9A4A63" w14:textId="77777777" w:rsidR="00080056" w:rsidRDefault="00080056" w:rsidP="00992B7F">
      <w:pPr>
        <w:pStyle w:val="CommentText"/>
      </w:pPr>
      <w:r>
        <w:rPr>
          <w:rStyle w:val="CommentReference"/>
        </w:rPr>
        <w:annotationRef/>
      </w:r>
      <w:r>
        <w:t xml:space="preserve">Is there a better way to write this? </w:t>
      </w:r>
    </w:p>
  </w:comment>
  <w:comment w:id="758" w:author="Abercrombie, Kerrie" w:date="2021-01-18T12:44:00Z" w:initials="AK">
    <w:p w14:paraId="72064BA1" w14:textId="45C00813" w:rsidR="00080056" w:rsidRDefault="00080056" w:rsidP="00E01ABE">
      <w:pPr>
        <w:pStyle w:val="CommentText"/>
      </w:pPr>
      <w:r>
        <w:rPr>
          <w:rStyle w:val="CommentReference"/>
        </w:rPr>
        <w:annotationRef/>
      </w:r>
      <w:r>
        <w:t xml:space="preserve">As oppose to having all the competency charts in Annex 1.  </w:t>
      </w:r>
    </w:p>
    <w:p w14:paraId="769049BC" w14:textId="77777777" w:rsidR="00080056" w:rsidRDefault="00080056" w:rsidP="00E01ABE">
      <w:pPr>
        <w:pStyle w:val="CommentText"/>
      </w:pPr>
    </w:p>
    <w:p w14:paraId="1869A105" w14:textId="793DC4AD" w:rsidR="00080056" w:rsidRDefault="00080056" w:rsidP="00E01ABE">
      <w:pPr>
        <w:pStyle w:val="CommentText"/>
      </w:pPr>
      <w:r>
        <w:t xml:space="preserve">Perhaps this could be split it up into smaller sections and place it at the end of the course module, which may make it easier for the training organisation. </w:t>
      </w:r>
    </w:p>
  </w:comment>
  <w:comment w:id="776" w:author="Abercrombie, Kerrie" w:date="2021-01-20T09:15:00Z" w:initials="AK">
    <w:p w14:paraId="32DC4A4D" w14:textId="77777777" w:rsidR="00080056" w:rsidRDefault="00080056" w:rsidP="00E01ABE">
      <w:pPr>
        <w:pStyle w:val="CommentText"/>
      </w:pPr>
      <w:r>
        <w:rPr>
          <w:rStyle w:val="CommentReference"/>
        </w:rPr>
        <w:annotationRef/>
      </w:r>
      <w:r>
        <w:t>See comment above with regards to Annex 1.  Should it be placed as a section at the bottom of each module</w:t>
      </w:r>
    </w:p>
  </w:comment>
  <w:comment w:id="863" w:author="Abercrombie, Kerrie" w:date="2020-04-23T09:27:00Z" w:initials="AK">
    <w:p w14:paraId="370A492D" w14:textId="77777777" w:rsidR="00080056" w:rsidRDefault="00080056" w:rsidP="002B221C">
      <w:pPr>
        <w:pStyle w:val="CommentText"/>
      </w:pPr>
      <w:r>
        <w:rPr>
          <w:rStyle w:val="CommentReference"/>
        </w:rPr>
        <w:annotationRef/>
      </w:r>
      <w:r>
        <w:t>Do we still need to provide exhaustive lists that need to be routinely reviewed and updated?  Ongoing maintenance issues to consider?</w:t>
      </w:r>
    </w:p>
    <w:p w14:paraId="20A61279" w14:textId="77777777" w:rsidR="00080056" w:rsidRDefault="00080056" w:rsidP="002B221C">
      <w:pPr>
        <w:pStyle w:val="CommentText"/>
      </w:pPr>
    </w:p>
    <w:p w14:paraId="1E1F7E9B" w14:textId="77777777" w:rsidR="00080056" w:rsidRDefault="00080056" w:rsidP="002B221C">
      <w:pPr>
        <w:pStyle w:val="CommentText"/>
      </w:pPr>
      <w:r>
        <w:t xml:space="preserve">Could the references be better placed at the bottom of each module / incorporated into the module text, so the reader doesn’t have to constantly flick between the end of the document and where they are reading. </w:t>
      </w:r>
    </w:p>
    <w:p w14:paraId="3948C132" w14:textId="77777777" w:rsidR="00080056" w:rsidRDefault="00080056" w:rsidP="002B221C">
      <w:pPr>
        <w:pStyle w:val="CommentText"/>
      </w:pPr>
    </w:p>
    <w:p w14:paraId="3728808B" w14:textId="0A27428A" w:rsidR="00080056" w:rsidRDefault="00080056" w:rsidP="002B221C">
      <w:pPr>
        <w:pStyle w:val="CommentText"/>
      </w:pPr>
      <w:r>
        <w:t>In terms of suggested teaching aids and equipment to be used.  It is suggested that this is listed in each module as on the whole it doesn’t vary that much.</w:t>
      </w:r>
    </w:p>
  </w:comment>
  <w:comment w:id="946" w:author="Abercrombie, Kerrie" w:date="2020-05-07T11:20:00Z" w:initials="AK">
    <w:p w14:paraId="43729411" w14:textId="77777777" w:rsidR="00080056" w:rsidRDefault="00080056" w:rsidP="001E181A">
      <w:pPr>
        <w:pStyle w:val="CommentText"/>
      </w:pPr>
      <w:r>
        <w:rPr>
          <w:rStyle w:val="CommentReference"/>
        </w:rPr>
        <w:annotationRef/>
      </w:r>
      <w:r>
        <w:t xml:space="preserve">Should a training organisation be left to determine the HOW and whether a final exam is required.  </w:t>
      </w:r>
    </w:p>
    <w:p w14:paraId="1DA733AF" w14:textId="77777777" w:rsidR="00080056" w:rsidRDefault="00080056" w:rsidP="001E181A">
      <w:pPr>
        <w:pStyle w:val="CommentText"/>
      </w:pPr>
    </w:p>
    <w:p w14:paraId="32767C71" w14:textId="5EAEF149" w:rsidR="00080056" w:rsidRDefault="00080056" w:rsidP="001E181A">
      <w:pPr>
        <w:pStyle w:val="CommentText"/>
      </w:pPr>
      <w:r>
        <w:t>Do we want a final exam or not??</w:t>
      </w:r>
    </w:p>
  </w:comment>
  <w:comment w:id="1017" w:author="Abercrombie, Kerrie" w:date="2021-02-02T06:27:00Z" w:initials="AK">
    <w:p w14:paraId="29D44646" w14:textId="304AE6AC" w:rsidR="00080056" w:rsidRDefault="00080056">
      <w:pPr>
        <w:pStyle w:val="CommentText"/>
      </w:pPr>
      <w:r>
        <w:rPr>
          <w:rStyle w:val="CommentReference"/>
        </w:rPr>
        <w:annotationRef/>
      </w:r>
      <w:r>
        <w:t xml:space="preserve">Are the assessments outlined ?    </w:t>
      </w:r>
    </w:p>
    <w:p w14:paraId="1450C88E" w14:textId="77777777" w:rsidR="00080056" w:rsidRDefault="00080056">
      <w:pPr>
        <w:pStyle w:val="CommentText"/>
      </w:pPr>
    </w:p>
    <w:p w14:paraId="108F242D" w14:textId="393DE77A" w:rsidR="00080056" w:rsidRDefault="00080056">
      <w:pPr>
        <w:pStyle w:val="CommentText"/>
      </w:pPr>
      <w:r>
        <w:t xml:space="preserve">OR  is more that the assessments ensure that the student has met the required competency? </w:t>
      </w:r>
    </w:p>
  </w:comment>
  <w:comment w:id="1095" w:author="Abercrombie, Kerrie" w:date="2021-01-25T08:51:00Z" w:initials="AK">
    <w:p w14:paraId="197E666F" w14:textId="79BF7EFE" w:rsidR="00080056" w:rsidRDefault="00080056">
      <w:pPr>
        <w:pStyle w:val="CommentText"/>
      </w:pPr>
      <w:r>
        <w:rPr>
          <w:rStyle w:val="CommentReference"/>
        </w:rPr>
        <w:annotationRef/>
      </w:r>
      <w:r>
        <w:t>Compliance and Enforcement probably needs be covered at a high level in this module …… links to A.857</w:t>
      </w:r>
    </w:p>
    <w:p w14:paraId="4277D953" w14:textId="1CD500BB" w:rsidR="00080056" w:rsidRDefault="00080056">
      <w:pPr>
        <w:pStyle w:val="CommentText"/>
      </w:pPr>
    </w:p>
    <w:p w14:paraId="3289BB35" w14:textId="16B9B8A2" w:rsidR="00080056" w:rsidRDefault="00080056">
      <w:pPr>
        <w:pStyle w:val="CommentText"/>
      </w:pPr>
      <w:r>
        <w:t>Alternatively – a core subject in OJT</w:t>
      </w:r>
    </w:p>
  </w:comment>
  <w:comment w:id="1118" w:author="Abercrombie, Kerrie" w:date="2021-01-26T20:35:00Z" w:initials="AK">
    <w:p w14:paraId="7C57A8F1" w14:textId="0D2BC51E" w:rsidR="00080056" w:rsidRDefault="00080056">
      <w:pPr>
        <w:pStyle w:val="CommentText"/>
      </w:pPr>
      <w:r>
        <w:rPr>
          <w:rStyle w:val="CommentReference"/>
        </w:rPr>
        <w:annotationRef/>
      </w:r>
      <w:r>
        <w:t>Content of these topics came from M1, Marine Organisations of the V103/2 course</w:t>
      </w:r>
    </w:p>
    <w:p w14:paraId="6335B835" w14:textId="69EFBC97" w:rsidR="00080056" w:rsidRDefault="00080056">
      <w:pPr>
        <w:pStyle w:val="CommentText"/>
      </w:pPr>
    </w:p>
    <w:p w14:paraId="568444C8" w14:textId="14665C3E" w:rsidR="00080056" w:rsidRDefault="00080056" w:rsidP="00A14E47">
      <w:pPr>
        <w:pStyle w:val="CommentText"/>
      </w:pPr>
      <w:r>
        <w:t xml:space="preserve">Comments from our VTS Authorities in Aust – is that it could be scaled back to just IALA and IMO/IHO/ITU as they are the main organisations a VTSO needs to know about as they are generic worldwide.  Then, the rest such as “international, national and regional SAR arrangements” be taught at a local level in OJT. </w:t>
      </w:r>
    </w:p>
  </w:comment>
  <w:comment w:id="1289" w:author="Abercrombie, Kerrie" w:date="2021-02-02T06:37:00Z" w:initials="AK">
    <w:p w14:paraId="4E1306DF" w14:textId="38F4A5B7" w:rsidR="00080056" w:rsidRDefault="00080056">
      <w:pPr>
        <w:pStyle w:val="CommentText"/>
      </w:pPr>
      <w:r>
        <w:rPr>
          <w:rStyle w:val="CommentReference"/>
        </w:rPr>
        <w:annotationRef/>
      </w:r>
      <w:r>
        <w:t>Q. Could 1.4.1, 1.4.2, 1.4.3 be sub points under 1.4.4?</w:t>
      </w:r>
    </w:p>
  </w:comment>
  <w:comment w:id="1315" w:author="Abercrombie, Kerrie" w:date="2021-01-21T12:55:00Z" w:initials="AK">
    <w:p w14:paraId="004E5C41" w14:textId="02317C35" w:rsidR="00080056" w:rsidRDefault="00080056" w:rsidP="004B6273">
      <w:pPr>
        <w:pStyle w:val="CommentText"/>
      </w:pPr>
      <w:r>
        <w:rPr>
          <w:rStyle w:val="CommentReference"/>
        </w:rPr>
        <w:annotationRef/>
      </w:r>
      <w:r>
        <w:t>Note - This also needs to be covered by the VTS Authority in more depth during OJT</w:t>
      </w:r>
    </w:p>
  </w:comment>
  <w:comment w:id="1378" w:author="Abercrombie, Kerrie [2]" w:date="2021-02-01T14:17:00Z" w:initials="AK">
    <w:p w14:paraId="6C4BA037" w14:textId="2CC97DE5" w:rsidR="00080056" w:rsidRDefault="00080056">
      <w:pPr>
        <w:pStyle w:val="CommentText"/>
      </w:pPr>
      <w:r>
        <w:rPr>
          <w:rStyle w:val="CommentReference"/>
        </w:rPr>
        <w:annotationRef/>
      </w:r>
      <w:r>
        <w:t xml:space="preserve">In the existing model course, record and log keeping is scattered in various modules.  So key topics were compiled in the subject elements under 1.6. </w:t>
      </w:r>
    </w:p>
    <w:p w14:paraId="48EF8199" w14:textId="5433B240" w:rsidR="00080056" w:rsidRDefault="00080056">
      <w:pPr>
        <w:pStyle w:val="CommentText"/>
      </w:pPr>
    </w:p>
    <w:p w14:paraId="5E4A18BA" w14:textId="136E5CB6" w:rsidR="00080056" w:rsidRDefault="00080056">
      <w:pPr>
        <w:pStyle w:val="CommentText"/>
      </w:pPr>
      <w:r>
        <w:t xml:space="preserve">In discussions with the VTS authorities in Australia, they suggest that a brief, short overview at a high level is completed and the content be reduced to: </w:t>
      </w:r>
    </w:p>
    <w:p w14:paraId="1019307E" w14:textId="77777777" w:rsidR="00080056" w:rsidRPr="00A14E47" w:rsidRDefault="00080056" w:rsidP="00A14E47">
      <w:pPr>
        <w:pStyle w:val="Tabletext"/>
        <w:numPr>
          <w:ilvl w:val="0"/>
          <w:numId w:val="74"/>
        </w:numPr>
        <w:spacing w:before="0" w:after="0"/>
        <w:ind w:right="0"/>
        <w:rPr>
          <w:szCs w:val="20"/>
        </w:rPr>
      </w:pPr>
      <w:r w:rsidRPr="00A14E47">
        <w:rPr>
          <w:szCs w:val="20"/>
        </w:rPr>
        <w:t xml:space="preserve">Introduction to log Keeping </w:t>
      </w:r>
    </w:p>
    <w:p w14:paraId="316614D6" w14:textId="77777777" w:rsidR="00080056" w:rsidRPr="00A14E47" w:rsidRDefault="00080056" w:rsidP="00A14E47">
      <w:pPr>
        <w:pStyle w:val="Tabletext"/>
        <w:numPr>
          <w:ilvl w:val="0"/>
          <w:numId w:val="74"/>
        </w:numPr>
        <w:spacing w:before="0" w:after="0"/>
        <w:ind w:right="0"/>
        <w:rPr>
          <w:szCs w:val="20"/>
        </w:rPr>
      </w:pPr>
      <w:r w:rsidRPr="00A14E47">
        <w:rPr>
          <w:szCs w:val="20"/>
        </w:rPr>
        <w:t>Methods of recording</w:t>
      </w:r>
    </w:p>
    <w:p w14:paraId="1D68DFCD" w14:textId="343A1F06" w:rsidR="00080056" w:rsidRDefault="00080056" w:rsidP="00A14E47">
      <w:pPr>
        <w:pStyle w:val="CommentText"/>
        <w:numPr>
          <w:ilvl w:val="0"/>
          <w:numId w:val="74"/>
        </w:numPr>
      </w:pPr>
      <w:r w:rsidRPr="00A14E47">
        <w:rPr>
          <w:szCs w:val="20"/>
        </w:rPr>
        <w:t>Retention of records</w:t>
      </w:r>
    </w:p>
    <w:p w14:paraId="1F3EC759" w14:textId="77777777" w:rsidR="00080056" w:rsidRPr="00A14E47" w:rsidRDefault="00080056">
      <w:pPr>
        <w:pStyle w:val="CommentText"/>
      </w:pPr>
    </w:p>
    <w:p w14:paraId="68D184AA" w14:textId="75C37A2F" w:rsidR="00080056" w:rsidRDefault="00080056">
      <w:pPr>
        <w:pStyle w:val="CommentText"/>
      </w:pPr>
      <w:r>
        <w:t>Record and log keeping is really something that the VTS authority should teach as part of OJT.  Separating out manual / electronic records is not required</w:t>
      </w:r>
    </w:p>
    <w:p w14:paraId="380BD794" w14:textId="12D4B20B" w:rsidR="00080056" w:rsidRDefault="00080056">
      <w:pPr>
        <w:pStyle w:val="CommentText"/>
      </w:pPr>
    </w:p>
  </w:comment>
  <w:comment w:id="1652" w:author="Abercrombie, Kerrie" w:date="2021-01-27T12:25:00Z" w:initials="AK">
    <w:p w14:paraId="008E4205" w14:textId="47B93911" w:rsidR="00080056" w:rsidRDefault="00080056">
      <w:pPr>
        <w:pStyle w:val="CommentText"/>
      </w:pPr>
      <w:r>
        <w:rPr>
          <w:rStyle w:val="CommentReference"/>
        </w:rPr>
        <w:annotationRef/>
      </w:r>
      <w:r>
        <w:t>New topic suggested</w:t>
      </w:r>
    </w:p>
  </w:comment>
  <w:comment w:id="1760" w:author="Abercrombie, Kerrie" w:date="2021-02-02T06:48:00Z" w:initials="AK">
    <w:p w14:paraId="43134276" w14:textId="5E0B44A9" w:rsidR="00080056" w:rsidRDefault="00080056">
      <w:pPr>
        <w:pStyle w:val="CommentText"/>
      </w:pPr>
      <w:r>
        <w:rPr>
          <w:rStyle w:val="CommentReference"/>
        </w:rPr>
        <w:annotationRef/>
      </w:r>
      <w:r>
        <w:t>What really needs to be taught under here???  This section /module needs a good hard review</w:t>
      </w:r>
    </w:p>
    <w:p w14:paraId="40284965" w14:textId="1F6E2B57" w:rsidR="00080056" w:rsidRDefault="00080056">
      <w:pPr>
        <w:pStyle w:val="CommentText"/>
      </w:pPr>
    </w:p>
    <w:p w14:paraId="46A1D779" w14:textId="00F54B64" w:rsidR="00080056" w:rsidRDefault="00080056">
      <w:pPr>
        <w:pStyle w:val="CommentText"/>
      </w:pPr>
      <w:r>
        <w:t xml:space="preserve">How do we align the teachings in this model course </w:t>
      </w:r>
      <w:r w:rsidRPr="00640C08">
        <w:t xml:space="preserve">to the existing G1132 and the direction of the revised guidance that will come into effect (hopefully soon) with regards to VTS communications and phraseology.  </w:t>
      </w:r>
      <w:r>
        <w:t xml:space="preserve">?  For example, SMCP focus reduced and emphasis on VTS phraseology. </w:t>
      </w:r>
    </w:p>
  </w:comment>
  <w:comment w:id="1968" w:author="Abercrombie, Kerrie" w:date="2021-01-22T11:42:00Z" w:initials="AK">
    <w:p w14:paraId="17BDC965" w14:textId="111B2AE7" w:rsidR="00080056" w:rsidRDefault="00080056" w:rsidP="004B6273">
      <w:pPr>
        <w:pStyle w:val="CommentText"/>
      </w:pPr>
      <w:r>
        <w:rPr>
          <w:rStyle w:val="CommentReference"/>
        </w:rPr>
        <w:annotationRef/>
      </w:r>
      <w:r>
        <w:t>Captured from GL1132</w:t>
      </w:r>
    </w:p>
    <w:p w14:paraId="5A49962A" w14:textId="2A145745" w:rsidR="00080056" w:rsidRDefault="00080056" w:rsidP="004B6273">
      <w:pPr>
        <w:pStyle w:val="CommentText"/>
      </w:pPr>
    </w:p>
    <w:p w14:paraId="6964BFEA" w14:textId="5FE606BF" w:rsidR="00080056" w:rsidRDefault="00080056" w:rsidP="004B6273">
      <w:pPr>
        <w:pStyle w:val="CommentText"/>
      </w:pPr>
      <w:r>
        <w:t>Do we need this level of detail</w:t>
      </w:r>
    </w:p>
  </w:comment>
  <w:comment w:id="2046" w:author="Abercrombie, Kerrie" w:date="2021-01-27T12:09:00Z" w:initials="AK">
    <w:p w14:paraId="0A8FBF2F" w14:textId="70428F68" w:rsidR="00080056" w:rsidRDefault="00080056">
      <w:pPr>
        <w:pStyle w:val="CommentText"/>
      </w:pPr>
      <w:r>
        <w:rPr>
          <w:rStyle w:val="CommentReference"/>
        </w:rPr>
        <w:annotationRef/>
      </w:r>
      <w:r>
        <w:t xml:space="preserve">This module should directly link to the revised G1089 – which aligns to the new A.857(20). </w:t>
      </w:r>
    </w:p>
  </w:comment>
  <w:comment w:id="2175" w:author="Abercrombie, Kerrie" w:date="2021-01-25T09:50:00Z" w:initials="AK">
    <w:p w14:paraId="09002A59" w14:textId="77777777" w:rsidR="00080056" w:rsidRDefault="00080056">
      <w:pPr>
        <w:pStyle w:val="CommentText"/>
      </w:pPr>
      <w:r>
        <w:rPr>
          <w:rStyle w:val="CommentReference"/>
        </w:rPr>
        <w:annotationRef/>
      </w:r>
      <w:r>
        <w:t xml:space="preserve">? Not sure how this would be used to manage traffic as it’s a dependency of the local waterway in that area.   </w:t>
      </w:r>
    </w:p>
    <w:p w14:paraId="1F0AE58A" w14:textId="77777777" w:rsidR="00080056" w:rsidRDefault="00080056">
      <w:pPr>
        <w:pStyle w:val="CommentText"/>
      </w:pPr>
    </w:p>
    <w:p w14:paraId="2F937E42" w14:textId="19CB15AA" w:rsidR="00080056" w:rsidRDefault="00080056">
      <w:pPr>
        <w:pStyle w:val="CommentText"/>
      </w:pPr>
      <w:r>
        <w:t>Can this be taught generically?  Or is it something that is more local and should be taught as OJT</w:t>
      </w:r>
    </w:p>
  </w:comment>
  <w:comment w:id="2192" w:author="Abercrombie, Kerrie" w:date="2021-02-02T06:52:00Z" w:initials="AK">
    <w:p w14:paraId="6688F699" w14:textId="4EF6303C" w:rsidR="00080056" w:rsidRDefault="00080056">
      <w:pPr>
        <w:pStyle w:val="CommentText"/>
      </w:pPr>
      <w:r>
        <w:rPr>
          <w:rStyle w:val="CommentReference"/>
        </w:rPr>
        <w:annotationRef/>
      </w:r>
      <w:r>
        <w:t>These yellow extracts are from the new IMO resolution and are only here to assist in making sure this module captures relevant elements</w:t>
      </w:r>
    </w:p>
  </w:comment>
  <w:comment w:id="2295" w:author="Abercrombie, Kerrie" w:date="2021-01-25T11:33:00Z" w:initials="AK">
    <w:p w14:paraId="5554CB1E" w14:textId="77777777" w:rsidR="00080056" w:rsidRDefault="00080056" w:rsidP="00D2597A">
      <w:pPr>
        <w:pStyle w:val="CommentText"/>
      </w:pPr>
      <w:r>
        <w:rPr>
          <w:rStyle w:val="CommentReference"/>
        </w:rPr>
        <w:annotationRef/>
      </w:r>
      <w:r>
        <w:t>Brought in from the existing equipment module ….</w:t>
      </w:r>
    </w:p>
  </w:comment>
  <w:comment w:id="2302" w:author="Abercrombie, Kerrie" w:date="2021-02-02T07:02:00Z" w:initials="AK">
    <w:p w14:paraId="6BDA7760" w14:textId="46B962FC" w:rsidR="00080056" w:rsidRDefault="00080056">
      <w:pPr>
        <w:pStyle w:val="CommentText"/>
      </w:pPr>
      <w:r>
        <w:rPr>
          <w:rStyle w:val="CommentReference"/>
        </w:rPr>
        <w:annotationRef/>
      </w:r>
      <w:r>
        <w:t xml:space="preserve">Discussions with Australian VTS Authorities suggest that perhaps this could be cut down to just an overview of the ISPS code and security levels. </w:t>
      </w:r>
    </w:p>
    <w:p w14:paraId="174463F8" w14:textId="77777777" w:rsidR="00080056" w:rsidRDefault="00080056">
      <w:pPr>
        <w:pStyle w:val="CommentText"/>
      </w:pPr>
    </w:p>
    <w:p w14:paraId="312AF5C3" w14:textId="6E5F0C18" w:rsidR="00080056" w:rsidRDefault="00080056">
      <w:pPr>
        <w:pStyle w:val="CommentText"/>
      </w:pPr>
      <w:r>
        <w:t>Then allow a VTS authority to go into more detail in the OJT course as it will be largely dependent on the port specifics and how breaches to port security are dealt with.</w:t>
      </w:r>
    </w:p>
  </w:comment>
  <w:comment w:id="2323" w:author="Abercrombie, Kerrie" w:date="2021-01-26T20:54:00Z" w:initials="AK">
    <w:p w14:paraId="30568895" w14:textId="77777777" w:rsidR="00080056" w:rsidRDefault="00080056" w:rsidP="00EC27BF">
      <w:pPr>
        <w:pStyle w:val="CommentText"/>
      </w:pPr>
      <w:r>
        <w:rPr>
          <w:rStyle w:val="CommentReference"/>
        </w:rPr>
        <w:annotationRef/>
      </w:r>
      <w:r>
        <w:t>? local</w:t>
      </w:r>
    </w:p>
  </w:comment>
  <w:comment w:id="2334" w:author="Abercrombie, Kerrie" w:date="2021-01-26T20:50:00Z" w:initials="AK">
    <w:p w14:paraId="5C399F6E" w14:textId="4C362F34" w:rsidR="00080056" w:rsidRDefault="00080056" w:rsidP="00920CAB">
      <w:pPr>
        <w:pStyle w:val="CommentText"/>
      </w:pPr>
      <w:r>
        <w:rPr>
          <w:rStyle w:val="CommentReference"/>
        </w:rPr>
        <w:annotationRef/>
      </w:r>
      <w:r>
        <w:t xml:space="preserve">? Why do we need outstations?  </w:t>
      </w:r>
    </w:p>
  </w:comment>
  <w:comment w:id="2341" w:author="Abercrombie, Kerrie" w:date="2021-01-26T21:08:00Z" w:initials="AK">
    <w:p w14:paraId="387163D7" w14:textId="4CB91C7C" w:rsidR="00080056" w:rsidRDefault="00080056">
      <w:pPr>
        <w:pStyle w:val="CommentText"/>
      </w:pPr>
      <w:r>
        <w:rPr>
          <w:rStyle w:val="CommentReference"/>
        </w:rPr>
        <w:annotationRef/>
      </w:r>
      <w:r>
        <w:t>Suggest that it may be appropriate to bring this content into the VTS operator course from V103/2.  Noting that many operators may never get to do the supervisor course but routinely deal with DG in their ports</w:t>
      </w:r>
    </w:p>
    <w:p w14:paraId="7486A0A7" w14:textId="63CE6CFB" w:rsidR="00080056" w:rsidRDefault="00080056">
      <w:pPr>
        <w:pStyle w:val="CommentText"/>
      </w:pPr>
    </w:p>
    <w:p w14:paraId="0137B281" w14:textId="4D0E692B" w:rsidR="00080056" w:rsidRDefault="00080056">
      <w:pPr>
        <w:pStyle w:val="CommentText"/>
      </w:pPr>
      <w:r>
        <w:t xml:space="preserve">Discussions with the Australian VTS authorities suggested that this should be refocussed to just an overview, noting that most cargoes are classified as ‘dangerous’ </w:t>
      </w:r>
    </w:p>
  </w:comment>
  <w:comment w:id="2715" w:author="Abercrombie, Kerrie" w:date="2021-01-22T13:31:00Z" w:initials="AK">
    <w:p w14:paraId="5E2B50E4" w14:textId="5E2825ED" w:rsidR="00080056" w:rsidRPr="00496AF5" w:rsidRDefault="00080056" w:rsidP="002B5A22">
      <w:pPr>
        <w:pStyle w:val="CommentText"/>
      </w:pPr>
      <w:r>
        <w:rPr>
          <w:rStyle w:val="CommentReference"/>
        </w:rPr>
        <w:annotationRef/>
      </w:r>
      <w:r w:rsidRPr="00496AF5">
        <w:t>Not sure if this is that relevant in the V103/1 operator course</w:t>
      </w:r>
    </w:p>
    <w:p w14:paraId="74E1304B" w14:textId="4B24980A" w:rsidR="00080056" w:rsidRPr="00496AF5" w:rsidRDefault="00080056" w:rsidP="002B5A22">
      <w:pPr>
        <w:pStyle w:val="CommentText"/>
      </w:pPr>
    </w:p>
    <w:p w14:paraId="55E984F5" w14:textId="4A6E16F2" w:rsidR="00080056" w:rsidRPr="00496AF5" w:rsidRDefault="00080056" w:rsidP="002B5A22">
      <w:pPr>
        <w:pStyle w:val="CommentText"/>
      </w:pPr>
      <w:r w:rsidRPr="00496AF5">
        <w:t>Further, the terms “VTS sailing and route plan” needs to be aligned with the new phraseology in the revised A.857(XX)</w:t>
      </w:r>
    </w:p>
    <w:p w14:paraId="7C731B60" w14:textId="0FB1AEB0" w:rsidR="00080056" w:rsidRPr="00496AF5" w:rsidRDefault="00080056" w:rsidP="002B5A22">
      <w:pPr>
        <w:pStyle w:val="CommentText"/>
      </w:pPr>
    </w:p>
    <w:p w14:paraId="2E874585" w14:textId="1C9B5863" w:rsidR="00080056" w:rsidRPr="00496AF5" w:rsidRDefault="00080056" w:rsidP="002B5A22">
      <w:pPr>
        <w:pStyle w:val="CommentText"/>
      </w:pPr>
      <w:r w:rsidRPr="00496AF5">
        <w:t>What is the difference between voyage, passage, sailing and route plan??  Too many terms!</w:t>
      </w:r>
    </w:p>
    <w:p w14:paraId="55FC8719" w14:textId="32E7793E" w:rsidR="00080056" w:rsidRPr="00496AF5" w:rsidRDefault="00080056" w:rsidP="002B5A22">
      <w:pPr>
        <w:pStyle w:val="CommentText"/>
      </w:pPr>
    </w:p>
    <w:p w14:paraId="7522FE7F" w14:textId="6E1B440C" w:rsidR="00080056" w:rsidRPr="00496AF5" w:rsidRDefault="00080056" w:rsidP="002B5A22">
      <w:pPr>
        <w:pStyle w:val="CommentText"/>
      </w:pPr>
      <w:r w:rsidRPr="00496AF5">
        <w:t>The Australian VTS authorities believe that this would be more relevant</w:t>
      </w:r>
      <w:r>
        <w:t>,</w:t>
      </w:r>
      <w:r w:rsidRPr="00496AF5">
        <w:t xml:space="preserve"> and be better taught as OJT as local routes, pinch points, alternate routes are all local to that VTS area</w:t>
      </w:r>
    </w:p>
    <w:p w14:paraId="66B41A4B" w14:textId="77777777" w:rsidR="00080056" w:rsidRDefault="00080056" w:rsidP="002B5A22">
      <w:pPr>
        <w:pStyle w:val="CommentText"/>
      </w:pPr>
    </w:p>
  </w:comment>
  <w:comment w:id="2783" w:author="Abercrombie, Kerrie" w:date="2021-01-26T21:54:00Z" w:initials="AK">
    <w:p w14:paraId="7DE50B11" w14:textId="2931E14B" w:rsidR="00080056" w:rsidRDefault="00080056">
      <w:pPr>
        <w:pStyle w:val="CommentText"/>
      </w:pPr>
      <w:r>
        <w:rPr>
          <w:rStyle w:val="CommentReference"/>
        </w:rPr>
        <w:annotationRef/>
      </w:r>
      <w:r>
        <w:t>? Should this be taught here or would it be better as OJT</w:t>
      </w:r>
    </w:p>
  </w:comment>
  <w:comment w:id="3088" w:author="Abercrombie, Kerrie" w:date="2021-01-26T21:57:00Z" w:initials="AK">
    <w:p w14:paraId="3CC04EF4" w14:textId="3F733FCA" w:rsidR="00080056" w:rsidRDefault="00080056">
      <w:pPr>
        <w:pStyle w:val="CommentText"/>
      </w:pPr>
      <w:r>
        <w:rPr>
          <w:rStyle w:val="CommentReference"/>
        </w:rPr>
        <w:annotationRef/>
      </w:r>
      <w:r>
        <w:t>Suggested new topic – which links to G1118</w:t>
      </w:r>
    </w:p>
  </w:comment>
  <w:comment w:id="3671" w:author="Abercrombie, Kerrie" w:date="2021-02-02T08:06:00Z" w:initials="AK">
    <w:p w14:paraId="34F3114D" w14:textId="21AC7A41" w:rsidR="00080056" w:rsidRDefault="00080056">
      <w:pPr>
        <w:pStyle w:val="CommentText"/>
      </w:pPr>
      <w:r>
        <w:rPr>
          <w:rStyle w:val="CommentReference"/>
        </w:rPr>
        <w:annotationRef/>
      </w:r>
      <w:r>
        <w:t xml:space="preserve">Subject title suggested by Australian VTS authorities.  Then existing elements such as these can be included, in particular, ECDIS.  </w:t>
      </w:r>
    </w:p>
    <w:p w14:paraId="2BB4F750" w14:textId="77777777" w:rsidR="00080056" w:rsidRDefault="00080056">
      <w:pPr>
        <w:pStyle w:val="CommentText"/>
      </w:pPr>
    </w:p>
    <w:p w14:paraId="250C1D80" w14:textId="77777777" w:rsidR="00080056" w:rsidRDefault="00080056">
      <w:pPr>
        <w:pStyle w:val="CommentText"/>
      </w:pPr>
    </w:p>
    <w:p w14:paraId="20D467CA" w14:textId="2A47F198" w:rsidR="00080056" w:rsidRDefault="00080056">
      <w:pPr>
        <w:pStyle w:val="CommentText"/>
      </w:pPr>
      <w:r>
        <w:t xml:space="preserve"> </w:t>
      </w:r>
    </w:p>
  </w:comment>
  <w:comment w:id="3754" w:author="Abercrombie, Kerrie" w:date="2021-02-02T07:16:00Z" w:initials="AK">
    <w:p w14:paraId="7AEB2849" w14:textId="2A84F075" w:rsidR="00080056" w:rsidRDefault="00080056">
      <w:pPr>
        <w:pStyle w:val="CommentText"/>
      </w:pPr>
      <w:r>
        <w:rPr>
          <w:rStyle w:val="CommentReference"/>
        </w:rPr>
        <w:annotationRef/>
      </w:r>
      <w:r>
        <w:t xml:space="preserve">Discussions with the Australian VTS authorities highlighted that there may be need for VTSOs to have some level of nautical theory, without doing all of chartwork subject elements as described in the current nautical knowledge module. </w:t>
      </w:r>
    </w:p>
    <w:p w14:paraId="49097FD6" w14:textId="4B4BF5D6" w:rsidR="00080056" w:rsidRDefault="00080056">
      <w:pPr>
        <w:pStyle w:val="CommentText"/>
      </w:pPr>
    </w:p>
    <w:p w14:paraId="3C22FE7D" w14:textId="09DA997F" w:rsidR="00080056" w:rsidRDefault="00080056">
      <w:pPr>
        <w:pStyle w:val="CommentText"/>
      </w:pPr>
      <w:r>
        <w:t>They suggested a title of nautical theory??</w:t>
      </w:r>
    </w:p>
  </w:comment>
  <w:comment w:id="4069" w:author="Abercrombie, Kerrie" w:date="2021-01-25T11:52:00Z" w:initials="AK">
    <w:p w14:paraId="3F782F59" w14:textId="6F394D3F" w:rsidR="00080056" w:rsidRDefault="00080056">
      <w:pPr>
        <w:pStyle w:val="CommentText"/>
      </w:pPr>
      <w:r>
        <w:rPr>
          <w:rStyle w:val="CommentReference"/>
        </w:rPr>
        <w:annotationRef/>
      </w:r>
      <w:r>
        <w:t>Core elements from G1111 needed to be considered with regards to basic theory and limitations</w:t>
      </w:r>
    </w:p>
    <w:p w14:paraId="045553EA" w14:textId="7EC15838" w:rsidR="00080056" w:rsidRDefault="00080056">
      <w:pPr>
        <w:pStyle w:val="CommentText"/>
      </w:pPr>
    </w:p>
    <w:p w14:paraId="5A624F35" w14:textId="40065287" w:rsidR="00080056" w:rsidRDefault="00080056">
      <w:pPr>
        <w:pStyle w:val="CommentText"/>
      </w:pPr>
      <w:r>
        <w:t>Q. What really needs to be taught about equipment???</w:t>
      </w:r>
    </w:p>
  </w:comment>
  <w:comment w:id="4277" w:author="Abercrombie, Kerrie" w:date="2021-01-25T11:24:00Z" w:initials="AK">
    <w:p w14:paraId="4EFD3294" w14:textId="19EFA334" w:rsidR="00080056" w:rsidRDefault="00080056">
      <w:pPr>
        <w:pStyle w:val="CommentText"/>
      </w:pPr>
      <w:r>
        <w:rPr>
          <w:rStyle w:val="CommentReference"/>
        </w:rPr>
        <w:annotationRef/>
      </w:r>
      <w:r>
        <w:t>What really needs to be taught generically here?</w:t>
      </w:r>
    </w:p>
    <w:p w14:paraId="1954D297" w14:textId="493BB257" w:rsidR="00080056" w:rsidRDefault="00080056">
      <w:pPr>
        <w:pStyle w:val="CommentText"/>
      </w:pPr>
    </w:p>
    <w:p w14:paraId="1235892D" w14:textId="200F8457" w:rsidR="00080056" w:rsidRDefault="00080056">
      <w:pPr>
        <w:pStyle w:val="CommentText"/>
      </w:pPr>
      <w:r>
        <w:t>Do we need all of these equipment types listed here?</w:t>
      </w:r>
    </w:p>
  </w:comment>
  <w:comment w:id="4550" w:author="Abercrombie, Kerrie [2]" w:date="2021-02-01T15:12:00Z" w:initials="AK">
    <w:p w14:paraId="3BF6B86E" w14:textId="5C41AD17" w:rsidR="00080056" w:rsidRDefault="00080056">
      <w:pPr>
        <w:pStyle w:val="CommentText"/>
      </w:pPr>
      <w:r>
        <w:rPr>
          <w:rStyle w:val="CommentReference"/>
        </w:rPr>
        <w:annotationRef/>
      </w:r>
      <w:r>
        <w:t>Noting that IALA doesn’t not really have guidance (other than the brochure) on managing fatigue, what elements are likely to be taught generically under here?</w:t>
      </w:r>
    </w:p>
    <w:p w14:paraId="63D77F2D" w14:textId="103795E4" w:rsidR="00080056" w:rsidRDefault="00080056">
      <w:pPr>
        <w:pStyle w:val="CommentText"/>
      </w:pPr>
    </w:p>
    <w:p w14:paraId="533DDD9A" w14:textId="7471D40D" w:rsidR="00080056" w:rsidRDefault="00080056">
      <w:pPr>
        <w:pStyle w:val="CommentText"/>
      </w:pPr>
      <w:r>
        <w:t>An alternate subject could be “Fitness for duty”</w:t>
      </w:r>
    </w:p>
  </w:comment>
  <w:comment w:id="4562" w:author="Abercrombie, Kerrie" w:date="2021-01-27T11:48:00Z" w:initials="AK">
    <w:p w14:paraId="1934FA48" w14:textId="7B6A4FA1" w:rsidR="00080056" w:rsidRDefault="00080056">
      <w:pPr>
        <w:pStyle w:val="CommentText"/>
      </w:pPr>
      <w:r>
        <w:rPr>
          <w:rStyle w:val="CommentReference"/>
        </w:rPr>
        <w:annotationRef/>
      </w:r>
      <w:r>
        <w:t>Would this be better as OJT ?</w:t>
      </w:r>
    </w:p>
  </w:comment>
  <w:comment w:id="4573" w:author="Abercrombie, Kerrie" w:date="2021-01-25T13:11:00Z" w:initials="AK">
    <w:p w14:paraId="2E7DAE12" w14:textId="751228AF" w:rsidR="00080056" w:rsidRDefault="00080056">
      <w:pPr>
        <w:pStyle w:val="CommentText"/>
      </w:pPr>
      <w:r>
        <w:rPr>
          <w:rStyle w:val="CommentReference"/>
        </w:rPr>
        <w:annotationRef/>
      </w:r>
      <w:r>
        <w:t xml:space="preserve">? Not sure what would need to be covered under this.  </w:t>
      </w:r>
    </w:p>
    <w:p w14:paraId="15F6F221" w14:textId="77777777" w:rsidR="00080056" w:rsidRDefault="00080056">
      <w:pPr>
        <w:pStyle w:val="CommentText"/>
      </w:pPr>
    </w:p>
    <w:p w14:paraId="5D8CDF84" w14:textId="29B8147E" w:rsidR="00080056" w:rsidRDefault="00080056">
      <w:pPr>
        <w:pStyle w:val="CommentText"/>
      </w:pPr>
      <w:r>
        <w:t xml:space="preserve">This should be the responsibility of the VTS authority to deliver under OJT based on their own corporate policies. </w:t>
      </w:r>
    </w:p>
  </w:comment>
  <w:comment w:id="4635" w:author="Jillian Carson-Jackson" w:date="2020-10-08T19:19:00Z" w:initials="JC">
    <w:p w14:paraId="2A56D3FF" w14:textId="1C77B79D" w:rsidR="00080056" w:rsidRDefault="00080056">
      <w:pPr>
        <w:pStyle w:val="CommentText"/>
      </w:pPr>
      <w:r>
        <w:rPr>
          <w:rStyle w:val="CommentReference"/>
        </w:rPr>
        <w:annotationRef/>
      </w:r>
      <w:r>
        <w:t>Accredited training organisations; approved training courses</w:t>
      </w:r>
    </w:p>
  </w:comment>
  <w:comment w:id="4652" w:author="Jillian Carson-Jackson" w:date="2020-10-08T19:14:00Z" w:initials="JC">
    <w:p w14:paraId="60ECE75D" w14:textId="20E42D25" w:rsidR="00080056" w:rsidRDefault="00080056">
      <w:pPr>
        <w:pStyle w:val="CommentText"/>
      </w:pPr>
      <w:r>
        <w:rPr>
          <w:rStyle w:val="CommentReference"/>
        </w:rPr>
        <w:annotationRef/>
      </w:r>
      <w:r>
        <w:t xml:space="preserve">Discussion - What is the purpose of the model course? </w:t>
      </w:r>
    </w:p>
    <w:p w14:paraId="576C4ED3" w14:textId="77777777" w:rsidR="00080056" w:rsidRDefault="00080056">
      <w:pPr>
        <w:pStyle w:val="CommentText"/>
      </w:pPr>
      <w:r>
        <w:t>‘objective’ of the course</w:t>
      </w:r>
    </w:p>
    <w:p w14:paraId="432DE944" w14:textId="77777777" w:rsidR="00080056" w:rsidRDefault="00080056">
      <w:pPr>
        <w:pStyle w:val="CommentText"/>
      </w:pPr>
      <w:r>
        <w:t xml:space="preserve">Comment – review AtoN courses </w:t>
      </w:r>
    </w:p>
    <w:p w14:paraId="3D0D63D5" w14:textId="77777777" w:rsidR="00080056" w:rsidRDefault="00080056">
      <w:pPr>
        <w:pStyle w:val="CommentText"/>
      </w:pPr>
      <w:r>
        <w:t xml:space="preserve">Discussion from IALA WWA – IALA ‘whole of competency framework’ </w:t>
      </w:r>
    </w:p>
    <w:p w14:paraId="790F5A7F" w14:textId="77777777" w:rsidR="00080056" w:rsidRDefault="00080056">
      <w:pPr>
        <w:pStyle w:val="CommentText"/>
      </w:pPr>
      <w:r>
        <w:t xml:space="preserve">Program objective for the training </w:t>
      </w:r>
    </w:p>
    <w:p w14:paraId="57B85F47" w14:textId="3B95DAC0" w:rsidR="00080056" w:rsidRDefault="00080056">
      <w:pPr>
        <w:pStyle w:val="CommentText"/>
      </w:pPr>
      <w:r>
        <w:t>Include standardisation / harmonisation within the courses</w:t>
      </w:r>
    </w:p>
  </w:comment>
  <w:comment w:id="4650" w:author="Kerrie Abercrombie" w:date="2021-01-15T15:33:00Z" w:initials="KA">
    <w:p w14:paraId="75AC7A3F" w14:textId="64806D09" w:rsidR="00080056" w:rsidRDefault="00080056">
      <w:pPr>
        <w:pStyle w:val="CommentText"/>
      </w:pPr>
      <w:r>
        <w:rPr>
          <w:rStyle w:val="CommentReference"/>
        </w:rPr>
        <w:annotationRef/>
      </w:r>
      <w:r>
        <w:t>A more succinct para included in section 1 – Introduction above</w:t>
      </w:r>
    </w:p>
  </w:comment>
  <w:comment w:id="4654" w:author="Kerrie Abercrombie" w:date="2021-01-15T15:33:00Z" w:initials="KA">
    <w:p w14:paraId="7B1C92D0" w14:textId="113D6F79" w:rsidR="00080056" w:rsidRDefault="00080056">
      <w:pPr>
        <w:pStyle w:val="CommentText"/>
      </w:pPr>
      <w:r>
        <w:rPr>
          <w:rStyle w:val="CommentReference"/>
        </w:rPr>
        <w:annotationRef/>
      </w:r>
      <w:r>
        <w:t xml:space="preserve">This text is captured under section 2 – scope and section 3 – objective.  </w:t>
      </w:r>
    </w:p>
  </w:comment>
  <w:comment w:id="4672" w:author="Jillian Carson-Jackson" w:date="2020-10-08T19:20:00Z" w:initials="JC">
    <w:p w14:paraId="5AB2AA20" w14:textId="7739E258" w:rsidR="00080056" w:rsidRDefault="00080056">
      <w:pPr>
        <w:pStyle w:val="CommentText"/>
      </w:pPr>
      <w:r>
        <w:rPr>
          <w:rStyle w:val="CommentReference"/>
        </w:rPr>
        <w:annotationRef/>
      </w:r>
      <w:r>
        <w:t>Modules / module structure to be reviewed</w:t>
      </w:r>
    </w:p>
  </w:comment>
  <w:comment w:id="4675" w:author="Jillian Carson-Jackson" w:date="2020-12-18T19:43:00Z" w:initials="JC">
    <w:p w14:paraId="2CDC7715" w14:textId="77777777" w:rsidR="00080056" w:rsidRDefault="00080056">
      <w:pPr>
        <w:pStyle w:val="CommentText"/>
      </w:pPr>
      <w:r>
        <w:rPr>
          <w:rStyle w:val="CommentReference"/>
        </w:rPr>
        <w:annotationRef/>
      </w:r>
      <w:r>
        <w:t>From Carlos</w:t>
      </w:r>
    </w:p>
    <w:p w14:paraId="063816BB" w14:textId="77777777" w:rsidR="00080056" w:rsidRDefault="00080056" w:rsidP="00543C49">
      <w:pPr>
        <w:pStyle w:val="CommentText"/>
      </w:pPr>
      <w:r w:rsidRPr="00F27F9E">
        <w:t>In my opinion this paragraph is confusing. It seems that the door is opening to replace the simulation with other types of exercises.</w:t>
      </w:r>
      <w:r>
        <w:t xml:space="preserve"> </w:t>
      </w:r>
      <w:r w:rsidRPr="00F27F9E">
        <w:t xml:space="preserve">We should underline the </w:t>
      </w:r>
      <w:r>
        <w:t xml:space="preserve">paramount </w:t>
      </w:r>
      <w:r w:rsidRPr="00F27F9E">
        <w:t>importance of simulation in this type of training.</w:t>
      </w:r>
    </w:p>
    <w:p w14:paraId="247A0E96" w14:textId="28E679D4" w:rsidR="00080056" w:rsidRDefault="00080056">
      <w:pPr>
        <w:pStyle w:val="CommentText"/>
      </w:pPr>
    </w:p>
  </w:comment>
  <w:comment w:id="4670" w:author="Kerrie Abercrombie" w:date="2021-01-15T15:41:00Z" w:initials="KA">
    <w:p w14:paraId="7A345B1B" w14:textId="6814D66A" w:rsidR="00080056" w:rsidRDefault="00080056">
      <w:pPr>
        <w:pStyle w:val="CommentText"/>
      </w:pPr>
      <w:r>
        <w:rPr>
          <w:rStyle w:val="CommentReference"/>
        </w:rPr>
        <w:annotationRef/>
      </w:r>
      <w:r>
        <w:t xml:space="preserve">Captured under new section 5 – course outline. </w:t>
      </w:r>
    </w:p>
  </w:comment>
  <w:comment w:id="4678" w:author="Jillian Carson-Jackson" w:date="2020-12-18T19:43:00Z" w:initials="JC">
    <w:p w14:paraId="67171F27" w14:textId="77777777" w:rsidR="00080056" w:rsidRDefault="00080056">
      <w:pPr>
        <w:pStyle w:val="CommentText"/>
      </w:pPr>
      <w:r>
        <w:rPr>
          <w:rStyle w:val="CommentReference"/>
        </w:rPr>
        <w:annotationRef/>
      </w:r>
      <w:r>
        <w:t>From Carlos</w:t>
      </w:r>
    </w:p>
    <w:p w14:paraId="59E1778D" w14:textId="79FA4200" w:rsidR="00080056" w:rsidRDefault="00080056">
      <w:pPr>
        <w:pStyle w:val="CommentText"/>
      </w:pPr>
      <w:r>
        <w:t>Include VDES – VHF Data Exchange System</w:t>
      </w:r>
    </w:p>
  </w:comment>
  <w:comment w:id="4691" w:author="Abercrombie, Kerrie" w:date="2021-01-19T05:49:00Z" w:initials="AK">
    <w:p w14:paraId="376A8685" w14:textId="611D5F35" w:rsidR="00080056" w:rsidRDefault="00080056">
      <w:pPr>
        <w:pStyle w:val="CommentText"/>
      </w:pPr>
      <w:r>
        <w:rPr>
          <w:rStyle w:val="CommentReference"/>
        </w:rPr>
        <w:annotationRef/>
      </w:r>
      <w:r>
        <w:t xml:space="preserve">Concept incorporated into section 6.2 above. </w:t>
      </w:r>
    </w:p>
  </w:comment>
  <w:comment w:id="4695" w:author="Abercrombie, Kerrie" w:date="2021-01-19T05:52:00Z" w:initials="AK">
    <w:p w14:paraId="3A2FC39E" w14:textId="01A25CC1" w:rsidR="00080056" w:rsidRDefault="00080056">
      <w:pPr>
        <w:pStyle w:val="CommentText"/>
      </w:pPr>
      <w:r>
        <w:rPr>
          <w:rStyle w:val="CommentReference"/>
        </w:rPr>
        <w:annotationRef/>
      </w:r>
      <w:r>
        <w:t>Implied in first sentence under 6.2</w:t>
      </w:r>
    </w:p>
  </w:comment>
  <w:comment w:id="4701" w:author="Abercrombie, Kerrie" w:date="2021-01-19T05:43:00Z" w:initials="AK">
    <w:p w14:paraId="741E84BE" w14:textId="7FADE9F5" w:rsidR="00080056" w:rsidRDefault="00080056">
      <w:pPr>
        <w:pStyle w:val="CommentText"/>
      </w:pPr>
      <w:r>
        <w:rPr>
          <w:rStyle w:val="CommentReference"/>
        </w:rPr>
        <w:annotationRef/>
      </w:r>
      <w:r>
        <w:t>Covered under section 6.2 – developing the course curriculum</w:t>
      </w:r>
    </w:p>
    <w:p w14:paraId="4DF562CD" w14:textId="694EB7A0" w:rsidR="00080056" w:rsidRDefault="00080056">
      <w:pPr>
        <w:pStyle w:val="CommentText"/>
      </w:pPr>
    </w:p>
    <w:p w14:paraId="0BE756E9" w14:textId="5CFE4DCB" w:rsidR="00080056" w:rsidRDefault="00080056">
      <w:pPr>
        <w:pStyle w:val="CommentText"/>
      </w:pPr>
      <w:r>
        <w:t xml:space="preserve">Same para repeated under part D – section 3. </w:t>
      </w:r>
    </w:p>
  </w:comment>
  <w:comment w:id="4705" w:author="Abercrombie, Kerrie" w:date="2021-01-19T05:59:00Z" w:initials="AK">
    <w:p w14:paraId="60A0E3F4" w14:textId="2B8C8E57" w:rsidR="00080056" w:rsidRDefault="00080056">
      <w:pPr>
        <w:pStyle w:val="CommentText"/>
      </w:pPr>
      <w:r>
        <w:rPr>
          <w:rStyle w:val="CommentReference"/>
        </w:rPr>
        <w:annotationRef/>
      </w:r>
      <w:r>
        <w:t>Covered in section 6.3</w:t>
      </w:r>
    </w:p>
  </w:comment>
  <w:comment w:id="4708" w:author="Jillian Carson-Jackson" w:date="2020-12-18T19:44:00Z" w:initials="JC">
    <w:p w14:paraId="6CE632EB" w14:textId="77777777" w:rsidR="00080056" w:rsidRDefault="00080056">
      <w:pPr>
        <w:pStyle w:val="CommentText"/>
      </w:pPr>
      <w:r>
        <w:rPr>
          <w:rStyle w:val="CommentReference"/>
        </w:rPr>
        <w:annotationRef/>
      </w:r>
      <w:r>
        <w:t>From Carlos:</w:t>
      </w:r>
    </w:p>
    <w:p w14:paraId="54EA04A0" w14:textId="2571D75F" w:rsidR="00080056" w:rsidRDefault="00080056">
      <w:pPr>
        <w:pStyle w:val="CommentText"/>
      </w:pPr>
      <w:r>
        <w:t>Question: Is necessary to mention Supervisor course? This is operator model course.</w:t>
      </w:r>
    </w:p>
  </w:comment>
  <w:comment w:id="4713" w:author="Abercrombie, Kerrie" w:date="2021-01-19T05:59:00Z" w:initials="AK">
    <w:p w14:paraId="42527501" w14:textId="5AA62753" w:rsidR="00080056" w:rsidRDefault="00080056">
      <w:pPr>
        <w:pStyle w:val="CommentText"/>
      </w:pPr>
      <w:r>
        <w:rPr>
          <w:rStyle w:val="CommentReference"/>
        </w:rPr>
        <w:annotationRef/>
      </w:r>
      <w:r>
        <w:t>Covered in section 6.3</w:t>
      </w:r>
    </w:p>
  </w:comment>
  <w:comment w:id="4720" w:author="Abercrombie, Kerrie" w:date="2021-01-19T06:03:00Z" w:initials="AK">
    <w:p w14:paraId="308F5E56" w14:textId="0028A2BD" w:rsidR="00080056" w:rsidRDefault="00080056">
      <w:pPr>
        <w:pStyle w:val="CommentText"/>
      </w:pPr>
      <w:r>
        <w:rPr>
          <w:rStyle w:val="CommentReference"/>
        </w:rPr>
        <w:annotationRef/>
      </w:r>
      <w:r>
        <w:t>Covered section 5 – course outline</w:t>
      </w:r>
    </w:p>
  </w:comment>
  <w:comment w:id="4722" w:author="Abercrombie, Kerrie" w:date="2021-01-19T06:03:00Z" w:initials="AK">
    <w:p w14:paraId="5E010DA9" w14:textId="0FBC7C66" w:rsidR="00080056" w:rsidRDefault="00080056">
      <w:pPr>
        <w:pStyle w:val="CommentText"/>
      </w:pPr>
      <w:r>
        <w:rPr>
          <w:rStyle w:val="CommentReference"/>
        </w:rPr>
        <w:annotationRef/>
      </w:r>
      <w:r>
        <w:t>? currently parked under section 5 – course outline but that may not be the best spot …..</w:t>
      </w:r>
    </w:p>
  </w:comment>
  <w:comment w:id="4726" w:author="Abercrombie, Kerrie" w:date="2021-01-19T06:04:00Z" w:initials="AK">
    <w:p w14:paraId="748551DE" w14:textId="4B58EAB0" w:rsidR="00080056" w:rsidRDefault="00080056">
      <w:pPr>
        <w:pStyle w:val="CommentText"/>
      </w:pPr>
      <w:r>
        <w:rPr>
          <w:rStyle w:val="CommentReference"/>
        </w:rPr>
        <w:annotationRef/>
      </w:r>
      <w:r>
        <w:t xml:space="preserve">??? not sure how critical this text is.  At this stage has not been included. </w:t>
      </w:r>
    </w:p>
  </w:comment>
  <w:comment w:id="4728" w:author="Abercrombie, Kerrie" w:date="2021-01-19T06:04:00Z" w:initials="AK">
    <w:p w14:paraId="7653B604" w14:textId="62E3699D" w:rsidR="00080056" w:rsidRDefault="00080056">
      <w:pPr>
        <w:pStyle w:val="CommentText"/>
      </w:pPr>
      <w:r>
        <w:rPr>
          <w:rStyle w:val="CommentReference"/>
        </w:rPr>
        <w:annotationRef/>
      </w:r>
      <w:r>
        <w:t>Covered in section6.2 – developing course curriculum</w:t>
      </w:r>
    </w:p>
  </w:comment>
  <w:comment w:id="4735" w:author="Abercrombie, Kerrie" w:date="2021-01-19T06:06:00Z" w:initials="AK">
    <w:p w14:paraId="6AC7AAC3" w14:textId="609A2D13" w:rsidR="00080056" w:rsidRDefault="00080056">
      <w:pPr>
        <w:pStyle w:val="CommentText"/>
      </w:pPr>
      <w:r>
        <w:rPr>
          <w:rStyle w:val="CommentReference"/>
        </w:rPr>
        <w:annotationRef/>
      </w:r>
      <w:r>
        <w:t>Do we need to state this.  Is it not a given eg if student has not achieved the required competency then it should be repeated?</w:t>
      </w:r>
    </w:p>
  </w:comment>
  <w:comment w:id="4740" w:author="Abercrombie, Kerrie" w:date="2021-01-19T06:11:00Z" w:initials="AK">
    <w:p w14:paraId="6CEF923D" w14:textId="1BE9D199" w:rsidR="00080056" w:rsidRDefault="00080056">
      <w:pPr>
        <w:pStyle w:val="CommentText"/>
      </w:pPr>
      <w:r>
        <w:rPr>
          <w:rStyle w:val="CommentReference"/>
        </w:rPr>
        <w:annotationRef/>
      </w:r>
      <w:r>
        <w:t>Content seems to be covered under section 8 – Assessment above</w:t>
      </w:r>
    </w:p>
  </w:comment>
  <w:comment w:id="4746" w:author="Abercrombie, Kerrie" w:date="2021-01-19T06:09:00Z" w:initials="AK">
    <w:p w14:paraId="34D6DD2A" w14:textId="27B7214A" w:rsidR="00080056" w:rsidRDefault="00080056">
      <w:pPr>
        <w:pStyle w:val="CommentText"/>
      </w:pPr>
      <w:r>
        <w:rPr>
          <w:rStyle w:val="CommentReference"/>
        </w:rPr>
        <w:annotationRef/>
      </w:r>
      <w:r>
        <w:t>This is a given.  Does this really need to be specified</w:t>
      </w:r>
    </w:p>
  </w:comment>
  <w:comment w:id="4756" w:author="Jillian Carson-Jackson" w:date="2020-12-18T19:44:00Z" w:initials="JC">
    <w:p w14:paraId="401D587D" w14:textId="77777777" w:rsidR="00080056" w:rsidRDefault="00080056">
      <w:pPr>
        <w:pStyle w:val="CommentText"/>
      </w:pPr>
      <w:r>
        <w:rPr>
          <w:rStyle w:val="CommentReference"/>
        </w:rPr>
        <w:annotationRef/>
      </w:r>
      <w:r>
        <w:t>From Carlos</w:t>
      </w:r>
    </w:p>
    <w:p w14:paraId="596D1537" w14:textId="77777777" w:rsidR="00080056" w:rsidRDefault="00080056" w:rsidP="00404598">
      <w:pPr>
        <w:pStyle w:val="CommentText"/>
      </w:pPr>
      <w:r>
        <w:t>Suggestion:</w:t>
      </w:r>
      <w:r w:rsidRPr="00714DA7">
        <w:t>: specify "VTS simulator" to emphasize its importance.</w:t>
      </w:r>
    </w:p>
    <w:p w14:paraId="79A6191B" w14:textId="437D9076" w:rsidR="00080056" w:rsidRDefault="00080056">
      <w:pPr>
        <w:pStyle w:val="CommentText"/>
      </w:pPr>
    </w:p>
  </w:comment>
  <w:comment w:id="4766" w:author="Abercrombie, Kerrie" w:date="2021-01-19T06:11:00Z" w:initials="AK">
    <w:p w14:paraId="7CB1C75D" w14:textId="4AC3D6E0" w:rsidR="00080056" w:rsidRDefault="00080056">
      <w:pPr>
        <w:pStyle w:val="CommentText"/>
      </w:pPr>
      <w:r>
        <w:rPr>
          <w:rStyle w:val="CommentReference"/>
        </w:rPr>
        <w:annotationRef/>
      </w:r>
      <w:r>
        <w:t>This is a given.  No need to state it</w:t>
      </w:r>
    </w:p>
  </w:comment>
  <w:comment w:id="4776" w:author="Abercrombie, Kerrie" w:date="2021-01-19T06:12:00Z" w:initials="AK">
    <w:p w14:paraId="01881417" w14:textId="2C9A5D54" w:rsidR="00080056" w:rsidRDefault="00080056">
      <w:pPr>
        <w:pStyle w:val="CommentText"/>
      </w:pPr>
      <w:r>
        <w:rPr>
          <w:rStyle w:val="CommentReference"/>
        </w:rPr>
        <w:annotationRef/>
      </w:r>
      <w:r>
        <w:t xml:space="preserve">New training guideline has opened up the timing to when the V103/3 is provided (section 6.2.3) </w:t>
      </w:r>
    </w:p>
  </w:comment>
  <w:comment w:id="4794" w:author="Abercrombie, Kerrie" w:date="2021-01-19T06:14:00Z" w:initials="AK">
    <w:p w14:paraId="19DADF19" w14:textId="0FE3EFB5" w:rsidR="00080056" w:rsidRDefault="00080056">
      <w:pPr>
        <w:pStyle w:val="CommentText"/>
      </w:pPr>
      <w:r>
        <w:rPr>
          <w:rStyle w:val="CommentReference"/>
        </w:rPr>
        <w:annotationRef/>
      </w:r>
      <w:r>
        <w:t xml:space="preserve">This should be a pre-requisite.  This has been reflected in section 4 – course prerequisites. </w:t>
      </w:r>
    </w:p>
  </w:comment>
  <w:comment w:id="4798" w:author="Jillian Carson-Jackson" w:date="2020-12-18T19:45:00Z" w:initials="JC">
    <w:p w14:paraId="323ADFCE" w14:textId="77777777" w:rsidR="00080056" w:rsidRDefault="00080056">
      <w:pPr>
        <w:pStyle w:val="CommentText"/>
      </w:pPr>
      <w:r>
        <w:rPr>
          <w:rStyle w:val="CommentReference"/>
        </w:rPr>
        <w:annotationRef/>
      </w:r>
      <w:r>
        <w:t>From Carlos:</w:t>
      </w:r>
    </w:p>
    <w:p w14:paraId="64B4FA4E" w14:textId="40C4A37E" w:rsidR="00080056" w:rsidRDefault="00080056">
      <w:pPr>
        <w:pStyle w:val="CommentText"/>
      </w:pPr>
      <w:r>
        <w:t xml:space="preserve">VTS authority will be change in one year for “VTS provider”. </w:t>
      </w:r>
      <w:r w:rsidRPr="006C646D">
        <w:t>In any case</w:t>
      </w:r>
      <w:r>
        <w:t>,</w:t>
      </w:r>
      <w:r w:rsidRPr="006C646D">
        <w:t xml:space="preserve"> I think that this criterion should be established</w:t>
      </w:r>
      <w:r>
        <w:t xml:space="preserve"> </w:t>
      </w:r>
      <w:r w:rsidRPr="006C646D">
        <w:t xml:space="preserve">by the </w:t>
      </w:r>
      <w:r>
        <w:t>C</w:t>
      </w:r>
      <w:r w:rsidRPr="006C646D">
        <w:t xml:space="preserve">ompetent </w:t>
      </w:r>
      <w:r>
        <w:t>A</w:t>
      </w:r>
      <w:r w:rsidRPr="006C646D">
        <w:t>thority.</w:t>
      </w:r>
      <w:r>
        <w:t xml:space="preserve"> I mean, I erase “VTS Authority.</w:t>
      </w:r>
    </w:p>
  </w:comment>
  <w:comment w:id="4799" w:author="Abercrombie, Kerrie" w:date="2021-01-19T06:19:00Z" w:initials="AK">
    <w:p w14:paraId="0E856312" w14:textId="3F2FA07D" w:rsidR="00080056" w:rsidRDefault="00080056">
      <w:pPr>
        <w:pStyle w:val="CommentText"/>
      </w:pPr>
      <w:r>
        <w:rPr>
          <w:rStyle w:val="CommentReference"/>
        </w:rPr>
        <w:annotationRef/>
      </w:r>
      <w:r>
        <w:t>It is the training organisations responsibility to train and assess competency against the course objectives.</w:t>
      </w:r>
    </w:p>
  </w:comment>
  <w:comment w:id="4801" w:author="Jillian Carson-Jackson" w:date="2020-12-18T19:45:00Z" w:initials="JC">
    <w:p w14:paraId="2D837513" w14:textId="77777777" w:rsidR="00080056" w:rsidRDefault="00080056">
      <w:pPr>
        <w:pStyle w:val="CommentText"/>
      </w:pPr>
      <w:r>
        <w:rPr>
          <w:rStyle w:val="CommentReference"/>
        </w:rPr>
        <w:annotationRef/>
      </w:r>
      <w:r>
        <w:t>From Carlos</w:t>
      </w:r>
    </w:p>
    <w:p w14:paraId="6E853739" w14:textId="0CA63787" w:rsidR="00080056" w:rsidRDefault="00080056">
      <w:pPr>
        <w:pStyle w:val="CommentText"/>
      </w:pPr>
      <w:r>
        <w:t>‘approved’</w:t>
      </w:r>
    </w:p>
  </w:comment>
  <w:comment w:id="4791" w:author="Abercrombie, Kerrie" w:date="2021-01-19T06:16:00Z" w:initials="AK">
    <w:p w14:paraId="234617DB" w14:textId="2D66605C" w:rsidR="00080056" w:rsidRDefault="00080056">
      <w:pPr>
        <w:pStyle w:val="CommentText"/>
      </w:pPr>
      <w:r>
        <w:rPr>
          <w:rStyle w:val="CommentReference"/>
        </w:rPr>
        <w:annotationRef/>
      </w:r>
      <w:r>
        <w:t xml:space="preserve">This has been captured in section 9 – certification above. </w:t>
      </w:r>
    </w:p>
  </w:comment>
  <w:comment w:id="4808" w:author="Jillian Carson-Jackson" w:date="2020-12-18T19:46:00Z" w:initials="JC">
    <w:p w14:paraId="17CF7242" w14:textId="77777777" w:rsidR="00080056" w:rsidRDefault="00080056">
      <w:pPr>
        <w:pStyle w:val="CommentText"/>
      </w:pPr>
      <w:r>
        <w:rPr>
          <w:rStyle w:val="CommentReference"/>
        </w:rPr>
        <w:annotationRef/>
      </w:r>
      <w:r>
        <w:t>From Carlos</w:t>
      </w:r>
    </w:p>
    <w:p w14:paraId="59A73DC6" w14:textId="17FE1CCA" w:rsidR="00080056" w:rsidRDefault="00080056">
      <w:pPr>
        <w:pStyle w:val="CommentText"/>
      </w:pPr>
      <w:r>
        <w:t>In my opinion this is a high number. I would suggest 8-10, maximum.</w:t>
      </w:r>
    </w:p>
  </w:comment>
  <w:comment w:id="4806" w:author="Abercrombie, Kerrie" w:date="2021-01-19T06:17:00Z" w:initials="AK">
    <w:p w14:paraId="07E00D42" w14:textId="7E6BA957" w:rsidR="00080056" w:rsidRDefault="00080056">
      <w:pPr>
        <w:pStyle w:val="CommentText"/>
      </w:pPr>
      <w:r>
        <w:rPr>
          <w:rStyle w:val="CommentReference"/>
        </w:rPr>
        <w:annotationRef/>
      </w:r>
      <w:r>
        <w:t xml:space="preserve">The training organisation should determine this as the “experts” in this field.  This should be something that they need to provide in their application to obtain approval for that course. </w:t>
      </w:r>
    </w:p>
    <w:p w14:paraId="034C6033" w14:textId="567A9521" w:rsidR="00080056" w:rsidRDefault="00080056">
      <w:pPr>
        <w:pStyle w:val="CommentText"/>
      </w:pPr>
    </w:p>
    <w:p w14:paraId="37B7F213" w14:textId="670DF2FB" w:rsidR="00080056" w:rsidRDefault="00080056">
      <w:pPr>
        <w:pStyle w:val="CommentText"/>
      </w:pPr>
      <w:r>
        <w:t xml:space="preserve">Text has been developed based on this section and included under section 6.1 above. </w:t>
      </w:r>
    </w:p>
  </w:comment>
  <w:comment w:id="4819" w:author="Jillian Carson-Jackson" w:date="2020-12-18T19:46:00Z" w:initials="JC">
    <w:p w14:paraId="49229C12" w14:textId="77777777" w:rsidR="00080056" w:rsidRDefault="00080056">
      <w:pPr>
        <w:pStyle w:val="CommentText"/>
      </w:pPr>
      <w:r>
        <w:rPr>
          <w:rStyle w:val="CommentReference"/>
        </w:rPr>
        <w:annotationRef/>
      </w:r>
      <w:r>
        <w:t>From Carlos:</w:t>
      </w:r>
    </w:p>
    <w:p w14:paraId="59977B02" w14:textId="23065AEA" w:rsidR="00080056" w:rsidRDefault="00080056">
      <w:pPr>
        <w:pStyle w:val="CommentText"/>
      </w:pPr>
      <w:r>
        <w:t>Approved?</w:t>
      </w:r>
    </w:p>
  </w:comment>
  <w:comment w:id="4820" w:author="Jillian Carson-Jackson" w:date="2020-12-18T19:46:00Z" w:initials="JC">
    <w:p w14:paraId="63FBB2B7" w14:textId="77777777" w:rsidR="00080056" w:rsidRDefault="00080056">
      <w:pPr>
        <w:pStyle w:val="CommentText"/>
      </w:pPr>
      <w:r>
        <w:rPr>
          <w:rStyle w:val="CommentReference"/>
        </w:rPr>
        <w:annotationRef/>
      </w:r>
      <w:r>
        <w:t>From Carlos</w:t>
      </w:r>
    </w:p>
    <w:p w14:paraId="74961151" w14:textId="77777777" w:rsidR="00080056" w:rsidRDefault="00080056" w:rsidP="00B661E9">
      <w:pPr>
        <w:pStyle w:val="CommentText"/>
      </w:pPr>
      <w:r>
        <w:rPr>
          <w:rStyle w:val="CommentReference"/>
        </w:rPr>
        <w:annotationRef/>
      </w:r>
      <w:r>
        <w:t>Should we mention Guideline 1103 Train the trainer?</w:t>
      </w:r>
    </w:p>
    <w:p w14:paraId="0BC993DF" w14:textId="3D1EDC71" w:rsidR="00080056" w:rsidRDefault="00080056">
      <w:pPr>
        <w:pStyle w:val="CommentText"/>
      </w:pPr>
    </w:p>
  </w:comment>
  <w:comment w:id="4815" w:author="Abercrombie, Kerrie" w:date="2021-01-19T06:22:00Z" w:initials="AK">
    <w:p w14:paraId="6448F4A6" w14:textId="6313C47B" w:rsidR="00080056" w:rsidRDefault="00080056">
      <w:pPr>
        <w:pStyle w:val="CommentText"/>
      </w:pPr>
      <w:r>
        <w:rPr>
          <w:rStyle w:val="CommentReference"/>
        </w:rPr>
        <w:annotationRef/>
      </w:r>
      <w:r>
        <w:t xml:space="preserve">Content is now included under section 7.1 of the new training guideline.  </w:t>
      </w:r>
    </w:p>
    <w:p w14:paraId="714CBDF7" w14:textId="40CA3BF6" w:rsidR="00080056" w:rsidRDefault="00080056">
      <w:pPr>
        <w:pStyle w:val="CommentText"/>
      </w:pPr>
    </w:p>
    <w:p w14:paraId="296B1BB8" w14:textId="6748787C" w:rsidR="00080056" w:rsidRDefault="00080056">
      <w:pPr>
        <w:pStyle w:val="CommentText"/>
      </w:pPr>
      <w:r>
        <w:t xml:space="preserve">This first sentence has been included under section 1 – introduction above. </w:t>
      </w:r>
    </w:p>
  </w:comment>
  <w:comment w:id="4841" w:author="Jillian Carson-Jackson" w:date="2020-12-18T19:46:00Z" w:initials="JC">
    <w:p w14:paraId="3B1C27C1" w14:textId="77777777" w:rsidR="00080056" w:rsidRDefault="00080056">
      <w:pPr>
        <w:pStyle w:val="CommentText"/>
      </w:pPr>
      <w:r>
        <w:rPr>
          <w:rStyle w:val="CommentReference"/>
        </w:rPr>
        <w:annotationRef/>
      </w:r>
      <w:r>
        <w:t>From Carlos</w:t>
      </w:r>
    </w:p>
    <w:p w14:paraId="7B37CA1C" w14:textId="77777777" w:rsidR="00080056" w:rsidRDefault="00080056" w:rsidP="006B4BB3">
      <w:pPr>
        <w:pStyle w:val="CommentText"/>
      </w:pPr>
      <w:r>
        <w:t>Suggestion: have experience as VTS operator or supervisor.</w:t>
      </w:r>
    </w:p>
    <w:p w14:paraId="26517C19" w14:textId="77777777" w:rsidR="00080056" w:rsidRDefault="00080056" w:rsidP="006B4BB3">
      <w:pPr>
        <w:pStyle w:val="CommentText"/>
      </w:pPr>
    </w:p>
    <w:p w14:paraId="25AEE2BE" w14:textId="22E80BDF" w:rsidR="00080056" w:rsidRDefault="00080056">
      <w:pPr>
        <w:pStyle w:val="CommentText"/>
      </w:pPr>
    </w:p>
  </w:comment>
  <w:comment w:id="4827" w:author="Abercrombie, Kerrie" w:date="2021-01-19T06:26:00Z" w:initials="AK">
    <w:p w14:paraId="31F7B402" w14:textId="2B326D8F" w:rsidR="00080056" w:rsidRDefault="00080056">
      <w:pPr>
        <w:pStyle w:val="CommentText"/>
      </w:pPr>
      <w:r>
        <w:rPr>
          <w:rStyle w:val="CommentReference"/>
        </w:rPr>
        <w:annotationRef/>
      </w:r>
      <w:r>
        <w:t>Content is now present under section 7.3 of the new training guideline</w:t>
      </w:r>
    </w:p>
  </w:comment>
  <w:comment w:id="4848" w:author="Abercrombie, Kerrie" w:date="2021-01-19T06:27:00Z" w:initials="AK">
    <w:p w14:paraId="74429CB6" w14:textId="52521DB2" w:rsidR="00080056" w:rsidRDefault="00080056">
      <w:pPr>
        <w:pStyle w:val="CommentText"/>
      </w:pPr>
      <w:r>
        <w:rPr>
          <w:rStyle w:val="CommentReference"/>
        </w:rPr>
        <w:annotationRef/>
      </w:r>
      <w:r>
        <w:t>Content has now been included under section 7.4 of the new training guideline</w:t>
      </w:r>
    </w:p>
  </w:comment>
  <w:comment w:id="4861" w:author="Jillian Carson-Jackson" w:date="2020-12-18T19:47:00Z" w:initials="JC">
    <w:p w14:paraId="22771859" w14:textId="77777777" w:rsidR="00080056" w:rsidRDefault="00080056">
      <w:pPr>
        <w:pStyle w:val="CommentText"/>
      </w:pPr>
      <w:r>
        <w:rPr>
          <w:rStyle w:val="CommentReference"/>
        </w:rPr>
        <w:annotationRef/>
      </w:r>
      <w:r>
        <w:t>From Carlos:</w:t>
      </w:r>
    </w:p>
    <w:p w14:paraId="741D021D" w14:textId="71D2F7C2" w:rsidR="00080056" w:rsidRDefault="00080056">
      <w:pPr>
        <w:pStyle w:val="CommentText"/>
      </w:pPr>
      <w:r>
        <w:t>Suggestion: Adding a new bullet:  be familiar with the assessment procedure contained in STCW Code 2010 assessing and IMO Model Courses 3.12 &amp; 6.09A.</w:t>
      </w:r>
    </w:p>
  </w:comment>
  <w:comment w:id="4866" w:author="Abercrombie, Kerrie" w:date="2021-01-19T06:31:00Z" w:initials="AK">
    <w:p w14:paraId="58C0061E" w14:textId="7A104D7A" w:rsidR="00080056" w:rsidRDefault="00080056">
      <w:pPr>
        <w:pStyle w:val="CommentText"/>
      </w:pPr>
      <w:r>
        <w:rPr>
          <w:rStyle w:val="CommentReference"/>
        </w:rPr>
        <w:annotationRef/>
      </w:r>
      <w:r>
        <w:t xml:space="preserve">New para – developed and included under section 5.1 – general </w:t>
      </w:r>
    </w:p>
  </w:comment>
  <w:comment w:id="4869" w:author="Abercrombie, Kerrie" w:date="2021-01-19T06:29:00Z" w:initials="AK">
    <w:p w14:paraId="2AC35239" w14:textId="77777777" w:rsidR="00080056" w:rsidRDefault="00080056" w:rsidP="009671FA">
      <w:pPr>
        <w:pStyle w:val="CommentText"/>
      </w:pPr>
      <w:r>
        <w:rPr>
          <w:rStyle w:val="CommentReference"/>
        </w:rPr>
        <w:annotationRef/>
      </w:r>
      <w:r>
        <w:t>Do we still need to provide exhaustive lists that need to be routinely reviewed and updated?  Ongoing maintenance issues to consider?</w:t>
      </w:r>
    </w:p>
    <w:p w14:paraId="223619DE" w14:textId="77777777" w:rsidR="00080056" w:rsidRDefault="00080056" w:rsidP="009671FA">
      <w:pPr>
        <w:pStyle w:val="CommentText"/>
      </w:pPr>
    </w:p>
    <w:p w14:paraId="108B263A" w14:textId="6C9B2512" w:rsidR="00080056" w:rsidRDefault="00080056" w:rsidP="009671FA">
      <w:pPr>
        <w:pStyle w:val="CommentText"/>
      </w:pPr>
      <w:r>
        <w:t xml:space="preserve">As an alternate – suggest that the relevant references be better placed at the bottom of each module / incorporated into the module text, so the reader doesn’t have to constantly flick between the end of the document and where they are reading. </w:t>
      </w:r>
    </w:p>
    <w:p w14:paraId="45464AF9" w14:textId="77777777" w:rsidR="00080056" w:rsidRDefault="00080056" w:rsidP="009671FA">
      <w:pPr>
        <w:pStyle w:val="CommentText"/>
      </w:pPr>
    </w:p>
    <w:p w14:paraId="34B70C5F" w14:textId="6C5614DB" w:rsidR="00080056" w:rsidRDefault="00080056" w:rsidP="009671FA">
      <w:pPr>
        <w:pStyle w:val="CommentText"/>
      </w:pPr>
      <w:r>
        <w:t>In terms of teaching aid and equipment to be used.  It is suggested that this is listed in each module as it may vary depending on the subject content. In most cases it will be the same for each module</w:t>
      </w:r>
    </w:p>
    <w:p w14:paraId="2E612FAF" w14:textId="616F22D1" w:rsidR="00080056" w:rsidRDefault="00080056">
      <w:pPr>
        <w:pStyle w:val="CommentText"/>
      </w:pPr>
    </w:p>
  </w:comment>
  <w:comment w:id="4884" w:author="Abercrombie, Kerrie" w:date="2021-01-19T06:39:00Z" w:initials="AK">
    <w:p w14:paraId="24AEDE42" w14:textId="674FF9CC" w:rsidR="00080056" w:rsidRDefault="00080056">
      <w:pPr>
        <w:pStyle w:val="CommentText"/>
      </w:pPr>
      <w:r>
        <w:rPr>
          <w:rStyle w:val="CommentReference"/>
        </w:rPr>
        <w:annotationRef/>
      </w:r>
      <w:r>
        <w:t xml:space="preserve">Motherhood – content has been more succinctly covered in the first 3 sections. </w:t>
      </w:r>
    </w:p>
  </w:comment>
  <w:comment w:id="4889" w:author="Abercrombie, Kerrie" w:date="2021-01-19T08:40:00Z" w:initials="AK">
    <w:p w14:paraId="30002A3B" w14:textId="68B991B5" w:rsidR="00080056" w:rsidRDefault="00080056">
      <w:pPr>
        <w:pStyle w:val="CommentText"/>
      </w:pPr>
      <w:r>
        <w:rPr>
          <w:rStyle w:val="CommentReference"/>
        </w:rPr>
        <w:annotationRef/>
      </w:r>
      <w:r>
        <w:t xml:space="preserve">Concepts to be incorporated into section 6.5 – course evaluation. </w:t>
      </w:r>
    </w:p>
  </w:comment>
  <w:comment w:id="4894" w:author="Abercrombie, Kerrie" w:date="2021-01-19T06:47:00Z" w:initials="AK">
    <w:p w14:paraId="774D8549" w14:textId="03459A9F" w:rsidR="00080056" w:rsidRDefault="00080056">
      <w:pPr>
        <w:pStyle w:val="CommentText"/>
      </w:pPr>
      <w:r>
        <w:rPr>
          <w:rStyle w:val="CommentReference"/>
        </w:rPr>
        <w:annotationRef/>
      </w:r>
      <w:r>
        <w:t>Introduced in section 5.3 competence charts</w:t>
      </w:r>
    </w:p>
  </w:comment>
  <w:comment w:id="4896" w:author="Abercrombie, Kerrie" w:date="2021-01-19T06:43:00Z" w:initials="AK">
    <w:p w14:paraId="0084A4D7" w14:textId="23D8C58C" w:rsidR="00080056" w:rsidRDefault="00080056">
      <w:pPr>
        <w:pStyle w:val="CommentText"/>
      </w:pPr>
      <w:r>
        <w:rPr>
          <w:rStyle w:val="CommentReference"/>
        </w:rPr>
        <w:annotationRef/>
      </w:r>
      <w:r>
        <w:t>Covered in second para of section 6.2 – developing the curriculum</w:t>
      </w:r>
    </w:p>
  </w:comment>
  <w:comment w:id="4900" w:author="Abercrombie, Kerrie" w:date="2021-01-19T06:48:00Z" w:initials="AK">
    <w:p w14:paraId="32EF3B25" w14:textId="1077905B" w:rsidR="00080056" w:rsidRDefault="00080056">
      <w:pPr>
        <w:pStyle w:val="CommentText"/>
      </w:pPr>
      <w:r>
        <w:rPr>
          <w:rStyle w:val="CommentReference"/>
        </w:rPr>
        <w:annotationRef/>
      </w:r>
      <w:r>
        <w:t>Moved to section 5.3 competence charts, first para</w:t>
      </w:r>
    </w:p>
  </w:comment>
  <w:comment w:id="4908" w:author="Abercrombie, Kerrie" w:date="2021-01-19T07:25:00Z" w:initials="AK">
    <w:p w14:paraId="7B6F43F0" w14:textId="5AD93021" w:rsidR="00080056" w:rsidRDefault="00080056">
      <w:pPr>
        <w:pStyle w:val="CommentText"/>
      </w:pPr>
      <w:r>
        <w:rPr>
          <w:rStyle w:val="CommentReference"/>
        </w:rPr>
        <w:annotationRef/>
      </w:r>
      <w:r>
        <w:t>Concepts to covered in course evaluation</w:t>
      </w:r>
    </w:p>
  </w:comment>
  <w:comment w:id="4906" w:author="Abercrombie, Kerrie" w:date="2021-01-19T07:26:00Z" w:initials="AK">
    <w:p w14:paraId="25DE4B23" w14:textId="001952EA" w:rsidR="00080056" w:rsidRDefault="00080056">
      <w:pPr>
        <w:pStyle w:val="CommentText"/>
      </w:pPr>
      <w:r>
        <w:rPr>
          <w:rStyle w:val="CommentReference"/>
        </w:rPr>
        <w:annotationRef/>
      </w:r>
      <w:r>
        <w:t xml:space="preserve">Some captured under section 4 course outline and other elements included in para 2, under section 6.2. </w:t>
      </w:r>
    </w:p>
  </w:comment>
  <w:comment w:id="4909" w:author="Abercrombie, Kerrie" w:date="2021-01-19T07:05:00Z" w:initials="AK">
    <w:p w14:paraId="781E7E73" w14:textId="1F154210" w:rsidR="00080056" w:rsidRDefault="00080056">
      <w:pPr>
        <w:pStyle w:val="CommentText"/>
      </w:pPr>
      <w:r>
        <w:rPr>
          <w:rStyle w:val="CommentReference"/>
        </w:rPr>
        <w:annotationRef/>
      </w:r>
      <w:r>
        <w:t>Stated in a slightly different way but the essence of para 2, under section 6.2 covers this</w:t>
      </w:r>
    </w:p>
  </w:comment>
  <w:comment w:id="4911" w:author="Abercrombie, Kerrie" w:date="2021-01-20T08:52:00Z" w:initials="AK">
    <w:p w14:paraId="432F7B77" w14:textId="4E10A2EC" w:rsidR="00080056" w:rsidRDefault="00080056" w:rsidP="000578E4">
      <w:pPr>
        <w:pStyle w:val="BodyText"/>
        <w:rPr>
          <w:lang w:eastAsia="de-DE"/>
        </w:rPr>
      </w:pPr>
      <w:r>
        <w:rPr>
          <w:rStyle w:val="CommentReference"/>
        </w:rPr>
        <w:annotationRef/>
      </w:r>
      <w:r>
        <w:t>???? Is this not a given ??  Have added a sentence in section 6.2  for consideration   “</w:t>
      </w:r>
      <w:r>
        <w:rPr>
          <w:lang w:eastAsia="de-DE"/>
        </w:rPr>
        <w:t>An overall teaching programme /timetable should be prepared outlining when subject areas will be covered, practical exercises, assessments etc. “</w:t>
      </w:r>
    </w:p>
    <w:p w14:paraId="3F581161" w14:textId="6D0CCFCF" w:rsidR="00080056" w:rsidRDefault="00080056">
      <w:pPr>
        <w:pStyle w:val="CommentText"/>
      </w:pPr>
      <w:r>
        <w:t xml:space="preserve"> </w:t>
      </w:r>
    </w:p>
  </w:comment>
  <w:comment w:id="4914" w:author="Abercrombie, Kerrie" w:date="2021-01-19T08:48:00Z" w:initials="AK">
    <w:p w14:paraId="41AB2854" w14:textId="08CA54AE" w:rsidR="00080056" w:rsidRDefault="00080056">
      <w:pPr>
        <w:pStyle w:val="CommentText"/>
      </w:pPr>
      <w:r>
        <w:rPr>
          <w:rStyle w:val="CommentReference"/>
        </w:rPr>
        <w:annotationRef/>
      </w:r>
      <w:r>
        <w:t>Incorporated under section 6.1</w:t>
      </w:r>
    </w:p>
  </w:comment>
  <w:comment w:id="4921" w:author="Abercrombie, Kerrie" w:date="2021-01-19T08:39:00Z" w:initials="AK">
    <w:p w14:paraId="58BCB92F" w14:textId="7831BAD7" w:rsidR="00080056" w:rsidRDefault="00080056">
      <w:pPr>
        <w:pStyle w:val="CommentText"/>
      </w:pPr>
      <w:r>
        <w:rPr>
          <w:rStyle w:val="CommentReference"/>
        </w:rPr>
        <w:annotationRef/>
      </w:r>
      <w:r>
        <w:t>Incorporated into section 8.</w:t>
      </w:r>
    </w:p>
  </w:comment>
  <w:comment w:id="4924" w:author="Abercrombie, Kerrie" w:date="2021-01-19T08:37:00Z" w:initials="AK">
    <w:p w14:paraId="249691BE" w14:textId="23804890" w:rsidR="00080056" w:rsidRDefault="00080056">
      <w:pPr>
        <w:pStyle w:val="CommentText"/>
      </w:pPr>
      <w:r>
        <w:rPr>
          <w:rStyle w:val="CommentReference"/>
        </w:rPr>
        <w:annotationRef/>
      </w:r>
      <w:r>
        <w:t>Moved to section 6.5 – course evaluation</w:t>
      </w:r>
    </w:p>
    <w:p w14:paraId="4C84210C" w14:textId="77777777" w:rsidR="00080056" w:rsidRDefault="00080056">
      <w:pPr>
        <w:pStyle w:val="CommentText"/>
      </w:pPr>
    </w:p>
  </w:comment>
  <w:comment w:id="4927" w:author="Abercrombie, Kerrie" w:date="2021-01-19T06:41:00Z" w:initials="AK">
    <w:p w14:paraId="0647B19F" w14:textId="623360E1" w:rsidR="00080056" w:rsidRDefault="00080056">
      <w:pPr>
        <w:pStyle w:val="CommentText"/>
      </w:pPr>
      <w:r>
        <w:rPr>
          <w:rStyle w:val="CommentReference"/>
        </w:rPr>
        <w:annotationRef/>
      </w:r>
      <w:r>
        <w:t>OJT can be done at any point</w:t>
      </w:r>
    </w:p>
  </w:comment>
  <w:comment w:id="4932" w:author="Abercrombie, Kerrie" w:date="2021-01-20T09:01:00Z" w:initials="AK">
    <w:p w14:paraId="17ED9D31" w14:textId="6487D7C1" w:rsidR="00080056" w:rsidRDefault="00080056">
      <w:pPr>
        <w:pStyle w:val="CommentText"/>
      </w:pPr>
      <w:r>
        <w:rPr>
          <w:rStyle w:val="CommentReference"/>
        </w:rPr>
        <w:annotationRef/>
      </w:r>
      <w:r>
        <w:t>Covered under para 1 in section 6.2 – developing the curriculum above</w:t>
      </w:r>
    </w:p>
  </w:comment>
  <w:comment w:id="4935" w:author="Abercrombie, Kerrie" w:date="2021-01-20T09:04:00Z" w:initials="AK">
    <w:p w14:paraId="58FB4F28" w14:textId="73F837CD" w:rsidR="00080056" w:rsidRDefault="00080056">
      <w:pPr>
        <w:pStyle w:val="CommentText"/>
      </w:pPr>
      <w:r>
        <w:rPr>
          <w:rStyle w:val="CommentReference"/>
        </w:rPr>
        <w:annotationRef/>
      </w:r>
      <w:r>
        <w:t>Added para under section 6.3 Competence charts</w:t>
      </w:r>
    </w:p>
  </w:comment>
  <w:comment w:id="4937" w:author="Jillian Carson-Jackson" w:date="2020-12-18T19:48:00Z" w:initials="JC">
    <w:p w14:paraId="5F3190E8" w14:textId="77777777" w:rsidR="00080056" w:rsidRDefault="00080056">
      <w:pPr>
        <w:pStyle w:val="CommentText"/>
      </w:pPr>
      <w:r>
        <w:rPr>
          <w:rStyle w:val="CommentReference"/>
        </w:rPr>
        <w:annotationRef/>
      </w:r>
      <w:r>
        <w:t>From Carlos</w:t>
      </w:r>
    </w:p>
    <w:p w14:paraId="51A5405E" w14:textId="77777777" w:rsidR="00080056" w:rsidRDefault="00080056" w:rsidP="00701526">
      <w:pPr>
        <w:pStyle w:val="CommentText"/>
      </w:pPr>
      <w:r>
        <w:t>Question: Is it necessary to mention Supervisor course?</w:t>
      </w:r>
    </w:p>
    <w:p w14:paraId="41F6CC0F" w14:textId="79702B14" w:rsidR="00080056" w:rsidRDefault="00080056">
      <w:pPr>
        <w:pStyle w:val="CommentText"/>
      </w:pPr>
    </w:p>
  </w:comment>
  <w:comment w:id="4939" w:author="Abercrombie, Kerrie" w:date="2021-01-20T09:04:00Z" w:initials="AK">
    <w:p w14:paraId="7BAE9401" w14:textId="019B7C1E" w:rsidR="00080056" w:rsidRDefault="00080056">
      <w:pPr>
        <w:pStyle w:val="CommentText"/>
      </w:pPr>
      <w:r>
        <w:rPr>
          <w:rStyle w:val="CommentReference"/>
        </w:rPr>
        <w:annotationRef/>
      </w:r>
      <w:r>
        <w:t>3</w:t>
      </w:r>
      <w:r w:rsidRPr="00123E19">
        <w:rPr>
          <w:vertAlign w:val="superscript"/>
        </w:rPr>
        <w:t>rd</w:t>
      </w:r>
      <w:r>
        <w:t xml:space="preserve"> para under section 6.3</w:t>
      </w:r>
    </w:p>
  </w:comment>
  <w:comment w:id="4942" w:author="Abercrombie, Kerrie" w:date="2021-01-20T09:09:00Z" w:initials="AK">
    <w:p w14:paraId="155F887F" w14:textId="28A333A1" w:rsidR="00080056" w:rsidRDefault="00080056">
      <w:pPr>
        <w:pStyle w:val="CommentText"/>
      </w:pPr>
      <w:r>
        <w:rPr>
          <w:rStyle w:val="CommentReference"/>
        </w:rPr>
        <w:annotationRef/>
      </w:r>
      <w:r>
        <w:t>Essence is covered in section 6.2</w:t>
      </w:r>
    </w:p>
  </w:comment>
  <w:comment w:id="4945" w:author="Abercrombie, Kerrie" w:date="2021-01-20T09:14:00Z" w:initials="AK">
    <w:p w14:paraId="76C84E7C" w14:textId="32CE9D26" w:rsidR="00080056" w:rsidRDefault="00080056">
      <w:pPr>
        <w:pStyle w:val="CommentText"/>
      </w:pPr>
      <w:r>
        <w:rPr>
          <w:rStyle w:val="CommentReference"/>
        </w:rPr>
        <w:annotationRef/>
      </w:r>
      <w:r>
        <w:t>Captured in section 6.2.  Do we really need it?</w:t>
      </w:r>
    </w:p>
  </w:comment>
  <w:comment w:id="4950" w:author="Abercrombie, Kerrie" w:date="2021-01-20T09:10:00Z" w:initials="AK">
    <w:p w14:paraId="49B23058" w14:textId="71F32E2E" w:rsidR="00080056" w:rsidRDefault="00080056">
      <w:pPr>
        <w:pStyle w:val="CommentText"/>
      </w:pPr>
      <w:r>
        <w:rPr>
          <w:rStyle w:val="CommentReference"/>
        </w:rPr>
        <w:annotationRef/>
      </w:r>
      <w:r>
        <w:t>Essence has been covered under section 6.2</w:t>
      </w:r>
    </w:p>
  </w:comment>
  <w:comment w:id="4956" w:author="Abercrombie, Kerrie" w:date="2021-01-20T09:16:00Z" w:initials="AK">
    <w:p w14:paraId="646A1A93" w14:textId="5AB15B3C" w:rsidR="00080056" w:rsidRDefault="00080056">
      <w:pPr>
        <w:pStyle w:val="CommentText"/>
      </w:pPr>
      <w:r>
        <w:rPr>
          <w:rStyle w:val="CommentReference"/>
        </w:rPr>
        <w:annotationRef/>
      </w:r>
      <w:r>
        <w:t>Relocated to section 6.3</w:t>
      </w:r>
    </w:p>
  </w:comment>
  <w:comment w:id="5034" w:author="Abercrombie, Kerrie" w:date="2021-01-20T09:53:00Z" w:initials="AK">
    <w:p w14:paraId="7A541984" w14:textId="628BE667" w:rsidR="00080056" w:rsidRDefault="00080056">
      <w:pPr>
        <w:pStyle w:val="CommentText"/>
      </w:pPr>
      <w:r>
        <w:rPr>
          <w:rStyle w:val="CommentReference"/>
        </w:rPr>
        <w:annotationRef/>
      </w:r>
      <w:r>
        <w:t xml:space="preserve">Captured in section 8 – assessment above. </w:t>
      </w:r>
    </w:p>
  </w:comment>
  <w:comment w:id="5037" w:author="Abercrombie, Kerrie" w:date="2021-01-20T09:54:00Z" w:initials="AK">
    <w:p w14:paraId="07E9A73E" w14:textId="10CC11DB" w:rsidR="00080056" w:rsidRDefault="00080056">
      <w:pPr>
        <w:pStyle w:val="CommentText"/>
      </w:pPr>
      <w:r>
        <w:rPr>
          <w:rStyle w:val="CommentReference"/>
        </w:rPr>
        <w:annotationRef/>
      </w:r>
      <w:r>
        <w:t>Included in section 8 above</w:t>
      </w:r>
    </w:p>
  </w:comment>
  <w:comment w:id="5079" w:author="Abercrombie, Kerrie" w:date="2021-01-20T09:58:00Z" w:initials="AK">
    <w:p w14:paraId="0579A559" w14:textId="34A59C82" w:rsidR="00080056" w:rsidRDefault="00080056">
      <w:pPr>
        <w:pStyle w:val="CommentText"/>
      </w:pPr>
      <w:r>
        <w:rPr>
          <w:rStyle w:val="CommentReference"/>
        </w:rPr>
        <w:annotationRef/>
      </w:r>
      <w:r>
        <w:t>The training organisation are the ones that have been approved to deliver the course</w:t>
      </w:r>
    </w:p>
  </w:comment>
  <w:comment w:id="5081" w:author="Abercrombie, Kerrie" w:date="2021-01-20T10:04:00Z" w:initials="AK">
    <w:p w14:paraId="39AB6111" w14:textId="216E6381" w:rsidR="00080056" w:rsidRDefault="00080056">
      <w:pPr>
        <w:pStyle w:val="CommentText"/>
      </w:pPr>
      <w:r>
        <w:rPr>
          <w:rStyle w:val="CommentReference"/>
        </w:rPr>
        <w:annotationRef/>
      </w:r>
      <w:r>
        <w:t>Captured under section 5 – course outline above</w:t>
      </w:r>
    </w:p>
  </w:comment>
  <w:comment w:id="5084" w:author="Abercrombie, Kerrie" w:date="2021-01-20T10:00:00Z" w:initials="AK">
    <w:p w14:paraId="64E8E032" w14:textId="226B94EF" w:rsidR="00080056" w:rsidRDefault="00080056">
      <w:pPr>
        <w:pStyle w:val="CommentText"/>
      </w:pPr>
      <w:r>
        <w:rPr>
          <w:rStyle w:val="CommentReference"/>
        </w:rPr>
        <w:annotationRef/>
      </w:r>
      <w:r>
        <w:t>This is the responsibility of the training organisation</w:t>
      </w:r>
    </w:p>
    <w:p w14:paraId="143D6945" w14:textId="6E29ED43" w:rsidR="00080056" w:rsidRDefault="00080056">
      <w:pPr>
        <w:pStyle w:val="CommentText"/>
      </w:pPr>
    </w:p>
    <w:p w14:paraId="598010BC" w14:textId="14609D5E" w:rsidR="00080056" w:rsidRDefault="00080056">
      <w:pPr>
        <w:pStyle w:val="CommentText"/>
      </w:pPr>
      <w:r>
        <w:t>Suggest that a para on prior learning be added under section 8 above.</w:t>
      </w:r>
    </w:p>
  </w:comment>
  <w:comment w:id="5095" w:author="Abercrombie, Kerrie" w:date="2021-01-20T10:04:00Z" w:initials="AK">
    <w:p w14:paraId="0B43CD8B" w14:textId="60F0DDDE" w:rsidR="00080056" w:rsidRDefault="00080056">
      <w:pPr>
        <w:pStyle w:val="CommentText"/>
      </w:pPr>
      <w:r>
        <w:rPr>
          <w:rStyle w:val="CommentReference"/>
        </w:rPr>
        <w:annotationRef/>
      </w:r>
      <w:r>
        <w:t xml:space="preserve">Do we need this table?  Should this not be a part of and included in the course modules themselves.  Why has it been separated from the specific modules? </w:t>
      </w:r>
    </w:p>
  </w:comment>
  <w:comment w:id="5101" w:author="Jillian Carson-Jackson" w:date="2020-12-17T20:38:00Z" w:initials="JC">
    <w:p w14:paraId="233DD525" w14:textId="77777777" w:rsidR="00080056" w:rsidRDefault="00080056">
      <w:pPr>
        <w:pStyle w:val="CommentText"/>
      </w:pPr>
      <w:r>
        <w:rPr>
          <w:rStyle w:val="CommentReference"/>
        </w:rPr>
        <w:annotationRef/>
      </w:r>
      <w:r>
        <w:t xml:space="preserve">Need to verify these against existing metrics in use.  Proposed approach does not provide a stepped approach to increasing complexity and challenge.  </w:t>
      </w:r>
    </w:p>
    <w:p w14:paraId="2EEF333F" w14:textId="1DE4FD91" w:rsidR="00080056" w:rsidRDefault="00080056">
      <w:pPr>
        <w:pStyle w:val="CommentText"/>
      </w:pPr>
      <w:r>
        <w:t xml:space="preserve">Hours identified in addition to the recommended hours in Table 4.  </w:t>
      </w:r>
    </w:p>
  </w:comment>
  <w:comment w:id="5353" w:author="Jillian Carson-Jackson" w:date="2020-12-27T16:20:00Z" w:initials="JC">
    <w:p w14:paraId="4A6D3175" w14:textId="2C89C988" w:rsidR="00080056" w:rsidRDefault="00080056">
      <w:pPr>
        <w:pStyle w:val="CommentText"/>
      </w:pPr>
      <w:r>
        <w:rPr>
          <w:rStyle w:val="CommentReference"/>
        </w:rPr>
        <w:annotationRef/>
      </w:r>
      <w:r>
        <w:t>Estimated based on the original for the module, plus all of original module 5 and 75% of original module 6 (as rounded)</w:t>
      </w:r>
    </w:p>
  </w:comment>
  <w:comment w:id="5378" w:author="Jillian Carson-Jackson" w:date="2020-12-18T20:59:00Z" w:initials="JC">
    <w:p w14:paraId="48A536D9" w14:textId="32B636B3" w:rsidR="00080056" w:rsidRDefault="00080056">
      <w:pPr>
        <w:pStyle w:val="CommentText"/>
      </w:pPr>
      <w:r>
        <w:rPr>
          <w:rStyle w:val="CommentReference"/>
        </w:rPr>
        <w:annotationRef/>
      </w:r>
      <w:r>
        <w:t xml:space="preserve">Ensure handovers are included. </w:t>
      </w:r>
    </w:p>
  </w:comment>
  <w:comment w:id="5385" w:author="Jillian Carson-Jackson" w:date="2020-12-17T20:42:00Z" w:initials="JC">
    <w:p w14:paraId="02FA5F34" w14:textId="7D3FA0EF" w:rsidR="00080056" w:rsidRDefault="00080056">
      <w:pPr>
        <w:pStyle w:val="CommentText"/>
      </w:pPr>
      <w:r>
        <w:rPr>
          <w:rStyle w:val="CommentReference"/>
        </w:rPr>
        <w:annotationRef/>
      </w:r>
      <w:r>
        <w:t xml:space="preserve">Hours taken from old Traffic Management module </w:t>
      </w:r>
    </w:p>
  </w:comment>
  <w:comment w:id="5448" w:author="Jillian Carson-Jackson" w:date="2020-12-27T16:22:00Z" w:initials="JC">
    <w:p w14:paraId="6B00F2EF" w14:textId="2DEAD439" w:rsidR="00080056" w:rsidRDefault="00080056">
      <w:pPr>
        <w:pStyle w:val="CommentText"/>
      </w:pPr>
      <w:r>
        <w:rPr>
          <w:rStyle w:val="CommentReference"/>
        </w:rPr>
        <w:annotationRef/>
      </w:r>
      <w:r>
        <w:t>Estimated based on the original for the module, plus 25% of original module 6 (as rounded)</w:t>
      </w:r>
    </w:p>
  </w:comment>
  <w:comment w:id="5472" w:author="Jillian Carson-Jackson" w:date="2020-12-17T20:44:00Z" w:initials="JC">
    <w:p w14:paraId="1B6B6EEA" w14:textId="77777777" w:rsidR="00080056" w:rsidRDefault="00080056">
      <w:pPr>
        <w:pStyle w:val="CommentText"/>
      </w:pPr>
      <w:r>
        <w:rPr>
          <w:rStyle w:val="CommentReference"/>
        </w:rPr>
        <w:annotationRef/>
      </w:r>
      <w:r>
        <w:t>Noting importance of fatigue management, teamwork and resource management (i.e. port resource management, extension of BRM) consider increasing hours.</w:t>
      </w:r>
    </w:p>
    <w:p w14:paraId="7AC1F679" w14:textId="77440D94" w:rsidR="00080056" w:rsidRDefault="00080056">
      <w:pPr>
        <w:pStyle w:val="CommentText"/>
      </w:pPr>
      <w:r>
        <w:t xml:space="preserve">Also important as part of V-103/3 for work on the team they assigned to.  </w:t>
      </w:r>
    </w:p>
  </w:comment>
  <w:comment w:id="5520" w:author="Jillian Carson-Jackson" w:date="2020-12-27T14:56:00Z" w:initials="JC">
    <w:p w14:paraId="384044B5" w14:textId="7581E7C9" w:rsidR="00080056" w:rsidRDefault="00080056">
      <w:pPr>
        <w:pStyle w:val="CommentText"/>
      </w:pPr>
      <w:r>
        <w:rPr>
          <w:rStyle w:val="CommentReference"/>
        </w:rPr>
        <w:annotationRef/>
      </w:r>
      <w:r>
        <w:t xml:space="preserve">Review recommended hours, also confirm with recommended hours for simulation in Table 3 (identified as being in addition to the hours presented here).  </w:t>
      </w:r>
    </w:p>
  </w:comment>
  <w:comment w:id="5560" w:author="Jillian Carson-Jackson" w:date="2020-12-27T15:10:00Z" w:initials="JC">
    <w:p w14:paraId="5677AC2E" w14:textId="77777777" w:rsidR="00080056" w:rsidRDefault="00080056" w:rsidP="000A6C8C">
      <w:pPr>
        <w:pStyle w:val="CommentText"/>
      </w:pPr>
      <w:r>
        <w:rPr>
          <w:rStyle w:val="CommentReference"/>
        </w:rPr>
        <w:annotationRef/>
      </w:r>
      <w:r>
        <w:t>Copied from Module 5</w:t>
      </w:r>
    </w:p>
  </w:comment>
  <w:comment w:id="5571" w:author="Jillian Carson-Jackson" w:date="2020-12-27T15:10:00Z" w:initials="JC">
    <w:p w14:paraId="4815323C" w14:textId="77777777" w:rsidR="00080056" w:rsidRDefault="00080056" w:rsidP="000A6C8C">
      <w:pPr>
        <w:pStyle w:val="CommentText"/>
      </w:pPr>
      <w:r>
        <w:rPr>
          <w:rStyle w:val="CommentReference"/>
        </w:rPr>
        <w:annotationRef/>
      </w:r>
      <w:r>
        <w:t>Kept from Module 1</w:t>
      </w:r>
    </w:p>
  </w:comment>
  <w:comment w:id="5586" w:author="Jillian Carson-Jackson" w:date="2020-12-27T15:21:00Z" w:initials="JC">
    <w:p w14:paraId="39A15026" w14:textId="4D1DB38E" w:rsidR="00080056" w:rsidRDefault="00080056">
      <w:pPr>
        <w:pStyle w:val="CommentText"/>
      </w:pPr>
      <w:r>
        <w:rPr>
          <w:rStyle w:val="CommentReference"/>
        </w:rPr>
        <w:annotationRef/>
      </w:r>
      <w:r>
        <w:t>Level 4?</w:t>
      </w:r>
    </w:p>
  </w:comment>
  <w:comment w:id="5591" w:author="Jillian Carson-Jackson" w:date="2020-12-27T15:25:00Z" w:initials="JC">
    <w:p w14:paraId="7BCB7307" w14:textId="12FBACE7" w:rsidR="00080056" w:rsidRDefault="00080056">
      <w:pPr>
        <w:pStyle w:val="CommentText"/>
      </w:pPr>
      <w:r>
        <w:rPr>
          <w:rStyle w:val="CommentReference"/>
        </w:rPr>
        <w:annotationRef/>
      </w:r>
      <w:r>
        <w:t>Copied from module 5</w:t>
      </w:r>
    </w:p>
  </w:comment>
  <w:comment w:id="5602" w:author="Jillian Carson-Jackson" w:date="2020-12-27T15:26:00Z" w:initials="JC">
    <w:p w14:paraId="0410D39C" w14:textId="77777777" w:rsidR="00080056" w:rsidRDefault="00080056" w:rsidP="001F4379">
      <w:pPr>
        <w:pStyle w:val="CommentText"/>
      </w:pPr>
      <w:r>
        <w:rPr>
          <w:rStyle w:val="CommentReference"/>
        </w:rPr>
        <w:annotationRef/>
      </w:r>
      <w:r>
        <w:t>Copied from module 5</w:t>
      </w:r>
    </w:p>
  </w:comment>
  <w:comment w:id="5619" w:author="Jillian Carson-Jackson" w:date="2020-12-27T15:33:00Z" w:initials="JC">
    <w:p w14:paraId="3760BC97" w14:textId="67B8C5F4" w:rsidR="00080056" w:rsidRDefault="00080056">
      <w:pPr>
        <w:pStyle w:val="CommentText"/>
      </w:pPr>
      <w:r>
        <w:rPr>
          <w:rStyle w:val="CommentReference"/>
        </w:rPr>
        <w:annotationRef/>
      </w:r>
      <w:r>
        <w:t>Adapted from original module 6</w:t>
      </w:r>
    </w:p>
  </w:comment>
  <w:comment w:id="5640" w:author="Jillian Carson-Jackson" w:date="2020-12-27T15:34:00Z" w:initials="JC">
    <w:p w14:paraId="011FB9D0" w14:textId="0C1BCF0C" w:rsidR="00080056" w:rsidRDefault="00080056">
      <w:pPr>
        <w:pStyle w:val="CommentText"/>
      </w:pPr>
      <w:r>
        <w:rPr>
          <w:rStyle w:val="CommentReference"/>
        </w:rPr>
        <w:annotationRef/>
      </w:r>
      <w:r>
        <w:t>Estimated based on the original for the module, plus all of original module 5 and 75% of original module 6</w:t>
      </w:r>
    </w:p>
  </w:comment>
  <w:comment w:id="5662" w:author="Jillian Carson-Jackson" w:date="2020-12-27T15:40:00Z" w:initials="JC">
    <w:p w14:paraId="2BA41BCA" w14:textId="6F9DD92C" w:rsidR="00080056" w:rsidRDefault="00080056">
      <w:pPr>
        <w:pStyle w:val="CommentText"/>
      </w:pPr>
      <w:r>
        <w:rPr>
          <w:rStyle w:val="CommentReference"/>
        </w:rPr>
        <w:annotationRef/>
      </w:r>
      <w:r>
        <w:t xml:space="preserve">Not reviewed for the 20201228 version, appropriate elements for detailed teaching syllabus brought in from original module 5 and 6.   </w:t>
      </w:r>
    </w:p>
  </w:comment>
  <w:comment w:id="5664" w:author="Abercrombie, Kerrie" w:date="2021-01-22T10:43:00Z" w:initials="AK">
    <w:p w14:paraId="3D999D8D" w14:textId="7D4AAFD7" w:rsidR="00080056" w:rsidRDefault="00080056">
      <w:pPr>
        <w:pStyle w:val="CommentText"/>
      </w:pPr>
      <w:r>
        <w:rPr>
          <w:rStyle w:val="CommentReference"/>
        </w:rPr>
        <w:annotationRef/>
      </w:r>
      <w:r>
        <w:t>Captured under module 2, element 2.4</w:t>
      </w:r>
    </w:p>
  </w:comment>
  <w:comment w:id="5669" w:author="Abercrombie, Kerrie" w:date="2021-01-22T10:38:00Z" w:initials="AK">
    <w:p w14:paraId="38F5AE09" w14:textId="52735592" w:rsidR="00080056" w:rsidRDefault="00080056">
      <w:pPr>
        <w:pStyle w:val="CommentText"/>
      </w:pPr>
      <w:r>
        <w:rPr>
          <w:rStyle w:val="CommentReference"/>
        </w:rPr>
        <w:annotationRef/>
      </w:r>
      <w:r>
        <w:t>Captured under module 2, element 2.2</w:t>
      </w:r>
    </w:p>
  </w:comment>
  <w:comment w:id="5671" w:author="Abercrombie, Kerrie" w:date="2021-01-22T10:38:00Z" w:initials="AK">
    <w:p w14:paraId="1B2C1FB0" w14:textId="15598B44" w:rsidR="00080056" w:rsidRDefault="00080056">
      <w:pPr>
        <w:pStyle w:val="CommentText"/>
      </w:pPr>
      <w:r>
        <w:rPr>
          <w:rStyle w:val="CommentReference"/>
        </w:rPr>
        <w:annotationRef/>
      </w:r>
      <w:r>
        <w:t>The new IMO Resolution under para 3.2 states</w:t>
      </w:r>
    </w:p>
    <w:p w14:paraId="27405EE9" w14:textId="24DE8617" w:rsidR="00080056" w:rsidRPr="00746CF1" w:rsidRDefault="00080056">
      <w:pPr>
        <w:pStyle w:val="CommentText"/>
        <w:rPr>
          <w:i/>
          <w:sz w:val="22"/>
          <w:szCs w:val="22"/>
        </w:rPr>
      </w:pPr>
      <w:r w:rsidRPr="00746CF1">
        <w:rPr>
          <w:i/>
        </w:rPr>
        <w:t>“</w:t>
      </w:r>
      <w:r w:rsidRPr="00746CF1">
        <w:rPr>
          <w:i/>
          <w:sz w:val="22"/>
          <w:szCs w:val="22"/>
        </w:rPr>
        <w:t>3.2 To achieve its purpose, a VTS should provide information or issue advice, warnings and instructions as deemed necessary.”</w:t>
      </w:r>
    </w:p>
    <w:p w14:paraId="07CADB7A" w14:textId="7D922BF1" w:rsidR="00080056" w:rsidRDefault="00080056">
      <w:pPr>
        <w:pStyle w:val="CommentText"/>
        <w:rPr>
          <w:sz w:val="22"/>
          <w:szCs w:val="22"/>
        </w:rPr>
      </w:pPr>
    </w:p>
    <w:p w14:paraId="6BACAF90" w14:textId="20F9E982" w:rsidR="00080056" w:rsidRDefault="00080056">
      <w:pPr>
        <w:pStyle w:val="CommentText"/>
        <w:rPr>
          <w:sz w:val="22"/>
          <w:szCs w:val="22"/>
        </w:rPr>
      </w:pPr>
      <w:r>
        <w:rPr>
          <w:sz w:val="22"/>
          <w:szCs w:val="22"/>
        </w:rPr>
        <w:t xml:space="preserve">This means that all VTSs can use these message markers. </w:t>
      </w:r>
    </w:p>
    <w:p w14:paraId="2E7FD534" w14:textId="7DF59D10" w:rsidR="00080056" w:rsidRDefault="00080056">
      <w:pPr>
        <w:pStyle w:val="CommentText"/>
        <w:rPr>
          <w:sz w:val="22"/>
          <w:szCs w:val="22"/>
        </w:rPr>
      </w:pPr>
    </w:p>
    <w:p w14:paraId="52976F17" w14:textId="5E5C152E" w:rsidR="00080056" w:rsidRDefault="00080056">
      <w:pPr>
        <w:pStyle w:val="CommentText"/>
      </w:pPr>
      <w:r>
        <w:rPr>
          <w:sz w:val="22"/>
          <w:szCs w:val="22"/>
        </w:rPr>
        <w:t xml:space="preserve">Our thinking needs to be modernised. </w:t>
      </w:r>
    </w:p>
  </w:comment>
  <w:comment w:id="5672" w:author="Abercrombie, Kerrie" w:date="2021-01-22T10:37:00Z" w:initials="AK">
    <w:p w14:paraId="79E19ABE" w14:textId="0A8D6081" w:rsidR="00080056" w:rsidRDefault="00080056">
      <w:pPr>
        <w:pStyle w:val="CommentText"/>
      </w:pPr>
      <w:r>
        <w:rPr>
          <w:rStyle w:val="CommentReference"/>
        </w:rPr>
        <w:annotationRef/>
      </w:r>
      <w:r>
        <w:t>This needs to be broken down and gone moving into the future.  Why are we training for this?</w:t>
      </w:r>
    </w:p>
  </w:comment>
  <w:comment w:id="5674" w:author="Abercrombie, Kerrie" w:date="2021-01-22T10:38:00Z" w:initials="AK">
    <w:p w14:paraId="6B3ECB80" w14:textId="0608619B" w:rsidR="00080056" w:rsidRDefault="00080056">
      <w:pPr>
        <w:pStyle w:val="CommentText"/>
      </w:pPr>
      <w:r>
        <w:rPr>
          <w:rStyle w:val="CommentReference"/>
        </w:rPr>
        <w:annotationRef/>
      </w:r>
      <w:r>
        <w:t>Simulation exercises should provide the practical experience</w:t>
      </w:r>
    </w:p>
  </w:comment>
  <w:comment w:id="5677" w:author="Abercrombie, Kerrie" w:date="2021-01-22T10:44:00Z" w:initials="AK">
    <w:p w14:paraId="3A3D600D" w14:textId="2CDC2E56" w:rsidR="00080056" w:rsidRDefault="00080056">
      <w:pPr>
        <w:pStyle w:val="CommentText"/>
      </w:pPr>
      <w:r>
        <w:rPr>
          <w:rStyle w:val="CommentReference"/>
        </w:rPr>
        <w:annotationRef/>
      </w:r>
      <w:r>
        <w:t>Captured under module 2, element 2.3.1</w:t>
      </w:r>
    </w:p>
  </w:comment>
  <w:comment w:id="5683" w:author="Abercrombie, Kerrie" w:date="2021-01-22T10:48:00Z" w:initials="AK">
    <w:p w14:paraId="27F6B6CF" w14:textId="47CC4A6F" w:rsidR="00080056" w:rsidRDefault="00080056">
      <w:pPr>
        <w:pStyle w:val="CommentText"/>
      </w:pPr>
      <w:r>
        <w:rPr>
          <w:rStyle w:val="CommentReference"/>
        </w:rPr>
        <w:annotationRef/>
      </w:r>
      <w:r>
        <w:t>Captured in module 2, element 2.2.1</w:t>
      </w:r>
    </w:p>
  </w:comment>
  <w:comment w:id="5691" w:author="Abercrombie, Kerrie" w:date="2021-01-22T10:52:00Z" w:initials="AK">
    <w:p w14:paraId="52280013" w14:textId="71BA285E" w:rsidR="00080056" w:rsidRDefault="00080056">
      <w:pPr>
        <w:pStyle w:val="CommentText"/>
      </w:pPr>
      <w:r>
        <w:rPr>
          <w:rStyle w:val="CommentReference"/>
        </w:rPr>
        <w:annotationRef/>
      </w:r>
      <w:r>
        <w:t>Captured under module 2, element 2.2.2</w:t>
      </w:r>
    </w:p>
  </w:comment>
  <w:comment w:id="5697" w:author="Abercrombie, Kerrie" w:date="2021-01-22T10:52:00Z" w:initials="AK">
    <w:p w14:paraId="3B9FE0AB" w14:textId="4223DF2A" w:rsidR="00080056" w:rsidRDefault="00080056">
      <w:pPr>
        <w:pStyle w:val="CommentText"/>
      </w:pPr>
      <w:r>
        <w:rPr>
          <w:rStyle w:val="CommentReference"/>
        </w:rPr>
        <w:annotationRef/>
      </w:r>
      <w:r>
        <w:t>Captured under module 2, section 4</w:t>
      </w:r>
    </w:p>
  </w:comment>
  <w:comment w:id="5702" w:author="Abercrombie, Kerrie" w:date="2021-01-22T10:56:00Z" w:initials="AK">
    <w:p w14:paraId="3D1491F7" w14:textId="5E8010CC" w:rsidR="00080056" w:rsidRDefault="00080056">
      <w:pPr>
        <w:pStyle w:val="CommentText"/>
      </w:pPr>
      <w:r>
        <w:rPr>
          <w:rStyle w:val="CommentReference"/>
        </w:rPr>
        <w:annotationRef/>
      </w:r>
      <w:r>
        <w:t>Captured under module 2, element 2.2.2</w:t>
      </w:r>
    </w:p>
  </w:comment>
  <w:comment w:id="5706" w:author="Abercrombie, Kerrie" w:date="2021-01-22T11:00:00Z" w:initials="AK">
    <w:p w14:paraId="47FFE63E" w14:textId="67CD457D" w:rsidR="00080056" w:rsidRDefault="00080056">
      <w:pPr>
        <w:pStyle w:val="CommentText"/>
      </w:pPr>
      <w:r>
        <w:rPr>
          <w:rStyle w:val="CommentReference"/>
        </w:rPr>
        <w:annotationRef/>
      </w:r>
      <w:r>
        <w:t>Captured under module 2, element 2.4.1</w:t>
      </w:r>
    </w:p>
  </w:comment>
  <w:comment w:id="5740" w:author="Abercrombie, Kerrie" w:date="2021-01-22T11:43:00Z" w:initials="AK">
    <w:p w14:paraId="378F07A0" w14:textId="53BA5EF0" w:rsidR="00080056" w:rsidRDefault="00080056">
      <w:pPr>
        <w:pStyle w:val="CommentText"/>
      </w:pPr>
      <w:r>
        <w:rPr>
          <w:rStyle w:val="CommentReference"/>
        </w:rPr>
        <w:annotationRef/>
      </w:r>
      <w:r>
        <w:t xml:space="preserve">Think these will be better captured under module 2, element 2.5.1 </w:t>
      </w:r>
    </w:p>
  </w:comment>
  <w:comment w:id="5746" w:author="Abercrombie, Kerrie" w:date="2021-01-22T11:46:00Z" w:initials="AK">
    <w:p w14:paraId="3FB40C1B" w14:textId="1A740FD7" w:rsidR="00080056" w:rsidRDefault="00080056">
      <w:pPr>
        <w:pStyle w:val="CommentText"/>
      </w:pPr>
      <w:r>
        <w:rPr>
          <w:rStyle w:val="CommentReference"/>
        </w:rPr>
        <w:annotationRef/>
      </w:r>
      <w:r>
        <w:t>Captured under module 2, element 2.1.1</w:t>
      </w:r>
    </w:p>
  </w:comment>
  <w:comment w:id="5750" w:author="Abercrombie, Kerrie" w:date="2021-01-22T11:47:00Z" w:initials="AK">
    <w:p w14:paraId="7C562363" w14:textId="25B6B0F5" w:rsidR="00080056" w:rsidRDefault="00080056">
      <w:pPr>
        <w:pStyle w:val="CommentText"/>
      </w:pPr>
      <w:r>
        <w:rPr>
          <w:rStyle w:val="CommentReference"/>
        </w:rPr>
        <w:annotationRef/>
      </w:r>
      <w:r w:rsidRPr="00746CF1">
        <w:t>New suggested topic under personal attributes</w:t>
      </w:r>
    </w:p>
  </w:comment>
  <w:comment w:id="5752" w:author="Abercrombie, Kerrie" w:date="2021-01-22T11:47:00Z" w:initials="AK">
    <w:p w14:paraId="3748E9D8" w14:textId="00CAF523" w:rsidR="00080056" w:rsidRDefault="00080056">
      <w:pPr>
        <w:pStyle w:val="CommentText"/>
      </w:pPr>
      <w:r>
        <w:rPr>
          <w:rStyle w:val="CommentReference"/>
        </w:rPr>
        <w:annotationRef/>
      </w:r>
      <w:r>
        <w:t>Should be addressed under new suggested topic of ‘barriers to communications’, captured under module 2, element 2.1.3, methods to address the barriers</w:t>
      </w:r>
    </w:p>
  </w:comment>
  <w:comment w:id="5762" w:author="Abercrombie, Kerrie" w:date="2021-01-22T11:41:00Z" w:initials="AK">
    <w:p w14:paraId="5E5FA90E" w14:textId="7C5DD6D1" w:rsidR="00080056" w:rsidRDefault="00080056">
      <w:pPr>
        <w:pStyle w:val="CommentText"/>
      </w:pPr>
      <w:r>
        <w:rPr>
          <w:rStyle w:val="CommentReference"/>
        </w:rPr>
        <w:annotationRef/>
      </w:r>
      <w:r>
        <w:t>Captured under module 2, element 2.5.2</w:t>
      </w:r>
    </w:p>
  </w:comment>
  <w:comment w:id="5783" w:author="Abercrombie, Kerrie" w:date="2021-01-22T11:06:00Z" w:initials="AK">
    <w:p w14:paraId="50B162D7" w14:textId="2D90042A" w:rsidR="00080056" w:rsidRDefault="00080056">
      <w:pPr>
        <w:pStyle w:val="CommentText"/>
      </w:pPr>
      <w:r>
        <w:rPr>
          <w:rStyle w:val="CommentReference"/>
        </w:rPr>
        <w:annotationRef/>
      </w:r>
      <w:r w:rsidRPr="00746CF1">
        <w:t>Do we really need this?</w:t>
      </w:r>
      <w:r>
        <w:t xml:space="preserve">  How is this consistent with G1132 or can it be made more consistent with G1132??</w:t>
      </w:r>
    </w:p>
    <w:p w14:paraId="70A319BD" w14:textId="7D5BAA82" w:rsidR="00080056" w:rsidRDefault="00080056">
      <w:pPr>
        <w:pStyle w:val="CommentText"/>
      </w:pPr>
    </w:p>
  </w:comment>
  <w:comment w:id="5808" w:author="Abercrombie, Kerrie" w:date="2021-01-22T11:55:00Z" w:initials="AK">
    <w:p w14:paraId="3C321B1F" w14:textId="74ECDF98" w:rsidR="00080056" w:rsidRDefault="00080056">
      <w:pPr>
        <w:pStyle w:val="CommentText"/>
      </w:pPr>
      <w:r>
        <w:rPr>
          <w:rStyle w:val="CommentReference"/>
        </w:rPr>
        <w:annotationRef/>
      </w:r>
      <w:r>
        <w:t>Captured under module 2, element 2.1.4</w:t>
      </w:r>
    </w:p>
  </w:comment>
  <w:comment w:id="5834" w:author="Abercrombie, Kerrie" w:date="2021-01-22T12:10:00Z" w:initials="AK">
    <w:p w14:paraId="4D25137A" w14:textId="3BF3FFC5" w:rsidR="00080056" w:rsidRDefault="00080056">
      <w:pPr>
        <w:pStyle w:val="CommentText"/>
      </w:pPr>
      <w:r>
        <w:rPr>
          <w:rStyle w:val="CommentReference"/>
        </w:rPr>
        <w:annotationRef/>
      </w:r>
      <w:r w:rsidRPr="00746CF1">
        <w:t>Unsure on the purpose of these topics</w:t>
      </w:r>
    </w:p>
    <w:p w14:paraId="1AA7F3B9" w14:textId="6F077222" w:rsidR="00080056" w:rsidRDefault="00080056">
      <w:pPr>
        <w:pStyle w:val="CommentText"/>
      </w:pPr>
    </w:p>
    <w:p w14:paraId="0BB27CDD" w14:textId="1C38DE38" w:rsidR="00080056" w:rsidRDefault="00080056">
      <w:pPr>
        <w:pStyle w:val="CommentText"/>
      </w:pPr>
      <w:r>
        <w:t>Do we need it?  Is it not a given with regards to the provision of information?</w:t>
      </w:r>
    </w:p>
  </w:comment>
  <w:comment w:id="5863" w:author="Abercrombie, Kerrie" w:date="2021-01-22T12:11:00Z" w:initials="AK">
    <w:p w14:paraId="0685E0A0" w14:textId="496E55B1" w:rsidR="00080056" w:rsidRPr="00746CF1" w:rsidRDefault="00080056">
      <w:pPr>
        <w:pStyle w:val="CommentText"/>
      </w:pPr>
      <w:r>
        <w:rPr>
          <w:rStyle w:val="CommentReference"/>
        </w:rPr>
        <w:annotationRef/>
      </w:r>
      <w:r>
        <w:t xml:space="preserve">Not entirely sure to </w:t>
      </w:r>
      <w:r w:rsidRPr="00746CF1">
        <w:t>what a plan of action is?</w:t>
      </w:r>
    </w:p>
    <w:p w14:paraId="5C4F046A" w14:textId="61450FC1" w:rsidR="00080056" w:rsidRPr="00746CF1" w:rsidRDefault="00080056">
      <w:pPr>
        <w:pStyle w:val="CommentText"/>
      </w:pPr>
    </w:p>
    <w:p w14:paraId="317A4CCF" w14:textId="48425A76" w:rsidR="00080056" w:rsidRDefault="00080056">
      <w:pPr>
        <w:pStyle w:val="CommentText"/>
      </w:pPr>
      <w:r w:rsidRPr="00746CF1">
        <w:t>Perhaps some of these subject elements can be included /captured in module 3- provision of VTS</w:t>
      </w:r>
    </w:p>
  </w:comment>
  <w:comment w:id="5888" w:author="Abercrombie, Kerrie" w:date="2021-01-22T12:04:00Z" w:initials="AK">
    <w:p w14:paraId="6E0B4B26" w14:textId="4A78CA7B" w:rsidR="00080056" w:rsidRDefault="00080056">
      <w:pPr>
        <w:pStyle w:val="CommentText"/>
      </w:pPr>
      <w:r>
        <w:rPr>
          <w:rStyle w:val="CommentReference"/>
        </w:rPr>
        <w:annotationRef/>
      </w:r>
      <w:r>
        <w:t xml:space="preserve">Captured under module 2, element 2.3.1. </w:t>
      </w:r>
    </w:p>
  </w:comment>
  <w:comment w:id="5997" w:author="Abercrombie, Kerrie" w:date="2021-01-22T09:24:00Z" w:initials="AK">
    <w:p w14:paraId="39A83C43" w14:textId="18B03207" w:rsidR="00080056" w:rsidRDefault="00080056">
      <w:pPr>
        <w:pStyle w:val="CommentText"/>
      </w:pPr>
      <w:r>
        <w:rPr>
          <w:rStyle w:val="CommentReference"/>
        </w:rPr>
        <w:annotationRef/>
      </w:r>
      <w:r>
        <w:t xml:space="preserve">Based on discussions at last meeting this should have gone under Regulatory and legal framework. </w:t>
      </w:r>
    </w:p>
    <w:p w14:paraId="3A7C0003" w14:textId="0C308DE4" w:rsidR="00080056" w:rsidRDefault="00080056">
      <w:pPr>
        <w:pStyle w:val="CommentText"/>
      </w:pPr>
    </w:p>
    <w:p w14:paraId="6F950D04" w14:textId="630E471F" w:rsidR="00080056" w:rsidRDefault="00080056">
      <w:pPr>
        <w:pStyle w:val="CommentText"/>
      </w:pPr>
      <w:r>
        <w:t>Have incorporated this under module 1, element 1.5 above</w:t>
      </w:r>
    </w:p>
    <w:p w14:paraId="35CB6381" w14:textId="3A3454D4" w:rsidR="00080056" w:rsidRDefault="00080056">
      <w:pPr>
        <w:pStyle w:val="CommentText"/>
      </w:pPr>
    </w:p>
    <w:p w14:paraId="04A7154C" w14:textId="7409B5D0" w:rsidR="00080056" w:rsidRDefault="00080056">
      <w:pPr>
        <w:pStyle w:val="CommentText"/>
      </w:pPr>
      <w:r>
        <w:t>THIS ALSO NEEDS TO BE A MAJOR SUBJECT COVERED IN THE OJT COURSE</w:t>
      </w:r>
    </w:p>
  </w:comment>
  <w:comment w:id="6009" w:author="Abercrombie, Kerrie" w:date="2021-01-22T09:34:00Z" w:initials="AK">
    <w:p w14:paraId="42C07300" w14:textId="541C8DC6" w:rsidR="00080056" w:rsidRDefault="00080056">
      <w:pPr>
        <w:pStyle w:val="CommentText"/>
      </w:pPr>
      <w:r>
        <w:rPr>
          <w:rStyle w:val="CommentReference"/>
        </w:rPr>
        <w:annotationRef/>
      </w:r>
      <w:r>
        <w:t>Captured module 1, element 1.5.3</w:t>
      </w:r>
    </w:p>
  </w:comment>
  <w:comment w:id="6035" w:author="Abercrombie, Kerrie" w:date="2021-01-22T09:35:00Z" w:initials="AK">
    <w:p w14:paraId="3AA411D0" w14:textId="77DF38CE" w:rsidR="00080056" w:rsidRDefault="00080056">
      <w:pPr>
        <w:pStyle w:val="CommentText"/>
      </w:pPr>
      <w:r>
        <w:rPr>
          <w:rStyle w:val="CommentReference"/>
        </w:rPr>
        <w:annotationRef/>
      </w:r>
      <w:r>
        <w:t>Captured in module 1, element 1.5.4</w:t>
      </w:r>
    </w:p>
  </w:comment>
  <w:comment w:id="6077" w:author="Abercrombie, Kerrie" w:date="2021-01-22T09:26:00Z" w:initials="AK">
    <w:p w14:paraId="74F0DD8D" w14:textId="282B456D" w:rsidR="00080056" w:rsidRDefault="00080056">
      <w:pPr>
        <w:pStyle w:val="CommentText"/>
      </w:pPr>
      <w:r>
        <w:rPr>
          <w:rStyle w:val="CommentReference"/>
        </w:rPr>
        <w:annotationRef/>
      </w:r>
      <w:r>
        <w:t>Captured under module 1, element 1.5.1</w:t>
      </w:r>
    </w:p>
  </w:comment>
  <w:comment w:id="6064" w:author="Abercrombie, Kerrie" w:date="2021-01-22T09:30:00Z" w:initials="AK">
    <w:p w14:paraId="185FE365" w14:textId="4C6A527E" w:rsidR="00080056" w:rsidRDefault="00080056">
      <w:pPr>
        <w:pStyle w:val="CommentText"/>
      </w:pPr>
      <w:r>
        <w:rPr>
          <w:rStyle w:val="CommentReference"/>
        </w:rPr>
        <w:annotationRef/>
      </w:r>
      <w:r>
        <w:t>Captured under module 1, element 1.5.2</w:t>
      </w:r>
    </w:p>
  </w:comment>
  <w:comment w:id="6165" w:author="Abercrombie, Kerrie" w:date="2021-01-22T09:37:00Z" w:initials="AK">
    <w:p w14:paraId="4F21B083" w14:textId="47648878" w:rsidR="00080056" w:rsidRPr="00C37011" w:rsidRDefault="00080056">
      <w:pPr>
        <w:pStyle w:val="CommentText"/>
      </w:pPr>
      <w:r>
        <w:rPr>
          <w:rStyle w:val="CommentReference"/>
        </w:rPr>
        <w:annotationRef/>
      </w:r>
      <w:r w:rsidRPr="00C37011">
        <w:t xml:space="preserve">There would be so much variance between VTS authorities around the world.  I cannot see how this can be taught generically and with enough depth in such a short time to make this a quality skill that an operator would come back with instant skills to be used in the workplace to be competent in report writing. </w:t>
      </w:r>
    </w:p>
    <w:p w14:paraId="4BC5C4B2" w14:textId="77777777" w:rsidR="00080056" w:rsidRPr="00C37011" w:rsidRDefault="00080056">
      <w:pPr>
        <w:pStyle w:val="CommentText"/>
      </w:pPr>
    </w:p>
    <w:p w14:paraId="23295100" w14:textId="00E49550" w:rsidR="00080056" w:rsidRPr="00C37011" w:rsidRDefault="00080056">
      <w:pPr>
        <w:pStyle w:val="CommentText"/>
      </w:pPr>
      <w:r w:rsidRPr="00C37011">
        <w:t xml:space="preserve">Suggest that this be an item included into the OJT programme and it is something that a VTS Authority focuses individually on with their staff. </w:t>
      </w:r>
    </w:p>
    <w:p w14:paraId="5C40C6BF" w14:textId="4F19FA77" w:rsidR="00080056" w:rsidRPr="00C37011" w:rsidRDefault="00080056">
      <w:pPr>
        <w:pStyle w:val="CommentText"/>
      </w:pPr>
    </w:p>
    <w:p w14:paraId="32AA7CCD" w14:textId="6D5C4C20" w:rsidR="00080056" w:rsidRDefault="00080056">
      <w:pPr>
        <w:pStyle w:val="CommentText"/>
      </w:pPr>
      <w:r w:rsidRPr="00C37011">
        <w:t>Suggest that it could be deleted from the course.</w:t>
      </w:r>
      <w:r>
        <w:t xml:space="preserve"> </w:t>
      </w:r>
    </w:p>
  </w:comment>
  <w:comment w:id="6183" w:author="Abercrombie, Kerrie" w:date="2021-01-22T12:13:00Z" w:initials="AK">
    <w:p w14:paraId="4F7AD40A" w14:textId="729BC17B" w:rsidR="00080056" w:rsidRPr="00C37011" w:rsidRDefault="00080056">
      <w:pPr>
        <w:pStyle w:val="CommentText"/>
      </w:pPr>
      <w:r>
        <w:rPr>
          <w:rStyle w:val="CommentReference"/>
        </w:rPr>
        <w:annotationRef/>
      </w:r>
      <w:r w:rsidRPr="00C37011">
        <w:t>? Do we need to teach DSC</w:t>
      </w:r>
    </w:p>
    <w:p w14:paraId="6FE6807A" w14:textId="7A4C691D" w:rsidR="00080056" w:rsidRPr="00C37011" w:rsidRDefault="00080056">
      <w:pPr>
        <w:pStyle w:val="CommentText"/>
      </w:pPr>
    </w:p>
    <w:p w14:paraId="60697B6A" w14:textId="22713F38" w:rsidR="00080056" w:rsidRDefault="00080056">
      <w:pPr>
        <w:pStyle w:val="CommentText"/>
      </w:pPr>
      <w:r w:rsidRPr="00C37011">
        <w:t>? if a VTS authority uses DSC – perhaps it can be an area that they train their staff at an OJT level</w:t>
      </w:r>
    </w:p>
  </w:comment>
  <w:comment w:id="6211" w:author="Abercrombie, Kerrie" w:date="2021-01-22T12:15:00Z" w:initials="AK">
    <w:p w14:paraId="7EBD0E20" w14:textId="69369DFF" w:rsidR="00080056" w:rsidRDefault="00080056">
      <w:pPr>
        <w:pStyle w:val="CommentText"/>
      </w:pPr>
      <w:r>
        <w:rPr>
          <w:rStyle w:val="CommentReference"/>
        </w:rPr>
        <w:annotationRef/>
      </w:r>
      <w:r>
        <w:t>Captured under module 2, section 2.3.2</w:t>
      </w:r>
    </w:p>
  </w:comment>
  <w:comment w:id="6219" w:author="Abercrombie, Kerrie" w:date="2021-01-22T12:15:00Z" w:initials="AK">
    <w:p w14:paraId="6E878101" w14:textId="52E33749" w:rsidR="00080056" w:rsidRDefault="00080056">
      <w:pPr>
        <w:pStyle w:val="CommentText"/>
      </w:pPr>
      <w:r>
        <w:rPr>
          <w:rStyle w:val="CommentReference"/>
        </w:rPr>
        <w:annotationRef/>
      </w:r>
      <w:r>
        <w:t>Captured under module 2, section 2.3</w:t>
      </w:r>
    </w:p>
  </w:comment>
  <w:comment w:id="6231" w:author="Abercrombie, Kerrie" w:date="2021-01-22T12:16:00Z" w:initials="AK">
    <w:p w14:paraId="5FDA398E" w14:textId="5F43A9F3" w:rsidR="00080056" w:rsidRDefault="00080056">
      <w:pPr>
        <w:pStyle w:val="CommentText"/>
      </w:pPr>
      <w:r>
        <w:rPr>
          <w:rStyle w:val="CommentReference"/>
        </w:rPr>
        <w:annotationRef/>
      </w:r>
      <w:r>
        <w:t xml:space="preserve"> Captured under module 2, section 2.3.2</w:t>
      </w:r>
    </w:p>
  </w:comment>
  <w:comment w:id="6227" w:author="Abercrombie, Kerrie" w:date="2021-01-22T12:17:00Z" w:initials="AK">
    <w:p w14:paraId="12A0110B" w14:textId="44323D83" w:rsidR="00080056" w:rsidRDefault="00080056">
      <w:pPr>
        <w:pStyle w:val="CommentText"/>
      </w:pPr>
      <w:r>
        <w:rPr>
          <w:rStyle w:val="CommentReference"/>
        </w:rPr>
        <w:annotationRef/>
      </w:r>
      <w:r w:rsidRPr="00C37011">
        <w:t>Any dedicated procedures on the use of VHF, DSC or AIS needs to be included in the OJT programme for that VTS.</w:t>
      </w:r>
      <w:r>
        <w:t xml:space="preserve"> </w:t>
      </w:r>
    </w:p>
  </w:comment>
  <w:comment w:id="6248" w:author="Abercrombie, Kerrie" w:date="2021-01-22T10:04:00Z" w:initials="AK">
    <w:p w14:paraId="0A21C291" w14:textId="236E1C7D" w:rsidR="00080056" w:rsidRDefault="00080056">
      <w:pPr>
        <w:pStyle w:val="CommentText"/>
      </w:pPr>
      <w:r>
        <w:rPr>
          <w:rStyle w:val="CommentReference"/>
        </w:rPr>
        <w:annotationRef/>
      </w:r>
      <w:r w:rsidRPr="00C37011">
        <w:t>This needs to be captured in the limitation of VTS equipment</w:t>
      </w:r>
    </w:p>
  </w:comment>
  <w:comment w:id="6276" w:author="Jillian Carson-Jackson" w:date="2020-12-27T15:43:00Z" w:initials="JC">
    <w:p w14:paraId="48C1501A" w14:textId="6C823B1D" w:rsidR="00080056" w:rsidRDefault="00080056">
      <w:pPr>
        <w:pStyle w:val="CommentText"/>
      </w:pPr>
      <w:r>
        <w:rPr>
          <w:rStyle w:val="CommentReference"/>
        </w:rPr>
        <w:annotationRef/>
      </w:r>
      <w:r>
        <w:t>New Module – revised based on the relevant sections from the original module 2 – Traffic Management</w:t>
      </w:r>
    </w:p>
  </w:comment>
  <w:comment w:id="6293" w:author="Jillian Carson-Jackson" w:date="2020-12-27T15:47:00Z" w:initials="JC">
    <w:p w14:paraId="57C2DAA7" w14:textId="5EB7F6A3" w:rsidR="00080056" w:rsidRDefault="00080056">
      <w:pPr>
        <w:pStyle w:val="CommentText"/>
      </w:pPr>
      <w:r>
        <w:rPr>
          <w:rStyle w:val="CommentReference"/>
        </w:rPr>
        <w:annotationRef/>
      </w:r>
      <w:r>
        <w:t>Not reviewed for 20201228 version</w:t>
      </w:r>
    </w:p>
  </w:comment>
  <w:comment w:id="6299" w:author="Jillian Carson-Jackson" w:date="2020-12-27T15:52:00Z" w:initials="JC">
    <w:p w14:paraId="0B730B85" w14:textId="5A339CC2" w:rsidR="00080056" w:rsidRDefault="00080056">
      <w:pPr>
        <w:pStyle w:val="CommentText"/>
      </w:pPr>
      <w:r>
        <w:rPr>
          <w:rStyle w:val="CommentReference"/>
        </w:rPr>
        <w:annotationRef/>
      </w:r>
      <w:r>
        <w:t xml:space="preserve">Question: do we need these two as separate elements – or does Regulatory requirements, as stated, cover the new sub-heading? </w:t>
      </w:r>
    </w:p>
  </w:comment>
  <w:comment w:id="6308" w:author="Jillian Carson-Jackson" w:date="2020-12-27T15:50:00Z" w:initials="JC">
    <w:p w14:paraId="0C59AB21" w14:textId="5519A0D3" w:rsidR="00080056" w:rsidRDefault="00080056">
      <w:pPr>
        <w:pStyle w:val="CommentText"/>
      </w:pPr>
      <w:r>
        <w:rPr>
          <w:rStyle w:val="CommentReference"/>
        </w:rPr>
        <w:annotationRef/>
      </w:r>
      <w:r>
        <w:t>Copied from original Module 5</w:t>
      </w:r>
    </w:p>
  </w:comment>
  <w:comment w:id="6322" w:author="Jillian Carson-Jackson" w:date="2020-12-27T15:54:00Z" w:initials="JC">
    <w:p w14:paraId="6BC8C9CA" w14:textId="0648D624" w:rsidR="00080056" w:rsidRDefault="00080056">
      <w:pPr>
        <w:pStyle w:val="CommentText"/>
      </w:pPr>
      <w:r>
        <w:rPr>
          <w:rStyle w:val="CommentReference"/>
        </w:rPr>
        <w:annotationRef/>
      </w:r>
      <w:r>
        <w:t xml:space="preserve">Estimate – taken from hours identified in original Table 4 for original Module 2. </w:t>
      </w:r>
    </w:p>
  </w:comment>
  <w:comment w:id="6324" w:author="Jillian Carson-Jackson" w:date="2020-12-27T15:55:00Z" w:initials="JC">
    <w:p w14:paraId="6836A980" w14:textId="42E7C8B2" w:rsidR="00080056" w:rsidRDefault="00080056">
      <w:pPr>
        <w:pStyle w:val="CommentText"/>
      </w:pPr>
      <w:r>
        <w:rPr>
          <w:rStyle w:val="CommentReference"/>
        </w:rPr>
        <w:annotationRef/>
      </w:r>
      <w:r>
        <w:rPr>
          <w:rStyle w:val="CommentReference"/>
        </w:rPr>
        <w:annotationRef/>
      </w:r>
      <w:r>
        <w:t>Not reviewed for 20201228 version</w:t>
      </w:r>
    </w:p>
  </w:comment>
  <w:comment w:id="6332" w:author="Abercrombie, Kerrie" w:date="2021-01-22T09:43:00Z" w:initials="AK">
    <w:p w14:paraId="30BE02DD" w14:textId="562D2A60" w:rsidR="00080056" w:rsidRDefault="00080056">
      <w:pPr>
        <w:pStyle w:val="CommentText"/>
      </w:pPr>
      <w:r>
        <w:rPr>
          <w:rStyle w:val="CommentReference"/>
        </w:rPr>
        <w:annotationRef/>
      </w:r>
      <w:r>
        <w:t>These are fairly low level and really should be taught within OJT</w:t>
      </w:r>
    </w:p>
  </w:comment>
  <w:comment w:id="6366" w:author="Jillian Carson-Jackson" w:date="2020-12-27T16:08:00Z" w:initials="JC">
    <w:p w14:paraId="22D7CAB9" w14:textId="77777777" w:rsidR="00080056" w:rsidRDefault="00080056" w:rsidP="00D2783E">
      <w:pPr>
        <w:pStyle w:val="CommentText"/>
      </w:pPr>
      <w:r>
        <w:rPr>
          <w:rStyle w:val="CommentReference"/>
        </w:rPr>
        <w:annotationRef/>
      </w:r>
      <w:r>
        <w:t>Not reviewed for 20201228 version</w:t>
      </w:r>
    </w:p>
    <w:p w14:paraId="7931CCCB" w14:textId="387A407E" w:rsidR="00080056" w:rsidRDefault="00080056">
      <w:pPr>
        <w:pStyle w:val="CommentText"/>
      </w:pPr>
      <w:r>
        <w:t xml:space="preserve">Content copied from other existing modules. </w:t>
      </w:r>
    </w:p>
  </w:comment>
  <w:comment w:id="6368" w:author="Abercrombie, Kerrie" w:date="2021-01-22T09:49:00Z" w:initials="AK">
    <w:p w14:paraId="4069EA06" w14:textId="3A3A6A9E" w:rsidR="00080056" w:rsidRDefault="00080056">
      <w:pPr>
        <w:pStyle w:val="CommentText"/>
      </w:pPr>
      <w:r>
        <w:rPr>
          <w:rStyle w:val="CommentReference"/>
        </w:rPr>
        <w:annotationRef/>
      </w:r>
      <w:r>
        <w:t>Captured module 1, element 1.1</w:t>
      </w:r>
    </w:p>
  </w:comment>
  <w:comment w:id="6375" w:author="Abercrombie, Kerrie" w:date="2021-01-22T09:48:00Z" w:initials="AK">
    <w:p w14:paraId="5FC36938" w14:textId="54889CBF" w:rsidR="00080056" w:rsidRDefault="00080056">
      <w:pPr>
        <w:pStyle w:val="CommentText"/>
      </w:pPr>
      <w:r>
        <w:rPr>
          <w:rStyle w:val="CommentReference"/>
        </w:rPr>
        <w:annotationRef/>
      </w:r>
      <w:r>
        <w:t>Captured under module 1, element 1.2</w:t>
      </w:r>
    </w:p>
  </w:comment>
  <w:comment w:id="6376" w:author="Abercrombie, Kerrie" w:date="2021-01-22T09:48:00Z" w:initials="AK">
    <w:p w14:paraId="49D1F1AF" w14:textId="66715D62" w:rsidR="00080056" w:rsidRDefault="00080056">
      <w:pPr>
        <w:pStyle w:val="CommentText"/>
      </w:pPr>
      <w:r>
        <w:rPr>
          <w:rStyle w:val="CommentReference"/>
        </w:rPr>
        <w:annotationRef/>
      </w:r>
      <w:r>
        <w:t>While important.  Could this be better taught within OJT</w:t>
      </w:r>
    </w:p>
  </w:comment>
  <w:comment w:id="6378" w:author="Abercrombie, Kerrie" w:date="2021-01-22T09:48:00Z" w:initials="AK">
    <w:p w14:paraId="45C3B428" w14:textId="6D1620A2" w:rsidR="00080056" w:rsidRDefault="00080056">
      <w:pPr>
        <w:pStyle w:val="CommentText"/>
      </w:pPr>
      <w:r>
        <w:rPr>
          <w:rStyle w:val="CommentReference"/>
        </w:rPr>
        <w:annotationRef/>
      </w:r>
      <w:r>
        <w:t>Captured under module 1, element 1.3  BUT have used the topics from module 6 of the V103/2 model course as they are more succinct</w:t>
      </w:r>
    </w:p>
  </w:comment>
  <w:comment w:id="6388" w:author="Abercrombie, Kerrie" w:date="2021-01-22T09:47:00Z" w:initials="AK">
    <w:p w14:paraId="62947029" w14:textId="7DF346A5" w:rsidR="00080056" w:rsidRDefault="00080056" w:rsidP="00A233EF">
      <w:pPr>
        <w:pStyle w:val="CommentText"/>
      </w:pPr>
      <w:r>
        <w:rPr>
          <w:rStyle w:val="CommentReference"/>
        </w:rPr>
        <w:annotationRef/>
      </w:r>
      <w:r w:rsidRPr="00C37011">
        <w:rPr>
          <w:rStyle w:val="CommentReference"/>
        </w:rPr>
        <w:annotationRef/>
      </w:r>
      <w:r w:rsidRPr="00C37011">
        <w:t xml:space="preserve">? where does it really fit?  </w:t>
      </w:r>
      <w:r>
        <w:t xml:space="preserve"> Does it warrant a new session element under legal framework</w:t>
      </w:r>
    </w:p>
    <w:p w14:paraId="6B1F8C13" w14:textId="77777777" w:rsidR="00080056" w:rsidRDefault="00080056" w:rsidP="00A233EF">
      <w:pPr>
        <w:pStyle w:val="CommentText"/>
      </w:pPr>
    </w:p>
    <w:p w14:paraId="3126AC28" w14:textId="07D9A657" w:rsidR="00080056" w:rsidRDefault="00080056" w:rsidP="00A233EF">
      <w:pPr>
        <w:pStyle w:val="CommentText"/>
      </w:pPr>
      <w:r w:rsidRPr="00C37011">
        <w:t>Is this a nice to have?</w:t>
      </w:r>
      <w:r>
        <w:t xml:space="preserve"> Or something that could be pushed to OJT?</w:t>
      </w:r>
    </w:p>
    <w:p w14:paraId="5825C78F" w14:textId="3C65A48C" w:rsidR="00080056" w:rsidRDefault="00080056">
      <w:pPr>
        <w:pStyle w:val="CommentText"/>
      </w:pPr>
    </w:p>
  </w:comment>
  <w:comment w:id="6389" w:author="Abercrombie, Kerrie" w:date="2021-01-22T09:47:00Z" w:initials="AK">
    <w:p w14:paraId="11DB6D9A" w14:textId="0DD98ABE" w:rsidR="00080056" w:rsidRDefault="00080056">
      <w:pPr>
        <w:pStyle w:val="CommentText"/>
      </w:pPr>
      <w:r>
        <w:rPr>
          <w:rStyle w:val="CommentReference"/>
        </w:rPr>
        <w:annotationRef/>
      </w:r>
      <w:r>
        <w:t>Captured under module 1, element 1.4</w:t>
      </w:r>
    </w:p>
  </w:comment>
  <w:comment w:id="6413" w:author="Jillian Carson-Jackson" w:date="2020-12-27T15:56:00Z" w:initials="JC">
    <w:p w14:paraId="7FD2E0D1" w14:textId="469797F4" w:rsidR="00080056" w:rsidRDefault="00080056">
      <w:pPr>
        <w:pStyle w:val="CommentText"/>
      </w:pPr>
      <w:r>
        <w:rPr>
          <w:rStyle w:val="CommentReference"/>
        </w:rPr>
        <w:annotationRef/>
      </w:r>
      <w:r>
        <w:t>Was original module 2</w:t>
      </w:r>
    </w:p>
  </w:comment>
  <w:comment w:id="6423" w:author="Jillian Carson-Jackson" w:date="2020-12-27T15:57:00Z" w:initials="JC">
    <w:p w14:paraId="349CA2D5" w14:textId="7B5AB1FF" w:rsidR="00080056" w:rsidRDefault="00080056">
      <w:pPr>
        <w:pStyle w:val="CommentText"/>
      </w:pPr>
      <w:r>
        <w:rPr>
          <w:rStyle w:val="CommentReference"/>
        </w:rPr>
        <w:annotationRef/>
      </w:r>
      <w:r>
        <w:t>Moved to new Module 2 – Legal Framework</w:t>
      </w:r>
    </w:p>
  </w:comment>
  <w:comment w:id="6469" w:author="Jillian Carson-Jackson" w:date="2020-12-27T15:59:00Z" w:initials="JC">
    <w:p w14:paraId="0EDB4AFA" w14:textId="5327D24F" w:rsidR="00080056" w:rsidRDefault="00080056">
      <w:pPr>
        <w:pStyle w:val="CommentText"/>
      </w:pPr>
      <w:r>
        <w:rPr>
          <w:rStyle w:val="CommentReference"/>
        </w:rPr>
        <w:annotationRef/>
      </w:r>
      <w:r>
        <w:t xml:space="preserve">Content to be added </w:t>
      </w:r>
    </w:p>
  </w:comment>
  <w:comment w:id="6480" w:author="Jillian Carson-Jackson" w:date="2020-12-27T16:00:00Z" w:initials="JC">
    <w:p w14:paraId="694ACBDD" w14:textId="4FDEA78C" w:rsidR="00080056" w:rsidRDefault="00080056">
      <w:pPr>
        <w:pStyle w:val="CommentText"/>
      </w:pPr>
      <w:r>
        <w:rPr>
          <w:rStyle w:val="CommentReference"/>
        </w:rPr>
        <w:annotationRef/>
      </w:r>
      <w:r>
        <w:t xml:space="preserve">Content to be added </w:t>
      </w:r>
    </w:p>
  </w:comment>
  <w:comment w:id="6485" w:author="Jillian Carson-Jackson" w:date="2020-12-27T16:03:00Z" w:initials="JC">
    <w:p w14:paraId="7322DA2D" w14:textId="2CEE8E1D" w:rsidR="00080056" w:rsidRDefault="00080056">
      <w:pPr>
        <w:pStyle w:val="CommentText"/>
      </w:pPr>
      <w:r>
        <w:rPr>
          <w:rStyle w:val="CommentReference"/>
        </w:rPr>
        <w:annotationRef/>
      </w:r>
      <w:r>
        <w:t>Hours in module here is different to Table 4.  Hours in Table 4 used.  52 – 10 to new module 2; 54 – 8 to new module 2.</w:t>
      </w:r>
    </w:p>
  </w:comment>
  <w:comment w:id="6500" w:author="Jillian Carson-Jackson" w:date="2020-12-27T16:05:00Z" w:initials="JC">
    <w:p w14:paraId="23AC6A44" w14:textId="5FD9F49C" w:rsidR="00080056" w:rsidRDefault="00080056" w:rsidP="00D27E94">
      <w:pPr>
        <w:pStyle w:val="CommentText"/>
      </w:pPr>
      <w:r>
        <w:rPr>
          <w:rStyle w:val="CommentReference"/>
        </w:rPr>
        <w:annotationRef/>
      </w:r>
      <w:r>
        <w:rPr>
          <w:rStyle w:val="CommentReference"/>
        </w:rPr>
        <w:annotationRef/>
      </w:r>
      <w:r>
        <w:rPr>
          <w:rStyle w:val="CommentReference"/>
        </w:rPr>
        <w:annotationRef/>
      </w:r>
      <w:r>
        <w:t xml:space="preserve">Not reviewed for 20201228 version </w:t>
      </w:r>
    </w:p>
    <w:p w14:paraId="3A63AC12" w14:textId="2875813B" w:rsidR="00080056" w:rsidRDefault="00080056">
      <w:pPr>
        <w:pStyle w:val="CommentText"/>
      </w:pPr>
    </w:p>
  </w:comment>
  <w:comment w:id="6503" w:author="Jillian Carson-Jackson" w:date="2020-12-27T16:08:00Z" w:initials="JC">
    <w:p w14:paraId="060DC86D" w14:textId="30785799" w:rsidR="00080056" w:rsidRDefault="00080056">
      <w:pPr>
        <w:pStyle w:val="CommentText"/>
      </w:pPr>
      <w:r>
        <w:rPr>
          <w:rStyle w:val="CommentReference"/>
        </w:rPr>
        <w:annotationRef/>
      </w:r>
      <w:r>
        <w:t>Moved to new module 2.  Not reviewed for 20201228 version</w:t>
      </w:r>
    </w:p>
  </w:comment>
  <w:comment w:id="6603" w:author="Abercrombie, Kerrie" w:date="2021-01-22T13:10:00Z" w:initials="AK">
    <w:p w14:paraId="4FE7162A" w14:textId="333A379E" w:rsidR="00080056" w:rsidRDefault="00080056">
      <w:pPr>
        <w:pStyle w:val="CommentText"/>
      </w:pPr>
      <w:r>
        <w:rPr>
          <w:rStyle w:val="CommentReference"/>
        </w:rPr>
        <w:annotationRef/>
      </w:r>
      <w:r>
        <w:rPr>
          <w:rStyle w:val="CommentReference"/>
        </w:rPr>
        <w:t>Captured at the moment under module 3. Element 3.1</w:t>
      </w:r>
    </w:p>
  </w:comment>
  <w:comment w:id="6607" w:author="Abercrombie, Kerrie" w:date="2021-01-22T13:22:00Z" w:initials="AK">
    <w:p w14:paraId="37BC896E" w14:textId="7EA492D9" w:rsidR="00080056" w:rsidRDefault="00080056">
      <w:pPr>
        <w:pStyle w:val="CommentText"/>
      </w:pPr>
      <w:r>
        <w:rPr>
          <w:rStyle w:val="CommentReference"/>
        </w:rPr>
        <w:annotationRef/>
      </w:r>
      <w:r>
        <w:t>Captured under module 3, element 3.5</w:t>
      </w:r>
    </w:p>
  </w:comment>
  <w:comment w:id="6637" w:author="Abercrombie, Kerrie" w:date="2021-01-22T13:26:00Z" w:initials="AK">
    <w:p w14:paraId="0950EE22" w14:textId="120D5432" w:rsidR="00080056" w:rsidRDefault="00080056">
      <w:pPr>
        <w:pStyle w:val="CommentText"/>
      </w:pPr>
      <w:r>
        <w:rPr>
          <w:rStyle w:val="CommentReference"/>
        </w:rPr>
        <w:annotationRef/>
      </w:r>
      <w:r>
        <w:t>Captured under module 3, element 3.7.2</w:t>
      </w:r>
    </w:p>
  </w:comment>
  <w:comment w:id="6662" w:author="Abercrombie, Kerrie" w:date="2021-01-22T13:26:00Z" w:initials="AK">
    <w:p w14:paraId="2B2A9DE7" w14:textId="194DD65B" w:rsidR="00080056" w:rsidRDefault="00080056">
      <w:pPr>
        <w:pStyle w:val="CommentText"/>
      </w:pPr>
      <w:r>
        <w:rPr>
          <w:rStyle w:val="CommentReference"/>
        </w:rPr>
        <w:annotationRef/>
      </w:r>
      <w:r>
        <w:t>Captured under module 3, element 3.8.1</w:t>
      </w:r>
    </w:p>
  </w:comment>
  <w:comment w:id="6668" w:author="Abercrombie, Kerrie" w:date="2021-01-22T13:27:00Z" w:initials="AK">
    <w:p w14:paraId="2780845E" w14:textId="171B0506" w:rsidR="00080056" w:rsidRDefault="00080056">
      <w:pPr>
        <w:pStyle w:val="CommentText"/>
      </w:pPr>
      <w:r>
        <w:rPr>
          <w:rStyle w:val="CommentReference"/>
        </w:rPr>
        <w:annotationRef/>
      </w:r>
      <w:r>
        <w:t>Captured under module 3, element 3.6.1</w:t>
      </w:r>
    </w:p>
  </w:comment>
  <w:comment w:id="6677" w:author="Abercrombie, Kerrie" w:date="2021-01-22T13:28:00Z" w:initials="AK">
    <w:p w14:paraId="7004CD0B" w14:textId="3551789D" w:rsidR="00080056" w:rsidRDefault="00080056">
      <w:pPr>
        <w:pStyle w:val="CommentText"/>
      </w:pPr>
      <w:r>
        <w:rPr>
          <w:rStyle w:val="CommentReference"/>
        </w:rPr>
        <w:annotationRef/>
      </w:r>
      <w:r>
        <w:t>Captured under module 3, element 3.6.2</w:t>
      </w:r>
    </w:p>
  </w:comment>
  <w:comment w:id="6688" w:author="Abercrombie, Kerrie" w:date="2021-01-22T13:28:00Z" w:initials="AK">
    <w:p w14:paraId="7069A57B" w14:textId="7BAD501D" w:rsidR="00080056" w:rsidRDefault="00080056">
      <w:pPr>
        <w:pStyle w:val="CommentText"/>
      </w:pPr>
      <w:r>
        <w:rPr>
          <w:rStyle w:val="CommentReference"/>
        </w:rPr>
        <w:annotationRef/>
      </w:r>
      <w:r>
        <w:t>Captured under module 3, element 3.6.3</w:t>
      </w:r>
    </w:p>
  </w:comment>
  <w:comment w:id="6693" w:author="Abercrombie, Kerrie" w:date="2021-01-22T13:28:00Z" w:initials="AK">
    <w:p w14:paraId="3D750DE9" w14:textId="706F041C" w:rsidR="00080056" w:rsidRDefault="00080056">
      <w:pPr>
        <w:pStyle w:val="CommentText"/>
      </w:pPr>
      <w:r>
        <w:rPr>
          <w:rStyle w:val="CommentReference"/>
        </w:rPr>
        <w:annotationRef/>
      </w:r>
      <w:r>
        <w:t>Captured under module 3, element 3.6.4</w:t>
      </w:r>
    </w:p>
  </w:comment>
  <w:comment w:id="6704" w:author="Abercrombie, Kerrie" w:date="2021-01-22T13:29:00Z" w:initials="AK">
    <w:p w14:paraId="21AD08F8" w14:textId="2A994236" w:rsidR="00080056" w:rsidRDefault="00080056">
      <w:pPr>
        <w:pStyle w:val="CommentText"/>
      </w:pPr>
      <w:r>
        <w:rPr>
          <w:rStyle w:val="CommentReference"/>
        </w:rPr>
        <w:annotationRef/>
      </w:r>
      <w:r>
        <w:t>Captured under module 3, element 3.6.5</w:t>
      </w:r>
    </w:p>
  </w:comment>
  <w:comment w:id="6708" w:author="Abercrombie, Kerrie" w:date="2021-01-22T13:30:00Z" w:initials="AK">
    <w:p w14:paraId="27388B87" w14:textId="4F48E23B" w:rsidR="00080056" w:rsidRDefault="00080056">
      <w:pPr>
        <w:pStyle w:val="CommentText"/>
      </w:pPr>
      <w:r>
        <w:rPr>
          <w:rStyle w:val="CommentReference"/>
        </w:rPr>
        <w:annotationRef/>
      </w:r>
      <w:r>
        <w:t>Captured under module 3, element 3.7.1</w:t>
      </w:r>
    </w:p>
  </w:comment>
  <w:comment w:id="6714" w:author="Abercrombie, Kerrie" w:date="2021-01-22T13:31:00Z" w:initials="AK">
    <w:p w14:paraId="7F0B77FA" w14:textId="71C41716" w:rsidR="00080056" w:rsidRDefault="00080056">
      <w:pPr>
        <w:pStyle w:val="CommentText"/>
      </w:pPr>
      <w:r>
        <w:rPr>
          <w:rStyle w:val="CommentReference"/>
        </w:rPr>
        <w:annotationRef/>
      </w:r>
      <w:r>
        <w:t>Captured under module 3, element 3.10.1</w:t>
      </w:r>
    </w:p>
  </w:comment>
  <w:comment w:id="6720" w:author="Abercrombie, Kerrie" w:date="2021-01-22T13:33:00Z" w:initials="AK">
    <w:p w14:paraId="21EE127B" w14:textId="19D7DBBD" w:rsidR="00080056" w:rsidRDefault="00080056">
      <w:pPr>
        <w:pStyle w:val="CommentText"/>
      </w:pPr>
      <w:r>
        <w:rPr>
          <w:rStyle w:val="CommentReference"/>
        </w:rPr>
        <w:annotationRef/>
      </w:r>
      <w:r>
        <w:t>Captured module 3, element 3.12</w:t>
      </w:r>
    </w:p>
  </w:comment>
  <w:comment w:id="6744" w:author="Jillian Carson-Jackson" w:date="2020-12-27T16:11:00Z" w:initials="JC">
    <w:p w14:paraId="0D4F90DB" w14:textId="6418048D" w:rsidR="00080056" w:rsidRDefault="00080056">
      <w:pPr>
        <w:pStyle w:val="CommentText"/>
      </w:pPr>
      <w:r>
        <w:rPr>
          <w:rStyle w:val="CommentReference"/>
        </w:rPr>
        <w:annotationRef/>
      </w:r>
      <w:r>
        <w:t>No changes made to module 4 for 20201228 version</w:t>
      </w:r>
    </w:p>
  </w:comment>
  <w:comment w:id="6753" w:author="Abercrombie, Kerrie" w:date="2021-01-25T09:55:00Z" w:initials="AK">
    <w:p w14:paraId="0683115E" w14:textId="0A858D12" w:rsidR="00080056" w:rsidRDefault="00080056">
      <w:pPr>
        <w:pStyle w:val="CommentText"/>
      </w:pPr>
      <w:r>
        <w:rPr>
          <w:rStyle w:val="CommentReference"/>
        </w:rPr>
        <w:annotationRef/>
      </w:r>
      <w:r>
        <w:t>Copied to section 4, under M4 – nautical knowledge</w:t>
      </w:r>
    </w:p>
  </w:comment>
  <w:comment w:id="6769" w:author="Abercrombie, Kerrie" w:date="2021-01-25T09:56:00Z" w:initials="AK">
    <w:p w14:paraId="2DFDE900" w14:textId="6B21CC12" w:rsidR="00080056" w:rsidRDefault="00080056">
      <w:pPr>
        <w:pStyle w:val="CommentText"/>
      </w:pPr>
      <w:r>
        <w:rPr>
          <w:rStyle w:val="CommentReference"/>
        </w:rPr>
        <w:annotationRef/>
      </w:r>
      <w:r>
        <w:t xml:space="preserve">Noting that Hydrographic offices around the world are scaling back the use of paper charts and VTSs typically use electronic charts displayed on their decision support tools. </w:t>
      </w:r>
    </w:p>
    <w:p w14:paraId="0A9EB678" w14:textId="03636A4F" w:rsidR="00080056" w:rsidRDefault="00080056">
      <w:pPr>
        <w:pStyle w:val="CommentText"/>
      </w:pPr>
    </w:p>
    <w:p w14:paraId="17F21505" w14:textId="524B31FF" w:rsidR="00080056" w:rsidRDefault="00080056">
      <w:pPr>
        <w:pStyle w:val="CommentText"/>
      </w:pPr>
      <w:r>
        <w:t xml:space="preserve">Is there still a need to retain this level of content?  Can it be reduced to the key skills an operator really should have for them to be effective in the VTS. </w:t>
      </w:r>
    </w:p>
    <w:p w14:paraId="29C9DDC7" w14:textId="6C336359" w:rsidR="00080056" w:rsidRDefault="00080056">
      <w:pPr>
        <w:pStyle w:val="CommentText"/>
      </w:pPr>
    </w:p>
    <w:p w14:paraId="7F8E5E5D" w14:textId="77777777" w:rsidR="00080056" w:rsidRDefault="00080056" w:rsidP="0088101F">
      <w:pPr>
        <w:pStyle w:val="CommentText"/>
      </w:pPr>
      <w:r>
        <w:t xml:space="preserve">Discussions with the Australian VTS authorities highlighted that there may be need for VTSOs to have some level of nautical theory, without doing all of chartwork subject elements as described in the current nautical knowledge module. </w:t>
      </w:r>
    </w:p>
    <w:p w14:paraId="13C71D09" w14:textId="77777777" w:rsidR="00080056" w:rsidRDefault="00080056" w:rsidP="0088101F">
      <w:pPr>
        <w:pStyle w:val="CommentText"/>
      </w:pPr>
    </w:p>
    <w:p w14:paraId="194F0504" w14:textId="1ED38096" w:rsidR="00080056" w:rsidRDefault="00080056" w:rsidP="00293D49">
      <w:pPr>
        <w:pStyle w:val="CommentText"/>
      </w:pPr>
      <w:r>
        <w:t xml:space="preserve">They suggested a title of nautical theory and include the topics highlighted in </w:t>
      </w:r>
      <w:r w:rsidRPr="006B194C">
        <w:rPr>
          <w:highlight w:val="green"/>
        </w:rPr>
        <w:t xml:space="preserve">green </w:t>
      </w:r>
      <w:r>
        <w:rPr>
          <w:highlight w:val="green"/>
        </w:rPr>
        <w:t>to the</w:t>
      </w:r>
      <w:r w:rsidRPr="006B194C">
        <w:rPr>
          <w:highlight w:val="green"/>
        </w:rPr>
        <w:t xml:space="preserve"> left</w:t>
      </w:r>
    </w:p>
    <w:p w14:paraId="729CC1D0" w14:textId="77777777" w:rsidR="00080056" w:rsidRDefault="00080056">
      <w:pPr>
        <w:pStyle w:val="CommentText"/>
      </w:pPr>
    </w:p>
    <w:p w14:paraId="5A9A8CF9" w14:textId="77777777" w:rsidR="00080056" w:rsidRDefault="00080056">
      <w:pPr>
        <w:pStyle w:val="CommentText"/>
      </w:pPr>
    </w:p>
  </w:comment>
  <w:comment w:id="6773" w:author="Abercrombie, Kerrie" w:date="2021-01-22T13:43:00Z" w:initials="AK">
    <w:p w14:paraId="6D0D14B5" w14:textId="419248EA" w:rsidR="00080056" w:rsidRDefault="00080056">
      <w:pPr>
        <w:pStyle w:val="CommentText"/>
      </w:pPr>
      <w:r>
        <w:rPr>
          <w:rStyle w:val="CommentReference"/>
        </w:rPr>
        <w:annotationRef/>
      </w:r>
      <w:r>
        <w:t>Captured in module 4, element 4.8</w:t>
      </w:r>
    </w:p>
  </w:comment>
  <w:comment w:id="6784" w:author="Abercrombie, Kerrie" w:date="2021-01-22T13:44:00Z" w:initials="AK">
    <w:p w14:paraId="3CFE3BFB" w14:textId="68655D6F" w:rsidR="00080056" w:rsidRDefault="00080056">
      <w:pPr>
        <w:pStyle w:val="CommentText"/>
      </w:pPr>
      <w:r>
        <w:rPr>
          <w:rStyle w:val="CommentReference"/>
        </w:rPr>
        <w:annotationRef/>
      </w:r>
      <w:r>
        <w:t>Captured in module 4, element 4.9</w:t>
      </w:r>
    </w:p>
  </w:comment>
  <w:comment w:id="6788" w:author="Abercrombie, Kerrie" w:date="2021-01-22T13:45:00Z" w:initials="AK">
    <w:p w14:paraId="2886D1BB" w14:textId="40EDDC43" w:rsidR="00080056" w:rsidRDefault="00080056">
      <w:pPr>
        <w:pStyle w:val="CommentText"/>
      </w:pPr>
      <w:r>
        <w:rPr>
          <w:rStyle w:val="CommentReference"/>
        </w:rPr>
        <w:annotationRef/>
      </w:r>
      <w:r>
        <w:t>Captured in module 4, element 4.10</w:t>
      </w:r>
    </w:p>
  </w:comment>
  <w:comment w:id="6827" w:author="Abercrombie, Kerrie" w:date="2021-01-25T10:02:00Z" w:initials="AK">
    <w:p w14:paraId="0427960A" w14:textId="07A26C3E" w:rsidR="00080056" w:rsidRDefault="00080056">
      <w:pPr>
        <w:pStyle w:val="CommentText"/>
      </w:pPr>
      <w:r>
        <w:rPr>
          <w:rStyle w:val="CommentReference"/>
        </w:rPr>
        <w:annotationRef/>
      </w:r>
      <w:r>
        <w:t xml:space="preserve">If a VTS requires an operator to undertake chart corrections or updates to NtM then this should be taught specifically by the VTS Authority based on their local requirements.  This should be taught as part of OJT. </w:t>
      </w:r>
    </w:p>
  </w:comment>
  <w:comment w:id="6830" w:author="Abercrombie, Kerrie" w:date="2021-01-22T13:46:00Z" w:initials="AK">
    <w:p w14:paraId="6419BED9" w14:textId="0D73F9C9" w:rsidR="00080056" w:rsidRDefault="00080056">
      <w:pPr>
        <w:pStyle w:val="CommentText"/>
      </w:pPr>
      <w:r>
        <w:rPr>
          <w:rStyle w:val="CommentReference"/>
        </w:rPr>
        <w:annotationRef/>
      </w:r>
      <w:r>
        <w:t>Captured in module 4, element 4.1</w:t>
      </w:r>
    </w:p>
  </w:comment>
  <w:comment w:id="6837" w:author="Abercrombie, Kerrie" w:date="2021-01-22T13:46:00Z" w:initials="AK">
    <w:p w14:paraId="358B4ECD" w14:textId="3D3D8441" w:rsidR="00080056" w:rsidRDefault="00080056">
      <w:pPr>
        <w:pStyle w:val="CommentText"/>
      </w:pPr>
      <w:r>
        <w:rPr>
          <w:rStyle w:val="CommentReference"/>
        </w:rPr>
        <w:annotationRef/>
      </w:r>
      <w:r>
        <w:t>Captured in module 4, element 4.2</w:t>
      </w:r>
    </w:p>
  </w:comment>
  <w:comment w:id="6879" w:author="Abercrombie, Kerrie" w:date="2021-01-22T13:47:00Z" w:initials="AK">
    <w:p w14:paraId="7A780769" w14:textId="1BE3E053" w:rsidR="00080056" w:rsidRDefault="00080056">
      <w:pPr>
        <w:pStyle w:val="CommentText"/>
      </w:pPr>
      <w:r>
        <w:rPr>
          <w:rStyle w:val="CommentReference"/>
        </w:rPr>
        <w:annotationRef/>
      </w:r>
      <w:r>
        <w:t>Captured in module 4, element 4.2.3</w:t>
      </w:r>
    </w:p>
  </w:comment>
  <w:comment w:id="6896" w:author="Abercrombie, Kerrie" w:date="2021-01-25T10:04:00Z" w:initials="AK">
    <w:p w14:paraId="06CF0E5E" w14:textId="1E33C3FE" w:rsidR="00080056" w:rsidRDefault="00080056">
      <w:pPr>
        <w:pStyle w:val="CommentText"/>
      </w:pPr>
      <w:r>
        <w:rPr>
          <w:rStyle w:val="CommentReference"/>
        </w:rPr>
        <w:annotationRef/>
      </w:r>
      <w:r>
        <w:t>? Do we really need this?</w:t>
      </w:r>
    </w:p>
  </w:comment>
  <w:comment w:id="6898" w:author="Abercrombie, Kerrie" w:date="2021-01-22T13:47:00Z" w:initials="AK">
    <w:p w14:paraId="10B28712" w14:textId="2D62E848" w:rsidR="00080056" w:rsidRDefault="00080056">
      <w:pPr>
        <w:pStyle w:val="CommentText"/>
      </w:pPr>
      <w:r>
        <w:rPr>
          <w:rStyle w:val="CommentReference"/>
        </w:rPr>
        <w:annotationRef/>
      </w:r>
      <w:r>
        <w:t>Captured in module 4, element 4.2.4</w:t>
      </w:r>
    </w:p>
  </w:comment>
  <w:comment w:id="6906" w:author="Abercrombie, Kerrie" w:date="2021-01-25T10:05:00Z" w:initials="AK">
    <w:p w14:paraId="73481F94" w14:textId="1AF2C275" w:rsidR="00080056" w:rsidRDefault="00080056">
      <w:pPr>
        <w:pStyle w:val="CommentText"/>
      </w:pPr>
      <w:r>
        <w:rPr>
          <w:rStyle w:val="CommentReference"/>
        </w:rPr>
        <w:annotationRef/>
      </w:r>
      <w:r>
        <w:t xml:space="preserve">Relevant elements from this should be taught under M5 - VTS equipment.  </w:t>
      </w:r>
    </w:p>
  </w:comment>
  <w:comment w:id="6932" w:author="Abercrombie, Kerrie" w:date="2021-01-22T13:47:00Z" w:initials="AK">
    <w:p w14:paraId="7F7B4037" w14:textId="14AB3366" w:rsidR="00080056" w:rsidRDefault="00080056">
      <w:pPr>
        <w:pStyle w:val="CommentText"/>
      </w:pPr>
      <w:r>
        <w:rPr>
          <w:rStyle w:val="CommentReference"/>
        </w:rPr>
        <w:annotationRef/>
      </w:r>
      <w:r>
        <w:t>Covered in module 4, element 4.7</w:t>
      </w:r>
    </w:p>
  </w:comment>
  <w:comment w:id="6950" w:author="Abercrombie, Kerrie" w:date="2021-01-25T10:08:00Z" w:initials="AK">
    <w:p w14:paraId="338B76C7" w14:textId="344A069F" w:rsidR="00080056" w:rsidRDefault="00080056">
      <w:pPr>
        <w:pStyle w:val="CommentText"/>
      </w:pPr>
      <w:r>
        <w:rPr>
          <w:rStyle w:val="CommentReference"/>
        </w:rPr>
        <w:annotationRef/>
      </w:r>
      <w:r>
        <w:t>Do we really need these?   How beneficial is this to the VTSO sitting in the VTS chair?</w:t>
      </w:r>
    </w:p>
    <w:p w14:paraId="16ECC4D3" w14:textId="1FD00C05" w:rsidR="00080056" w:rsidRDefault="00080056">
      <w:pPr>
        <w:pStyle w:val="CommentText"/>
      </w:pPr>
    </w:p>
    <w:p w14:paraId="0B69EB78" w14:textId="32D1217E" w:rsidR="00080056" w:rsidRDefault="00080056" w:rsidP="00047167">
      <w:pPr>
        <w:pStyle w:val="CommentText"/>
      </w:pPr>
      <w:r>
        <w:rPr>
          <w:highlight w:val="green"/>
        </w:rPr>
        <w:t xml:space="preserve">It was suggested that it would be good for an operator to understand the types of equipment used / layout of the bridge.    It was suggested that an overview should be provided on the </w:t>
      </w:r>
      <w:r w:rsidRPr="005E2BDC">
        <w:rPr>
          <w:highlight w:val="green"/>
        </w:rPr>
        <w:t>- “layout of bridge”</w:t>
      </w:r>
    </w:p>
  </w:comment>
  <w:comment w:id="6956" w:author="Abercrombie, Kerrie" w:date="2021-01-22T13:48:00Z" w:initials="AK">
    <w:p w14:paraId="6331A317" w14:textId="5B5EE2ED" w:rsidR="00080056" w:rsidRDefault="00080056">
      <w:pPr>
        <w:pStyle w:val="CommentText"/>
      </w:pPr>
      <w:r>
        <w:rPr>
          <w:rStyle w:val="CommentReference"/>
        </w:rPr>
        <w:annotationRef/>
      </w:r>
      <w:r>
        <w:t>Covered in module 4, element 4.3.1</w:t>
      </w:r>
    </w:p>
  </w:comment>
  <w:comment w:id="6969" w:author="Abercrombie, Kerrie" w:date="2021-01-22T13:48:00Z" w:initials="AK">
    <w:p w14:paraId="1AD644A2" w14:textId="1060C826" w:rsidR="00080056" w:rsidRDefault="00080056">
      <w:pPr>
        <w:pStyle w:val="CommentText"/>
      </w:pPr>
      <w:r>
        <w:rPr>
          <w:rStyle w:val="CommentReference"/>
        </w:rPr>
        <w:annotationRef/>
      </w:r>
      <w:r>
        <w:t>Captured in module 4, element 4.3.2</w:t>
      </w:r>
    </w:p>
  </w:comment>
  <w:comment w:id="6977" w:author="Abercrombie, Kerrie" w:date="2021-01-22T13:49:00Z" w:initials="AK">
    <w:p w14:paraId="1C394F80" w14:textId="71E01E88" w:rsidR="00080056" w:rsidRDefault="00080056" w:rsidP="003967D9">
      <w:pPr>
        <w:pStyle w:val="CommentText"/>
      </w:pPr>
      <w:r>
        <w:rPr>
          <w:rStyle w:val="CommentReference"/>
        </w:rPr>
        <w:annotationRef/>
      </w:r>
      <w:r>
        <w:t xml:space="preserve">Suggest that types of vessels normally found in a VTS area is covered within the OJT. </w:t>
      </w:r>
    </w:p>
    <w:p w14:paraId="14481CE6" w14:textId="60679B2E" w:rsidR="00080056" w:rsidRDefault="00080056">
      <w:pPr>
        <w:pStyle w:val="CommentText"/>
      </w:pPr>
      <w:r>
        <w:t>NO need for this to be included under the V103/1 course</w:t>
      </w:r>
    </w:p>
  </w:comment>
  <w:comment w:id="6980" w:author="Abercrombie, Kerrie" w:date="2021-01-22T13:49:00Z" w:initials="AK">
    <w:p w14:paraId="058164D7" w14:textId="495833CE" w:rsidR="00080056" w:rsidRDefault="00080056">
      <w:pPr>
        <w:pStyle w:val="CommentText"/>
      </w:pPr>
      <w:r>
        <w:rPr>
          <w:rStyle w:val="CommentReference"/>
        </w:rPr>
        <w:annotationRef/>
      </w:r>
      <w:r>
        <w:t>Suggest that type of cargo within a VTS area should be covered within the OJT</w:t>
      </w:r>
    </w:p>
    <w:p w14:paraId="57C83303" w14:textId="0970709A" w:rsidR="00080056" w:rsidRDefault="00080056">
      <w:pPr>
        <w:pStyle w:val="CommentText"/>
      </w:pPr>
      <w:r>
        <w:t>NO need for this to be included under the V103/1 course</w:t>
      </w:r>
    </w:p>
  </w:comment>
  <w:comment w:id="6984" w:author="Abercrombie, Kerrie" w:date="2021-01-22T13:49:00Z" w:initials="AK">
    <w:p w14:paraId="0C72A621" w14:textId="4966AA5A" w:rsidR="00080056" w:rsidRDefault="00080056">
      <w:pPr>
        <w:pStyle w:val="CommentText"/>
      </w:pPr>
      <w:r>
        <w:rPr>
          <w:rStyle w:val="CommentReference"/>
        </w:rPr>
        <w:annotationRef/>
      </w:r>
      <w:r>
        <w:t>Captured in module 4, element 4.4</w:t>
      </w:r>
    </w:p>
  </w:comment>
  <w:comment w:id="6996" w:author="Abercrombie, Kerrie" w:date="2021-01-22T13:49:00Z" w:initials="AK">
    <w:p w14:paraId="6F3A1625" w14:textId="20069F7A" w:rsidR="00080056" w:rsidRDefault="00080056">
      <w:pPr>
        <w:pStyle w:val="CommentText"/>
      </w:pPr>
      <w:r>
        <w:rPr>
          <w:rStyle w:val="CommentReference"/>
        </w:rPr>
        <w:annotationRef/>
      </w:r>
      <w:r>
        <w:t>Captured in module 4, element 4.5</w:t>
      </w:r>
    </w:p>
  </w:comment>
  <w:comment w:id="7021" w:author="Abercrombie, Kerrie" w:date="2021-01-22T13:50:00Z" w:initials="AK">
    <w:p w14:paraId="2928F871" w14:textId="11A2BCD0" w:rsidR="00080056" w:rsidRDefault="00080056">
      <w:pPr>
        <w:pStyle w:val="CommentText"/>
      </w:pPr>
      <w:r>
        <w:rPr>
          <w:rStyle w:val="CommentReference"/>
        </w:rPr>
        <w:annotationRef/>
      </w:r>
      <w:r>
        <w:t>?  do we really need this?  Seems low level for a VTSO siting the VTS chair</w:t>
      </w:r>
    </w:p>
  </w:comment>
  <w:comment w:id="7024" w:author="Abercrombie, Kerrie [2]" w:date="2021-02-01T15:05:00Z" w:initials="AK">
    <w:p w14:paraId="0AE0CDBD" w14:textId="5EA716D5" w:rsidR="00080056" w:rsidRDefault="00080056">
      <w:pPr>
        <w:pStyle w:val="CommentText"/>
      </w:pPr>
      <w:r>
        <w:rPr>
          <w:rStyle w:val="CommentReference"/>
        </w:rPr>
        <w:annotationRef/>
      </w:r>
      <w:r>
        <w:t>Covered in module 4, elements 4.11</w:t>
      </w:r>
    </w:p>
  </w:comment>
  <w:comment w:id="7026" w:author="Abercrombie, Kerrie" w:date="2021-01-22T13:50:00Z" w:initials="AK">
    <w:p w14:paraId="6C1D23A5" w14:textId="52C6FFEE" w:rsidR="00080056" w:rsidRDefault="00080056">
      <w:pPr>
        <w:pStyle w:val="CommentText"/>
      </w:pPr>
      <w:r>
        <w:rPr>
          <w:rStyle w:val="CommentReference"/>
        </w:rPr>
        <w:annotationRef/>
      </w:r>
      <w:r>
        <w:t>Covered in module 4, elements 4.10.3 to 4.10.5</w:t>
      </w:r>
    </w:p>
  </w:comment>
  <w:comment w:id="7034" w:author="Abercrombie, Kerrie" w:date="2021-01-22T13:51:00Z" w:initials="AK">
    <w:p w14:paraId="27E2252A" w14:textId="46C3660D" w:rsidR="00080056" w:rsidRDefault="00080056">
      <w:pPr>
        <w:pStyle w:val="CommentText"/>
      </w:pPr>
      <w:r>
        <w:rPr>
          <w:rStyle w:val="CommentReference"/>
        </w:rPr>
        <w:annotationRef/>
      </w:r>
      <w:r>
        <w:t>Captured in module 4, elements 4.6</w:t>
      </w:r>
    </w:p>
  </w:comment>
  <w:comment w:id="7059" w:author="Abercrombie, Kerrie" w:date="2021-01-22T13:51:00Z" w:initials="AK">
    <w:p w14:paraId="5A638FA5" w14:textId="1EE04B29" w:rsidR="00080056" w:rsidRDefault="00080056">
      <w:pPr>
        <w:pStyle w:val="CommentText"/>
      </w:pPr>
      <w:r>
        <w:rPr>
          <w:rStyle w:val="CommentReference"/>
        </w:rPr>
        <w:annotationRef/>
      </w:r>
      <w:r>
        <w:t>Suggest that these subject elements are taught in OJT instead</w:t>
      </w:r>
    </w:p>
  </w:comment>
  <w:comment w:id="7062" w:author="Abercrombie, Kerrie" w:date="2021-01-22T13:52:00Z" w:initials="AK">
    <w:p w14:paraId="67CA9B71" w14:textId="1EE5BE9F" w:rsidR="00080056" w:rsidRDefault="00080056">
      <w:pPr>
        <w:pStyle w:val="CommentText"/>
      </w:pPr>
      <w:r>
        <w:rPr>
          <w:rStyle w:val="CommentReference"/>
        </w:rPr>
        <w:annotationRef/>
      </w:r>
      <w:r>
        <w:t>Suggest that these subject elements are taught in OJT instead</w:t>
      </w:r>
    </w:p>
  </w:comment>
  <w:comment w:id="7063" w:author="Abercrombie, Kerrie" w:date="2021-01-22T13:52:00Z" w:initials="AK">
    <w:p w14:paraId="3C45DAB2" w14:textId="4CE68C7C" w:rsidR="00080056" w:rsidRDefault="00080056" w:rsidP="00920CAB">
      <w:pPr>
        <w:pStyle w:val="CommentText"/>
      </w:pPr>
      <w:r>
        <w:rPr>
          <w:rStyle w:val="CommentReference"/>
        </w:rPr>
        <w:annotationRef/>
      </w:r>
      <w:r>
        <w:t>Captured under M3 – provision of VTS</w:t>
      </w:r>
    </w:p>
  </w:comment>
  <w:comment w:id="7067" w:author="Abercrombie, Kerrie" w:date="2021-01-22T13:53:00Z" w:initials="AK">
    <w:p w14:paraId="1EAE0F92" w14:textId="71F527C0" w:rsidR="00080056" w:rsidRDefault="00080056">
      <w:pPr>
        <w:pStyle w:val="CommentText"/>
      </w:pPr>
      <w:r>
        <w:rPr>
          <w:rStyle w:val="CommentReference"/>
        </w:rPr>
        <w:annotationRef/>
      </w:r>
      <w:r>
        <w:t>Covered in module 4, element 4.5.11</w:t>
      </w:r>
    </w:p>
  </w:comment>
  <w:comment w:id="7068" w:author="Abercrombie, Kerrie" w:date="2021-01-22T13:53:00Z" w:initials="AK">
    <w:p w14:paraId="1CE6736E" w14:textId="24E0E81C" w:rsidR="00080056" w:rsidRDefault="00080056">
      <w:pPr>
        <w:pStyle w:val="CommentText"/>
      </w:pPr>
      <w:r>
        <w:rPr>
          <w:rStyle w:val="CommentReference"/>
        </w:rPr>
        <w:annotationRef/>
      </w:r>
      <w:r>
        <w:t>Suggest that these subject elements are taught in OJT instead</w:t>
      </w:r>
    </w:p>
  </w:comment>
  <w:comment w:id="7076" w:author="Jillian Carson-Jackson" w:date="2020-12-27T16:14:00Z" w:initials="JC">
    <w:p w14:paraId="77E34C9F" w14:textId="035B8472" w:rsidR="00080056" w:rsidRDefault="00080056">
      <w:pPr>
        <w:pStyle w:val="CommentText"/>
      </w:pPr>
      <w:r>
        <w:rPr>
          <w:rStyle w:val="CommentReference"/>
        </w:rPr>
        <w:annotationRef/>
      </w:r>
      <w:r>
        <w:t xml:space="preserve">Combines original module 3 (Equipment) and some elements of original module 6 (VHF radio) noting some elements of the original module 6 were brought into the new module 1. </w:t>
      </w:r>
    </w:p>
  </w:comment>
  <w:comment w:id="7141" w:author="Jillian Carson-Jackson" w:date="2020-12-27T16:34:00Z" w:initials="JC">
    <w:p w14:paraId="7984C5C8" w14:textId="7E063966" w:rsidR="00080056" w:rsidRDefault="00080056">
      <w:pPr>
        <w:pStyle w:val="CommentText"/>
      </w:pPr>
      <w:r>
        <w:rPr>
          <w:rStyle w:val="CommentReference"/>
        </w:rPr>
        <w:annotationRef/>
      </w:r>
      <w:r>
        <w:t>Adapted from original module 6</w:t>
      </w:r>
    </w:p>
  </w:comment>
  <w:comment w:id="7162" w:author="Jillian Carson-Jackson" w:date="2020-12-27T16:34:00Z" w:initials="JC">
    <w:p w14:paraId="53B3D2A5" w14:textId="048E0533" w:rsidR="00080056" w:rsidRDefault="00080056">
      <w:pPr>
        <w:pStyle w:val="CommentText"/>
      </w:pPr>
      <w:r>
        <w:rPr>
          <w:rStyle w:val="CommentReference"/>
        </w:rPr>
        <w:annotationRef/>
      </w:r>
      <w:r>
        <w:t>Moved to new module 1</w:t>
      </w:r>
    </w:p>
  </w:comment>
  <w:comment w:id="7176" w:author="Jillian Carson-Jackson" w:date="2020-12-27T16:19:00Z" w:initials="JC">
    <w:p w14:paraId="6EDE8A6D" w14:textId="5A2B8951" w:rsidR="00080056" w:rsidRDefault="00080056">
      <w:pPr>
        <w:pStyle w:val="CommentText"/>
      </w:pPr>
      <w:r>
        <w:rPr>
          <w:rStyle w:val="CommentReference"/>
        </w:rPr>
        <w:annotationRef/>
      </w:r>
      <w:r>
        <w:t xml:space="preserve">No level in original, put to level 1.  With ongoing developments, this may need to be reviewed. </w:t>
      </w:r>
    </w:p>
  </w:comment>
  <w:comment w:id="7188" w:author="Jillian Carson-Jackson" w:date="2020-12-27T16:37:00Z" w:initials="JC">
    <w:p w14:paraId="348E9465" w14:textId="77777777" w:rsidR="00080056" w:rsidRDefault="00080056" w:rsidP="004A57C7">
      <w:pPr>
        <w:pStyle w:val="CommentText"/>
      </w:pPr>
      <w:r>
        <w:rPr>
          <w:rStyle w:val="CommentReference"/>
        </w:rPr>
        <w:annotationRef/>
      </w:r>
      <w:r>
        <w:t xml:space="preserve">Not reviewed for 20201228 version </w:t>
      </w:r>
    </w:p>
    <w:p w14:paraId="1998A08B" w14:textId="17EF7292" w:rsidR="00080056" w:rsidRDefault="00080056">
      <w:pPr>
        <w:pStyle w:val="CommentText"/>
      </w:pPr>
      <w:r>
        <w:t xml:space="preserve">Detailed teaching elements from original module 6 – VHF radio – brought in with not review. </w:t>
      </w:r>
    </w:p>
  </w:comment>
  <w:comment w:id="7190" w:author="Abercrombie, Kerrie" w:date="2021-01-25T11:11:00Z" w:initials="AK">
    <w:p w14:paraId="2B9ECE98" w14:textId="56C7B85C" w:rsidR="00080056" w:rsidRDefault="00080056">
      <w:pPr>
        <w:pStyle w:val="CommentText"/>
      </w:pPr>
      <w:r>
        <w:rPr>
          <w:rStyle w:val="CommentReference"/>
        </w:rPr>
        <w:annotationRef/>
      </w:r>
      <w:r>
        <w:t>This should be fundamental to the role and taught in OJT</w:t>
      </w:r>
    </w:p>
    <w:p w14:paraId="46F8897F" w14:textId="4977A15C" w:rsidR="00080056" w:rsidRDefault="00080056">
      <w:pPr>
        <w:pStyle w:val="CommentText"/>
      </w:pPr>
    </w:p>
    <w:p w14:paraId="0D7616C0" w14:textId="5F28EBFF" w:rsidR="00080056" w:rsidRDefault="00080056">
      <w:pPr>
        <w:pStyle w:val="CommentText"/>
      </w:pPr>
      <w:r>
        <w:t>In this day and age someone should already have these skills</w:t>
      </w:r>
    </w:p>
  </w:comment>
  <w:comment w:id="7203" w:author="Abercrombie, Kerrie" w:date="2021-01-25T11:13:00Z" w:initials="AK">
    <w:p w14:paraId="47A47F18" w14:textId="78763647" w:rsidR="00080056" w:rsidRDefault="00080056">
      <w:pPr>
        <w:pStyle w:val="CommentText"/>
      </w:pPr>
      <w:r>
        <w:rPr>
          <w:rStyle w:val="CommentReference"/>
        </w:rPr>
        <w:annotationRef/>
      </w:r>
      <w:r>
        <w:t>Tried to capture under M5, element 5.2</w:t>
      </w:r>
    </w:p>
  </w:comment>
  <w:comment w:id="7222" w:author="Abercrombie, Kerrie" w:date="2021-01-25T11:26:00Z" w:initials="AK">
    <w:p w14:paraId="1814AFD0" w14:textId="2C436950" w:rsidR="00080056" w:rsidRDefault="00080056">
      <w:pPr>
        <w:pStyle w:val="CommentText"/>
      </w:pPr>
      <w:r>
        <w:rPr>
          <w:rStyle w:val="CommentReference"/>
        </w:rPr>
        <w:annotationRef/>
      </w:r>
      <w:r>
        <w:t>This should be taught locally under OJT.  Variances in procedures and equipment varies significantly for this to be taught generically</w:t>
      </w:r>
    </w:p>
  </w:comment>
  <w:comment w:id="7227" w:author="Abercrombie, Kerrie" w:date="2021-01-25T11:20:00Z" w:initials="AK">
    <w:p w14:paraId="4E82E1C1" w14:textId="40B1C9B3" w:rsidR="00080056" w:rsidRDefault="00080056">
      <w:pPr>
        <w:pStyle w:val="CommentText"/>
      </w:pPr>
      <w:r>
        <w:rPr>
          <w:rStyle w:val="CommentReference"/>
        </w:rPr>
        <w:annotationRef/>
      </w:r>
      <w:r>
        <w:t>Captured under M5, session 5.4</w:t>
      </w:r>
    </w:p>
  </w:comment>
  <w:comment w:id="7235" w:author="Abercrombie, Kerrie" w:date="2021-01-25T11:21:00Z" w:initials="AK">
    <w:p w14:paraId="7AFE843A" w14:textId="4B3890A5" w:rsidR="00080056" w:rsidRDefault="00080056">
      <w:pPr>
        <w:pStyle w:val="CommentText"/>
      </w:pPr>
      <w:r>
        <w:rPr>
          <w:rStyle w:val="CommentReference"/>
        </w:rPr>
        <w:annotationRef/>
      </w:r>
      <w:r>
        <w:t>This should be taught locally under OJT.  Variances in procedures and equipment varies significantly for this to be taught generically</w:t>
      </w:r>
    </w:p>
  </w:comment>
  <w:comment w:id="7240" w:author="Abercrombie, Kerrie" w:date="2021-01-25T11:25:00Z" w:initials="AK">
    <w:p w14:paraId="41E145C4" w14:textId="0C7C1EBB" w:rsidR="00080056" w:rsidRDefault="00080056">
      <w:pPr>
        <w:pStyle w:val="CommentText"/>
      </w:pPr>
      <w:r>
        <w:rPr>
          <w:rStyle w:val="CommentReference"/>
        </w:rPr>
        <w:annotationRef/>
      </w:r>
      <w:r>
        <w:t>Captured under M5, element 5.5</w:t>
      </w:r>
    </w:p>
  </w:comment>
  <w:comment w:id="7255" w:author="Abercrombie, Kerrie" w:date="2021-01-25T11:28:00Z" w:initials="AK">
    <w:p w14:paraId="087F2F5F" w14:textId="2C116575" w:rsidR="00080056" w:rsidRDefault="00080056">
      <w:pPr>
        <w:pStyle w:val="CommentText"/>
      </w:pPr>
      <w:r>
        <w:rPr>
          <w:rStyle w:val="CommentReference"/>
        </w:rPr>
        <w:annotationRef/>
      </w:r>
      <w:r>
        <w:t>? do we still need it</w:t>
      </w:r>
    </w:p>
  </w:comment>
  <w:comment w:id="7264" w:author="Abercrombie, Kerrie" w:date="2021-01-25T11:30:00Z" w:initials="AK">
    <w:p w14:paraId="530D4F14" w14:textId="5F73CA33" w:rsidR="00080056" w:rsidRDefault="00080056">
      <w:pPr>
        <w:pStyle w:val="CommentText"/>
      </w:pPr>
      <w:r>
        <w:rPr>
          <w:rStyle w:val="CommentReference"/>
        </w:rPr>
        <w:annotationRef/>
      </w:r>
      <w:r>
        <w:t>What out of here needs to be included under 5.2.1</w:t>
      </w:r>
    </w:p>
  </w:comment>
  <w:comment w:id="7267" w:author="Abercrombie, Kerrie" w:date="2021-01-25T11:28:00Z" w:initials="AK">
    <w:p w14:paraId="1098961C" w14:textId="70DA4303" w:rsidR="00080056" w:rsidRDefault="00080056">
      <w:pPr>
        <w:pStyle w:val="CommentText"/>
      </w:pPr>
      <w:r>
        <w:rPr>
          <w:rStyle w:val="CommentReference"/>
        </w:rPr>
        <w:annotationRef/>
      </w:r>
      <w:r>
        <w:t>Should be taught as OJT</w:t>
      </w:r>
    </w:p>
    <w:p w14:paraId="0049CF64" w14:textId="3D92BEAB" w:rsidR="00080056" w:rsidRDefault="00080056">
      <w:pPr>
        <w:pStyle w:val="CommentText"/>
      </w:pPr>
    </w:p>
    <w:p w14:paraId="41A96F2D" w14:textId="65D800C3" w:rsidR="00080056" w:rsidRDefault="00080056">
      <w:pPr>
        <w:pStyle w:val="CommentText"/>
      </w:pPr>
      <w:r>
        <w:t xml:space="preserve">Alternate manual methods are something that should be included in OJT as the VTS authority should have processes/procedures in place to deal with redundancy / business continuity when VTS systems are not available. </w:t>
      </w:r>
    </w:p>
  </w:comment>
  <w:comment w:id="7270" w:author="Abercrombie, Kerrie" w:date="2021-01-25T11:31:00Z" w:initials="AK">
    <w:p w14:paraId="1FE49305" w14:textId="63EE800F" w:rsidR="00080056" w:rsidRDefault="00080056">
      <w:pPr>
        <w:pStyle w:val="CommentText"/>
      </w:pPr>
      <w:r>
        <w:rPr>
          <w:rStyle w:val="CommentReference"/>
        </w:rPr>
        <w:annotationRef/>
      </w:r>
      <w:r>
        <w:t>Refer to M5, element 5.3</w:t>
      </w:r>
    </w:p>
  </w:comment>
  <w:comment w:id="7271" w:author="Abercrombie, Kerrie" w:date="2021-01-25T11:34:00Z" w:initials="AK">
    <w:p w14:paraId="074D6FBF" w14:textId="52BC3D47" w:rsidR="00080056" w:rsidRDefault="00080056">
      <w:pPr>
        <w:pStyle w:val="CommentText"/>
      </w:pPr>
      <w:r>
        <w:rPr>
          <w:rStyle w:val="CommentReference"/>
        </w:rPr>
        <w:annotationRef/>
      </w:r>
      <w:r>
        <w:t>Have relocated these to M3 – Provision of VTS at this stage</w:t>
      </w:r>
    </w:p>
  </w:comment>
  <w:comment w:id="7276" w:author="Abercrombie, Kerrie" w:date="2021-01-25T11:34:00Z" w:initials="AK">
    <w:p w14:paraId="554EB33C" w14:textId="3B570369" w:rsidR="00080056" w:rsidRDefault="00080056">
      <w:pPr>
        <w:pStyle w:val="CommentText"/>
      </w:pPr>
      <w:r>
        <w:rPr>
          <w:rStyle w:val="CommentReference"/>
        </w:rPr>
        <w:annotationRef/>
      </w:r>
      <w:r>
        <w:t xml:space="preserve">This should be taught as OJT.  Variances in equipment and processes/procedures at different centres. </w:t>
      </w:r>
    </w:p>
  </w:comment>
  <w:comment w:id="7280" w:author="Abercrombie, Kerrie" w:date="2021-01-25T11:35:00Z" w:initials="AK">
    <w:p w14:paraId="1E0F2282" w14:textId="77777777" w:rsidR="00080056" w:rsidRDefault="00080056">
      <w:pPr>
        <w:pStyle w:val="CommentText"/>
      </w:pPr>
      <w:r>
        <w:rPr>
          <w:rStyle w:val="CommentReference"/>
        </w:rPr>
        <w:annotationRef/>
      </w:r>
      <w:r>
        <w:t xml:space="preserve">?  Do we need this noting that </w:t>
      </w:r>
    </w:p>
    <w:p w14:paraId="38CD8C4C" w14:textId="406851FE" w:rsidR="00080056" w:rsidRDefault="00080056">
      <w:pPr>
        <w:pStyle w:val="CommentText"/>
      </w:pPr>
      <w:r>
        <w:t xml:space="preserve">1. We give instructors the option to include additional information about other relevant things, and </w:t>
      </w:r>
    </w:p>
    <w:p w14:paraId="2661ECD7" w14:textId="46FF4F6A" w:rsidR="00080056" w:rsidRDefault="00080056">
      <w:pPr>
        <w:pStyle w:val="CommentText"/>
      </w:pPr>
      <w:r>
        <w:t>2. Recurrent training is being periodically completed which should capture any evolving technologies</w:t>
      </w:r>
    </w:p>
  </w:comment>
  <w:comment w:id="7309" w:author="Abercrombie, Kerrie" w:date="2021-01-25T11:37:00Z" w:initials="AK">
    <w:p w14:paraId="441EBFE8" w14:textId="0B982481" w:rsidR="00080056" w:rsidRDefault="00080056">
      <w:pPr>
        <w:pStyle w:val="CommentText"/>
      </w:pPr>
      <w:r>
        <w:rPr>
          <w:rStyle w:val="CommentReference"/>
        </w:rPr>
        <w:annotationRef/>
      </w:r>
      <w:r>
        <w:t>OJT – local knowledge for that port</w:t>
      </w:r>
    </w:p>
  </w:comment>
  <w:comment w:id="7312" w:author="Abercrombie, Kerrie" w:date="2021-01-25T11:39:00Z" w:initials="AK">
    <w:p w14:paraId="673B8850" w14:textId="66421FE3" w:rsidR="00080056" w:rsidRDefault="00080056">
      <w:pPr>
        <w:pStyle w:val="CommentText"/>
      </w:pPr>
      <w:r>
        <w:rPr>
          <w:rStyle w:val="CommentReference"/>
        </w:rPr>
        <w:annotationRef/>
      </w:r>
      <w:r>
        <w:t>Captured 5M5, subject element 5.1.1</w:t>
      </w:r>
    </w:p>
  </w:comment>
  <w:comment w:id="7319" w:author="Abercrombie, Kerrie" w:date="2021-01-25T11:38:00Z" w:initials="AK">
    <w:p w14:paraId="604CA91E" w14:textId="013D29AB" w:rsidR="00080056" w:rsidRDefault="00080056">
      <w:pPr>
        <w:pStyle w:val="CommentText"/>
      </w:pPr>
      <w:r>
        <w:rPr>
          <w:rStyle w:val="CommentReference"/>
        </w:rPr>
        <w:annotationRef/>
      </w:r>
      <w:r>
        <w:t>Captured M5, element 5.3</w:t>
      </w:r>
    </w:p>
  </w:comment>
  <w:comment w:id="7331" w:author="Abercrombie, Kerrie" w:date="2021-01-25T11:39:00Z" w:initials="AK">
    <w:p w14:paraId="4BC0EE7E" w14:textId="717CC527" w:rsidR="00080056" w:rsidRDefault="00080056">
      <w:pPr>
        <w:pStyle w:val="CommentText"/>
      </w:pPr>
      <w:r>
        <w:rPr>
          <w:rStyle w:val="CommentReference"/>
        </w:rPr>
        <w:annotationRef/>
      </w:r>
      <w:r>
        <w:t>Should the operator have learnt this when they obtained their radio operators certificate.</w:t>
      </w:r>
    </w:p>
  </w:comment>
  <w:comment w:id="7339" w:author="Abercrombie, Kerrie" w:date="2021-01-25T11:40:00Z" w:initials="AK">
    <w:p w14:paraId="7E1A0D72" w14:textId="390E6DC5" w:rsidR="00080056" w:rsidRDefault="00080056">
      <w:pPr>
        <w:pStyle w:val="CommentText"/>
      </w:pPr>
      <w:r>
        <w:rPr>
          <w:rStyle w:val="CommentReference"/>
        </w:rPr>
        <w:annotationRef/>
      </w:r>
      <w:r>
        <w:t>Should the operator have learnt this when they obtained their radio operators certificate.</w:t>
      </w:r>
    </w:p>
  </w:comment>
  <w:comment w:id="7351" w:author="Abercrombie, Kerrie" w:date="2021-01-25T11:45:00Z" w:initials="AK">
    <w:p w14:paraId="12DE02E1" w14:textId="70ECAA12" w:rsidR="00080056" w:rsidRDefault="00080056">
      <w:pPr>
        <w:pStyle w:val="CommentText"/>
      </w:pPr>
      <w:r>
        <w:rPr>
          <w:rStyle w:val="CommentReference"/>
        </w:rPr>
        <w:annotationRef/>
      </w:r>
      <w:r>
        <w:rPr>
          <w:rStyle w:val="CommentReference"/>
        </w:rPr>
        <w:t>OJT</w:t>
      </w:r>
    </w:p>
  </w:comment>
  <w:comment w:id="7412" w:author="Jillian Carson-Jackson" w:date="2020-12-27T16:37:00Z" w:initials="JC">
    <w:p w14:paraId="2B4F0566" w14:textId="5206617C" w:rsidR="00080056" w:rsidRDefault="00080056">
      <w:pPr>
        <w:pStyle w:val="CommentText"/>
      </w:pPr>
      <w:r>
        <w:rPr>
          <w:rStyle w:val="CommentReference"/>
        </w:rPr>
        <w:annotationRef/>
      </w:r>
      <w:r>
        <w:t>Combined with new module 1</w:t>
      </w:r>
    </w:p>
  </w:comment>
  <w:comment w:id="7841" w:author="Jillian Carson-Jackson" w:date="2020-12-27T16:47:00Z" w:initials="JC">
    <w:p w14:paraId="60FE71E8" w14:textId="28CCBF72" w:rsidR="00080056" w:rsidRDefault="00080056">
      <w:pPr>
        <w:pStyle w:val="CommentText"/>
      </w:pPr>
      <w:r>
        <w:rPr>
          <w:rStyle w:val="CommentReference"/>
        </w:rPr>
        <w:annotationRef/>
      </w:r>
      <w:r>
        <w:t xml:space="preserve">Combined with new module 1 and 5 </w:t>
      </w:r>
    </w:p>
  </w:comment>
  <w:comment w:id="8215" w:author="Jillian Carson-Jackson" w:date="2020-12-27T16:52:00Z" w:initials="JC">
    <w:p w14:paraId="4766DB9D" w14:textId="70F763E0" w:rsidR="00080056" w:rsidRDefault="00080056">
      <w:pPr>
        <w:pStyle w:val="CommentText"/>
      </w:pPr>
      <w:r>
        <w:rPr>
          <w:rStyle w:val="CommentReference"/>
        </w:rPr>
        <w:annotationRef/>
      </w:r>
      <w:r>
        <w:t>New topic – realigned existing and added in possible additional items</w:t>
      </w:r>
    </w:p>
  </w:comment>
  <w:comment w:id="8230" w:author="Jillian Carson-Jackson" w:date="2020-12-27T16:53:00Z" w:initials="JC">
    <w:p w14:paraId="076A9652" w14:textId="62186C0C" w:rsidR="00080056" w:rsidRDefault="00080056">
      <w:pPr>
        <w:pStyle w:val="CommentText"/>
      </w:pPr>
      <w:r>
        <w:rPr>
          <w:rStyle w:val="CommentReference"/>
        </w:rPr>
        <w:annotationRef/>
      </w:r>
      <w:r>
        <w:t>New topic – realigned existing and added in possible additional items</w:t>
      </w:r>
    </w:p>
  </w:comment>
  <w:comment w:id="8237" w:author="Abercrombie, Kerrie" w:date="2021-01-25T13:05:00Z" w:initials="AK">
    <w:p w14:paraId="2D84767E" w14:textId="4EC49D59" w:rsidR="00080056" w:rsidRDefault="00080056">
      <w:pPr>
        <w:pStyle w:val="CommentText"/>
      </w:pPr>
      <w:r>
        <w:rPr>
          <w:rStyle w:val="CommentReference"/>
        </w:rPr>
        <w:annotationRef/>
      </w:r>
      <w:r>
        <w:t>Captured under M2 - communications</w:t>
      </w:r>
    </w:p>
  </w:comment>
  <w:comment w:id="8252" w:author="Jillian Carson-Jackson" w:date="2020-12-27T16:54:00Z" w:initials="JC">
    <w:p w14:paraId="617215A2" w14:textId="6B1DB0F3" w:rsidR="00080056" w:rsidRDefault="00080056">
      <w:pPr>
        <w:pStyle w:val="CommentText"/>
      </w:pPr>
      <w:r>
        <w:rPr>
          <w:rStyle w:val="CommentReference"/>
        </w:rPr>
        <w:annotationRef/>
      </w:r>
      <w:r>
        <w:t>Not reviewed for 20201228 version</w:t>
      </w:r>
    </w:p>
  </w:comment>
  <w:comment w:id="8255" w:author="Abercrombie, Kerrie" w:date="2021-01-22T12:28:00Z" w:initials="AK">
    <w:p w14:paraId="303421CD" w14:textId="0CC80563" w:rsidR="00080056" w:rsidRDefault="00080056">
      <w:pPr>
        <w:pStyle w:val="CommentText"/>
      </w:pPr>
      <w:r>
        <w:rPr>
          <w:rStyle w:val="CommentReference"/>
        </w:rPr>
        <w:annotationRef/>
      </w:r>
      <w:r>
        <w:t xml:space="preserve">Suggest that this be removed from the V103/1 model course as corporate policies/ procedures will dictate the actions a VTS operator will need to take </w:t>
      </w:r>
    </w:p>
    <w:p w14:paraId="64D4F37D" w14:textId="77777777" w:rsidR="00080056" w:rsidRDefault="00080056">
      <w:pPr>
        <w:pStyle w:val="CommentText"/>
      </w:pPr>
    </w:p>
    <w:p w14:paraId="008887D2" w14:textId="0D1806F7" w:rsidR="00080056" w:rsidRDefault="00080056">
      <w:pPr>
        <w:pStyle w:val="CommentText"/>
      </w:pPr>
      <w:r>
        <w:t xml:space="preserve"> This is an areas that needs be taught in OJT specific to that VTS authority</w:t>
      </w:r>
    </w:p>
  </w:comment>
  <w:comment w:id="8259" w:author="Abercrombie, Kerrie" w:date="2021-01-22T12:35:00Z" w:initials="AK">
    <w:p w14:paraId="2C64756F" w14:textId="7D0FBF29" w:rsidR="00080056" w:rsidRDefault="00080056">
      <w:pPr>
        <w:pStyle w:val="CommentText"/>
      </w:pPr>
      <w:r>
        <w:rPr>
          <w:rStyle w:val="CommentReference"/>
        </w:rPr>
        <w:annotationRef/>
      </w:r>
      <w:r>
        <w:t>Captured under module 2, element 2.1.1</w:t>
      </w:r>
    </w:p>
  </w:comment>
  <w:comment w:id="8279" w:author="Abercrombie, Kerrie" w:date="2021-01-22T12:33:00Z" w:initials="AK">
    <w:p w14:paraId="0DEF1D2E" w14:textId="379713E4" w:rsidR="00080056" w:rsidRDefault="00080056">
      <w:pPr>
        <w:pStyle w:val="CommentText"/>
      </w:pPr>
      <w:r>
        <w:rPr>
          <w:rStyle w:val="CommentReference"/>
        </w:rPr>
        <w:annotationRef/>
      </w:r>
      <w:r>
        <w:t>Captured under module 2, element 2.1.2</w:t>
      </w:r>
    </w:p>
  </w:comment>
  <w:comment w:id="8291" w:author="Abercrombie, Kerrie" w:date="2021-01-25T13:01:00Z" w:initials="AK">
    <w:p w14:paraId="19813E31" w14:textId="743BC09C" w:rsidR="00080056" w:rsidRDefault="00080056">
      <w:pPr>
        <w:pStyle w:val="CommentText"/>
      </w:pPr>
      <w:r>
        <w:rPr>
          <w:rStyle w:val="CommentReference"/>
        </w:rPr>
        <w:annotationRef/>
      </w:r>
      <w:r>
        <w:t>Captured M6, element 3.1.1</w:t>
      </w:r>
    </w:p>
  </w:comment>
  <w:comment w:id="8294" w:author="Abercrombie, Kerrie" w:date="2021-01-25T13:00:00Z" w:initials="AK">
    <w:p w14:paraId="1876806F" w14:textId="3A5F58CC" w:rsidR="00080056" w:rsidRDefault="00080056">
      <w:pPr>
        <w:pStyle w:val="CommentText"/>
      </w:pPr>
      <w:r>
        <w:rPr>
          <w:rStyle w:val="CommentReference"/>
        </w:rPr>
        <w:annotationRef/>
      </w:r>
      <w:r>
        <w:t>Captured M6, element 3.1.2</w:t>
      </w:r>
    </w:p>
  </w:comment>
  <w:comment w:id="8299" w:author="Abercrombie, Kerrie" w:date="2021-01-25T12:58:00Z" w:initials="AK">
    <w:p w14:paraId="41418231" w14:textId="45959C3E" w:rsidR="00080056" w:rsidRDefault="00080056">
      <w:pPr>
        <w:pStyle w:val="CommentText"/>
      </w:pPr>
      <w:r>
        <w:rPr>
          <w:rStyle w:val="CommentReference"/>
        </w:rPr>
        <w:annotationRef/>
      </w:r>
      <w:r>
        <w:t>?  not sure what a student would learn</w:t>
      </w:r>
    </w:p>
  </w:comment>
  <w:comment w:id="8302" w:author="Abercrombie, Kerrie" w:date="2021-01-25T13:00:00Z" w:initials="AK">
    <w:p w14:paraId="60AD711B" w14:textId="0B681E37" w:rsidR="00080056" w:rsidRDefault="00080056">
      <w:pPr>
        <w:pStyle w:val="CommentText"/>
      </w:pPr>
      <w:r>
        <w:rPr>
          <w:rStyle w:val="CommentReference"/>
        </w:rPr>
        <w:annotationRef/>
      </w:r>
      <w:r>
        <w:t>Captured under M6 – subject element 3.1.3</w:t>
      </w:r>
    </w:p>
  </w:comment>
  <w:comment w:id="8315" w:author="Abercrombie, Kerrie" w:date="2021-01-25T13:10:00Z" w:initials="AK">
    <w:p w14:paraId="10A235F2" w14:textId="4A807804" w:rsidR="00080056" w:rsidRDefault="00080056">
      <w:pPr>
        <w:pStyle w:val="CommentText"/>
      </w:pPr>
      <w:r>
        <w:rPr>
          <w:rStyle w:val="CommentReference"/>
        </w:rPr>
        <w:annotationRef/>
      </w:r>
      <w:r>
        <w:t>VTS authority should have corporate policies in place.  This needs to be taught with the OJT programme</w:t>
      </w:r>
    </w:p>
  </w:comment>
  <w:comment w:id="8317" w:author="Abercrombie, Kerrie" w:date="2021-01-25T13:09:00Z" w:initials="AK">
    <w:p w14:paraId="2C20CBDE" w14:textId="6DC2C519" w:rsidR="00080056" w:rsidRDefault="00080056">
      <w:pPr>
        <w:pStyle w:val="CommentText"/>
      </w:pPr>
      <w:r>
        <w:rPr>
          <w:rStyle w:val="CommentReference"/>
        </w:rPr>
        <w:annotationRef/>
      </w:r>
      <w:r>
        <w:t>Captured under 6.2.2</w:t>
      </w:r>
    </w:p>
  </w:comment>
  <w:comment w:id="8323" w:author="Abercrombie, Kerrie" w:date="2021-01-25T13:09:00Z" w:initials="AK">
    <w:p w14:paraId="72D43F66" w14:textId="065F2E38" w:rsidR="00080056" w:rsidRDefault="00080056">
      <w:pPr>
        <w:pStyle w:val="CommentText"/>
      </w:pPr>
      <w:r>
        <w:rPr>
          <w:rStyle w:val="CommentReference"/>
        </w:rPr>
        <w:annotationRef/>
      </w:r>
      <w:r>
        <w:t>VTS authority should have corporate policies in place.  This needs to be taught with the OJT programme</w:t>
      </w:r>
    </w:p>
  </w:comment>
  <w:comment w:id="8324" w:author="Abercrombie, Kerrie" w:date="2021-01-25T13:02:00Z" w:initials="AK">
    <w:p w14:paraId="2B15A19D" w14:textId="1E385FCA" w:rsidR="00080056" w:rsidRDefault="00080056">
      <w:pPr>
        <w:pStyle w:val="CommentText"/>
      </w:pPr>
      <w:r>
        <w:rPr>
          <w:rStyle w:val="CommentReference"/>
        </w:rPr>
        <w:annotationRef/>
      </w:r>
      <w:r>
        <w:t xml:space="preserve">Are these topics really needed?? Are they not a given </w:t>
      </w:r>
      <w:r>
        <w:br/>
        <w:t xml:space="preserve">They seem a bit warm and fuzzy ….  </w:t>
      </w:r>
    </w:p>
  </w:comment>
  <w:comment w:id="8350" w:author="Jillian Carson-Jackson" w:date="2020-12-27T16:55:00Z" w:initials="JC">
    <w:p w14:paraId="6AA03AE7" w14:textId="45978E98" w:rsidR="00080056" w:rsidRDefault="00080056">
      <w:pPr>
        <w:pStyle w:val="CommentText"/>
      </w:pPr>
      <w:r>
        <w:rPr>
          <w:rStyle w:val="CommentReference"/>
        </w:rPr>
        <w:annotationRef/>
      </w:r>
      <w:r>
        <w:t>Moved to new module 2 – Legal Frameworkd</w:t>
      </w:r>
    </w:p>
  </w:comment>
  <w:comment w:id="8364" w:author="Jillian Carson-Jackson" w:date="2020-12-27T16:57:00Z" w:initials="JC">
    <w:p w14:paraId="13C0A2AB" w14:textId="1AF7836C" w:rsidR="00080056" w:rsidRDefault="00080056">
      <w:pPr>
        <w:pStyle w:val="CommentText"/>
      </w:pPr>
      <w:r>
        <w:rPr>
          <w:rStyle w:val="CommentReference"/>
        </w:rPr>
        <w:annotationRef/>
      </w:r>
      <w:r>
        <w:t>Not reviewed for 20201228 version</w:t>
      </w:r>
    </w:p>
  </w:comment>
  <w:comment w:id="8368" w:author="Abercrombie, Kerrie" w:date="2021-02-11T11:57:00Z" w:initials="AK">
    <w:p w14:paraId="3FC0BF63" w14:textId="27DE1BE6" w:rsidR="00080056" w:rsidRDefault="00080056">
      <w:pPr>
        <w:pStyle w:val="CommentText"/>
      </w:pPr>
      <w:r>
        <w:rPr>
          <w:rStyle w:val="CommentReference"/>
        </w:rPr>
        <w:annotationRef/>
      </w:r>
      <w:r>
        <w:t>Captured module 3, element 3.15</w:t>
      </w:r>
    </w:p>
  </w:comment>
  <w:comment w:id="8373" w:author="Abercrombie, Kerrie" w:date="2021-02-11T11:51:00Z" w:initials="AK">
    <w:p w14:paraId="2C52D852" w14:textId="62BF9158" w:rsidR="00080056" w:rsidRDefault="00080056">
      <w:pPr>
        <w:pStyle w:val="CommentText"/>
      </w:pPr>
      <w:r>
        <w:rPr>
          <w:rStyle w:val="CommentReference"/>
        </w:rPr>
        <w:annotationRef/>
      </w:r>
      <w:r>
        <w:t>OJT ????</w:t>
      </w:r>
    </w:p>
  </w:comment>
  <w:comment w:id="8374" w:author="Abercrombie, Kerrie" w:date="2021-01-22T13:55:00Z" w:initials="AK">
    <w:p w14:paraId="5E32D93D" w14:textId="5B6493BB" w:rsidR="00080056" w:rsidRDefault="00080056" w:rsidP="00FD5556">
      <w:pPr>
        <w:pStyle w:val="CommentText"/>
      </w:pPr>
      <w:r>
        <w:rPr>
          <w:rStyle w:val="CommentReference"/>
        </w:rPr>
        <w:annotationRef/>
      </w:r>
      <w:r>
        <w:t>The detail of contingency plans should be taught in OJT as implementing them is a VTS A responsibility.</w:t>
      </w:r>
    </w:p>
    <w:p w14:paraId="155F32A0" w14:textId="77777777" w:rsidR="00080056" w:rsidRDefault="00080056" w:rsidP="00FD5556">
      <w:pPr>
        <w:pStyle w:val="CommentText"/>
      </w:pPr>
    </w:p>
    <w:p w14:paraId="5FC4E475" w14:textId="2A11C154" w:rsidR="00080056" w:rsidRDefault="00080056" w:rsidP="00FD5556">
      <w:pPr>
        <w:pStyle w:val="CommentText"/>
      </w:pPr>
      <w:r>
        <w:t>Preparing them and activating them is the responsibility of management, not the VTS operator.  They just need to be aware of them and implementing relevant procedures to respond in those events/incident situations</w:t>
      </w:r>
    </w:p>
    <w:p w14:paraId="0629FE99" w14:textId="1B083662" w:rsidR="00080056" w:rsidRDefault="00080056" w:rsidP="00FD5556">
      <w:pPr>
        <w:pStyle w:val="CommentText"/>
      </w:pPr>
    </w:p>
    <w:p w14:paraId="251B16A9" w14:textId="39414416" w:rsidR="00080056" w:rsidRDefault="00080056" w:rsidP="00FD5556">
      <w:pPr>
        <w:pStyle w:val="CommentText"/>
      </w:pPr>
      <w:r>
        <w:t>What is the expected learning outcome you want from the student ???  to do well in simulated exercises?</w:t>
      </w:r>
    </w:p>
    <w:p w14:paraId="17DDCDB2" w14:textId="4D2B5227" w:rsidR="00080056" w:rsidRDefault="00080056" w:rsidP="00FD5556">
      <w:pPr>
        <w:pStyle w:val="CommentText"/>
      </w:pPr>
    </w:p>
    <w:p w14:paraId="358B931F" w14:textId="18CA8C15" w:rsidR="00080056" w:rsidRDefault="00080056" w:rsidP="00744FE3">
      <w:pPr>
        <w:pStyle w:val="CommentText"/>
      </w:pPr>
      <w:r>
        <w:t xml:space="preserve">By definition:  A contingency plan is a course of action designed to help an organization respond effectively to a significant future event or situation that may or may not happen. </w:t>
      </w:r>
    </w:p>
    <w:p w14:paraId="4697D10C" w14:textId="77777777" w:rsidR="00080056" w:rsidRDefault="00080056" w:rsidP="00744FE3">
      <w:pPr>
        <w:pStyle w:val="CommentText"/>
      </w:pPr>
    </w:p>
    <w:p w14:paraId="75B80551" w14:textId="493B8975" w:rsidR="00080056" w:rsidRDefault="00080056" w:rsidP="00744FE3">
      <w:pPr>
        <w:pStyle w:val="CommentText"/>
      </w:pPr>
      <w:r>
        <w:t>A contingency plan is sometimes referred to as "Plan B," because it can be also used as an alternative for action if expected results fail to materialize. Contingency planning is a component of business continuity, disaster recovery and risk management.</w:t>
      </w:r>
    </w:p>
    <w:p w14:paraId="6037C371" w14:textId="56519DDE" w:rsidR="00080056" w:rsidRDefault="00080056">
      <w:pPr>
        <w:pStyle w:val="CommentText"/>
      </w:pPr>
    </w:p>
  </w:comment>
  <w:comment w:id="8378" w:author="Abercrombie, Kerrie" w:date="2021-02-11T11:50:00Z" w:initials="AK">
    <w:p w14:paraId="295F32E2" w14:textId="0819CFDC" w:rsidR="00080056" w:rsidRDefault="00080056">
      <w:pPr>
        <w:pStyle w:val="CommentText"/>
      </w:pPr>
      <w:r>
        <w:rPr>
          <w:rStyle w:val="CommentReference"/>
        </w:rPr>
        <w:annotationRef/>
      </w:r>
      <w:r>
        <w:t xml:space="preserve">Captured in module 3, element 3.15.3 and 3.18 </w:t>
      </w:r>
    </w:p>
  </w:comment>
  <w:comment w:id="8400" w:author="Abercrombie, Kerrie" w:date="2021-02-11T11:50:00Z" w:initials="AK">
    <w:p w14:paraId="1AC9999B" w14:textId="1E4F7222" w:rsidR="00080056" w:rsidRDefault="00080056">
      <w:pPr>
        <w:pStyle w:val="CommentText"/>
      </w:pPr>
      <w:r>
        <w:rPr>
          <w:rStyle w:val="CommentReference"/>
        </w:rPr>
        <w:annotationRef/>
      </w:r>
      <w:r>
        <w:t>Captured in module 3, element 3.18.2</w:t>
      </w:r>
    </w:p>
  </w:comment>
  <w:comment w:id="8411" w:author="Abercrombie, Kerrie" w:date="2021-02-11T11:49:00Z" w:initials="AK">
    <w:p w14:paraId="3F195946" w14:textId="3297F359" w:rsidR="00080056" w:rsidRDefault="00080056">
      <w:pPr>
        <w:pStyle w:val="CommentText"/>
      </w:pPr>
      <w:r>
        <w:rPr>
          <w:rStyle w:val="CommentReference"/>
        </w:rPr>
        <w:annotationRef/>
      </w:r>
      <w:r>
        <w:t>Captured in module 3, element 3.17</w:t>
      </w:r>
    </w:p>
  </w:comment>
  <w:comment w:id="8412" w:author="Abercrombie, Kerrie" w:date="2021-01-22T10:10:00Z" w:initials="AK">
    <w:p w14:paraId="4BB8D957" w14:textId="743DF80E" w:rsidR="00080056" w:rsidRDefault="00080056">
      <w:pPr>
        <w:pStyle w:val="CommentText"/>
      </w:pPr>
      <w:r>
        <w:rPr>
          <w:rStyle w:val="CommentReference"/>
        </w:rPr>
        <w:annotationRef/>
      </w:r>
      <w:r>
        <w:t>Captured under module 1, element 1.5</w:t>
      </w:r>
    </w:p>
  </w:comment>
  <w:comment w:id="8429" w:author="Abercrombie, Kerrie" w:date="2021-01-22T10:08:00Z" w:initials="AK">
    <w:p w14:paraId="1055980A" w14:textId="07DF6B6A" w:rsidR="00080056" w:rsidRDefault="00080056">
      <w:pPr>
        <w:pStyle w:val="CommentText"/>
      </w:pPr>
      <w:r>
        <w:rPr>
          <w:rStyle w:val="CommentReference"/>
        </w:rPr>
        <w:annotationRef/>
      </w:r>
      <w:r>
        <w:t>Captured under module 1, element 1.5.2</w:t>
      </w:r>
    </w:p>
  </w:comment>
  <w:comment w:id="8433" w:author="Abercrombie, Kerrie" w:date="2021-01-22T10:09:00Z" w:initials="AK">
    <w:p w14:paraId="0ED5415F" w14:textId="0A894DA4" w:rsidR="00080056" w:rsidRDefault="00080056">
      <w:pPr>
        <w:pStyle w:val="CommentText"/>
      </w:pPr>
      <w:r>
        <w:rPr>
          <w:rStyle w:val="CommentReference"/>
        </w:rPr>
        <w:annotationRef/>
      </w:r>
      <w:r>
        <w:t>Captured under module 1, element 1.5.4</w:t>
      </w:r>
    </w:p>
  </w:comment>
  <w:comment w:id="8438" w:author="Abercrombie, Kerrie" w:date="2021-02-11T11:47:00Z" w:initials="AK">
    <w:p w14:paraId="04CB6E00" w14:textId="1FE19EEF" w:rsidR="00080056" w:rsidRDefault="00080056">
      <w:pPr>
        <w:pStyle w:val="CommentText"/>
      </w:pPr>
      <w:r>
        <w:rPr>
          <w:rStyle w:val="CommentReference"/>
        </w:rPr>
        <w:annotationRef/>
      </w:r>
      <w:r>
        <w:t>Captured under module 3, subject elements 3.17.2</w:t>
      </w:r>
    </w:p>
  </w:comment>
  <w:comment w:id="8454" w:author="Abercrombie, Kerrie" w:date="2021-02-11T11:46:00Z" w:initials="AK">
    <w:p w14:paraId="078299E6" w14:textId="7DB40A73" w:rsidR="00080056" w:rsidRDefault="00080056">
      <w:pPr>
        <w:pStyle w:val="CommentText"/>
      </w:pPr>
      <w:r>
        <w:rPr>
          <w:rStyle w:val="CommentReference"/>
        </w:rPr>
        <w:annotationRef/>
      </w:r>
      <w:r>
        <w:t>Captured in module 3, subject elements 3.19</w:t>
      </w:r>
    </w:p>
  </w:comment>
  <w:comment w:id="8467" w:author="Jillian Carson-Jackson" w:date="2020-12-27T16:57:00Z" w:initials="JC">
    <w:p w14:paraId="50EA12D7" w14:textId="560A76E7" w:rsidR="00080056" w:rsidRDefault="00080056">
      <w:pPr>
        <w:pStyle w:val="CommentText"/>
      </w:pPr>
      <w:r>
        <w:rPr>
          <w:rStyle w:val="CommentReference"/>
        </w:rPr>
        <w:annotationRef/>
      </w:r>
      <w:r>
        <w:t>Not reviewed for 20201228 version</w:t>
      </w:r>
    </w:p>
  </w:comment>
  <w:comment w:id="8470" w:author="Jillian Carson-Jackson" w:date="2020-12-27T16:57:00Z" w:initials="JC">
    <w:p w14:paraId="2394B8E2" w14:textId="1596696D" w:rsidR="00080056" w:rsidRDefault="00080056">
      <w:pPr>
        <w:pStyle w:val="CommentText"/>
      </w:pPr>
      <w:r>
        <w:rPr>
          <w:rStyle w:val="CommentReference"/>
        </w:rPr>
        <w:annotationRef/>
      </w:r>
      <w:r>
        <w:t>Not reviewed for 20201228 version</w:t>
      </w:r>
    </w:p>
  </w:comment>
  <w:comment w:id="8483" w:author="Jillian Carson-Jackson" w:date="2020-12-27T16:57:00Z" w:initials="JC">
    <w:p w14:paraId="6FBE3B0D" w14:textId="352EECBC" w:rsidR="00080056" w:rsidRDefault="00080056">
      <w:pPr>
        <w:pStyle w:val="CommentText"/>
      </w:pPr>
      <w:r>
        <w:rPr>
          <w:rStyle w:val="CommentReference"/>
        </w:rPr>
        <w:annotationRef/>
      </w:r>
      <w:r>
        <w:t>Not reviewed for 20201228 version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11BC0FC" w15:done="0"/>
  <w15:commentEx w15:paraId="3CFA1C91" w15:paraIdParent="511BC0FC" w15:done="0"/>
  <w15:commentEx w15:paraId="5B1A5EBB" w15:paraIdParent="511BC0FC" w15:done="0"/>
  <w15:commentEx w15:paraId="4E54865F" w15:done="0"/>
  <w15:commentEx w15:paraId="4FEA8FC3" w15:done="0"/>
  <w15:commentEx w15:paraId="78AC0D4C" w15:done="0"/>
  <w15:commentEx w15:paraId="1D3C4DE9" w15:done="0"/>
  <w15:commentEx w15:paraId="7157E009" w15:done="0"/>
  <w15:commentEx w15:paraId="0F55F639" w15:done="0"/>
  <w15:commentEx w15:paraId="15728F8D" w15:done="0"/>
  <w15:commentEx w15:paraId="7986CA4A" w15:done="0"/>
  <w15:commentEx w15:paraId="63A13EB5" w15:done="0"/>
  <w15:commentEx w15:paraId="46A9821D" w15:done="0"/>
  <w15:commentEx w15:paraId="7F9A4A63" w15:done="0"/>
  <w15:commentEx w15:paraId="1869A105" w15:done="0"/>
  <w15:commentEx w15:paraId="32DC4A4D" w15:done="0"/>
  <w15:commentEx w15:paraId="3728808B" w15:done="0"/>
  <w15:commentEx w15:paraId="32767C71" w15:done="0"/>
  <w15:commentEx w15:paraId="108F242D" w15:done="0"/>
  <w15:commentEx w15:paraId="3289BB35" w15:done="0"/>
  <w15:commentEx w15:paraId="568444C8" w15:done="0"/>
  <w15:commentEx w15:paraId="4E1306DF" w15:done="0"/>
  <w15:commentEx w15:paraId="004E5C41" w15:done="0"/>
  <w15:commentEx w15:paraId="380BD794" w15:done="0"/>
  <w15:commentEx w15:paraId="008E4205" w15:done="0"/>
  <w15:commentEx w15:paraId="46A1D779" w15:done="0"/>
  <w15:commentEx w15:paraId="6964BFEA" w15:done="0"/>
  <w15:commentEx w15:paraId="0A8FBF2F" w15:done="0"/>
  <w15:commentEx w15:paraId="2F937E42" w15:done="0"/>
  <w15:commentEx w15:paraId="6688F699" w15:done="0"/>
  <w15:commentEx w15:paraId="5554CB1E" w15:done="0"/>
  <w15:commentEx w15:paraId="312AF5C3" w15:done="0"/>
  <w15:commentEx w15:paraId="30568895" w15:done="0"/>
  <w15:commentEx w15:paraId="5C399F6E" w15:done="0"/>
  <w15:commentEx w15:paraId="0137B281" w15:done="0"/>
  <w15:commentEx w15:paraId="66B41A4B" w15:done="0"/>
  <w15:commentEx w15:paraId="7DE50B11" w15:done="0"/>
  <w15:commentEx w15:paraId="3CC04EF4" w15:done="0"/>
  <w15:commentEx w15:paraId="20D467CA" w15:done="0"/>
  <w15:commentEx w15:paraId="3C22FE7D" w15:done="0"/>
  <w15:commentEx w15:paraId="5A624F35" w15:done="0"/>
  <w15:commentEx w15:paraId="1235892D" w15:done="0"/>
  <w15:commentEx w15:paraId="533DDD9A" w15:done="0"/>
  <w15:commentEx w15:paraId="1934FA48" w15:done="0"/>
  <w15:commentEx w15:paraId="5D8CDF84" w15:done="0"/>
  <w15:commentEx w15:paraId="2A56D3FF" w15:done="0"/>
  <w15:commentEx w15:paraId="57B85F47" w15:done="0"/>
  <w15:commentEx w15:paraId="75AC7A3F" w15:done="0"/>
  <w15:commentEx w15:paraId="7B1C92D0" w15:done="0"/>
  <w15:commentEx w15:paraId="5AB2AA20" w15:done="0"/>
  <w15:commentEx w15:paraId="247A0E96" w15:done="0"/>
  <w15:commentEx w15:paraId="7A345B1B" w15:done="0"/>
  <w15:commentEx w15:paraId="59E1778D" w15:done="0"/>
  <w15:commentEx w15:paraId="376A8685" w15:done="0"/>
  <w15:commentEx w15:paraId="3A2FC39E" w15:done="0"/>
  <w15:commentEx w15:paraId="0BE756E9" w15:done="0"/>
  <w15:commentEx w15:paraId="60A0E3F4" w15:done="0"/>
  <w15:commentEx w15:paraId="54EA04A0" w15:done="0"/>
  <w15:commentEx w15:paraId="42527501" w15:done="0"/>
  <w15:commentEx w15:paraId="308F5E56" w15:done="0"/>
  <w15:commentEx w15:paraId="5E010DA9" w15:done="0"/>
  <w15:commentEx w15:paraId="748551DE" w15:done="0"/>
  <w15:commentEx w15:paraId="7653B604" w15:done="0"/>
  <w15:commentEx w15:paraId="6AC7AAC3" w15:done="0"/>
  <w15:commentEx w15:paraId="6CEF923D" w15:done="0"/>
  <w15:commentEx w15:paraId="34D6DD2A" w15:done="0"/>
  <w15:commentEx w15:paraId="79A6191B" w15:done="0"/>
  <w15:commentEx w15:paraId="7CB1C75D" w15:done="0"/>
  <w15:commentEx w15:paraId="01881417" w15:done="0"/>
  <w15:commentEx w15:paraId="19DADF19" w15:done="0"/>
  <w15:commentEx w15:paraId="64B4FA4E" w15:done="0"/>
  <w15:commentEx w15:paraId="0E856312" w15:paraIdParent="64B4FA4E" w15:done="0"/>
  <w15:commentEx w15:paraId="6E853739" w15:done="1"/>
  <w15:commentEx w15:paraId="234617DB" w15:done="0"/>
  <w15:commentEx w15:paraId="59A73DC6" w15:done="0"/>
  <w15:commentEx w15:paraId="37B7F213" w15:done="0"/>
  <w15:commentEx w15:paraId="59977B02" w15:done="0"/>
  <w15:commentEx w15:paraId="0BC993DF" w15:done="0"/>
  <w15:commentEx w15:paraId="296B1BB8" w15:done="0"/>
  <w15:commentEx w15:paraId="25AEE2BE" w15:done="0"/>
  <w15:commentEx w15:paraId="31F7B402" w15:done="0"/>
  <w15:commentEx w15:paraId="74429CB6" w15:done="0"/>
  <w15:commentEx w15:paraId="741D021D" w15:done="0"/>
  <w15:commentEx w15:paraId="58C0061E" w15:done="0"/>
  <w15:commentEx w15:paraId="2E612FAF" w15:done="0"/>
  <w15:commentEx w15:paraId="24AEDE42" w15:done="0"/>
  <w15:commentEx w15:paraId="30002A3B" w15:done="0"/>
  <w15:commentEx w15:paraId="774D8549" w15:done="0"/>
  <w15:commentEx w15:paraId="0084A4D7" w15:done="0"/>
  <w15:commentEx w15:paraId="32EF3B25" w15:done="0"/>
  <w15:commentEx w15:paraId="7B6F43F0" w15:done="0"/>
  <w15:commentEx w15:paraId="25DE4B23" w15:done="0"/>
  <w15:commentEx w15:paraId="781E7E73" w15:done="0"/>
  <w15:commentEx w15:paraId="3F581161" w15:done="0"/>
  <w15:commentEx w15:paraId="41AB2854" w15:done="0"/>
  <w15:commentEx w15:paraId="58BCB92F" w15:done="0"/>
  <w15:commentEx w15:paraId="4C84210C" w15:done="0"/>
  <w15:commentEx w15:paraId="0647B19F" w15:done="0"/>
  <w15:commentEx w15:paraId="17ED9D31" w15:done="0"/>
  <w15:commentEx w15:paraId="58FB4F28" w15:done="0"/>
  <w15:commentEx w15:paraId="41F6CC0F" w15:done="0"/>
  <w15:commentEx w15:paraId="7BAE9401" w15:done="0"/>
  <w15:commentEx w15:paraId="155F887F" w15:done="0"/>
  <w15:commentEx w15:paraId="76C84E7C" w15:done="0"/>
  <w15:commentEx w15:paraId="49B23058" w15:done="0"/>
  <w15:commentEx w15:paraId="646A1A93" w15:done="0"/>
  <w15:commentEx w15:paraId="7A541984" w15:done="0"/>
  <w15:commentEx w15:paraId="07E9A73E" w15:done="0"/>
  <w15:commentEx w15:paraId="0579A559" w15:done="0"/>
  <w15:commentEx w15:paraId="39AB6111" w15:done="0"/>
  <w15:commentEx w15:paraId="598010BC" w15:done="0"/>
  <w15:commentEx w15:paraId="0B43CD8B" w15:done="0"/>
  <w15:commentEx w15:paraId="2EEF333F" w15:done="0"/>
  <w15:commentEx w15:paraId="4A6D3175" w15:done="0"/>
  <w15:commentEx w15:paraId="48A536D9" w15:done="0"/>
  <w15:commentEx w15:paraId="02FA5F34" w15:done="0"/>
  <w15:commentEx w15:paraId="6B00F2EF" w15:done="0"/>
  <w15:commentEx w15:paraId="7AC1F679" w15:done="0"/>
  <w15:commentEx w15:paraId="384044B5" w15:done="0"/>
  <w15:commentEx w15:paraId="5677AC2E" w15:done="0"/>
  <w15:commentEx w15:paraId="4815323C" w15:done="0"/>
  <w15:commentEx w15:paraId="39A15026" w15:done="0"/>
  <w15:commentEx w15:paraId="7BCB7307" w15:done="0"/>
  <w15:commentEx w15:paraId="0410D39C" w15:done="0"/>
  <w15:commentEx w15:paraId="3760BC97" w15:done="0"/>
  <w15:commentEx w15:paraId="011FB9D0" w15:done="0"/>
  <w15:commentEx w15:paraId="2BA41BCA" w15:done="0"/>
  <w15:commentEx w15:paraId="3D999D8D" w15:done="0"/>
  <w15:commentEx w15:paraId="38F5AE09" w15:done="0"/>
  <w15:commentEx w15:paraId="52976F17" w15:done="0"/>
  <w15:commentEx w15:paraId="79E19ABE" w15:done="0"/>
  <w15:commentEx w15:paraId="6B3ECB80" w15:done="0"/>
  <w15:commentEx w15:paraId="3A3D600D" w15:done="0"/>
  <w15:commentEx w15:paraId="27F6B6CF" w15:done="0"/>
  <w15:commentEx w15:paraId="52280013" w15:done="0"/>
  <w15:commentEx w15:paraId="3B9FE0AB" w15:done="0"/>
  <w15:commentEx w15:paraId="3D1491F7" w15:done="0"/>
  <w15:commentEx w15:paraId="47FFE63E" w15:done="0"/>
  <w15:commentEx w15:paraId="378F07A0" w15:done="0"/>
  <w15:commentEx w15:paraId="3FB40C1B" w15:done="0"/>
  <w15:commentEx w15:paraId="7C562363" w15:done="0"/>
  <w15:commentEx w15:paraId="3748E9D8" w15:done="0"/>
  <w15:commentEx w15:paraId="5E5FA90E" w15:done="0"/>
  <w15:commentEx w15:paraId="70A319BD" w15:done="0"/>
  <w15:commentEx w15:paraId="3C321B1F" w15:done="0"/>
  <w15:commentEx w15:paraId="0BB27CDD" w15:done="0"/>
  <w15:commentEx w15:paraId="317A4CCF" w15:done="0"/>
  <w15:commentEx w15:paraId="6E0B4B26" w15:done="0"/>
  <w15:commentEx w15:paraId="04A7154C" w15:done="0"/>
  <w15:commentEx w15:paraId="42C07300" w15:done="0"/>
  <w15:commentEx w15:paraId="3AA411D0" w15:done="0"/>
  <w15:commentEx w15:paraId="74F0DD8D" w15:done="0"/>
  <w15:commentEx w15:paraId="185FE365" w15:done="0"/>
  <w15:commentEx w15:paraId="32AA7CCD" w15:done="0"/>
  <w15:commentEx w15:paraId="60697B6A" w15:done="0"/>
  <w15:commentEx w15:paraId="7EBD0E20" w15:done="0"/>
  <w15:commentEx w15:paraId="6E878101" w15:done="0"/>
  <w15:commentEx w15:paraId="5FDA398E" w15:done="0"/>
  <w15:commentEx w15:paraId="12A0110B" w15:done="0"/>
  <w15:commentEx w15:paraId="0A21C291" w15:done="0"/>
  <w15:commentEx w15:paraId="48C1501A" w15:done="0"/>
  <w15:commentEx w15:paraId="57C2DAA7" w15:done="0"/>
  <w15:commentEx w15:paraId="0B730B85" w15:done="0"/>
  <w15:commentEx w15:paraId="0C59AB21" w15:done="0"/>
  <w15:commentEx w15:paraId="6BC8C9CA" w15:done="0"/>
  <w15:commentEx w15:paraId="6836A980" w15:done="0"/>
  <w15:commentEx w15:paraId="30BE02DD" w15:done="0"/>
  <w15:commentEx w15:paraId="7931CCCB" w15:done="0"/>
  <w15:commentEx w15:paraId="4069EA06" w15:done="0"/>
  <w15:commentEx w15:paraId="5FC36938" w15:done="0"/>
  <w15:commentEx w15:paraId="49D1F1AF" w15:done="0"/>
  <w15:commentEx w15:paraId="45C3B428" w15:done="0"/>
  <w15:commentEx w15:paraId="5825C78F" w15:done="0"/>
  <w15:commentEx w15:paraId="11DB6D9A" w15:done="0"/>
  <w15:commentEx w15:paraId="7FD2E0D1" w15:done="0"/>
  <w15:commentEx w15:paraId="349CA2D5" w15:done="0"/>
  <w15:commentEx w15:paraId="0EDB4AFA" w15:done="0"/>
  <w15:commentEx w15:paraId="694ACBDD" w15:done="0"/>
  <w15:commentEx w15:paraId="7322DA2D" w15:done="0"/>
  <w15:commentEx w15:paraId="3A63AC12" w15:done="0"/>
  <w15:commentEx w15:paraId="060DC86D" w15:done="0"/>
  <w15:commentEx w15:paraId="4FE7162A" w15:done="0"/>
  <w15:commentEx w15:paraId="37BC896E" w15:done="0"/>
  <w15:commentEx w15:paraId="0950EE22" w15:done="0"/>
  <w15:commentEx w15:paraId="2B2A9DE7" w15:done="0"/>
  <w15:commentEx w15:paraId="2780845E" w15:done="0"/>
  <w15:commentEx w15:paraId="7004CD0B" w15:done="0"/>
  <w15:commentEx w15:paraId="7069A57B" w15:done="0"/>
  <w15:commentEx w15:paraId="3D750DE9" w15:done="0"/>
  <w15:commentEx w15:paraId="21AD08F8" w15:done="0"/>
  <w15:commentEx w15:paraId="27388B87" w15:done="0"/>
  <w15:commentEx w15:paraId="7F0B77FA" w15:done="0"/>
  <w15:commentEx w15:paraId="21EE127B" w15:done="0"/>
  <w15:commentEx w15:paraId="0D4F90DB" w15:done="0"/>
  <w15:commentEx w15:paraId="0683115E" w15:done="0"/>
  <w15:commentEx w15:paraId="5A9A8CF9" w15:done="0"/>
  <w15:commentEx w15:paraId="6D0D14B5" w15:done="0"/>
  <w15:commentEx w15:paraId="3CFE3BFB" w15:done="0"/>
  <w15:commentEx w15:paraId="2886D1BB" w15:done="0"/>
  <w15:commentEx w15:paraId="0427960A" w15:done="0"/>
  <w15:commentEx w15:paraId="6419BED9" w15:done="0"/>
  <w15:commentEx w15:paraId="358B4ECD" w15:done="0"/>
  <w15:commentEx w15:paraId="7A780769" w15:done="0"/>
  <w15:commentEx w15:paraId="06CF0E5E" w15:done="0"/>
  <w15:commentEx w15:paraId="10B28712" w15:done="0"/>
  <w15:commentEx w15:paraId="73481F94" w15:done="0"/>
  <w15:commentEx w15:paraId="7F7B4037" w15:done="0"/>
  <w15:commentEx w15:paraId="0B69EB78" w15:done="0"/>
  <w15:commentEx w15:paraId="6331A317" w15:done="0"/>
  <w15:commentEx w15:paraId="1AD644A2" w15:done="0"/>
  <w15:commentEx w15:paraId="14481CE6" w15:done="0"/>
  <w15:commentEx w15:paraId="57C83303" w15:done="0"/>
  <w15:commentEx w15:paraId="0C72A621" w15:done="0"/>
  <w15:commentEx w15:paraId="6F3A1625" w15:done="0"/>
  <w15:commentEx w15:paraId="2928F871" w15:done="0"/>
  <w15:commentEx w15:paraId="0AE0CDBD" w15:done="0"/>
  <w15:commentEx w15:paraId="6C1D23A5" w15:done="0"/>
  <w15:commentEx w15:paraId="27E2252A" w15:done="0"/>
  <w15:commentEx w15:paraId="5A638FA5" w15:done="0"/>
  <w15:commentEx w15:paraId="67CA9B71" w15:done="0"/>
  <w15:commentEx w15:paraId="3C45DAB2" w15:done="0"/>
  <w15:commentEx w15:paraId="1EAE0F92" w15:done="0"/>
  <w15:commentEx w15:paraId="1CE6736E" w15:done="0"/>
  <w15:commentEx w15:paraId="77E34C9F" w15:done="0"/>
  <w15:commentEx w15:paraId="7984C5C8" w15:done="0"/>
  <w15:commentEx w15:paraId="53B3D2A5" w15:done="0"/>
  <w15:commentEx w15:paraId="6EDE8A6D" w15:done="0"/>
  <w15:commentEx w15:paraId="1998A08B" w15:done="0"/>
  <w15:commentEx w15:paraId="0D7616C0" w15:done="0"/>
  <w15:commentEx w15:paraId="47A47F18" w15:done="0"/>
  <w15:commentEx w15:paraId="1814AFD0" w15:done="0"/>
  <w15:commentEx w15:paraId="4E82E1C1" w15:done="0"/>
  <w15:commentEx w15:paraId="7AFE843A" w15:done="0"/>
  <w15:commentEx w15:paraId="41E145C4" w15:done="0"/>
  <w15:commentEx w15:paraId="087F2F5F" w15:done="0"/>
  <w15:commentEx w15:paraId="530D4F14" w15:done="0"/>
  <w15:commentEx w15:paraId="41A96F2D" w15:done="0"/>
  <w15:commentEx w15:paraId="1FE49305" w15:done="0"/>
  <w15:commentEx w15:paraId="074D6FBF" w15:done="0"/>
  <w15:commentEx w15:paraId="554EB33C" w15:done="0"/>
  <w15:commentEx w15:paraId="2661ECD7" w15:done="0"/>
  <w15:commentEx w15:paraId="441EBFE8" w15:done="0"/>
  <w15:commentEx w15:paraId="673B8850" w15:done="0"/>
  <w15:commentEx w15:paraId="604CA91E" w15:done="0"/>
  <w15:commentEx w15:paraId="4BC0EE7E" w15:done="0"/>
  <w15:commentEx w15:paraId="7E1A0D72" w15:done="0"/>
  <w15:commentEx w15:paraId="12DE02E1" w15:done="0"/>
  <w15:commentEx w15:paraId="2B4F0566" w15:done="0"/>
  <w15:commentEx w15:paraId="60FE71E8" w15:done="0"/>
  <w15:commentEx w15:paraId="4766DB9D" w15:done="0"/>
  <w15:commentEx w15:paraId="076A9652" w15:done="0"/>
  <w15:commentEx w15:paraId="2D84767E" w15:done="0"/>
  <w15:commentEx w15:paraId="617215A2" w15:done="0"/>
  <w15:commentEx w15:paraId="008887D2" w15:done="0"/>
  <w15:commentEx w15:paraId="2C64756F" w15:done="0"/>
  <w15:commentEx w15:paraId="0DEF1D2E" w15:done="0"/>
  <w15:commentEx w15:paraId="19813E31" w15:done="0"/>
  <w15:commentEx w15:paraId="1876806F" w15:done="0"/>
  <w15:commentEx w15:paraId="41418231" w15:done="0"/>
  <w15:commentEx w15:paraId="60AD711B" w15:done="0"/>
  <w15:commentEx w15:paraId="10A235F2" w15:done="0"/>
  <w15:commentEx w15:paraId="2C20CBDE" w15:done="0"/>
  <w15:commentEx w15:paraId="72D43F66" w15:done="0"/>
  <w15:commentEx w15:paraId="2B15A19D" w15:done="0"/>
  <w15:commentEx w15:paraId="6AA03AE7" w15:done="0"/>
  <w15:commentEx w15:paraId="13C0A2AB" w15:done="0"/>
  <w15:commentEx w15:paraId="3FC0BF63" w15:done="0"/>
  <w15:commentEx w15:paraId="2C52D852" w15:done="0"/>
  <w15:commentEx w15:paraId="6037C371" w15:done="0"/>
  <w15:commentEx w15:paraId="295F32E2" w15:done="0"/>
  <w15:commentEx w15:paraId="1AC9999B" w15:done="0"/>
  <w15:commentEx w15:paraId="3F195946" w15:done="0"/>
  <w15:commentEx w15:paraId="4BB8D957" w15:done="0"/>
  <w15:commentEx w15:paraId="1055980A" w15:done="0"/>
  <w15:commentEx w15:paraId="0ED5415F" w15:done="0"/>
  <w15:commentEx w15:paraId="04CB6E00" w15:done="0"/>
  <w15:commentEx w15:paraId="078299E6" w15:done="0"/>
  <w15:commentEx w15:paraId="50EA12D7" w15:done="0"/>
  <w15:commentEx w15:paraId="2394B8E2" w15:done="0"/>
  <w15:commentEx w15:paraId="6FBE3B0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1BC0FC" w16cid:durableId="23CF6F0E"/>
  <w16cid:commentId w16cid:paraId="3CFA1C91" w16cid:durableId="23CF6F0F"/>
  <w16cid:commentId w16cid:paraId="5B1A5EBB" w16cid:durableId="23CF6F10"/>
  <w16cid:commentId w16cid:paraId="4E54865F" w16cid:durableId="23CF6F11"/>
  <w16cid:commentId w16cid:paraId="4FEA8FC3" w16cid:durableId="23CF6F12"/>
  <w16cid:commentId w16cid:paraId="78AC0D4C" w16cid:durableId="23CF6F13"/>
  <w16cid:commentId w16cid:paraId="1D3C4DE9" w16cid:durableId="23CF6F14"/>
  <w16cid:commentId w16cid:paraId="7157E009" w16cid:durableId="23CF6F15"/>
  <w16cid:commentId w16cid:paraId="0F55F639" w16cid:durableId="23CF6F16"/>
  <w16cid:commentId w16cid:paraId="15728F8D" w16cid:durableId="23CF6F17"/>
  <w16cid:commentId w16cid:paraId="7986CA4A" w16cid:durableId="23CF6F18"/>
  <w16cid:commentId w16cid:paraId="63A13EB5" w16cid:durableId="23CF6F19"/>
  <w16cid:commentId w16cid:paraId="46A9821D" w16cid:durableId="23CF6F1A"/>
  <w16cid:commentId w16cid:paraId="7F9A4A63" w16cid:durableId="23CF6F1B"/>
  <w16cid:commentId w16cid:paraId="1869A105" w16cid:durableId="23CF6F1C"/>
  <w16cid:commentId w16cid:paraId="32DC4A4D" w16cid:durableId="23CF6F1D"/>
  <w16cid:commentId w16cid:paraId="3728808B" w16cid:durableId="23CF6F1E"/>
  <w16cid:commentId w16cid:paraId="32767C71" w16cid:durableId="23CF6F1F"/>
  <w16cid:commentId w16cid:paraId="108F242D" w16cid:durableId="23CF6F20"/>
  <w16cid:commentId w16cid:paraId="3289BB35" w16cid:durableId="23CF6F21"/>
  <w16cid:commentId w16cid:paraId="568444C8" w16cid:durableId="23CF6F22"/>
  <w16cid:commentId w16cid:paraId="4E1306DF" w16cid:durableId="23CF6F23"/>
  <w16cid:commentId w16cid:paraId="004E5C41" w16cid:durableId="23CF6F24"/>
  <w16cid:commentId w16cid:paraId="380BD794" w16cid:durableId="23CF6F25"/>
  <w16cid:commentId w16cid:paraId="008E4205" w16cid:durableId="23CF6F26"/>
  <w16cid:commentId w16cid:paraId="46A1D779" w16cid:durableId="23CF6F27"/>
  <w16cid:commentId w16cid:paraId="6964BFEA" w16cid:durableId="23CF6F28"/>
  <w16cid:commentId w16cid:paraId="0A8FBF2F" w16cid:durableId="23CF6F29"/>
  <w16cid:commentId w16cid:paraId="2F937E42" w16cid:durableId="23CF6F2A"/>
  <w16cid:commentId w16cid:paraId="6688F699" w16cid:durableId="23CF6F2B"/>
  <w16cid:commentId w16cid:paraId="5554CB1E" w16cid:durableId="23CF6F2C"/>
  <w16cid:commentId w16cid:paraId="312AF5C3" w16cid:durableId="23CF6F2D"/>
  <w16cid:commentId w16cid:paraId="30568895" w16cid:durableId="23CF6F2E"/>
  <w16cid:commentId w16cid:paraId="5C399F6E" w16cid:durableId="23CF6F2F"/>
  <w16cid:commentId w16cid:paraId="0137B281" w16cid:durableId="23CF6F30"/>
  <w16cid:commentId w16cid:paraId="66B41A4B" w16cid:durableId="23CF6F31"/>
  <w16cid:commentId w16cid:paraId="7DE50B11" w16cid:durableId="23CF6F32"/>
  <w16cid:commentId w16cid:paraId="3CC04EF4" w16cid:durableId="23CF6F33"/>
  <w16cid:commentId w16cid:paraId="20D467CA" w16cid:durableId="23CF6F34"/>
  <w16cid:commentId w16cid:paraId="3C22FE7D" w16cid:durableId="23CF6F35"/>
  <w16cid:commentId w16cid:paraId="5A624F35" w16cid:durableId="23CF6F36"/>
  <w16cid:commentId w16cid:paraId="1235892D" w16cid:durableId="23CF6F37"/>
  <w16cid:commentId w16cid:paraId="533DDD9A" w16cid:durableId="23CF6F38"/>
  <w16cid:commentId w16cid:paraId="1934FA48" w16cid:durableId="23CF6F39"/>
  <w16cid:commentId w16cid:paraId="5D8CDF84" w16cid:durableId="23CF6F3A"/>
  <w16cid:commentId w16cid:paraId="2A56D3FF" w16cid:durableId="23CF6F3B"/>
  <w16cid:commentId w16cid:paraId="57B85F47" w16cid:durableId="23CF6F3C"/>
  <w16cid:commentId w16cid:paraId="75AC7A3F" w16cid:durableId="23CF6F3D"/>
  <w16cid:commentId w16cid:paraId="7B1C92D0" w16cid:durableId="23CF6F3E"/>
  <w16cid:commentId w16cid:paraId="5AB2AA20" w16cid:durableId="23CF6F3F"/>
  <w16cid:commentId w16cid:paraId="247A0E96" w16cid:durableId="23CF6F40"/>
  <w16cid:commentId w16cid:paraId="7A345B1B" w16cid:durableId="23CF6F41"/>
  <w16cid:commentId w16cid:paraId="59E1778D" w16cid:durableId="23CF6F42"/>
  <w16cid:commentId w16cid:paraId="376A8685" w16cid:durableId="23CF6F43"/>
  <w16cid:commentId w16cid:paraId="3A2FC39E" w16cid:durableId="23CF6F44"/>
  <w16cid:commentId w16cid:paraId="0BE756E9" w16cid:durableId="23CF6F45"/>
  <w16cid:commentId w16cid:paraId="60A0E3F4" w16cid:durableId="23CF6F46"/>
  <w16cid:commentId w16cid:paraId="54EA04A0" w16cid:durableId="23CF6F47"/>
  <w16cid:commentId w16cid:paraId="42527501" w16cid:durableId="23CF6F48"/>
  <w16cid:commentId w16cid:paraId="308F5E56" w16cid:durableId="23CF6F49"/>
  <w16cid:commentId w16cid:paraId="5E010DA9" w16cid:durableId="23CF6F4A"/>
  <w16cid:commentId w16cid:paraId="748551DE" w16cid:durableId="23CF6F4B"/>
  <w16cid:commentId w16cid:paraId="7653B604" w16cid:durableId="23CF6F4C"/>
  <w16cid:commentId w16cid:paraId="6AC7AAC3" w16cid:durableId="23CF6F4D"/>
  <w16cid:commentId w16cid:paraId="6CEF923D" w16cid:durableId="23CF6F4E"/>
  <w16cid:commentId w16cid:paraId="34D6DD2A" w16cid:durableId="23CF6F4F"/>
  <w16cid:commentId w16cid:paraId="79A6191B" w16cid:durableId="23CF6F50"/>
  <w16cid:commentId w16cid:paraId="7CB1C75D" w16cid:durableId="23CF6F51"/>
  <w16cid:commentId w16cid:paraId="01881417" w16cid:durableId="23CF6F52"/>
  <w16cid:commentId w16cid:paraId="19DADF19" w16cid:durableId="23CF6F53"/>
  <w16cid:commentId w16cid:paraId="64B4FA4E" w16cid:durableId="23CF6F54"/>
  <w16cid:commentId w16cid:paraId="0E856312" w16cid:durableId="23CF6F55"/>
  <w16cid:commentId w16cid:paraId="6E853739" w16cid:durableId="23CF6F56"/>
  <w16cid:commentId w16cid:paraId="234617DB" w16cid:durableId="23CF6F57"/>
  <w16cid:commentId w16cid:paraId="59A73DC6" w16cid:durableId="23CF6F58"/>
  <w16cid:commentId w16cid:paraId="37B7F213" w16cid:durableId="23CF6F59"/>
  <w16cid:commentId w16cid:paraId="59977B02" w16cid:durableId="23CF6F5A"/>
  <w16cid:commentId w16cid:paraId="0BC993DF" w16cid:durableId="23CF6F5B"/>
  <w16cid:commentId w16cid:paraId="296B1BB8" w16cid:durableId="23CF6F5C"/>
  <w16cid:commentId w16cid:paraId="25AEE2BE" w16cid:durableId="23CF6F5D"/>
  <w16cid:commentId w16cid:paraId="31F7B402" w16cid:durableId="23CF6F5E"/>
  <w16cid:commentId w16cid:paraId="74429CB6" w16cid:durableId="23CF6F5F"/>
  <w16cid:commentId w16cid:paraId="741D021D" w16cid:durableId="23CF6F60"/>
  <w16cid:commentId w16cid:paraId="58C0061E" w16cid:durableId="23CF6F61"/>
  <w16cid:commentId w16cid:paraId="2E612FAF" w16cid:durableId="23CF6F62"/>
  <w16cid:commentId w16cid:paraId="24AEDE42" w16cid:durableId="23CF6F63"/>
  <w16cid:commentId w16cid:paraId="30002A3B" w16cid:durableId="23CF6F64"/>
  <w16cid:commentId w16cid:paraId="774D8549" w16cid:durableId="23CF6F65"/>
  <w16cid:commentId w16cid:paraId="0084A4D7" w16cid:durableId="23CF6F66"/>
  <w16cid:commentId w16cid:paraId="32EF3B25" w16cid:durableId="23CF6F67"/>
  <w16cid:commentId w16cid:paraId="7B6F43F0" w16cid:durableId="23CF6F68"/>
  <w16cid:commentId w16cid:paraId="25DE4B23" w16cid:durableId="23CF6F69"/>
  <w16cid:commentId w16cid:paraId="781E7E73" w16cid:durableId="23CF6F6A"/>
  <w16cid:commentId w16cid:paraId="3F581161" w16cid:durableId="23CF6F6B"/>
  <w16cid:commentId w16cid:paraId="41AB2854" w16cid:durableId="23CF6F6C"/>
  <w16cid:commentId w16cid:paraId="58BCB92F" w16cid:durableId="23CF6F6D"/>
  <w16cid:commentId w16cid:paraId="4C84210C" w16cid:durableId="23CF6F6E"/>
  <w16cid:commentId w16cid:paraId="0647B19F" w16cid:durableId="23CF6F6F"/>
  <w16cid:commentId w16cid:paraId="17ED9D31" w16cid:durableId="23CF6F70"/>
  <w16cid:commentId w16cid:paraId="58FB4F28" w16cid:durableId="23CF6F71"/>
  <w16cid:commentId w16cid:paraId="41F6CC0F" w16cid:durableId="23CF6F72"/>
  <w16cid:commentId w16cid:paraId="7BAE9401" w16cid:durableId="23CF6F73"/>
  <w16cid:commentId w16cid:paraId="155F887F" w16cid:durableId="23CF6F74"/>
  <w16cid:commentId w16cid:paraId="76C84E7C" w16cid:durableId="23CF6F75"/>
  <w16cid:commentId w16cid:paraId="49B23058" w16cid:durableId="23CF6F76"/>
  <w16cid:commentId w16cid:paraId="646A1A93" w16cid:durableId="23CF6F77"/>
  <w16cid:commentId w16cid:paraId="7A541984" w16cid:durableId="23CF6F78"/>
  <w16cid:commentId w16cid:paraId="07E9A73E" w16cid:durableId="23CF6F79"/>
  <w16cid:commentId w16cid:paraId="0579A559" w16cid:durableId="23CF6F7A"/>
  <w16cid:commentId w16cid:paraId="39AB6111" w16cid:durableId="23CF6F7B"/>
  <w16cid:commentId w16cid:paraId="598010BC" w16cid:durableId="23CF6F7C"/>
  <w16cid:commentId w16cid:paraId="0B43CD8B" w16cid:durableId="23CF6F7D"/>
  <w16cid:commentId w16cid:paraId="2EEF333F" w16cid:durableId="23CF6F7E"/>
  <w16cid:commentId w16cid:paraId="4A6D3175" w16cid:durableId="23CF6F7F"/>
  <w16cid:commentId w16cid:paraId="48A536D9" w16cid:durableId="23CF6F80"/>
  <w16cid:commentId w16cid:paraId="02FA5F34" w16cid:durableId="23CF6F81"/>
  <w16cid:commentId w16cid:paraId="6B00F2EF" w16cid:durableId="23CF6F82"/>
  <w16cid:commentId w16cid:paraId="7AC1F679" w16cid:durableId="23CF6F83"/>
  <w16cid:commentId w16cid:paraId="384044B5" w16cid:durableId="23CF6F84"/>
  <w16cid:commentId w16cid:paraId="5677AC2E" w16cid:durableId="23CF6F85"/>
  <w16cid:commentId w16cid:paraId="4815323C" w16cid:durableId="23CF6F86"/>
  <w16cid:commentId w16cid:paraId="39A15026" w16cid:durableId="23CF6F87"/>
  <w16cid:commentId w16cid:paraId="7BCB7307" w16cid:durableId="23CF6F88"/>
  <w16cid:commentId w16cid:paraId="0410D39C" w16cid:durableId="23CF6F89"/>
  <w16cid:commentId w16cid:paraId="3760BC97" w16cid:durableId="23CF6F8A"/>
  <w16cid:commentId w16cid:paraId="011FB9D0" w16cid:durableId="23CF6F8B"/>
  <w16cid:commentId w16cid:paraId="2BA41BCA" w16cid:durableId="23CF6F8C"/>
  <w16cid:commentId w16cid:paraId="3D999D8D" w16cid:durableId="23CF6F8D"/>
  <w16cid:commentId w16cid:paraId="38F5AE09" w16cid:durableId="23CF6F8E"/>
  <w16cid:commentId w16cid:paraId="52976F17" w16cid:durableId="23CF6F8F"/>
  <w16cid:commentId w16cid:paraId="79E19ABE" w16cid:durableId="23CF6F90"/>
  <w16cid:commentId w16cid:paraId="6B3ECB80" w16cid:durableId="23CF6F91"/>
  <w16cid:commentId w16cid:paraId="3A3D600D" w16cid:durableId="23CF6F92"/>
  <w16cid:commentId w16cid:paraId="27F6B6CF" w16cid:durableId="23CF6F93"/>
  <w16cid:commentId w16cid:paraId="52280013" w16cid:durableId="23CF6F94"/>
  <w16cid:commentId w16cid:paraId="3B9FE0AB" w16cid:durableId="23CF6F95"/>
  <w16cid:commentId w16cid:paraId="3D1491F7" w16cid:durableId="23CF6F96"/>
  <w16cid:commentId w16cid:paraId="47FFE63E" w16cid:durableId="23CF6F97"/>
  <w16cid:commentId w16cid:paraId="378F07A0" w16cid:durableId="23CF6F98"/>
  <w16cid:commentId w16cid:paraId="3FB40C1B" w16cid:durableId="23CF6F99"/>
  <w16cid:commentId w16cid:paraId="7C562363" w16cid:durableId="23CF6F9A"/>
  <w16cid:commentId w16cid:paraId="3748E9D8" w16cid:durableId="23CF6F9B"/>
  <w16cid:commentId w16cid:paraId="5E5FA90E" w16cid:durableId="23CF6F9C"/>
  <w16cid:commentId w16cid:paraId="70A319BD" w16cid:durableId="23CF6F9D"/>
  <w16cid:commentId w16cid:paraId="3C321B1F" w16cid:durableId="23CF6F9E"/>
  <w16cid:commentId w16cid:paraId="0BB27CDD" w16cid:durableId="23CF6F9F"/>
  <w16cid:commentId w16cid:paraId="317A4CCF" w16cid:durableId="23CF6FA0"/>
  <w16cid:commentId w16cid:paraId="6E0B4B26" w16cid:durableId="23CF6FA1"/>
  <w16cid:commentId w16cid:paraId="04A7154C" w16cid:durableId="23CF6FA2"/>
  <w16cid:commentId w16cid:paraId="42C07300" w16cid:durableId="23CF6FA3"/>
  <w16cid:commentId w16cid:paraId="3AA411D0" w16cid:durableId="23CF6FA4"/>
  <w16cid:commentId w16cid:paraId="74F0DD8D" w16cid:durableId="23CF6FA5"/>
  <w16cid:commentId w16cid:paraId="185FE365" w16cid:durableId="23CF6FA6"/>
  <w16cid:commentId w16cid:paraId="32AA7CCD" w16cid:durableId="23CF6FA7"/>
  <w16cid:commentId w16cid:paraId="60697B6A" w16cid:durableId="23CF6FA8"/>
  <w16cid:commentId w16cid:paraId="7EBD0E20" w16cid:durableId="23CF6FA9"/>
  <w16cid:commentId w16cid:paraId="6E878101" w16cid:durableId="23CF6FAA"/>
  <w16cid:commentId w16cid:paraId="5FDA398E" w16cid:durableId="23CF6FAB"/>
  <w16cid:commentId w16cid:paraId="12A0110B" w16cid:durableId="23CF6FAC"/>
  <w16cid:commentId w16cid:paraId="0A21C291" w16cid:durableId="23CF6FAD"/>
  <w16cid:commentId w16cid:paraId="48C1501A" w16cid:durableId="23CF6FAE"/>
  <w16cid:commentId w16cid:paraId="57C2DAA7" w16cid:durableId="23CF6FAF"/>
  <w16cid:commentId w16cid:paraId="0B730B85" w16cid:durableId="23CF6FB0"/>
  <w16cid:commentId w16cid:paraId="0C59AB21" w16cid:durableId="23CF6FB1"/>
  <w16cid:commentId w16cid:paraId="6BC8C9CA" w16cid:durableId="23CF6FB2"/>
  <w16cid:commentId w16cid:paraId="6836A980" w16cid:durableId="23CF6FB3"/>
  <w16cid:commentId w16cid:paraId="30BE02DD" w16cid:durableId="23CF6FB4"/>
  <w16cid:commentId w16cid:paraId="7931CCCB" w16cid:durableId="23CF6FB5"/>
  <w16cid:commentId w16cid:paraId="4069EA06" w16cid:durableId="23CF6FB6"/>
  <w16cid:commentId w16cid:paraId="5FC36938" w16cid:durableId="23CF6FB7"/>
  <w16cid:commentId w16cid:paraId="49D1F1AF" w16cid:durableId="23CF6FB8"/>
  <w16cid:commentId w16cid:paraId="45C3B428" w16cid:durableId="23CF6FB9"/>
  <w16cid:commentId w16cid:paraId="5825C78F" w16cid:durableId="23CF6FBA"/>
  <w16cid:commentId w16cid:paraId="11DB6D9A" w16cid:durableId="23CF6FBB"/>
  <w16cid:commentId w16cid:paraId="7FD2E0D1" w16cid:durableId="23CF6FBC"/>
  <w16cid:commentId w16cid:paraId="349CA2D5" w16cid:durableId="23CF6FBD"/>
  <w16cid:commentId w16cid:paraId="0EDB4AFA" w16cid:durableId="23CF6FBE"/>
  <w16cid:commentId w16cid:paraId="694ACBDD" w16cid:durableId="23CF6FBF"/>
  <w16cid:commentId w16cid:paraId="7322DA2D" w16cid:durableId="23CF6FC0"/>
  <w16cid:commentId w16cid:paraId="3A63AC12" w16cid:durableId="23CF6FC1"/>
  <w16cid:commentId w16cid:paraId="060DC86D" w16cid:durableId="23CF6FC2"/>
  <w16cid:commentId w16cid:paraId="4FE7162A" w16cid:durableId="23CF6FC3"/>
  <w16cid:commentId w16cid:paraId="37BC896E" w16cid:durableId="23CF6FC4"/>
  <w16cid:commentId w16cid:paraId="0950EE22" w16cid:durableId="23CF6FC5"/>
  <w16cid:commentId w16cid:paraId="2B2A9DE7" w16cid:durableId="23CF6FC6"/>
  <w16cid:commentId w16cid:paraId="2780845E" w16cid:durableId="23CF6FC7"/>
  <w16cid:commentId w16cid:paraId="7004CD0B" w16cid:durableId="23CF6FC8"/>
  <w16cid:commentId w16cid:paraId="7069A57B" w16cid:durableId="23CF6FC9"/>
  <w16cid:commentId w16cid:paraId="3D750DE9" w16cid:durableId="23CF6FCA"/>
  <w16cid:commentId w16cid:paraId="21AD08F8" w16cid:durableId="23CF6FCB"/>
  <w16cid:commentId w16cid:paraId="27388B87" w16cid:durableId="23CF6FCC"/>
  <w16cid:commentId w16cid:paraId="7F0B77FA" w16cid:durableId="23CF6FCD"/>
  <w16cid:commentId w16cid:paraId="21EE127B" w16cid:durableId="23CF6FCE"/>
  <w16cid:commentId w16cid:paraId="0D4F90DB" w16cid:durableId="23CF6FCF"/>
  <w16cid:commentId w16cid:paraId="0683115E" w16cid:durableId="23CF6FD0"/>
  <w16cid:commentId w16cid:paraId="5A9A8CF9" w16cid:durableId="23CF6FD1"/>
  <w16cid:commentId w16cid:paraId="6D0D14B5" w16cid:durableId="23CF6FD2"/>
  <w16cid:commentId w16cid:paraId="3CFE3BFB" w16cid:durableId="23CF6FD3"/>
  <w16cid:commentId w16cid:paraId="2886D1BB" w16cid:durableId="23CF6FD4"/>
  <w16cid:commentId w16cid:paraId="0427960A" w16cid:durableId="23CF6FD5"/>
  <w16cid:commentId w16cid:paraId="6419BED9" w16cid:durableId="23CF6FD6"/>
  <w16cid:commentId w16cid:paraId="358B4ECD" w16cid:durableId="23CF6FD7"/>
  <w16cid:commentId w16cid:paraId="7A780769" w16cid:durableId="23CF6FD8"/>
  <w16cid:commentId w16cid:paraId="06CF0E5E" w16cid:durableId="23CF6FD9"/>
  <w16cid:commentId w16cid:paraId="10B28712" w16cid:durableId="23CF6FDA"/>
  <w16cid:commentId w16cid:paraId="73481F94" w16cid:durableId="23CF6FDB"/>
  <w16cid:commentId w16cid:paraId="7F7B4037" w16cid:durableId="23CF6FDC"/>
  <w16cid:commentId w16cid:paraId="0B69EB78" w16cid:durableId="23CF6FDD"/>
  <w16cid:commentId w16cid:paraId="6331A317" w16cid:durableId="23CF6FDE"/>
  <w16cid:commentId w16cid:paraId="1AD644A2" w16cid:durableId="23CF6FDF"/>
  <w16cid:commentId w16cid:paraId="14481CE6" w16cid:durableId="23CF6FE0"/>
  <w16cid:commentId w16cid:paraId="57C83303" w16cid:durableId="23CF6FE1"/>
  <w16cid:commentId w16cid:paraId="0C72A621" w16cid:durableId="23CF6FE2"/>
  <w16cid:commentId w16cid:paraId="6F3A1625" w16cid:durableId="23CF6FE3"/>
  <w16cid:commentId w16cid:paraId="2928F871" w16cid:durableId="23CF6FE4"/>
  <w16cid:commentId w16cid:paraId="0AE0CDBD" w16cid:durableId="23CF6FE5"/>
  <w16cid:commentId w16cid:paraId="6C1D23A5" w16cid:durableId="23CF6FE6"/>
  <w16cid:commentId w16cid:paraId="27E2252A" w16cid:durableId="23CF6FE7"/>
  <w16cid:commentId w16cid:paraId="5A638FA5" w16cid:durableId="23CF6FE8"/>
  <w16cid:commentId w16cid:paraId="67CA9B71" w16cid:durableId="23CF6FE9"/>
  <w16cid:commentId w16cid:paraId="3C45DAB2" w16cid:durableId="23CF6FEA"/>
  <w16cid:commentId w16cid:paraId="1EAE0F92" w16cid:durableId="23CF6FEB"/>
  <w16cid:commentId w16cid:paraId="1CE6736E" w16cid:durableId="23CF6FEC"/>
  <w16cid:commentId w16cid:paraId="77E34C9F" w16cid:durableId="23CF6FED"/>
  <w16cid:commentId w16cid:paraId="7984C5C8" w16cid:durableId="23CF6FEE"/>
  <w16cid:commentId w16cid:paraId="53B3D2A5" w16cid:durableId="23CF6FEF"/>
  <w16cid:commentId w16cid:paraId="6EDE8A6D" w16cid:durableId="23CF6FF0"/>
  <w16cid:commentId w16cid:paraId="1998A08B" w16cid:durableId="23CF6FF1"/>
  <w16cid:commentId w16cid:paraId="0D7616C0" w16cid:durableId="23CF6FF2"/>
  <w16cid:commentId w16cid:paraId="47A47F18" w16cid:durableId="23CF6FF3"/>
  <w16cid:commentId w16cid:paraId="1814AFD0" w16cid:durableId="23CF6FF4"/>
  <w16cid:commentId w16cid:paraId="4E82E1C1" w16cid:durableId="23CF6FF5"/>
  <w16cid:commentId w16cid:paraId="7AFE843A" w16cid:durableId="23CF6FF6"/>
  <w16cid:commentId w16cid:paraId="41E145C4" w16cid:durableId="23CF6FF7"/>
  <w16cid:commentId w16cid:paraId="087F2F5F" w16cid:durableId="23CF6FF8"/>
  <w16cid:commentId w16cid:paraId="530D4F14" w16cid:durableId="23CF6FF9"/>
  <w16cid:commentId w16cid:paraId="41A96F2D" w16cid:durableId="23CF6FFA"/>
  <w16cid:commentId w16cid:paraId="1FE49305" w16cid:durableId="23CF6FFB"/>
  <w16cid:commentId w16cid:paraId="074D6FBF" w16cid:durableId="23CF6FFC"/>
  <w16cid:commentId w16cid:paraId="554EB33C" w16cid:durableId="23CF6FFD"/>
  <w16cid:commentId w16cid:paraId="2661ECD7" w16cid:durableId="23CF6FFE"/>
  <w16cid:commentId w16cid:paraId="441EBFE8" w16cid:durableId="23CF6FFF"/>
  <w16cid:commentId w16cid:paraId="673B8850" w16cid:durableId="23CF7000"/>
  <w16cid:commentId w16cid:paraId="604CA91E" w16cid:durableId="23CF7001"/>
  <w16cid:commentId w16cid:paraId="4BC0EE7E" w16cid:durableId="23CF7002"/>
  <w16cid:commentId w16cid:paraId="7E1A0D72" w16cid:durableId="23CF7003"/>
  <w16cid:commentId w16cid:paraId="12DE02E1" w16cid:durableId="23CF7004"/>
  <w16cid:commentId w16cid:paraId="2B4F0566" w16cid:durableId="23CF7005"/>
  <w16cid:commentId w16cid:paraId="60FE71E8" w16cid:durableId="23CF7006"/>
  <w16cid:commentId w16cid:paraId="4766DB9D" w16cid:durableId="23CF7007"/>
  <w16cid:commentId w16cid:paraId="076A9652" w16cid:durableId="23CF7008"/>
  <w16cid:commentId w16cid:paraId="2D84767E" w16cid:durableId="23CF7009"/>
  <w16cid:commentId w16cid:paraId="617215A2" w16cid:durableId="23CF700A"/>
  <w16cid:commentId w16cid:paraId="008887D2" w16cid:durableId="23CF700B"/>
  <w16cid:commentId w16cid:paraId="2C64756F" w16cid:durableId="23CF700C"/>
  <w16cid:commentId w16cid:paraId="0DEF1D2E" w16cid:durableId="23CF700D"/>
  <w16cid:commentId w16cid:paraId="19813E31" w16cid:durableId="23CF700E"/>
  <w16cid:commentId w16cid:paraId="1876806F" w16cid:durableId="23CF700F"/>
  <w16cid:commentId w16cid:paraId="41418231" w16cid:durableId="23CF7010"/>
  <w16cid:commentId w16cid:paraId="60AD711B" w16cid:durableId="23CF7011"/>
  <w16cid:commentId w16cid:paraId="10A235F2" w16cid:durableId="23CF7012"/>
  <w16cid:commentId w16cid:paraId="2C20CBDE" w16cid:durableId="23CF7013"/>
  <w16cid:commentId w16cid:paraId="72D43F66" w16cid:durableId="23CF7014"/>
  <w16cid:commentId w16cid:paraId="2B15A19D" w16cid:durableId="23CF7015"/>
  <w16cid:commentId w16cid:paraId="6AA03AE7" w16cid:durableId="23CF7016"/>
  <w16cid:commentId w16cid:paraId="13C0A2AB" w16cid:durableId="23CF7017"/>
  <w16cid:commentId w16cid:paraId="3FC0BF63" w16cid:durableId="23CF7018"/>
  <w16cid:commentId w16cid:paraId="2C52D852" w16cid:durableId="23CF7019"/>
  <w16cid:commentId w16cid:paraId="6037C371" w16cid:durableId="23CF701A"/>
  <w16cid:commentId w16cid:paraId="295F32E2" w16cid:durableId="23CF701B"/>
  <w16cid:commentId w16cid:paraId="1AC9999B" w16cid:durableId="23CF701C"/>
  <w16cid:commentId w16cid:paraId="3F195946" w16cid:durableId="23CF701D"/>
  <w16cid:commentId w16cid:paraId="4BB8D957" w16cid:durableId="23CF701E"/>
  <w16cid:commentId w16cid:paraId="1055980A" w16cid:durableId="23CF701F"/>
  <w16cid:commentId w16cid:paraId="0ED5415F" w16cid:durableId="23CF7020"/>
  <w16cid:commentId w16cid:paraId="04CB6E00" w16cid:durableId="23CF7021"/>
  <w16cid:commentId w16cid:paraId="078299E6" w16cid:durableId="23CF7022"/>
  <w16cid:commentId w16cid:paraId="50EA12D7" w16cid:durableId="23CF7023"/>
  <w16cid:commentId w16cid:paraId="2394B8E2" w16cid:durableId="23CF7024"/>
  <w16cid:commentId w16cid:paraId="6FBE3B0D" w16cid:durableId="23CF702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17C4D3" w14:textId="77777777" w:rsidR="00080056" w:rsidRDefault="00080056" w:rsidP="003274DB">
      <w:r>
        <w:separator/>
      </w:r>
    </w:p>
    <w:p w14:paraId="16E6BA48" w14:textId="77777777" w:rsidR="00080056" w:rsidRDefault="00080056"/>
    <w:p w14:paraId="2C8517A7" w14:textId="77777777" w:rsidR="00080056" w:rsidRDefault="00080056"/>
    <w:p w14:paraId="08E91DB0" w14:textId="77777777" w:rsidR="00080056" w:rsidRDefault="00080056"/>
  </w:endnote>
  <w:endnote w:type="continuationSeparator" w:id="0">
    <w:p w14:paraId="04689F77" w14:textId="77777777" w:rsidR="00080056" w:rsidRDefault="00080056" w:rsidP="003274DB">
      <w:r>
        <w:continuationSeparator/>
      </w:r>
    </w:p>
    <w:p w14:paraId="3CBA4483" w14:textId="77777777" w:rsidR="00080056" w:rsidRDefault="00080056"/>
    <w:p w14:paraId="50E33CD7" w14:textId="77777777" w:rsidR="00080056" w:rsidRDefault="00080056"/>
    <w:p w14:paraId="38A1E97C" w14:textId="77777777" w:rsidR="00080056" w:rsidRDefault="00080056"/>
  </w:endnote>
  <w:endnote w:type="continuationNotice" w:id="1">
    <w:p w14:paraId="57352BB6" w14:textId="77777777" w:rsidR="003A45B8" w:rsidRDefault="003A45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TimesNewRomanPS-Bold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624AC" w14:textId="77777777" w:rsidR="00080056" w:rsidRDefault="000800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4FB67" w14:textId="77777777" w:rsidR="00080056" w:rsidRPr="00AC24F4" w:rsidRDefault="00080056"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417D96AE" w14:textId="77777777" w:rsidR="00080056" w:rsidRPr="00AC24F4" w:rsidRDefault="00080056"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0A0A5938" w14:textId="77777777" w:rsidR="00080056" w:rsidRPr="004B6107" w:rsidRDefault="00080056"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4A0D822C" w14:textId="77777777" w:rsidR="00080056" w:rsidRPr="004B6107" w:rsidRDefault="00080056"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347C11B" w14:textId="77777777" w:rsidR="00080056" w:rsidRPr="00ED2A8D" w:rsidRDefault="00080056"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AU" w:eastAsia="en-AU"/>
      </w:rPr>
      <mc:AlternateContent>
        <mc:Choice Requires="wps">
          <w:drawing>
            <wp:anchor distT="0" distB="0" distL="114300" distR="114300" simplePos="0" relativeHeight="251658243" behindDoc="0" locked="0" layoutInCell="1" allowOverlap="1" wp14:anchorId="1AC9ED8A" wp14:editId="4FAA796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6652E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D5030" w14:textId="77777777" w:rsidR="00080056" w:rsidRDefault="0008005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E478B" w14:textId="77777777" w:rsidR="00080056" w:rsidRPr="003028AF" w:rsidRDefault="00080056" w:rsidP="003028AF">
    <w:pPr>
      <w:pStyle w:val="Footer"/>
      <w:rPr>
        <w:sz w:val="15"/>
        <w:szCs w:val="15"/>
      </w:rPr>
    </w:pPr>
  </w:p>
  <w:p w14:paraId="23FB8AF2" w14:textId="77777777" w:rsidR="00080056" w:rsidRDefault="00080056" w:rsidP="00AB4A21">
    <w:pPr>
      <w:pStyle w:val="Footerportrait"/>
    </w:pPr>
  </w:p>
  <w:p w14:paraId="040E2B87" w14:textId="2370C942" w:rsidR="00080056" w:rsidRPr="009D6D6A" w:rsidRDefault="00080056" w:rsidP="00AB4A21">
    <w:pPr>
      <w:pStyle w:val="Footerportrait"/>
      <w:rPr>
        <w:b w:val="0"/>
      </w:rPr>
    </w:pPr>
    <w:r>
      <w:rPr>
        <w:b w:val="0"/>
        <w:bCs/>
      </w:rPr>
      <w:fldChar w:fldCharType="begin"/>
    </w:r>
    <w:r>
      <w:rPr>
        <w:b w:val="0"/>
        <w:bCs/>
      </w:rPr>
      <w:instrText xml:space="preserve"> STYLEREF "Document type" \* MERGEFORMAT </w:instrText>
    </w:r>
    <w:r>
      <w:rPr>
        <w:b w:val="0"/>
        <w:bCs/>
      </w:rPr>
      <w:fldChar w:fldCharType="separate"/>
    </w:r>
    <w:r>
      <w:t>Error! No text of specified style in document.</w:t>
    </w:r>
    <w:r>
      <w:rPr>
        <w:b w:val="0"/>
        <w:bCs/>
      </w:rPr>
      <w:fldChar w:fldCharType="end"/>
    </w:r>
    <w: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Pr>
        <w:b w:val="0"/>
      </w:rPr>
      <w:t>V-103/1</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Pr>
        <w:b w:val="0"/>
      </w:rPr>
      <w:t>Vessel Traffic Services Operator Training</w:t>
    </w:r>
    <w:r w:rsidRPr="009D6D6A">
      <w:rPr>
        <w:b w:val="0"/>
      </w:rPr>
      <w:fldChar w:fldCharType="end"/>
    </w:r>
    <w:r w:rsidRPr="009D6D6A">
      <w:rPr>
        <w:b w:val="0"/>
      </w:rPr>
      <w:tab/>
    </w:r>
  </w:p>
  <w:p w14:paraId="2EA883B4" w14:textId="5DB82867" w:rsidR="00080056" w:rsidRPr="009D6D6A" w:rsidRDefault="00080056"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Pr>
        <w:rStyle w:val="PageNumber"/>
        <w:color w:val="00558C"/>
        <w:szCs w:val="15"/>
      </w:rPr>
      <w:t>2</w:t>
    </w:r>
    <w:r w:rsidRPr="009D6D6A">
      <w:rPr>
        <w:rStyle w:val="PageNumber"/>
        <w:color w:val="00558C"/>
        <w:szCs w:val="15"/>
      </w:rPr>
      <w:fldChar w:fldCharType="end"/>
    </w:r>
  </w:p>
  <w:p w14:paraId="11D169EF" w14:textId="23FB2A55" w:rsidR="00080056" w:rsidRPr="003028AF" w:rsidRDefault="00080056"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Pr="00080056">
      <w:rPr>
        <w:b w:val="0"/>
        <w:bCs/>
        <w:noProof/>
        <w:szCs w:val="15"/>
        <w:lang w:val="en-US"/>
      </w:rPr>
      <w:t>Edition 2.0</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Pr="00080056">
      <w:rPr>
        <w:b w:val="0"/>
        <w:bCs/>
        <w:noProof/>
        <w:szCs w:val="15"/>
        <w:lang w:val="en-US"/>
      </w:rPr>
      <w:t>December 2009</w:t>
    </w:r>
    <w:r w:rsidRPr="009D6D6A">
      <w:rPr>
        <w:b w:val="0"/>
        <w:szCs w:val="15"/>
      </w:rPr>
      <w:fldChar w:fldCharType="end"/>
    </w:r>
    <w:r w:rsidRPr="003028AF">
      <w:rPr>
        <w:szCs w:val="15"/>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F7FD8" w14:textId="77777777" w:rsidR="00080056" w:rsidRPr="007A6476" w:rsidRDefault="00080056" w:rsidP="007A6476">
    <w:pPr>
      <w:pStyle w:val="Footer"/>
      <w:rPr>
        <w:sz w:val="15"/>
        <w:szCs w:val="15"/>
      </w:rPr>
    </w:pPr>
  </w:p>
  <w:p w14:paraId="4DE86100" w14:textId="77777777" w:rsidR="00080056" w:rsidRDefault="00080056" w:rsidP="007A6476">
    <w:pPr>
      <w:pStyle w:val="Footerportrait"/>
    </w:pPr>
  </w:p>
  <w:p w14:paraId="66DE2D8A" w14:textId="64C2CB63" w:rsidR="00080056" w:rsidRPr="009D6D6A" w:rsidRDefault="00080056"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Pr>
        <w:b w:val="0"/>
        <w:bCs/>
        <w:noProof/>
        <w:szCs w:val="15"/>
        <w:lang w:val="en-US"/>
      </w:rPr>
      <w:t>Error! No text of specified style in document.</w:t>
    </w:r>
    <w:r>
      <w:rPr>
        <w:szCs w:val="15"/>
      </w:rPr>
      <w:fldChar w:fldCharType="end"/>
    </w:r>
    <w:r w:rsidRPr="00C907DF">
      <w:rPr>
        <w:szCs w:val="15"/>
      </w:rPr>
      <w:t xml:space="preserve"> </w:t>
    </w:r>
    <w:r w:rsidRPr="009D6D6A">
      <w:rPr>
        <w:b w:val="0"/>
        <w:szCs w:val="15"/>
      </w:rPr>
      <w:fldChar w:fldCharType="begin"/>
    </w:r>
    <w:r w:rsidRPr="009D6D6A">
      <w:rPr>
        <w:b w:val="0"/>
        <w:szCs w:val="15"/>
      </w:rPr>
      <w:instrText xml:space="preserve"> STYLEREF "Document number" \* MERGEFORMAT </w:instrText>
    </w:r>
    <w:r w:rsidRPr="009D6D6A">
      <w:rPr>
        <w:b w:val="0"/>
        <w:szCs w:val="15"/>
      </w:rPr>
      <w:fldChar w:fldCharType="separate"/>
    </w:r>
    <w:r>
      <w:rPr>
        <w:b w:val="0"/>
        <w:noProof/>
        <w:szCs w:val="15"/>
      </w:rPr>
      <w:t>V-103/1</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Pr>
        <w:b w:val="0"/>
        <w:noProof/>
      </w:rPr>
      <w:t>Vessel Traffic Services Operator Training</w:t>
    </w:r>
    <w:r w:rsidRPr="009D6D6A">
      <w:rPr>
        <w:b w:val="0"/>
        <w:noProof/>
      </w:rPr>
      <w:fldChar w:fldCharType="end"/>
    </w:r>
    <w:r w:rsidRPr="009D6D6A">
      <w:rPr>
        <w:b w:val="0"/>
        <w:szCs w:val="15"/>
      </w:rPr>
      <w:tab/>
    </w:r>
  </w:p>
  <w:p w14:paraId="74860097" w14:textId="3EB252A0" w:rsidR="00080056" w:rsidRPr="00292085" w:rsidRDefault="00080056"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Pr="00080056">
      <w:rPr>
        <w:b w:val="0"/>
        <w:bCs/>
      </w:rPr>
      <w:t>Edition 2.0</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Pr="00080056">
      <w:rPr>
        <w:b w:val="0"/>
        <w:bCs/>
      </w:rPr>
      <w:t>December 2009</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t>17</w:t>
    </w:r>
    <w:r w:rsidRPr="007A6476">
      <w:fldChar w:fldCharType="end"/>
    </w:r>
  </w:p>
  <w:p w14:paraId="103FD2E4" w14:textId="77777777" w:rsidR="00080056" w:rsidRDefault="0008005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211BF" w14:textId="28A2CBA4" w:rsidR="00080056" w:rsidRPr="007A6476" w:rsidRDefault="00080056" w:rsidP="007A6476">
    <w:pPr>
      <w:pStyle w:val="Footer"/>
      <w:rPr>
        <w:sz w:val="15"/>
        <w:szCs w:val="15"/>
      </w:rPr>
    </w:pPr>
  </w:p>
  <w:p w14:paraId="52AF8661" w14:textId="67DA533C" w:rsidR="00080056" w:rsidRDefault="00080056" w:rsidP="007A6476">
    <w:pPr>
      <w:pStyle w:val="Footerlandscape"/>
    </w:pPr>
  </w:p>
  <w:p w14:paraId="32C327B5" w14:textId="7C029706" w:rsidR="00080056" w:rsidRPr="00C907DF" w:rsidRDefault="00080056" w:rsidP="007A6476">
    <w:pPr>
      <w:pStyle w:val="Footerlandscape"/>
    </w:pPr>
    <w:r>
      <w:rPr>
        <w:b w:val="0"/>
        <w:bCs/>
        <w:noProof/>
        <w:lang w:val="en-US"/>
      </w:rPr>
      <w:fldChar w:fldCharType="begin"/>
    </w:r>
    <w:r>
      <w:rPr>
        <w:b w:val="0"/>
        <w:bCs/>
        <w:noProof/>
        <w:lang w:val="en-US"/>
      </w:rPr>
      <w:instrText xml:space="preserve"> STYLEREF "Document type" \* MERGEFORMAT </w:instrText>
    </w:r>
    <w:r>
      <w:rPr>
        <w:b w:val="0"/>
        <w:bCs/>
        <w:noProof/>
        <w:lang w:val="en-US"/>
      </w:rPr>
      <w:fldChar w:fldCharType="separate"/>
    </w:r>
    <w:r>
      <w:rPr>
        <w:noProof/>
        <w:lang w:val="en-US"/>
      </w:rPr>
      <w:t>Error! No text of specified style in document.</w:t>
    </w:r>
    <w:r>
      <w:rPr>
        <w:b w:val="0"/>
        <w:bCs/>
        <w:noProof/>
        <w:lang w:val="en-US"/>
      </w:rPr>
      <w:fldChar w:fldCharType="end"/>
    </w:r>
    <w:r w:rsidRPr="00C907DF">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Pr>
        <w:b w:val="0"/>
        <w:noProof/>
      </w:rPr>
      <w:t>Vessel Traffic Services Operator Training</w:t>
    </w:r>
    <w:r w:rsidRPr="009D6D6A">
      <w:rPr>
        <w:b w:val="0"/>
        <w:noProof/>
      </w:rPr>
      <w:fldChar w:fldCharType="end"/>
    </w:r>
    <w:r>
      <w:tab/>
    </w:r>
  </w:p>
  <w:p w14:paraId="03D716E3" w14:textId="758BBFDA" w:rsidR="00080056" w:rsidRPr="000A5291" w:rsidRDefault="00080056" w:rsidP="000A5291">
    <w:pPr>
      <w:pStyle w:val="Footerlandscape"/>
    </w:pPr>
    <w:r>
      <w:rPr>
        <w:b w:val="0"/>
        <w:bCs/>
        <w:noProof/>
        <w:lang w:val="en-US"/>
      </w:rPr>
      <w:fldChar w:fldCharType="begin"/>
    </w:r>
    <w:r>
      <w:rPr>
        <w:b w:val="0"/>
        <w:bCs/>
        <w:noProof/>
        <w:lang w:val="en-US"/>
      </w:rPr>
      <w:instrText xml:space="preserve"> STYLEREF "Edition number" \* MERGEFORMAT </w:instrText>
    </w:r>
    <w:r>
      <w:rPr>
        <w:b w:val="0"/>
        <w:bCs/>
        <w:noProof/>
        <w:lang w:val="en-US"/>
      </w:rPr>
      <w:fldChar w:fldCharType="separate"/>
    </w:r>
    <w:r>
      <w:rPr>
        <w:b w:val="0"/>
        <w:bCs/>
        <w:noProof/>
        <w:lang w:val="en-US"/>
      </w:rPr>
      <w:t>Edition 2.0</w:t>
    </w:r>
    <w:r>
      <w:rPr>
        <w:b w:val="0"/>
        <w:bCs/>
        <w:noProof/>
        <w:lang w:val="en-US"/>
      </w:rPr>
      <w:fldChar w:fldCharType="end"/>
    </w:r>
    <w:r>
      <w:t xml:space="preserve">  </w:t>
    </w:r>
    <w:r>
      <w:rPr>
        <w:b w:val="0"/>
        <w:bCs/>
        <w:noProof/>
        <w:lang w:val="en-US"/>
      </w:rPr>
      <w:fldChar w:fldCharType="begin"/>
    </w:r>
    <w:r>
      <w:rPr>
        <w:b w:val="0"/>
        <w:bCs/>
        <w:noProof/>
        <w:lang w:val="en-US"/>
      </w:rPr>
      <w:instrText xml:space="preserve"> STYLEREF "Document date" \* MERGEFORMAT </w:instrText>
    </w:r>
    <w:r>
      <w:rPr>
        <w:b w:val="0"/>
        <w:bCs/>
        <w:noProof/>
        <w:lang w:val="en-US"/>
      </w:rPr>
      <w:fldChar w:fldCharType="separate"/>
    </w:r>
    <w:r>
      <w:rPr>
        <w:b w:val="0"/>
        <w:bCs/>
        <w:noProof/>
        <w:lang w:val="en-US"/>
      </w:rPr>
      <w:t>December 2009</w:t>
    </w:r>
    <w:r>
      <w:rPr>
        <w:b w:val="0"/>
        <w:bCs/>
        <w:noProof/>
        <w:lang w:val="en-US"/>
      </w:rPr>
      <w:fldChar w:fldCharType="end"/>
    </w:r>
    <w:r>
      <w:tab/>
    </w:r>
    <w:r w:rsidRPr="000A5291">
      <w:t xml:space="preserve">P </w:t>
    </w:r>
    <w:r w:rsidRPr="000A5291">
      <w:fldChar w:fldCharType="begin"/>
    </w:r>
    <w:r w:rsidRPr="000A5291">
      <w:instrText xml:space="preserve">PAGE  </w:instrText>
    </w:r>
    <w:r w:rsidRPr="000A5291">
      <w:fldChar w:fldCharType="separate"/>
    </w:r>
    <w:r>
      <w:rPr>
        <w:noProof/>
      </w:rPr>
      <w:t>90</w:t>
    </w:r>
    <w:r w:rsidRPr="000A5291">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910B9" w14:textId="77777777" w:rsidR="00080056" w:rsidRPr="002C5134" w:rsidRDefault="00080056" w:rsidP="002C5134">
    <w:pPr>
      <w:pStyle w:val="Footer"/>
      <w:rPr>
        <w:sz w:val="15"/>
        <w:szCs w:val="15"/>
      </w:rPr>
    </w:pPr>
  </w:p>
  <w:p w14:paraId="32F350C4" w14:textId="77777777" w:rsidR="00080056" w:rsidRDefault="00080056" w:rsidP="00D2697A">
    <w:pPr>
      <w:pStyle w:val="Footerlandscape"/>
    </w:pPr>
  </w:p>
  <w:p w14:paraId="3B6E3496" w14:textId="7E84CEBE" w:rsidR="00080056" w:rsidRPr="009D6D6A" w:rsidRDefault="00080056"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Pr>
        <w:b w:val="0"/>
        <w:noProof/>
      </w:rPr>
      <w:t>Vessel Traffic Services Operator Training</w:t>
    </w:r>
    <w:r w:rsidRPr="009D6D6A">
      <w:rPr>
        <w:b w:val="0"/>
        <w:noProof/>
      </w:rPr>
      <w:fldChar w:fldCharType="end"/>
    </w:r>
  </w:p>
  <w:p w14:paraId="0DE43FFA" w14:textId="1E032308" w:rsidR="00080056" w:rsidRPr="00480D65" w:rsidRDefault="00080056"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Pr="00715D9B">
      <w:rPr>
        <w:b w:val="0"/>
        <w:bCs/>
        <w:noProof/>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Pr="00715D9B">
      <w:rPr>
        <w:b w:val="0"/>
        <w:bCs/>
        <w:noProof/>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136</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ADB81E" w14:textId="77777777" w:rsidR="00080056" w:rsidRDefault="00080056">
      <w:r>
        <w:separator/>
      </w:r>
    </w:p>
    <w:p w14:paraId="677D1C5B" w14:textId="77777777" w:rsidR="00080056" w:rsidRDefault="00080056"/>
  </w:footnote>
  <w:footnote w:type="continuationSeparator" w:id="0">
    <w:p w14:paraId="674DD802" w14:textId="77777777" w:rsidR="00080056" w:rsidRDefault="00080056" w:rsidP="003274DB">
      <w:r>
        <w:continuationSeparator/>
      </w:r>
    </w:p>
    <w:p w14:paraId="3064A024" w14:textId="77777777" w:rsidR="00080056" w:rsidRDefault="00080056"/>
    <w:p w14:paraId="1F604FA2" w14:textId="77777777" w:rsidR="00080056" w:rsidRDefault="00080056"/>
    <w:p w14:paraId="4CDBC96D" w14:textId="77777777" w:rsidR="00080056" w:rsidRDefault="00080056"/>
  </w:footnote>
  <w:footnote w:type="continuationNotice" w:id="1">
    <w:p w14:paraId="1936D6E2" w14:textId="77777777" w:rsidR="003A45B8" w:rsidRDefault="003A45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38C5" w14:textId="77777777" w:rsidR="00080056" w:rsidRDefault="0008005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42888" w14:textId="61B994CC" w:rsidR="00080056" w:rsidRDefault="00080056" w:rsidP="00292085">
    <w:pPr>
      <w:pStyle w:val="Header"/>
    </w:pPr>
    <w:r>
      <w:rPr>
        <w:noProof/>
        <w:lang w:val="en-AU" w:eastAsia="en-AU"/>
      </w:rPr>
      <w:drawing>
        <wp:anchor distT="0" distB="0" distL="114300" distR="114300" simplePos="0" relativeHeight="251658249" behindDoc="1" locked="0" layoutInCell="1" allowOverlap="1" wp14:anchorId="21A7B05A" wp14:editId="278E4D8C">
          <wp:simplePos x="0" y="0"/>
          <wp:positionH relativeFrom="page">
            <wp:posOffset>9939217</wp:posOffset>
          </wp:positionH>
          <wp:positionV relativeFrom="page">
            <wp:posOffset>2540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7699F" w14:textId="77777777" w:rsidR="00080056" w:rsidRDefault="00080056" w:rsidP="00292085">
    <w:pPr>
      <w:pStyle w:val="Header"/>
    </w:pPr>
    <w:r>
      <w:rPr>
        <w:noProof/>
        <w:lang w:val="en-AU" w:eastAsia="en-AU"/>
      </w:rPr>
      <w:drawing>
        <wp:anchor distT="0" distB="0" distL="114300" distR="114300" simplePos="0" relativeHeight="251658264" behindDoc="1" locked="0" layoutInCell="1" allowOverlap="1" wp14:anchorId="257BB30F" wp14:editId="15910611">
          <wp:simplePos x="0" y="0"/>
          <wp:positionH relativeFrom="page">
            <wp:posOffset>6815719</wp:posOffset>
          </wp:positionH>
          <wp:positionV relativeFrom="page">
            <wp:posOffset>-204</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58263" behindDoc="1" locked="0" layoutInCell="1" allowOverlap="1" wp14:anchorId="77A275D1" wp14:editId="2E8EC33F">
          <wp:simplePos x="0" y="0"/>
          <wp:positionH relativeFrom="page">
            <wp:posOffset>9939217</wp:posOffset>
          </wp:positionH>
          <wp:positionV relativeFrom="page">
            <wp:posOffset>2540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82EB2" w14:textId="77777777" w:rsidR="00080056" w:rsidRDefault="00080056" w:rsidP="000A5291">
    <w:pPr>
      <w:pStyle w:val="Header"/>
    </w:pPr>
    <w:r>
      <w:rPr>
        <w:noProof/>
        <w:lang w:val="en-AU" w:eastAsia="en-AU"/>
      </w:rPr>
      <w:drawing>
        <wp:anchor distT="0" distB="0" distL="114300" distR="114300" simplePos="0" relativeHeight="251658247" behindDoc="1" locked="0" layoutInCell="1" allowOverlap="1" wp14:anchorId="17C79170" wp14:editId="5E2323C4">
          <wp:simplePos x="0" y="0"/>
          <wp:positionH relativeFrom="page">
            <wp:posOffset>9974580</wp:posOffset>
          </wp:positionH>
          <wp:positionV relativeFrom="page">
            <wp:posOffset>36830</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4E9C5" w14:textId="77777777" w:rsidR="00080056" w:rsidRDefault="00080056" w:rsidP="009862C5">
    <w:pPr>
      <w:pStyle w:val="Header"/>
    </w:pPr>
    <w:r>
      <w:rPr>
        <w:noProof/>
        <w:lang w:val="en-AU" w:eastAsia="en-AU"/>
      </w:rPr>
      <w:drawing>
        <wp:anchor distT="0" distB="0" distL="114300" distR="114300" simplePos="0" relativeHeight="251658265" behindDoc="1" locked="0" layoutInCell="1" allowOverlap="1" wp14:anchorId="0517DC61" wp14:editId="7F6E256A">
          <wp:simplePos x="0" y="0"/>
          <wp:positionH relativeFrom="page">
            <wp:posOffset>6879351</wp:posOffset>
          </wp:positionH>
          <wp:positionV relativeFrom="page">
            <wp:posOffset>12508</wp:posOffset>
          </wp:positionV>
          <wp:extent cx="720000" cy="720000"/>
          <wp:effectExtent l="0" t="0" r="4445" b="4445"/>
          <wp:wrapNone/>
          <wp:docPr id="2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8C2D6" w14:textId="77777777" w:rsidR="00080056" w:rsidRDefault="00080056" w:rsidP="009862C5">
    <w:pPr>
      <w:pStyle w:val="Header"/>
    </w:pPr>
    <w:r>
      <w:rPr>
        <w:noProof/>
        <w:lang w:val="en-AU" w:eastAsia="en-AU"/>
      </w:rPr>
      <w:drawing>
        <wp:anchor distT="0" distB="0" distL="114300" distR="114300" simplePos="0" relativeHeight="251658266" behindDoc="1" locked="0" layoutInCell="1" allowOverlap="1" wp14:anchorId="73307120" wp14:editId="2470C32D">
          <wp:simplePos x="0" y="0"/>
          <wp:positionH relativeFrom="page">
            <wp:posOffset>6879351</wp:posOffset>
          </wp:positionH>
          <wp:positionV relativeFrom="page">
            <wp:posOffset>12508</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1C063" w14:textId="35EC4E3D" w:rsidR="00080056" w:rsidRDefault="00080056" w:rsidP="009862C5">
    <w:pPr>
      <w:pStyle w:val="Header"/>
    </w:pPr>
    <w:r>
      <w:rPr>
        <w:noProof/>
        <w:lang w:val="en-AU" w:eastAsia="en-AU"/>
      </w:rPr>
      <w:drawing>
        <wp:anchor distT="0" distB="0" distL="114300" distR="114300" simplePos="0" relativeHeight="251658250" behindDoc="1" locked="0" layoutInCell="1" allowOverlap="1" wp14:anchorId="45824F0E" wp14:editId="2842FE5C">
          <wp:simplePos x="0" y="0"/>
          <wp:positionH relativeFrom="page">
            <wp:posOffset>6879351</wp:posOffset>
          </wp:positionH>
          <wp:positionV relativeFrom="page">
            <wp:posOffset>12508</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B8FFB" w14:textId="06EB8778" w:rsidR="00080056" w:rsidRDefault="00080056" w:rsidP="009862C5">
    <w:pPr>
      <w:pStyle w:val="Header"/>
    </w:pPr>
    <w:r>
      <w:rPr>
        <w:noProof/>
        <w:lang w:val="en-AU" w:eastAsia="en-AU"/>
      </w:rPr>
      <w:drawing>
        <wp:anchor distT="0" distB="0" distL="114300" distR="114300" simplePos="0" relativeHeight="251658251" behindDoc="1" locked="0" layoutInCell="1" allowOverlap="1" wp14:anchorId="1A55D606" wp14:editId="73D95501">
          <wp:simplePos x="0" y="0"/>
          <wp:positionH relativeFrom="page">
            <wp:posOffset>9967607</wp:posOffset>
          </wp:positionH>
          <wp:positionV relativeFrom="page">
            <wp:posOffset>22740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B7894" w14:textId="77777777" w:rsidR="00080056" w:rsidRDefault="00080056" w:rsidP="006039FF">
    <w:pPr>
      <w:pStyle w:val="Header"/>
    </w:pPr>
    <w:r>
      <w:rPr>
        <w:noProof/>
        <w:lang w:val="en-AU" w:eastAsia="en-AU"/>
      </w:rPr>
      <w:drawing>
        <wp:anchor distT="0" distB="0" distL="114300" distR="114300" simplePos="0" relativeHeight="251658267" behindDoc="1" locked="0" layoutInCell="1" allowOverlap="1" wp14:anchorId="046238D2" wp14:editId="472A7D9F">
          <wp:simplePos x="0" y="0"/>
          <wp:positionH relativeFrom="page">
            <wp:posOffset>6844845</wp:posOffset>
          </wp:positionH>
          <wp:positionV relativeFrom="page">
            <wp:posOffset>6122</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5C7A0" w14:textId="77777777" w:rsidR="00080056" w:rsidRDefault="00080056" w:rsidP="006039FF">
    <w:pPr>
      <w:pStyle w:val="Header"/>
    </w:pPr>
    <w:r>
      <w:rPr>
        <w:noProof/>
        <w:lang w:val="en-AU" w:eastAsia="en-AU"/>
      </w:rPr>
      <w:drawing>
        <wp:anchor distT="0" distB="0" distL="114300" distR="114300" simplePos="0" relativeHeight="251658268" behindDoc="1" locked="0" layoutInCell="1" allowOverlap="1" wp14:anchorId="4422127B" wp14:editId="6A2BCABA">
          <wp:simplePos x="0" y="0"/>
          <wp:positionH relativeFrom="page">
            <wp:posOffset>9979109</wp:posOffset>
          </wp:positionH>
          <wp:positionV relativeFrom="page">
            <wp:posOffset>-23268</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09FE1" w14:textId="690CCA1D" w:rsidR="00080056" w:rsidRDefault="00080056" w:rsidP="006039FF">
    <w:pPr>
      <w:pStyle w:val="Header"/>
    </w:pPr>
    <w:r>
      <w:rPr>
        <w:noProof/>
        <w:lang w:val="en-AU" w:eastAsia="en-AU"/>
      </w:rPr>
      <w:drawing>
        <wp:anchor distT="0" distB="0" distL="114300" distR="114300" simplePos="0" relativeHeight="251658252" behindDoc="1" locked="0" layoutInCell="1" allowOverlap="1" wp14:anchorId="5FBCF4FD" wp14:editId="3BC76C10">
          <wp:simplePos x="0" y="0"/>
          <wp:positionH relativeFrom="page">
            <wp:posOffset>6839094</wp:posOffset>
          </wp:positionH>
          <wp:positionV relativeFrom="page">
            <wp:posOffset>5488</wp:posOffset>
          </wp:positionV>
          <wp:extent cx="720000" cy="720000"/>
          <wp:effectExtent l="0" t="0" r="4445" b="4445"/>
          <wp:wrapNone/>
          <wp:docPr id="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5025F" w14:textId="76F56EFB" w:rsidR="00080056" w:rsidRPr="00ED2A8D" w:rsidRDefault="00080056" w:rsidP="008747E0">
    <w:pPr>
      <w:pStyle w:val="Header"/>
    </w:pPr>
    <w:r w:rsidRPr="00442889">
      <w:rPr>
        <w:noProof/>
        <w:lang w:val="en-AU" w:eastAsia="en-AU"/>
      </w:rPr>
      <w:drawing>
        <wp:anchor distT="0" distB="0" distL="114300" distR="114300" simplePos="0" relativeHeight="251658241" behindDoc="1" locked="0" layoutInCell="1" allowOverlap="1" wp14:anchorId="221BB1F2" wp14:editId="05A220B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VTS50-11.3.3.1</w:t>
    </w:r>
  </w:p>
  <w:p w14:paraId="07C8EEDA" w14:textId="7771A9DF" w:rsidR="00080056" w:rsidRPr="00ED2A8D" w:rsidRDefault="00080056" w:rsidP="008747E0">
    <w:pPr>
      <w:pStyle w:val="Header"/>
    </w:pPr>
  </w:p>
  <w:p w14:paraId="3B70AEC8" w14:textId="6344D270" w:rsidR="00080056" w:rsidRDefault="00080056" w:rsidP="008747E0">
    <w:pPr>
      <w:pStyle w:val="Header"/>
    </w:pPr>
  </w:p>
  <w:p w14:paraId="6CEDF3AA" w14:textId="58DFF764" w:rsidR="00080056" w:rsidRDefault="00080056" w:rsidP="008747E0">
    <w:pPr>
      <w:pStyle w:val="Header"/>
    </w:pPr>
  </w:p>
  <w:p w14:paraId="7FA9A5C2" w14:textId="42ECD654" w:rsidR="00080056" w:rsidRDefault="00080056" w:rsidP="008747E0">
    <w:pPr>
      <w:pStyle w:val="Header"/>
    </w:pPr>
  </w:p>
  <w:p w14:paraId="2A48FDFC" w14:textId="624A0866" w:rsidR="00080056" w:rsidRDefault="00080056" w:rsidP="008747E0">
    <w:pPr>
      <w:pStyle w:val="Header"/>
    </w:pPr>
    <w:r>
      <w:rPr>
        <w:noProof/>
        <w:lang w:val="en-AU" w:eastAsia="en-AU"/>
      </w:rPr>
      <w:drawing>
        <wp:anchor distT="0" distB="0" distL="114300" distR="114300" simplePos="0" relativeHeight="251658240" behindDoc="1" locked="0" layoutInCell="1" allowOverlap="1" wp14:anchorId="0A873028" wp14:editId="50845D6E">
          <wp:simplePos x="0" y="0"/>
          <wp:positionH relativeFrom="page">
            <wp:posOffset>63500</wp:posOffset>
          </wp:positionH>
          <wp:positionV relativeFrom="page">
            <wp:posOffset>1410726</wp:posOffset>
          </wp:positionV>
          <wp:extent cx="7526557" cy="2339975"/>
          <wp:effectExtent l="0" t="0" r="0"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26557" cy="2339975"/>
                  </a:xfrm>
                  <a:prstGeom prst="rect">
                    <a:avLst/>
                  </a:prstGeom>
                </pic:spPr>
              </pic:pic>
            </a:graphicData>
          </a:graphic>
          <wp14:sizeRelH relativeFrom="margin">
            <wp14:pctWidth>0</wp14:pctWidth>
          </wp14:sizeRelH>
          <wp14:sizeRelV relativeFrom="margin">
            <wp14:pctHeight>0</wp14:pctHeight>
          </wp14:sizeRelV>
        </wp:anchor>
      </w:drawing>
    </w:r>
  </w:p>
  <w:p w14:paraId="4D4485C9" w14:textId="63E8C486" w:rsidR="00080056" w:rsidRPr="00ED2A8D" w:rsidRDefault="00080056" w:rsidP="008747E0">
    <w:pPr>
      <w:pStyle w:val="Header"/>
    </w:pPr>
  </w:p>
  <w:p w14:paraId="58CD56AC" w14:textId="1F3D99DF" w:rsidR="00080056" w:rsidRPr="00ED2A8D" w:rsidRDefault="00080056" w:rsidP="001349DB">
    <w:pPr>
      <w:pStyle w:val="Header"/>
      <w:spacing w:line="360" w:lineRule="exac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E7539" w14:textId="6DE0E189" w:rsidR="00080056" w:rsidRDefault="00080056" w:rsidP="006039FF">
    <w:pPr>
      <w:pStyle w:val="Header"/>
    </w:pPr>
    <w:r>
      <w:rPr>
        <w:noProof/>
        <w:lang w:val="en-AU" w:eastAsia="en-AU"/>
      </w:rPr>
      <w:drawing>
        <wp:anchor distT="0" distB="0" distL="114300" distR="114300" simplePos="0" relativeHeight="251658253" behindDoc="1" locked="0" layoutInCell="1" allowOverlap="1" wp14:anchorId="16C049E4" wp14:editId="15640D9F">
          <wp:simplePos x="0" y="0"/>
          <wp:positionH relativeFrom="page">
            <wp:posOffset>9961856</wp:posOffset>
          </wp:positionH>
          <wp:positionV relativeFrom="page">
            <wp:posOffset>-11765</wp:posOffset>
          </wp:positionV>
          <wp:extent cx="720000" cy="720000"/>
          <wp:effectExtent l="0" t="0" r="4445" b="4445"/>
          <wp:wrapNone/>
          <wp:docPr id="3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14E34" w14:textId="6BBC3AD6" w:rsidR="00080056" w:rsidRDefault="00080056" w:rsidP="006039FF">
    <w:pPr>
      <w:pStyle w:val="Header"/>
    </w:pPr>
    <w:r>
      <w:rPr>
        <w:noProof/>
        <w:lang w:val="en-AU" w:eastAsia="en-AU"/>
      </w:rPr>
      <w:drawing>
        <wp:anchor distT="0" distB="0" distL="114300" distR="114300" simplePos="0" relativeHeight="251658254" behindDoc="1" locked="0" layoutInCell="1" allowOverlap="1" wp14:anchorId="2F2A175C" wp14:editId="41BD537F">
          <wp:simplePos x="0" y="0"/>
          <wp:positionH relativeFrom="page">
            <wp:posOffset>6867848</wp:posOffset>
          </wp:positionH>
          <wp:positionV relativeFrom="page">
            <wp:posOffset>371</wp:posOffset>
          </wp:positionV>
          <wp:extent cx="720000" cy="720000"/>
          <wp:effectExtent l="0" t="0" r="4445" b="4445"/>
          <wp:wrapNone/>
          <wp:docPr id="1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52129" w14:textId="04FC37C2" w:rsidR="00080056" w:rsidRDefault="00080056" w:rsidP="006039FF">
    <w:pPr>
      <w:pStyle w:val="Header"/>
    </w:pPr>
    <w:r>
      <w:rPr>
        <w:noProof/>
        <w:lang w:val="en-AU" w:eastAsia="en-AU"/>
      </w:rPr>
      <w:drawing>
        <wp:anchor distT="0" distB="0" distL="114300" distR="114300" simplePos="0" relativeHeight="251658255" behindDoc="1" locked="0" layoutInCell="1" allowOverlap="1" wp14:anchorId="5AF3B08B" wp14:editId="28002E1D">
          <wp:simplePos x="0" y="0"/>
          <wp:positionH relativeFrom="page">
            <wp:posOffset>9973358</wp:posOffset>
          </wp:positionH>
          <wp:positionV relativeFrom="page">
            <wp:posOffset>-6014</wp:posOffset>
          </wp:positionV>
          <wp:extent cx="720000" cy="720000"/>
          <wp:effectExtent l="0" t="0" r="4445" b="4445"/>
          <wp:wrapNone/>
          <wp:docPr id="13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52CD2" w14:textId="1B77AE56" w:rsidR="00080056" w:rsidRDefault="00080056" w:rsidP="006039FF">
    <w:pPr>
      <w:pStyle w:val="Header"/>
    </w:pPr>
    <w:r>
      <w:rPr>
        <w:noProof/>
        <w:lang w:val="en-AU" w:eastAsia="en-AU"/>
      </w:rPr>
      <w:drawing>
        <wp:anchor distT="0" distB="0" distL="114300" distR="114300" simplePos="0" relativeHeight="251658256" behindDoc="1" locked="0" layoutInCell="1" allowOverlap="1" wp14:anchorId="5967E60B" wp14:editId="0EB2D66A">
          <wp:simplePos x="0" y="0"/>
          <wp:positionH relativeFrom="page">
            <wp:posOffset>6879350</wp:posOffset>
          </wp:positionH>
          <wp:positionV relativeFrom="page">
            <wp:posOffset>-22632</wp:posOffset>
          </wp:positionV>
          <wp:extent cx="720000" cy="720000"/>
          <wp:effectExtent l="0" t="0" r="4445" b="4445"/>
          <wp:wrapNone/>
          <wp:docPr id="14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7D364" w14:textId="6E80ADA7" w:rsidR="00080056" w:rsidRPr="00D63A04" w:rsidRDefault="00080056" w:rsidP="00D63A04">
    <w:pPr>
      <w:pStyle w:val="Header"/>
    </w:pPr>
    <w:r>
      <w:rPr>
        <w:noProof/>
        <w:lang w:val="en-AU" w:eastAsia="en-AU"/>
      </w:rPr>
      <w:drawing>
        <wp:anchor distT="0" distB="0" distL="114300" distR="114300" simplePos="0" relativeHeight="251658257" behindDoc="1" locked="0" layoutInCell="1" allowOverlap="1" wp14:anchorId="34BD807B" wp14:editId="0F2477EA">
          <wp:simplePos x="0" y="0"/>
          <wp:positionH relativeFrom="page">
            <wp:posOffset>9990611</wp:posOffset>
          </wp:positionH>
          <wp:positionV relativeFrom="page">
            <wp:posOffset>5487</wp:posOffset>
          </wp:positionV>
          <wp:extent cx="720000" cy="720000"/>
          <wp:effectExtent l="0" t="0" r="4445" b="4445"/>
          <wp:wrapNone/>
          <wp:docPr id="15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132F7" w14:textId="2EB1DEF2" w:rsidR="00080056" w:rsidRDefault="00080056" w:rsidP="006039FF">
    <w:pPr>
      <w:pStyle w:val="Header"/>
    </w:pPr>
    <w:r>
      <w:rPr>
        <w:noProof/>
        <w:lang w:val="en-AU" w:eastAsia="en-AU"/>
      </w:rPr>
      <w:drawing>
        <wp:anchor distT="0" distB="0" distL="114300" distR="114300" simplePos="0" relativeHeight="251658258" behindDoc="1" locked="0" layoutInCell="1" allowOverlap="1" wp14:anchorId="78C2B789" wp14:editId="17620E88">
          <wp:simplePos x="0" y="0"/>
          <wp:positionH relativeFrom="page">
            <wp:posOffset>6873600</wp:posOffset>
          </wp:positionH>
          <wp:positionV relativeFrom="page">
            <wp:posOffset>6122</wp:posOffset>
          </wp:positionV>
          <wp:extent cx="720000" cy="720000"/>
          <wp:effectExtent l="0" t="0" r="4445" b="4445"/>
          <wp:wrapNone/>
          <wp:docPr id="15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AE916" w14:textId="5FAEE881" w:rsidR="00080056" w:rsidRDefault="00080056" w:rsidP="006039FF">
    <w:pPr>
      <w:pStyle w:val="Header"/>
    </w:pPr>
    <w:r>
      <w:rPr>
        <w:noProof/>
        <w:lang w:val="en-AU" w:eastAsia="en-AU"/>
      </w:rPr>
      <w:drawing>
        <wp:anchor distT="0" distB="0" distL="114300" distR="114300" simplePos="0" relativeHeight="251658259" behindDoc="1" locked="0" layoutInCell="1" allowOverlap="1" wp14:anchorId="541A7AE6" wp14:editId="1686C424">
          <wp:simplePos x="0" y="0"/>
          <wp:positionH relativeFrom="page">
            <wp:posOffset>9979109</wp:posOffset>
          </wp:positionH>
          <wp:positionV relativeFrom="page">
            <wp:posOffset>16989</wp:posOffset>
          </wp:positionV>
          <wp:extent cx="720000" cy="720000"/>
          <wp:effectExtent l="0" t="0" r="4445" b="4445"/>
          <wp:wrapNone/>
          <wp:docPr id="15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336B0" w14:textId="0A2DF20B" w:rsidR="00080056" w:rsidRDefault="00080056" w:rsidP="006039FF">
    <w:pPr>
      <w:pStyle w:val="Header"/>
    </w:pPr>
    <w:r>
      <w:rPr>
        <w:noProof/>
        <w:lang w:val="en-AU" w:eastAsia="en-AU"/>
      </w:rPr>
      <w:drawing>
        <wp:anchor distT="0" distB="0" distL="114300" distR="114300" simplePos="0" relativeHeight="251658260" behindDoc="1" locked="0" layoutInCell="1" allowOverlap="1" wp14:anchorId="1FAB49C5" wp14:editId="107FF336">
          <wp:simplePos x="0" y="0"/>
          <wp:positionH relativeFrom="page">
            <wp:posOffset>6821841</wp:posOffset>
          </wp:positionH>
          <wp:positionV relativeFrom="page">
            <wp:posOffset>11873</wp:posOffset>
          </wp:positionV>
          <wp:extent cx="720000" cy="720000"/>
          <wp:effectExtent l="0" t="0" r="4445" b="4445"/>
          <wp:wrapNone/>
          <wp:docPr id="15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53449" w14:textId="77777777" w:rsidR="00080056" w:rsidRDefault="00080056">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64F17" w14:textId="1C93E490" w:rsidR="00080056" w:rsidRDefault="00080056" w:rsidP="006039FF">
    <w:pPr>
      <w:pStyle w:val="Header"/>
    </w:pPr>
    <w:r>
      <w:rPr>
        <w:noProof/>
        <w:lang w:val="en-AU" w:eastAsia="en-AU"/>
      </w:rPr>
      <w:drawing>
        <wp:anchor distT="0" distB="0" distL="114300" distR="114300" simplePos="0" relativeHeight="251658261" behindDoc="1" locked="0" layoutInCell="1" allowOverlap="1" wp14:anchorId="70B41CFC" wp14:editId="013E1A39">
          <wp:simplePos x="0" y="0"/>
          <wp:positionH relativeFrom="page">
            <wp:posOffset>9950354</wp:posOffset>
          </wp:positionH>
          <wp:positionV relativeFrom="page">
            <wp:posOffset>-8015</wp:posOffset>
          </wp:positionV>
          <wp:extent cx="720000" cy="720000"/>
          <wp:effectExtent l="0" t="0" r="4445" b="4445"/>
          <wp:wrapNone/>
          <wp:docPr id="15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6A8D0" w14:textId="77777777" w:rsidR="00080056" w:rsidRDefault="00080056">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A28BF" w14:textId="77777777" w:rsidR="00080056" w:rsidRDefault="00080056" w:rsidP="006039FF">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C2F76" w14:textId="1CAA9738" w:rsidR="00080056" w:rsidRDefault="00080056" w:rsidP="00480D65">
    <w:pPr>
      <w:pStyle w:val="Header"/>
    </w:pPr>
    <w:r>
      <w:rPr>
        <w:noProof/>
        <w:lang w:val="en-AU" w:eastAsia="en-AU"/>
      </w:rPr>
      <w:drawing>
        <wp:anchor distT="0" distB="0" distL="114300" distR="114300" simplePos="0" relativeHeight="251658262" behindDoc="1" locked="0" layoutInCell="1" allowOverlap="1" wp14:anchorId="5777F118" wp14:editId="4AB5CF2C">
          <wp:simplePos x="0" y="0"/>
          <wp:positionH relativeFrom="page">
            <wp:posOffset>6827592</wp:posOffset>
          </wp:positionH>
          <wp:positionV relativeFrom="page">
            <wp:posOffset>3487</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58245"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D03DC" w14:textId="77777777" w:rsidR="00080056" w:rsidRPr="00ED2A8D" w:rsidRDefault="00080056" w:rsidP="008747E0">
    <w:pPr>
      <w:pStyle w:val="Header"/>
    </w:pPr>
    <w:r>
      <w:rPr>
        <w:noProof/>
        <w:lang w:val="en-AU" w:eastAsia="en-AU"/>
      </w:rPr>
      <w:drawing>
        <wp:anchor distT="0" distB="0" distL="114300" distR="114300" simplePos="0" relativeHeight="251658242" behindDoc="1" locked="0" layoutInCell="1" allowOverlap="1" wp14:anchorId="5A008669" wp14:editId="61315F1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E9CF70" w14:textId="77777777" w:rsidR="00080056" w:rsidRPr="00ED2A8D" w:rsidRDefault="00080056" w:rsidP="008747E0">
    <w:pPr>
      <w:pStyle w:val="Header"/>
    </w:pPr>
  </w:p>
  <w:p w14:paraId="20C7BE3A" w14:textId="77777777" w:rsidR="00080056" w:rsidRDefault="00080056" w:rsidP="008747E0">
    <w:pPr>
      <w:pStyle w:val="Header"/>
    </w:pPr>
  </w:p>
  <w:p w14:paraId="29D975F0" w14:textId="77777777" w:rsidR="00080056" w:rsidRDefault="00080056" w:rsidP="008747E0">
    <w:pPr>
      <w:pStyle w:val="Header"/>
    </w:pPr>
  </w:p>
  <w:p w14:paraId="168E3AE0" w14:textId="77777777" w:rsidR="00080056" w:rsidRDefault="00080056" w:rsidP="008747E0">
    <w:pPr>
      <w:pStyle w:val="Header"/>
    </w:pPr>
  </w:p>
  <w:p w14:paraId="6975702D" w14:textId="77777777" w:rsidR="00080056" w:rsidRPr="00441393" w:rsidRDefault="00080056" w:rsidP="00441393">
    <w:pPr>
      <w:pStyle w:val="Contents"/>
    </w:pPr>
    <w:r>
      <w:t>DOCUMENT REVISION</w:t>
    </w:r>
  </w:p>
  <w:p w14:paraId="595D4F27" w14:textId="77777777" w:rsidR="00080056" w:rsidRPr="00ED2A8D" w:rsidRDefault="00080056" w:rsidP="008747E0">
    <w:pPr>
      <w:pStyle w:val="Header"/>
    </w:pPr>
  </w:p>
  <w:p w14:paraId="6BB27F14" w14:textId="77777777" w:rsidR="00080056" w:rsidRPr="00AC33A2" w:rsidRDefault="00080056"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9DCA3" w14:textId="77777777" w:rsidR="00080056" w:rsidRPr="00ED2A8D" w:rsidRDefault="00080056" w:rsidP="008747E0">
    <w:pPr>
      <w:pStyle w:val="Header"/>
    </w:pPr>
    <w:r>
      <w:rPr>
        <w:noProof/>
        <w:lang w:val="en-AU" w:eastAsia="en-AU"/>
      </w:rPr>
      <w:drawing>
        <wp:anchor distT="0" distB="0" distL="114300" distR="114300" simplePos="0" relativeHeight="251658244" behindDoc="1" locked="0" layoutInCell="1" allowOverlap="1" wp14:anchorId="3E1A7D67" wp14:editId="1949B628">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B225F2" w14:textId="77777777" w:rsidR="00080056" w:rsidRPr="00ED2A8D" w:rsidRDefault="00080056" w:rsidP="008747E0">
    <w:pPr>
      <w:pStyle w:val="Header"/>
    </w:pPr>
  </w:p>
  <w:p w14:paraId="40666864" w14:textId="77777777" w:rsidR="00080056" w:rsidRDefault="00080056" w:rsidP="008747E0">
    <w:pPr>
      <w:pStyle w:val="Header"/>
    </w:pPr>
  </w:p>
  <w:p w14:paraId="33BF9600" w14:textId="77777777" w:rsidR="00080056" w:rsidRDefault="00080056" w:rsidP="008747E0">
    <w:pPr>
      <w:pStyle w:val="Header"/>
    </w:pPr>
  </w:p>
  <w:p w14:paraId="57EA5763" w14:textId="77777777" w:rsidR="00080056" w:rsidRDefault="00080056" w:rsidP="008747E0">
    <w:pPr>
      <w:pStyle w:val="Header"/>
    </w:pPr>
  </w:p>
  <w:p w14:paraId="5427658D" w14:textId="77777777" w:rsidR="00080056" w:rsidRPr="00441393" w:rsidRDefault="00080056" w:rsidP="00441393">
    <w:pPr>
      <w:pStyle w:val="Contents"/>
    </w:pPr>
    <w:r>
      <w:t>CONTENTS</w:t>
    </w:r>
  </w:p>
  <w:p w14:paraId="066FC458" w14:textId="77777777" w:rsidR="00080056" w:rsidRPr="00ED2A8D" w:rsidRDefault="00080056" w:rsidP="008747E0">
    <w:pPr>
      <w:pStyle w:val="Header"/>
    </w:pPr>
  </w:p>
  <w:p w14:paraId="08CC0996" w14:textId="77777777" w:rsidR="00080056" w:rsidRPr="00AC33A2" w:rsidRDefault="0008005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D999B" w14:textId="77777777" w:rsidR="00080056" w:rsidRDefault="00080056">
    <w:pPr>
      <w:pStyle w:val="Header"/>
    </w:pPr>
  </w:p>
  <w:p w14:paraId="7AE078E4" w14:textId="77777777" w:rsidR="00080056" w:rsidRDefault="00080056"/>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6AD93" w14:textId="2AF60DBB" w:rsidR="00080056" w:rsidRDefault="00080056" w:rsidP="00292085">
    <w:pPr>
      <w:pStyle w:val="Header"/>
    </w:pPr>
    <w:r>
      <w:rPr>
        <w:noProof/>
        <w:lang w:val="en-AU" w:eastAsia="en-AU"/>
      </w:rPr>
      <w:drawing>
        <wp:anchor distT="0" distB="0" distL="114300" distR="114300" simplePos="0" relativeHeight="251658248" behindDoc="1" locked="0" layoutInCell="1" allowOverlap="1" wp14:anchorId="3C7994E0" wp14:editId="547DC4A8">
          <wp:simplePos x="0" y="0"/>
          <wp:positionH relativeFrom="page">
            <wp:posOffset>6855975</wp:posOffset>
          </wp:positionH>
          <wp:positionV relativeFrom="page">
            <wp:posOffset>-204</wp:posOffset>
          </wp:positionV>
          <wp:extent cx="720000" cy="720000"/>
          <wp:effectExtent l="0" t="0" r="4445" b="4445"/>
          <wp:wrapNone/>
          <wp:docPr id="1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58246" behindDoc="1" locked="0" layoutInCell="1" allowOverlap="1" wp14:anchorId="3BDDD8ED" wp14:editId="54394078">
          <wp:simplePos x="0" y="0"/>
          <wp:positionH relativeFrom="page">
            <wp:posOffset>9939217</wp:posOffset>
          </wp:positionH>
          <wp:positionV relativeFrom="page">
            <wp:posOffset>2540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C7838C" w14:textId="77777777" w:rsidR="00080056" w:rsidRDefault="00080056"/>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3933D" w14:textId="77777777" w:rsidR="00080056" w:rsidRDefault="00080056">
    <w:pPr>
      <w:pStyle w:val="Header"/>
    </w:pPr>
  </w:p>
  <w:p w14:paraId="428BE462" w14:textId="77777777" w:rsidR="00080056" w:rsidRDefault="00080056"/>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4CE72D" w14:textId="77777777" w:rsidR="00080056" w:rsidRDefault="00080056" w:rsidP="00292085">
    <w:pPr>
      <w:pStyle w:val="Header"/>
    </w:pPr>
    <w:r>
      <w:rPr>
        <w:noProof/>
        <w:lang w:val="en-AU" w:eastAsia="en-AU"/>
      </w:rPr>
      <w:drawing>
        <wp:anchor distT="0" distB="0" distL="114300" distR="114300" simplePos="0" relativeHeight="251658270" behindDoc="1" locked="0" layoutInCell="1" allowOverlap="1" wp14:anchorId="08171A84" wp14:editId="79610002">
          <wp:simplePos x="0" y="0"/>
          <wp:positionH relativeFrom="page">
            <wp:posOffset>6815719</wp:posOffset>
          </wp:positionH>
          <wp:positionV relativeFrom="page">
            <wp:posOffset>-204</wp:posOffset>
          </wp:positionV>
          <wp:extent cx="720000" cy="720000"/>
          <wp:effectExtent l="0" t="0" r="4445" b="4445"/>
          <wp:wrapNone/>
          <wp:docPr id="1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58269" behindDoc="1" locked="0" layoutInCell="1" allowOverlap="1" wp14:anchorId="194A4690" wp14:editId="5181C346">
          <wp:simplePos x="0" y="0"/>
          <wp:positionH relativeFrom="page">
            <wp:posOffset>9939217</wp:posOffset>
          </wp:positionH>
          <wp:positionV relativeFrom="page">
            <wp:posOffset>2540</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5BC0"/>
    <w:multiLevelType w:val="hybridMultilevel"/>
    <w:tmpl w:val="46C09B6A"/>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2094BAE"/>
    <w:multiLevelType w:val="hybridMultilevel"/>
    <w:tmpl w:val="43FC966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4" w15:restartNumberingAfterBreak="0">
    <w:nsid w:val="032D0336"/>
    <w:multiLevelType w:val="hybridMultilevel"/>
    <w:tmpl w:val="D8E8D4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3CF3AAE"/>
    <w:multiLevelType w:val="hybridMultilevel"/>
    <w:tmpl w:val="C69E13A4"/>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6" w15:restartNumberingAfterBreak="0">
    <w:nsid w:val="049C13C7"/>
    <w:multiLevelType w:val="singleLevel"/>
    <w:tmpl w:val="50EE1F5A"/>
    <w:lvl w:ilvl="0">
      <w:start w:val="1"/>
      <w:numFmt w:val="decimal"/>
      <w:lvlText w:val="%1."/>
      <w:legacy w:legacy="1" w:legacySpace="0" w:legacyIndent="360"/>
      <w:lvlJc w:val="left"/>
      <w:pPr>
        <w:ind w:left="360" w:hanging="360"/>
      </w:pPr>
    </w:lvl>
  </w:abstractNum>
  <w:abstractNum w:abstractNumId="7" w15:restartNumberingAfterBreak="0">
    <w:nsid w:val="04AE3D73"/>
    <w:multiLevelType w:val="hybridMultilevel"/>
    <w:tmpl w:val="4D005148"/>
    <w:lvl w:ilvl="0" w:tplc="2A7A11A2">
      <w:start w:val="1"/>
      <w:numFmt w:val="decimal"/>
      <w:lvlText w:val="%1."/>
      <w:lvlJc w:val="left"/>
      <w:pPr>
        <w:ind w:left="36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057B6A38"/>
    <w:multiLevelType w:val="hybridMultilevel"/>
    <w:tmpl w:val="4A8EBED4"/>
    <w:lvl w:ilvl="0" w:tplc="82EE73B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92F7486"/>
    <w:multiLevelType w:val="hybridMultilevel"/>
    <w:tmpl w:val="F1DAF9E2"/>
    <w:lvl w:ilvl="0" w:tplc="0C090001">
      <w:start w:val="1"/>
      <w:numFmt w:val="bullet"/>
      <w:lvlText w:val=""/>
      <w:lvlJc w:val="left"/>
      <w:pPr>
        <w:ind w:left="851" w:hanging="426"/>
      </w:pPr>
      <w:rPr>
        <w:rFonts w:ascii="Symbol" w:hAnsi="Symbol" w:hint="default"/>
        <w:color w:val="00AFAA"/>
      </w:rPr>
    </w:lvl>
    <w:lvl w:ilvl="1" w:tplc="18090003">
      <w:start w:val="1"/>
      <w:numFmt w:val="bullet"/>
      <w:lvlText w:val="o"/>
      <w:lvlJc w:val="left"/>
      <w:pPr>
        <w:ind w:left="1440" w:hanging="360"/>
      </w:pPr>
      <w:rPr>
        <w:rFonts w:ascii="Courier New" w:hAnsi="Courier New" w:cs="Courier New" w:hint="default"/>
        <w:color w:val="00AFAA"/>
      </w:rPr>
    </w:lvl>
    <w:lvl w:ilvl="2" w:tplc="46B0288E">
      <w:numFmt w:val="bullet"/>
      <w:lvlText w:val="•"/>
      <w:lvlJc w:val="left"/>
      <w:pPr>
        <w:ind w:left="2385" w:hanging="585"/>
      </w:pPr>
      <w:rPr>
        <w:rFonts w:ascii="Calibri" w:eastAsiaTheme="minorHAnsi"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AB62311"/>
    <w:multiLevelType w:val="hybridMultilevel"/>
    <w:tmpl w:val="AAF86628"/>
    <w:lvl w:ilvl="0" w:tplc="6D526CD6">
      <w:start w:val="1"/>
      <w:numFmt w:val="decimal"/>
      <w:lvlText w:val="%1."/>
      <w:lvlJc w:val="left"/>
      <w:pPr>
        <w:ind w:left="360" w:hanging="360"/>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0B864A3C"/>
    <w:multiLevelType w:val="hybridMultilevel"/>
    <w:tmpl w:val="4204DFA4"/>
    <w:lvl w:ilvl="0" w:tplc="C4A23106">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0385DAE"/>
    <w:multiLevelType w:val="hybridMultilevel"/>
    <w:tmpl w:val="63181480"/>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CCB84FF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AF30A10"/>
    <w:multiLevelType w:val="hybridMultilevel"/>
    <w:tmpl w:val="4ABA32F8"/>
    <w:lvl w:ilvl="0" w:tplc="8F5E8680">
      <w:start w:val="1"/>
      <w:numFmt w:val="bullet"/>
      <w:lvlText w:val="-"/>
      <w:lvlJc w:val="left"/>
      <w:pPr>
        <w:ind w:left="473" w:hanging="360"/>
      </w:pPr>
      <w:rPr>
        <w:rFonts w:ascii="Calibri" w:eastAsiaTheme="minorHAnsi" w:hAnsi="Calibri" w:cs="Calibri"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19"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EDD418E"/>
    <w:multiLevelType w:val="hybridMultilevel"/>
    <w:tmpl w:val="701A2D68"/>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1"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3564F28"/>
    <w:multiLevelType w:val="singleLevel"/>
    <w:tmpl w:val="041D000F"/>
    <w:lvl w:ilvl="0">
      <w:start w:val="1"/>
      <w:numFmt w:val="decimal"/>
      <w:lvlText w:val="%1."/>
      <w:lvlJc w:val="left"/>
      <w:pPr>
        <w:ind w:left="360" w:hanging="360"/>
      </w:p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58A582A"/>
    <w:multiLevelType w:val="hybridMultilevel"/>
    <w:tmpl w:val="22F22452"/>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6"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C2831C0"/>
    <w:multiLevelType w:val="singleLevel"/>
    <w:tmpl w:val="248EB23C"/>
    <w:lvl w:ilvl="0">
      <w:start w:val="1"/>
      <w:numFmt w:val="decimal"/>
      <w:lvlText w:val="%1."/>
      <w:legacy w:legacy="1" w:legacySpace="0" w:legacyIndent="283"/>
      <w:lvlJc w:val="left"/>
      <w:pPr>
        <w:ind w:left="283" w:hanging="283"/>
      </w:pPr>
      <w:rPr>
        <w:rFonts w:cs="Times New Roman"/>
        <w:b w:val="0"/>
      </w:rPr>
    </w:lvl>
  </w:abstractNum>
  <w:abstractNum w:abstractNumId="28" w15:restartNumberingAfterBreak="0">
    <w:nsid w:val="38ED19F3"/>
    <w:multiLevelType w:val="hybridMultilevel"/>
    <w:tmpl w:val="64BCF100"/>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9" w15:restartNumberingAfterBreak="0">
    <w:nsid w:val="39EF4907"/>
    <w:multiLevelType w:val="hybridMultilevel"/>
    <w:tmpl w:val="9F4248EA"/>
    <w:lvl w:ilvl="0" w:tplc="0234C93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B9E5635"/>
    <w:multiLevelType w:val="hybridMultilevel"/>
    <w:tmpl w:val="013EFE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3D2F7B59"/>
    <w:multiLevelType w:val="hybridMultilevel"/>
    <w:tmpl w:val="9A0680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3E586EBD"/>
    <w:multiLevelType w:val="hybridMultilevel"/>
    <w:tmpl w:val="4AFADDA2"/>
    <w:lvl w:ilvl="0" w:tplc="A56A5B1A">
      <w:numFmt w:val="bullet"/>
      <w:lvlText w:val="•"/>
      <w:lvlJc w:val="left"/>
      <w:pPr>
        <w:ind w:left="698" w:hanging="585"/>
      </w:pPr>
      <w:rPr>
        <w:rFonts w:ascii="Calibri" w:eastAsiaTheme="minorHAnsi" w:hAnsi="Calibri" w:cs="Calibri"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33"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9621A1"/>
    <w:multiLevelType w:val="hybridMultilevel"/>
    <w:tmpl w:val="99D03DD6"/>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5"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75B2C76"/>
    <w:multiLevelType w:val="hybridMultilevel"/>
    <w:tmpl w:val="B204CF92"/>
    <w:lvl w:ilvl="0" w:tplc="87DEC9F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82905EA"/>
    <w:multiLevelType w:val="hybridMultilevel"/>
    <w:tmpl w:val="A56A6348"/>
    <w:lvl w:ilvl="0" w:tplc="4D60AB02">
      <w:start w:val="1"/>
      <w:numFmt w:val="decimal"/>
      <w:lvlText w:val="%1."/>
      <w:lvlJc w:val="left"/>
      <w:pPr>
        <w:ind w:left="360" w:hanging="360"/>
      </w:pPr>
      <w:rPr>
        <w:rFonts w:cs="Times New Roman" w:hint="default"/>
        <w:i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A2D6824"/>
    <w:multiLevelType w:val="hybridMultilevel"/>
    <w:tmpl w:val="DB4A338C"/>
    <w:lvl w:ilvl="0" w:tplc="A27AD488">
      <w:start w:val="3"/>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B926889"/>
    <w:multiLevelType w:val="singleLevel"/>
    <w:tmpl w:val="50EE1F5A"/>
    <w:lvl w:ilvl="0">
      <w:start w:val="1"/>
      <w:numFmt w:val="decimal"/>
      <w:lvlText w:val="%1."/>
      <w:legacy w:legacy="1" w:legacySpace="0" w:legacyIndent="360"/>
      <w:lvlJc w:val="left"/>
      <w:pPr>
        <w:ind w:left="360" w:hanging="360"/>
      </w:pPr>
    </w:lvl>
  </w:abstractNum>
  <w:abstractNum w:abstractNumId="4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5340764E"/>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15:restartNumberingAfterBreak="0">
    <w:nsid w:val="5538200D"/>
    <w:multiLevelType w:val="hybridMultilevel"/>
    <w:tmpl w:val="92C039BC"/>
    <w:lvl w:ilvl="0" w:tplc="D4B47940">
      <w:start w:val="1"/>
      <w:numFmt w:val="decimal"/>
      <w:lvlText w:val="%1."/>
      <w:lvlJc w:val="left"/>
      <w:pPr>
        <w:ind w:left="283" w:hanging="283"/>
      </w:pPr>
      <w:rPr>
        <w:rFonts w:cs="Times New Roman" w:hint="default"/>
      </w:rPr>
    </w:lvl>
    <w:lvl w:ilvl="1" w:tplc="041D0019" w:tentative="1">
      <w:start w:val="1"/>
      <w:numFmt w:val="lowerLetter"/>
      <w:lvlText w:val="%2."/>
      <w:lvlJc w:val="left"/>
      <w:pPr>
        <w:tabs>
          <w:tab w:val="num" w:pos="1440"/>
        </w:tabs>
        <w:ind w:left="1440" w:hanging="360"/>
      </w:pPr>
      <w:rPr>
        <w:rFonts w:cs="Times New Roman"/>
      </w:rPr>
    </w:lvl>
    <w:lvl w:ilvl="2" w:tplc="041D001B" w:tentative="1">
      <w:start w:val="1"/>
      <w:numFmt w:val="lowerRoman"/>
      <w:lvlText w:val="%3."/>
      <w:lvlJc w:val="right"/>
      <w:pPr>
        <w:tabs>
          <w:tab w:val="num" w:pos="2160"/>
        </w:tabs>
        <w:ind w:left="2160" w:hanging="180"/>
      </w:pPr>
      <w:rPr>
        <w:rFonts w:cs="Times New Roman"/>
      </w:rPr>
    </w:lvl>
    <w:lvl w:ilvl="3" w:tplc="041D000F" w:tentative="1">
      <w:start w:val="1"/>
      <w:numFmt w:val="decimal"/>
      <w:lvlText w:val="%4."/>
      <w:lvlJc w:val="left"/>
      <w:pPr>
        <w:tabs>
          <w:tab w:val="num" w:pos="2880"/>
        </w:tabs>
        <w:ind w:left="2880" w:hanging="360"/>
      </w:pPr>
      <w:rPr>
        <w:rFonts w:cs="Times New Roman"/>
      </w:rPr>
    </w:lvl>
    <w:lvl w:ilvl="4" w:tplc="041D0019" w:tentative="1">
      <w:start w:val="1"/>
      <w:numFmt w:val="lowerLetter"/>
      <w:lvlText w:val="%5."/>
      <w:lvlJc w:val="left"/>
      <w:pPr>
        <w:tabs>
          <w:tab w:val="num" w:pos="3600"/>
        </w:tabs>
        <w:ind w:left="3600" w:hanging="360"/>
      </w:pPr>
      <w:rPr>
        <w:rFonts w:cs="Times New Roman"/>
      </w:rPr>
    </w:lvl>
    <w:lvl w:ilvl="5" w:tplc="041D001B" w:tentative="1">
      <w:start w:val="1"/>
      <w:numFmt w:val="lowerRoman"/>
      <w:lvlText w:val="%6."/>
      <w:lvlJc w:val="right"/>
      <w:pPr>
        <w:tabs>
          <w:tab w:val="num" w:pos="4320"/>
        </w:tabs>
        <w:ind w:left="4320" w:hanging="180"/>
      </w:pPr>
      <w:rPr>
        <w:rFonts w:cs="Times New Roman"/>
      </w:rPr>
    </w:lvl>
    <w:lvl w:ilvl="6" w:tplc="041D000F" w:tentative="1">
      <w:start w:val="1"/>
      <w:numFmt w:val="decimal"/>
      <w:lvlText w:val="%7."/>
      <w:lvlJc w:val="left"/>
      <w:pPr>
        <w:tabs>
          <w:tab w:val="num" w:pos="5040"/>
        </w:tabs>
        <w:ind w:left="5040" w:hanging="360"/>
      </w:pPr>
      <w:rPr>
        <w:rFonts w:cs="Times New Roman"/>
      </w:rPr>
    </w:lvl>
    <w:lvl w:ilvl="7" w:tplc="041D0019" w:tentative="1">
      <w:start w:val="1"/>
      <w:numFmt w:val="lowerLetter"/>
      <w:lvlText w:val="%8."/>
      <w:lvlJc w:val="left"/>
      <w:pPr>
        <w:tabs>
          <w:tab w:val="num" w:pos="5760"/>
        </w:tabs>
        <w:ind w:left="5760" w:hanging="360"/>
      </w:pPr>
      <w:rPr>
        <w:rFonts w:cs="Times New Roman"/>
      </w:rPr>
    </w:lvl>
    <w:lvl w:ilvl="8" w:tplc="041D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45" w15:restartNumberingAfterBreak="0">
    <w:nsid w:val="58B4383E"/>
    <w:multiLevelType w:val="hybridMultilevel"/>
    <w:tmpl w:val="CD9A1368"/>
    <w:lvl w:ilvl="0" w:tplc="8C786B1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6" w15:restartNumberingAfterBreak="0">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48" w15:restartNumberingAfterBreak="0">
    <w:nsid w:val="67AB4D84"/>
    <w:multiLevelType w:val="multilevel"/>
    <w:tmpl w:val="D7CE809E"/>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0" w15:restartNumberingAfterBreak="0">
    <w:nsid w:val="6C3D3EF2"/>
    <w:multiLevelType w:val="hybridMultilevel"/>
    <w:tmpl w:val="02887E14"/>
    <w:lvl w:ilvl="0" w:tplc="385EEC6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1" w15:restartNumberingAfterBreak="0">
    <w:nsid w:val="72A1570F"/>
    <w:multiLevelType w:val="multilevel"/>
    <w:tmpl w:val="DF985EEE"/>
    <w:lvl w:ilvl="0">
      <w:start w:val="1"/>
      <w:numFmt w:val="decimal"/>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792"/>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5D670C4"/>
    <w:multiLevelType w:val="singleLevel"/>
    <w:tmpl w:val="A4644332"/>
    <w:lvl w:ilvl="0">
      <w:start w:val="1"/>
      <w:numFmt w:val="decimal"/>
      <w:lvlText w:val="%1."/>
      <w:legacy w:legacy="1" w:legacySpace="0" w:legacyIndent="283"/>
      <w:lvlJc w:val="left"/>
      <w:pPr>
        <w:ind w:left="283" w:hanging="283"/>
      </w:pPr>
      <w:rPr>
        <w:rFonts w:cs="Times New Roman"/>
      </w:rPr>
    </w:lvl>
  </w:abstractNum>
  <w:abstractNum w:abstractNumId="5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7E425FF"/>
    <w:multiLevelType w:val="multilevel"/>
    <w:tmpl w:val="4920E398"/>
    <w:lvl w:ilvl="0">
      <w:start w:val="1"/>
      <w:numFmt w:val="upperLetter"/>
      <w:pStyle w:val="Part"/>
      <w:lvlText w:val="PART %1"/>
      <w:lvlJc w:val="left"/>
      <w:pPr>
        <w:ind w:left="36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88B4980"/>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56" w15:restartNumberingAfterBreak="0">
    <w:nsid w:val="7A2D6798"/>
    <w:multiLevelType w:val="hybridMultilevel"/>
    <w:tmpl w:val="1C2AD27C"/>
    <w:lvl w:ilvl="0" w:tplc="F1BC60D2">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7" w15:restartNumberingAfterBreak="0">
    <w:nsid w:val="7BB11B89"/>
    <w:multiLevelType w:val="hybridMultilevel"/>
    <w:tmpl w:val="1F92AE30"/>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lvlText w:val="o"/>
      <w:lvlJc w:val="left"/>
      <w:pPr>
        <w:ind w:left="1440" w:hanging="360"/>
      </w:pPr>
      <w:rPr>
        <w:rFonts w:ascii="Courier New" w:hAnsi="Courier New" w:cs="Courier New" w:hint="default"/>
        <w:color w:val="00AFAA"/>
      </w:rPr>
    </w:lvl>
    <w:lvl w:ilvl="2" w:tplc="46B0288E">
      <w:numFmt w:val="bullet"/>
      <w:lvlText w:val="•"/>
      <w:lvlJc w:val="left"/>
      <w:pPr>
        <w:ind w:left="2385" w:hanging="585"/>
      </w:pPr>
      <w:rPr>
        <w:rFonts w:ascii="Calibri" w:eastAsiaTheme="minorHAnsi"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D8657A3"/>
    <w:multiLevelType w:val="hybridMultilevel"/>
    <w:tmpl w:val="08AAC224"/>
    <w:lvl w:ilvl="0" w:tplc="7376E7D2">
      <w:start w:val="1"/>
      <w:numFmt w:val="decimal"/>
      <w:lvlText w:val="%1."/>
      <w:lvlJc w:val="left"/>
      <w:pPr>
        <w:ind w:left="283" w:hanging="283"/>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44"/>
  </w:num>
  <w:num w:numId="2">
    <w:abstractNumId w:val="15"/>
  </w:num>
  <w:num w:numId="3">
    <w:abstractNumId w:val="17"/>
  </w:num>
  <w:num w:numId="4">
    <w:abstractNumId w:val="12"/>
  </w:num>
  <w:num w:numId="5">
    <w:abstractNumId w:val="24"/>
  </w:num>
  <w:num w:numId="6">
    <w:abstractNumId w:val="38"/>
  </w:num>
  <w:num w:numId="7">
    <w:abstractNumId w:val="57"/>
  </w:num>
  <w:num w:numId="8">
    <w:abstractNumId w:val="33"/>
  </w:num>
  <w:num w:numId="9">
    <w:abstractNumId w:val="22"/>
  </w:num>
  <w:num w:numId="10">
    <w:abstractNumId w:val="14"/>
  </w:num>
  <w:num w:numId="11">
    <w:abstractNumId w:val="0"/>
  </w:num>
  <w:num w:numId="12">
    <w:abstractNumId w:val="16"/>
  </w:num>
  <w:num w:numId="13">
    <w:abstractNumId w:val="26"/>
  </w:num>
  <w:num w:numId="14">
    <w:abstractNumId w:val="35"/>
  </w:num>
  <w:num w:numId="15">
    <w:abstractNumId w:val="48"/>
  </w:num>
  <w:num w:numId="16">
    <w:abstractNumId w:val="54"/>
  </w:num>
  <w:num w:numId="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51"/>
  </w:num>
  <w:num w:numId="23">
    <w:abstractNumId w:val="21"/>
  </w:num>
  <w:num w:numId="24">
    <w:abstractNumId w:val="53"/>
  </w:num>
  <w:num w:numId="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49"/>
  </w:num>
  <w:num w:numId="2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num>
  <w:num w:numId="30">
    <w:abstractNumId w:val="47"/>
  </w:num>
  <w:num w:numId="31">
    <w:abstractNumId w:val="42"/>
  </w:num>
  <w:num w:numId="32">
    <w:abstractNumId w:val="45"/>
  </w:num>
  <w:num w:numId="33">
    <w:abstractNumId w:val="46"/>
  </w:num>
  <w:num w:numId="34">
    <w:abstractNumId w:val="52"/>
  </w:num>
  <w:num w:numId="35">
    <w:abstractNumId w:val="27"/>
  </w:num>
  <w:num w:numId="36">
    <w:abstractNumId w:val="27"/>
    <w:lvlOverride w:ilvl="0">
      <w:lvl w:ilvl="0">
        <w:start w:val="1"/>
        <w:numFmt w:val="decimal"/>
        <w:lvlText w:val="%1."/>
        <w:legacy w:legacy="1" w:legacySpace="0" w:legacyIndent="283"/>
        <w:lvlJc w:val="left"/>
        <w:pPr>
          <w:ind w:left="283" w:hanging="283"/>
        </w:pPr>
        <w:rPr>
          <w:rFonts w:cs="Times New Roman"/>
          <w:b w:val="0"/>
        </w:rPr>
      </w:lvl>
    </w:lvlOverride>
  </w:num>
  <w:num w:numId="37">
    <w:abstractNumId w:val="55"/>
  </w:num>
  <w:num w:numId="38">
    <w:abstractNumId w:val="58"/>
  </w:num>
  <w:num w:numId="39">
    <w:abstractNumId w:val="56"/>
  </w:num>
  <w:num w:numId="40">
    <w:abstractNumId w:val="10"/>
  </w:num>
  <w:num w:numId="41">
    <w:abstractNumId w:val="7"/>
  </w:num>
  <w:num w:numId="42">
    <w:abstractNumId w:val="11"/>
  </w:num>
  <w:num w:numId="43">
    <w:abstractNumId w:val="37"/>
  </w:num>
  <w:num w:numId="44">
    <w:abstractNumId w:val="50"/>
  </w:num>
  <w:num w:numId="45">
    <w:abstractNumId w:val="43"/>
  </w:num>
  <w:num w:numId="46">
    <w:abstractNumId w:val="40"/>
  </w:num>
  <w:num w:numId="47">
    <w:abstractNumId w:val="6"/>
  </w:num>
  <w:num w:numId="48">
    <w:abstractNumId w:val="23"/>
  </w:num>
  <w:num w:numId="49">
    <w:abstractNumId w:val="36"/>
  </w:num>
  <w:num w:numId="50">
    <w:abstractNumId w:val="29"/>
  </w:num>
  <w:num w:numId="51">
    <w:abstractNumId w:val="2"/>
  </w:num>
  <w:num w:numId="52">
    <w:abstractNumId w:val="34"/>
  </w:num>
  <w:num w:numId="53">
    <w:abstractNumId w:val="5"/>
  </w:num>
  <w:num w:numId="54">
    <w:abstractNumId w:val="3"/>
  </w:num>
  <w:num w:numId="55">
    <w:abstractNumId w:val="25"/>
  </w:num>
  <w:num w:numId="5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num>
  <w:num w:numId="5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num>
  <w:num w:numId="61">
    <w:abstractNumId w:val="30"/>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
  </w:num>
  <w:num w:numId="68">
    <w:abstractNumId w:val="13"/>
  </w:num>
  <w:num w:numId="69">
    <w:abstractNumId w:val="31"/>
  </w:num>
  <w:num w:numId="70">
    <w:abstractNumId w:val="20"/>
  </w:num>
  <w:num w:numId="71">
    <w:abstractNumId w:val="32"/>
  </w:num>
  <w:num w:numId="72">
    <w:abstractNumId w:val="9"/>
  </w:num>
  <w:num w:numId="73">
    <w:abstractNumId w:val="39"/>
  </w:num>
  <w:num w:numId="74">
    <w:abstractNumId w:val="4"/>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illian Carson-Jackson">
    <w15:presenceInfo w15:providerId="Windows Live" w15:userId="0525cd53ce3699d9"/>
  </w15:person>
  <w15:person w15:author="Abercrombie, Kerrie">
    <w15:presenceInfo w15:providerId="None" w15:userId="Abercrombie, Kerrie"/>
  </w15:person>
  <w15:person w15:author="Kerrie Abercrombie">
    <w15:presenceInfo w15:providerId="None" w15:userId="Kerrie Abercrombie"/>
  </w15:person>
  <w15:person w15:author="Trainor, Neil">
    <w15:presenceInfo w15:providerId="AD" w15:userId="S-1-5-21-1084369397-1995186422-1254182886-3839"/>
  </w15:person>
  <w15:person w15:author="Abercrombie, Kerrie [2]">
    <w15:presenceInfo w15:providerId="AD" w15:userId="S-1-5-21-1084369397-1995186422-1254182886-108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6"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42D3"/>
    <w:rsid w:val="00011E6F"/>
    <w:rsid w:val="00014F6C"/>
    <w:rsid w:val="000174F9"/>
    <w:rsid w:val="0002067D"/>
    <w:rsid w:val="00024972"/>
    <w:rsid w:val="000249C2"/>
    <w:rsid w:val="000258F6"/>
    <w:rsid w:val="0002723C"/>
    <w:rsid w:val="000313E3"/>
    <w:rsid w:val="0003173B"/>
    <w:rsid w:val="0003179C"/>
    <w:rsid w:val="00033E27"/>
    <w:rsid w:val="000365C1"/>
    <w:rsid w:val="000379A7"/>
    <w:rsid w:val="00040EB8"/>
    <w:rsid w:val="00043F97"/>
    <w:rsid w:val="00044D14"/>
    <w:rsid w:val="00045D42"/>
    <w:rsid w:val="00047167"/>
    <w:rsid w:val="00050BE0"/>
    <w:rsid w:val="00052442"/>
    <w:rsid w:val="0005255B"/>
    <w:rsid w:val="00052CCC"/>
    <w:rsid w:val="0005307B"/>
    <w:rsid w:val="000537D0"/>
    <w:rsid w:val="0005531C"/>
    <w:rsid w:val="00055E48"/>
    <w:rsid w:val="000578E4"/>
    <w:rsid w:val="00057B6D"/>
    <w:rsid w:val="00060301"/>
    <w:rsid w:val="00061A7B"/>
    <w:rsid w:val="00063AF5"/>
    <w:rsid w:val="000669F9"/>
    <w:rsid w:val="00066E40"/>
    <w:rsid w:val="00073FD6"/>
    <w:rsid w:val="00080056"/>
    <w:rsid w:val="00080C06"/>
    <w:rsid w:val="0008442E"/>
    <w:rsid w:val="0008654C"/>
    <w:rsid w:val="00087B3C"/>
    <w:rsid w:val="00087D3E"/>
    <w:rsid w:val="000904ED"/>
    <w:rsid w:val="00093294"/>
    <w:rsid w:val="00097BD7"/>
    <w:rsid w:val="000A27A8"/>
    <w:rsid w:val="000A5291"/>
    <w:rsid w:val="000A604D"/>
    <w:rsid w:val="000A6C8C"/>
    <w:rsid w:val="000B07D8"/>
    <w:rsid w:val="000B183C"/>
    <w:rsid w:val="000B1A77"/>
    <w:rsid w:val="000B1C18"/>
    <w:rsid w:val="000B4964"/>
    <w:rsid w:val="000B5B63"/>
    <w:rsid w:val="000C20BE"/>
    <w:rsid w:val="000C679A"/>
    <w:rsid w:val="000C711B"/>
    <w:rsid w:val="000C7F9A"/>
    <w:rsid w:val="000D4009"/>
    <w:rsid w:val="000D6693"/>
    <w:rsid w:val="000D7880"/>
    <w:rsid w:val="000D7C1A"/>
    <w:rsid w:val="000E0A26"/>
    <w:rsid w:val="000E10E5"/>
    <w:rsid w:val="000E290D"/>
    <w:rsid w:val="000E3954"/>
    <w:rsid w:val="000E3E52"/>
    <w:rsid w:val="000E6105"/>
    <w:rsid w:val="000F0B82"/>
    <w:rsid w:val="000F0F9F"/>
    <w:rsid w:val="000F198F"/>
    <w:rsid w:val="000F3F43"/>
    <w:rsid w:val="000F5F5C"/>
    <w:rsid w:val="001067BE"/>
    <w:rsid w:val="00110CAF"/>
    <w:rsid w:val="00113D5B"/>
    <w:rsid w:val="00113EFD"/>
    <w:rsid w:val="00113F8F"/>
    <w:rsid w:val="00115E10"/>
    <w:rsid w:val="001205DE"/>
    <w:rsid w:val="00123E19"/>
    <w:rsid w:val="001348C7"/>
    <w:rsid w:val="001349DB"/>
    <w:rsid w:val="00135D68"/>
    <w:rsid w:val="00136E58"/>
    <w:rsid w:val="00144550"/>
    <w:rsid w:val="00156525"/>
    <w:rsid w:val="00161325"/>
    <w:rsid w:val="001665A3"/>
    <w:rsid w:val="0017295E"/>
    <w:rsid w:val="0017298B"/>
    <w:rsid w:val="00175790"/>
    <w:rsid w:val="00180C11"/>
    <w:rsid w:val="001836BE"/>
    <w:rsid w:val="00185207"/>
    <w:rsid w:val="001862D3"/>
    <w:rsid w:val="00186DD1"/>
    <w:rsid w:val="001875B1"/>
    <w:rsid w:val="00190A4B"/>
    <w:rsid w:val="00192610"/>
    <w:rsid w:val="00196B07"/>
    <w:rsid w:val="00196EEF"/>
    <w:rsid w:val="001A01F8"/>
    <w:rsid w:val="001A30CC"/>
    <w:rsid w:val="001B28E3"/>
    <w:rsid w:val="001C1D1E"/>
    <w:rsid w:val="001C31CD"/>
    <w:rsid w:val="001C3D69"/>
    <w:rsid w:val="001D4A3E"/>
    <w:rsid w:val="001D649B"/>
    <w:rsid w:val="001E0F67"/>
    <w:rsid w:val="001E181A"/>
    <w:rsid w:val="001E416D"/>
    <w:rsid w:val="001E4C8E"/>
    <w:rsid w:val="001E5F94"/>
    <w:rsid w:val="001F4379"/>
    <w:rsid w:val="001F7BEB"/>
    <w:rsid w:val="00201337"/>
    <w:rsid w:val="002022EA"/>
    <w:rsid w:val="00203FE9"/>
    <w:rsid w:val="00204323"/>
    <w:rsid w:val="002051A5"/>
    <w:rsid w:val="00205B17"/>
    <w:rsid w:val="00205D9B"/>
    <w:rsid w:val="002074A2"/>
    <w:rsid w:val="002204DA"/>
    <w:rsid w:val="002223CA"/>
    <w:rsid w:val="0022371A"/>
    <w:rsid w:val="002242ED"/>
    <w:rsid w:val="00227957"/>
    <w:rsid w:val="00232A98"/>
    <w:rsid w:val="00232D56"/>
    <w:rsid w:val="00233D13"/>
    <w:rsid w:val="00236DC2"/>
    <w:rsid w:val="002371C0"/>
    <w:rsid w:val="002376A6"/>
    <w:rsid w:val="0025141E"/>
    <w:rsid w:val="00251980"/>
    <w:rsid w:val="00251FAD"/>
    <w:rsid w:val="002520AD"/>
    <w:rsid w:val="00252CA0"/>
    <w:rsid w:val="00254321"/>
    <w:rsid w:val="00256DD2"/>
    <w:rsid w:val="00257DF8"/>
    <w:rsid w:val="00257E4A"/>
    <w:rsid w:val="0026107C"/>
    <w:rsid w:val="0026268A"/>
    <w:rsid w:val="00266961"/>
    <w:rsid w:val="0027175D"/>
    <w:rsid w:val="00272E98"/>
    <w:rsid w:val="00274ADD"/>
    <w:rsid w:val="00280C7A"/>
    <w:rsid w:val="00280DE0"/>
    <w:rsid w:val="00283723"/>
    <w:rsid w:val="002868C1"/>
    <w:rsid w:val="00290D38"/>
    <w:rsid w:val="00292085"/>
    <w:rsid w:val="00293D49"/>
    <w:rsid w:val="00296681"/>
    <w:rsid w:val="002974BA"/>
    <w:rsid w:val="002A0668"/>
    <w:rsid w:val="002A12B3"/>
    <w:rsid w:val="002A29D4"/>
    <w:rsid w:val="002A6974"/>
    <w:rsid w:val="002B16FC"/>
    <w:rsid w:val="002B221C"/>
    <w:rsid w:val="002B36ED"/>
    <w:rsid w:val="002B4DD4"/>
    <w:rsid w:val="002B598C"/>
    <w:rsid w:val="002B5A22"/>
    <w:rsid w:val="002B7043"/>
    <w:rsid w:val="002C1055"/>
    <w:rsid w:val="002C425D"/>
    <w:rsid w:val="002C5134"/>
    <w:rsid w:val="002C764C"/>
    <w:rsid w:val="002C7B21"/>
    <w:rsid w:val="002D52D4"/>
    <w:rsid w:val="002E22F4"/>
    <w:rsid w:val="002E27F1"/>
    <w:rsid w:val="002E3157"/>
    <w:rsid w:val="002E4993"/>
    <w:rsid w:val="002E5BAC"/>
    <w:rsid w:val="002E7635"/>
    <w:rsid w:val="002F265A"/>
    <w:rsid w:val="002F3536"/>
    <w:rsid w:val="003028AF"/>
    <w:rsid w:val="00305EFE"/>
    <w:rsid w:val="0031149C"/>
    <w:rsid w:val="00313D85"/>
    <w:rsid w:val="00313FCF"/>
    <w:rsid w:val="0031400E"/>
    <w:rsid w:val="003145D0"/>
    <w:rsid w:val="00315CE3"/>
    <w:rsid w:val="00320639"/>
    <w:rsid w:val="00321D25"/>
    <w:rsid w:val="00323764"/>
    <w:rsid w:val="00324BEC"/>
    <w:rsid w:val="003251FE"/>
    <w:rsid w:val="003264CF"/>
    <w:rsid w:val="003274DB"/>
    <w:rsid w:val="00327FBF"/>
    <w:rsid w:val="0034045E"/>
    <w:rsid w:val="00344354"/>
    <w:rsid w:val="00347032"/>
    <w:rsid w:val="0036382D"/>
    <w:rsid w:val="0036478B"/>
    <w:rsid w:val="00365323"/>
    <w:rsid w:val="003663C1"/>
    <w:rsid w:val="003700EB"/>
    <w:rsid w:val="00374577"/>
    <w:rsid w:val="00380350"/>
    <w:rsid w:val="00380B4E"/>
    <w:rsid w:val="003816E4"/>
    <w:rsid w:val="00383EE9"/>
    <w:rsid w:val="003840BF"/>
    <w:rsid w:val="0038528A"/>
    <w:rsid w:val="0038629E"/>
    <w:rsid w:val="00386971"/>
    <w:rsid w:val="003943E2"/>
    <w:rsid w:val="003967D9"/>
    <w:rsid w:val="003A368B"/>
    <w:rsid w:val="003A45B8"/>
    <w:rsid w:val="003A51B9"/>
    <w:rsid w:val="003A7759"/>
    <w:rsid w:val="003B03EA"/>
    <w:rsid w:val="003B629F"/>
    <w:rsid w:val="003C47B5"/>
    <w:rsid w:val="003C516C"/>
    <w:rsid w:val="003C7C34"/>
    <w:rsid w:val="003D0F37"/>
    <w:rsid w:val="003D4415"/>
    <w:rsid w:val="003D5150"/>
    <w:rsid w:val="003D7834"/>
    <w:rsid w:val="003E1410"/>
    <w:rsid w:val="003E3151"/>
    <w:rsid w:val="003F191B"/>
    <w:rsid w:val="003F1C3A"/>
    <w:rsid w:val="003F1ECC"/>
    <w:rsid w:val="00400D57"/>
    <w:rsid w:val="00404598"/>
    <w:rsid w:val="00410DAB"/>
    <w:rsid w:val="0041127A"/>
    <w:rsid w:val="00420BE3"/>
    <w:rsid w:val="00421C3B"/>
    <w:rsid w:val="00422239"/>
    <w:rsid w:val="0042518D"/>
    <w:rsid w:val="004255C1"/>
    <w:rsid w:val="00425C6B"/>
    <w:rsid w:val="0042639D"/>
    <w:rsid w:val="00432424"/>
    <w:rsid w:val="00434423"/>
    <w:rsid w:val="00441393"/>
    <w:rsid w:val="00444672"/>
    <w:rsid w:val="00447355"/>
    <w:rsid w:val="00447CF0"/>
    <w:rsid w:val="00453EF3"/>
    <w:rsid w:val="00456F10"/>
    <w:rsid w:val="00465491"/>
    <w:rsid w:val="004659A1"/>
    <w:rsid w:val="00480C58"/>
    <w:rsid w:val="00480D65"/>
    <w:rsid w:val="004819CD"/>
    <w:rsid w:val="00490CC5"/>
    <w:rsid w:val="00492A8D"/>
    <w:rsid w:val="00496AF5"/>
    <w:rsid w:val="00496F6D"/>
    <w:rsid w:val="004A0764"/>
    <w:rsid w:val="004A432A"/>
    <w:rsid w:val="004A57C7"/>
    <w:rsid w:val="004B17F8"/>
    <w:rsid w:val="004B2DCF"/>
    <w:rsid w:val="004B616D"/>
    <w:rsid w:val="004B6273"/>
    <w:rsid w:val="004C3D10"/>
    <w:rsid w:val="004C65F3"/>
    <w:rsid w:val="004D0799"/>
    <w:rsid w:val="004D4979"/>
    <w:rsid w:val="004D57E6"/>
    <w:rsid w:val="004D6B64"/>
    <w:rsid w:val="004D7830"/>
    <w:rsid w:val="004E1D57"/>
    <w:rsid w:val="004E2F16"/>
    <w:rsid w:val="004E34F4"/>
    <w:rsid w:val="004F08DD"/>
    <w:rsid w:val="004F0DA4"/>
    <w:rsid w:val="004F3244"/>
    <w:rsid w:val="00503044"/>
    <w:rsid w:val="00503646"/>
    <w:rsid w:val="00503C05"/>
    <w:rsid w:val="00504281"/>
    <w:rsid w:val="00505CC1"/>
    <w:rsid w:val="0050630C"/>
    <w:rsid w:val="00506944"/>
    <w:rsid w:val="00513460"/>
    <w:rsid w:val="00523666"/>
    <w:rsid w:val="00524518"/>
    <w:rsid w:val="00526234"/>
    <w:rsid w:val="005300C7"/>
    <w:rsid w:val="005307AA"/>
    <w:rsid w:val="00531867"/>
    <w:rsid w:val="00532A79"/>
    <w:rsid w:val="00543C49"/>
    <w:rsid w:val="0054534D"/>
    <w:rsid w:val="00554558"/>
    <w:rsid w:val="00554AA4"/>
    <w:rsid w:val="00557434"/>
    <w:rsid w:val="00566481"/>
    <w:rsid w:val="00566E3B"/>
    <w:rsid w:val="00574B2C"/>
    <w:rsid w:val="0057577D"/>
    <w:rsid w:val="00575E73"/>
    <w:rsid w:val="005766A9"/>
    <w:rsid w:val="005773CC"/>
    <w:rsid w:val="00580763"/>
    <w:rsid w:val="00581508"/>
    <w:rsid w:val="00587A38"/>
    <w:rsid w:val="0059504D"/>
    <w:rsid w:val="00595415"/>
    <w:rsid w:val="00597652"/>
    <w:rsid w:val="005A080B"/>
    <w:rsid w:val="005A1DC7"/>
    <w:rsid w:val="005A3AED"/>
    <w:rsid w:val="005A689B"/>
    <w:rsid w:val="005A7821"/>
    <w:rsid w:val="005B12A5"/>
    <w:rsid w:val="005B2163"/>
    <w:rsid w:val="005C161A"/>
    <w:rsid w:val="005C1BCB"/>
    <w:rsid w:val="005C2312"/>
    <w:rsid w:val="005C299E"/>
    <w:rsid w:val="005C3CBC"/>
    <w:rsid w:val="005C4735"/>
    <w:rsid w:val="005C52EA"/>
    <w:rsid w:val="005C5C0E"/>
    <w:rsid w:val="005C5C63"/>
    <w:rsid w:val="005C71FF"/>
    <w:rsid w:val="005D16C2"/>
    <w:rsid w:val="005D304B"/>
    <w:rsid w:val="005D6E5D"/>
    <w:rsid w:val="005E207F"/>
    <w:rsid w:val="005E2BDC"/>
    <w:rsid w:val="005E2F26"/>
    <w:rsid w:val="005E3989"/>
    <w:rsid w:val="005E4659"/>
    <w:rsid w:val="005E489D"/>
    <w:rsid w:val="005E6557"/>
    <w:rsid w:val="005E77C2"/>
    <w:rsid w:val="005F01AC"/>
    <w:rsid w:val="005F1386"/>
    <w:rsid w:val="005F17C2"/>
    <w:rsid w:val="005F3D69"/>
    <w:rsid w:val="006039FF"/>
    <w:rsid w:val="006127AC"/>
    <w:rsid w:val="006134D0"/>
    <w:rsid w:val="00614D16"/>
    <w:rsid w:val="00616ED4"/>
    <w:rsid w:val="00617F1B"/>
    <w:rsid w:val="006205DB"/>
    <w:rsid w:val="006260D2"/>
    <w:rsid w:val="00627543"/>
    <w:rsid w:val="00630332"/>
    <w:rsid w:val="00634A78"/>
    <w:rsid w:val="00635089"/>
    <w:rsid w:val="00640C08"/>
    <w:rsid w:val="00641356"/>
    <w:rsid w:val="00641B6D"/>
    <w:rsid w:val="00642025"/>
    <w:rsid w:val="00646EC0"/>
    <w:rsid w:val="00647F62"/>
    <w:rsid w:val="006500D0"/>
    <w:rsid w:val="0065107F"/>
    <w:rsid w:val="00651526"/>
    <w:rsid w:val="00655B0A"/>
    <w:rsid w:val="00662978"/>
    <w:rsid w:val="00664AB9"/>
    <w:rsid w:val="00666061"/>
    <w:rsid w:val="00667424"/>
    <w:rsid w:val="00667792"/>
    <w:rsid w:val="00670F81"/>
    <w:rsid w:val="0067109F"/>
    <w:rsid w:val="00671677"/>
    <w:rsid w:val="00674DCF"/>
    <w:rsid w:val="006750F2"/>
    <w:rsid w:val="00683453"/>
    <w:rsid w:val="0068553C"/>
    <w:rsid w:val="00685F34"/>
    <w:rsid w:val="0068785F"/>
    <w:rsid w:val="006975A8"/>
    <w:rsid w:val="00697DD5"/>
    <w:rsid w:val="006A2EC5"/>
    <w:rsid w:val="006A3F04"/>
    <w:rsid w:val="006A4355"/>
    <w:rsid w:val="006A5B7E"/>
    <w:rsid w:val="006A7CCA"/>
    <w:rsid w:val="006B0203"/>
    <w:rsid w:val="006B0311"/>
    <w:rsid w:val="006B0473"/>
    <w:rsid w:val="006B194C"/>
    <w:rsid w:val="006B4BB3"/>
    <w:rsid w:val="006C18A3"/>
    <w:rsid w:val="006C2511"/>
    <w:rsid w:val="006C2F8B"/>
    <w:rsid w:val="006C44CF"/>
    <w:rsid w:val="006C5AA4"/>
    <w:rsid w:val="006C7859"/>
    <w:rsid w:val="006D21AF"/>
    <w:rsid w:val="006E0818"/>
    <w:rsid w:val="006E0E7D"/>
    <w:rsid w:val="006E2164"/>
    <w:rsid w:val="006F032D"/>
    <w:rsid w:val="006F1C14"/>
    <w:rsid w:val="006F535D"/>
    <w:rsid w:val="006F585D"/>
    <w:rsid w:val="006F61C8"/>
    <w:rsid w:val="007009CD"/>
    <w:rsid w:val="00701526"/>
    <w:rsid w:val="0070239E"/>
    <w:rsid w:val="00707716"/>
    <w:rsid w:val="00712E80"/>
    <w:rsid w:val="007153A4"/>
    <w:rsid w:val="00715D9B"/>
    <w:rsid w:val="007214D6"/>
    <w:rsid w:val="00722185"/>
    <w:rsid w:val="0072737A"/>
    <w:rsid w:val="007318A6"/>
    <w:rsid w:val="00731DEE"/>
    <w:rsid w:val="00732315"/>
    <w:rsid w:val="007342FE"/>
    <w:rsid w:val="007348B3"/>
    <w:rsid w:val="00734F4E"/>
    <w:rsid w:val="0074047A"/>
    <w:rsid w:val="00740EA9"/>
    <w:rsid w:val="00741F0A"/>
    <w:rsid w:val="00742806"/>
    <w:rsid w:val="00744FE3"/>
    <w:rsid w:val="007453A5"/>
    <w:rsid w:val="0074551F"/>
    <w:rsid w:val="00746CF1"/>
    <w:rsid w:val="0074704E"/>
    <w:rsid w:val="00750AF1"/>
    <w:rsid w:val="00751118"/>
    <w:rsid w:val="007519FD"/>
    <w:rsid w:val="0075218C"/>
    <w:rsid w:val="0075390D"/>
    <w:rsid w:val="007542FF"/>
    <w:rsid w:val="007560C3"/>
    <w:rsid w:val="0076035F"/>
    <w:rsid w:val="007605DF"/>
    <w:rsid w:val="00761276"/>
    <w:rsid w:val="007668E9"/>
    <w:rsid w:val="007715E8"/>
    <w:rsid w:val="007734C8"/>
    <w:rsid w:val="00773F7D"/>
    <w:rsid w:val="00775F04"/>
    <w:rsid w:val="00776004"/>
    <w:rsid w:val="00777CAD"/>
    <w:rsid w:val="0078486B"/>
    <w:rsid w:val="00784C2D"/>
    <w:rsid w:val="00785A39"/>
    <w:rsid w:val="00787D8A"/>
    <w:rsid w:val="00790277"/>
    <w:rsid w:val="00791A49"/>
    <w:rsid w:val="00791EBC"/>
    <w:rsid w:val="00793577"/>
    <w:rsid w:val="00793FB4"/>
    <w:rsid w:val="007A446A"/>
    <w:rsid w:val="007A4D7D"/>
    <w:rsid w:val="007A6476"/>
    <w:rsid w:val="007B29A6"/>
    <w:rsid w:val="007B6A93"/>
    <w:rsid w:val="007B7CEB"/>
    <w:rsid w:val="007B7FEC"/>
    <w:rsid w:val="007C3798"/>
    <w:rsid w:val="007D2107"/>
    <w:rsid w:val="007D5895"/>
    <w:rsid w:val="007D6311"/>
    <w:rsid w:val="007D674E"/>
    <w:rsid w:val="007D6D78"/>
    <w:rsid w:val="007D747F"/>
    <w:rsid w:val="007D77AB"/>
    <w:rsid w:val="007E1B75"/>
    <w:rsid w:val="007E30DF"/>
    <w:rsid w:val="007E46AB"/>
    <w:rsid w:val="007F2382"/>
    <w:rsid w:val="007F7544"/>
    <w:rsid w:val="00800995"/>
    <w:rsid w:val="00802D62"/>
    <w:rsid w:val="00803B93"/>
    <w:rsid w:val="00804226"/>
    <w:rsid w:val="00806501"/>
    <w:rsid w:val="00815E10"/>
    <w:rsid w:val="00817C6E"/>
    <w:rsid w:val="00822010"/>
    <w:rsid w:val="00822EEB"/>
    <w:rsid w:val="00823625"/>
    <w:rsid w:val="008250AA"/>
    <w:rsid w:val="008263B3"/>
    <w:rsid w:val="00827731"/>
    <w:rsid w:val="008326B2"/>
    <w:rsid w:val="008449B8"/>
    <w:rsid w:val="00846831"/>
    <w:rsid w:val="0084683E"/>
    <w:rsid w:val="008519D8"/>
    <w:rsid w:val="008532E2"/>
    <w:rsid w:val="008533FB"/>
    <w:rsid w:val="00853DF1"/>
    <w:rsid w:val="008546FC"/>
    <w:rsid w:val="00856BCB"/>
    <w:rsid w:val="00857B0D"/>
    <w:rsid w:val="0086075F"/>
    <w:rsid w:val="00861521"/>
    <w:rsid w:val="00864E45"/>
    <w:rsid w:val="00865532"/>
    <w:rsid w:val="00865E58"/>
    <w:rsid w:val="00870EEA"/>
    <w:rsid w:val="00872850"/>
    <w:rsid w:val="008737D3"/>
    <w:rsid w:val="008747E0"/>
    <w:rsid w:val="00875D28"/>
    <w:rsid w:val="00876841"/>
    <w:rsid w:val="00877E35"/>
    <w:rsid w:val="00880457"/>
    <w:rsid w:val="0088101F"/>
    <w:rsid w:val="008827A8"/>
    <w:rsid w:val="00882B3C"/>
    <w:rsid w:val="00882CDD"/>
    <w:rsid w:val="00883AE3"/>
    <w:rsid w:val="0088413A"/>
    <w:rsid w:val="0088489E"/>
    <w:rsid w:val="008867AC"/>
    <w:rsid w:val="00892C57"/>
    <w:rsid w:val="008972C3"/>
    <w:rsid w:val="008A0F75"/>
    <w:rsid w:val="008A2B31"/>
    <w:rsid w:val="008A6F5C"/>
    <w:rsid w:val="008C1096"/>
    <w:rsid w:val="008C33B5"/>
    <w:rsid w:val="008C3975"/>
    <w:rsid w:val="008C4094"/>
    <w:rsid w:val="008C4757"/>
    <w:rsid w:val="008C5032"/>
    <w:rsid w:val="008C7EBA"/>
    <w:rsid w:val="008D1B79"/>
    <w:rsid w:val="008D21C5"/>
    <w:rsid w:val="008D2314"/>
    <w:rsid w:val="008E02C3"/>
    <w:rsid w:val="008E0774"/>
    <w:rsid w:val="008E1BB7"/>
    <w:rsid w:val="008E1F69"/>
    <w:rsid w:val="008E54F8"/>
    <w:rsid w:val="008E5D7D"/>
    <w:rsid w:val="008E5E93"/>
    <w:rsid w:val="008E652F"/>
    <w:rsid w:val="008F035C"/>
    <w:rsid w:val="008F24F6"/>
    <w:rsid w:val="008F3638"/>
    <w:rsid w:val="008F57D8"/>
    <w:rsid w:val="008F6D04"/>
    <w:rsid w:val="008F7E9E"/>
    <w:rsid w:val="009003D7"/>
    <w:rsid w:val="00902525"/>
    <w:rsid w:val="00902834"/>
    <w:rsid w:val="00905D6C"/>
    <w:rsid w:val="0091160F"/>
    <w:rsid w:val="00911D4C"/>
    <w:rsid w:val="00912760"/>
    <w:rsid w:val="00913B44"/>
    <w:rsid w:val="00914E26"/>
    <w:rsid w:val="009153E3"/>
    <w:rsid w:val="0091590F"/>
    <w:rsid w:val="00920CAB"/>
    <w:rsid w:val="009249A2"/>
    <w:rsid w:val="00924ABF"/>
    <w:rsid w:val="0092540C"/>
    <w:rsid w:val="00925E0F"/>
    <w:rsid w:val="00926E83"/>
    <w:rsid w:val="0092777B"/>
    <w:rsid w:val="00931A57"/>
    <w:rsid w:val="00931B48"/>
    <w:rsid w:val="009414E6"/>
    <w:rsid w:val="0094549B"/>
    <w:rsid w:val="00945B52"/>
    <w:rsid w:val="00945E59"/>
    <w:rsid w:val="00947640"/>
    <w:rsid w:val="00955585"/>
    <w:rsid w:val="009671FA"/>
    <w:rsid w:val="00970A45"/>
    <w:rsid w:val="00971591"/>
    <w:rsid w:val="00974564"/>
    <w:rsid w:val="00974BC7"/>
    <w:rsid w:val="00974D44"/>
    <w:rsid w:val="00974E99"/>
    <w:rsid w:val="009764FA"/>
    <w:rsid w:val="009773B0"/>
    <w:rsid w:val="00980192"/>
    <w:rsid w:val="0098220E"/>
    <w:rsid w:val="009862C5"/>
    <w:rsid w:val="009865F4"/>
    <w:rsid w:val="00987EE8"/>
    <w:rsid w:val="00992B7F"/>
    <w:rsid w:val="00994D97"/>
    <w:rsid w:val="0099629B"/>
    <w:rsid w:val="009A1FCD"/>
    <w:rsid w:val="009B785E"/>
    <w:rsid w:val="009C0CD9"/>
    <w:rsid w:val="009C25D3"/>
    <w:rsid w:val="009C26F8"/>
    <w:rsid w:val="009C609E"/>
    <w:rsid w:val="009C73CB"/>
    <w:rsid w:val="009D1A22"/>
    <w:rsid w:val="009D1A66"/>
    <w:rsid w:val="009D6D6A"/>
    <w:rsid w:val="009D7F8F"/>
    <w:rsid w:val="009E16EC"/>
    <w:rsid w:val="009E281E"/>
    <w:rsid w:val="009E472A"/>
    <w:rsid w:val="009E4A4D"/>
    <w:rsid w:val="009F07F2"/>
    <w:rsid w:val="009F081F"/>
    <w:rsid w:val="009F1EDA"/>
    <w:rsid w:val="009F2BEF"/>
    <w:rsid w:val="009F4532"/>
    <w:rsid w:val="009F7283"/>
    <w:rsid w:val="00A03913"/>
    <w:rsid w:val="00A03ED0"/>
    <w:rsid w:val="00A13E56"/>
    <w:rsid w:val="00A14E47"/>
    <w:rsid w:val="00A233EF"/>
    <w:rsid w:val="00A24838"/>
    <w:rsid w:val="00A24A6F"/>
    <w:rsid w:val="00A262C0"/>
    <w:rsid w:val="00A27A9D"/>
    <w:rsid w:val="00A32A0A"/>
    <w:rsid w:val="00A37EE0"/>
    <w:rsid w:val="00A4282A"/>
    <w:rsid w:val="00A4308C"/>
    <w:rsid w:val="00A43780"/>
    <w:rsid w:val="00A4469B"/>
    <w:rsid w:val="00A44B9C"/>
    <w:rsid w:val="00A51207"/>
    <w:rsid w:val="00A5256E"/>
    <w:rsid w:val="00A549B3"/>
    <w:rsid w:val="00A55C67"/>
    <w:rsid w:val="00A56C8C"/>
    <w:rsid w:val="00A619B1"/>
    <w:rsid w:val="00A668D2"/>
    <w:rsid w:val="00A70B6F"/>
    <w:rsid w:val="00A72ED7"/>
    <w:rsid w:val="00A76A14"/>
    <w:rsid w:val="00A8083F"/>
    <w:rsid w:val="00A84CE0"/>
    <w:rsid w:val="00A85E19"/>
    <w:rsid w:val="00A85F0B"/>
    <w:rsid w:val="00A90D86"/>
    <w:rsid w:val="00A9127F"/>
    <w:rsid w:val="00A93103"/>
    <w:rsid w:val="00A973D8"/>
    <w:rsid w:val="00AA0857"/>
    <w:rsid w:val="00AA08A7"/>
    <w:rsid w:val="00AA1028"/>
    <w:rsid w:val="00AA34F8"/>
    <w:rsid w:val="00AA3E01"/>
    <w:rsid w:val="00AA7005"/>
    <w:rsid w:val="00AB239A"/>
    <w:rsid w:val="00AB46CD"/>
    <w:rsid w:val="00AB4A21"/>
    <w:rsid w:val="00AB4FB9"/>
    <w:rsid w:val="00AC0A93"/>
    <w:rsid w:val="00AC0FDF"/>
    <w:rsid w:val="00AC1940"/>
    <w:rsid w:val="00AC33A2"/>
    <w:rsid w:val="00AC7481"/>
    <w:rsid w:val="00AD146F"/>
    <w:rsid w:val="00AD3191"/>
    <w:rsid w:val="00AD3510"/>
    <w:rsid w:val="00AD3708"/>
    <w:rsid w:val="00AD4E86"/>
    <w:rsid w:val="00AD57FD"/>
    <w:rsid w:val="00AE1181"/>
    <w:rsid w:val="00AE167E"/>
    <w:rsid w:val="00AE65F1"/>
    <w:rsid w:val="00AE6BB4"/>
    <w:rsid w:val="00AE74AD"/>
    <w:rsid w:val="00AF159C"/>
    <w:rsid w:val="00AF2640"/>
    <w:rsid w:val="00B01873"/>
    <w:rsid w:val="00B027B4"/>
    <w:rsid w:val="00B03907"/>
    <w:rsid w:val="00B03F1C"/>
    <w:rsid w:val="00B0529E"/>
    <w:rsid w:val="00B117A0"/>
    <w:rsid w:val="00B15778"/>
    <w:rsid w:val="00B158A5"/>
    <w:rsid w:val="00B1705B"/>
    <w:rsid w:val="00B17253"/>
    <w:rsid w:val="00B17BA4"/>
    <w:rsid w:val="00B27AAA"/>
    <w:rsid w:val="00B31A41"/>
    <w:rsid w:val="00B37464"/>
    <w:rsid w:val="00B40199"/>
    <w:rsid w:val="00B406CD"/>
    <w:rsid w:val="00B437CE"/>
    <w:rsid w:val="00B46EAA"/>
    <w:rsid w:val="00B50097"/>
    <w:rsid w:val="00B502FF"/>
    <w:rsid w:val="00B53268"/>
    <w:rsid w:val="00B552CA"/>
    <w:rsid w:val="00B602A1"/>
    <w:rsid w:val="00B622F8"/>
    <w:rsid w:val="00B63FC6"/>
    <w:rsid w:val="00B661E9"/>
    <w:rsid w:val="00B67422"/>
    <w:rsid w:val="00B67FEF"/>
    <w:rsid w:val="00B70BD4"/>
    <w:rsid w:val="00B73270"/>
    <w:rsid w:val="00B73463"/>
    <w:rsid w:val="00B7492B"/>
    <w:rsid w:val="00B7542A"/>
    <w:rsid w:val="00B77E31"/>
    <w:rsid w:val="00B8025C"/>
    <w:rsid w:val="00B80967"/>
    <w:rsid w:val="00B8375F"/>
    <w:rsid w:val="00B9016D"/>
    <w:rsid w:val="00B908C2"/>
    <w:rsid w:val="00B94E6E"/>
    <w:rsid w:val="00BA0F98"/>
    <w:rsid w:val="00BA1517"/>
    <w:rsid w:val="00BA2BD0"/>
    <w:rsid w:val="00BA4385"/>
    <w:rsid w:val="00BA67FD"/>
    <w:rsid w:val="00BA7C48"/>
    <w:rsid w:val="00BB10EB"/>
    <w:rsid w:val="00BB27A6"/>
    <w:rsid w:val="00BB2E2F"/>
    <w:rsid w:val="00BB3211"/>
    <w:rsid w:val="00BB3663"/>
    <w:rsid w:val="00BC1329"/>
    <w:rsid w:val="00BC27F6"/>
    <w:rsid w:val="00BC39F4"/>
    <w:rsid w:val="00BD21FE"/>
    <w:rsid w:val="00BD7EE1"/>
    <w:rsid w:val="00BE2219"/>
    <w:rsid w:val="00BE5568"/>
    <w:rsid w:val="00BF0549"/>
    <w:rsid w:val="00BF1358"/>
    <w:rsid w:val="00BF3CB4"/>
    <w:rsid w:val="00BF4304"/>
    <w:rsid w:val="00C0106D"/>
    <w:rsid w:val="00C02961"/>
    <w:rsid w:val="00C04289"/>
    <w:rsid w:val="00C04338"/>
    <w:rsid w:val="00C10EC5"/>
    <w:rsid w:val="00C133BE"/>
    <w:rsid w:val="00C2048E"/>
    <w:rsid w:val="00C2069C"/>
    <w:rsid w:val="00C214AE"/>
    <w:rsid w:val="00C222B4"/>
    <w:rsid w:val="00C2231A"/>
    <w:rsid w:val="00C27B77"/>
    <w:rsid w:val="00C3079C"/>
    <w:rsid w:val="00C30CA7"/>
    <w:rsid w:val="00C346EC"/>
    <w:rsid w:val="00C34CC8"/>
    <w:rsid w:val="00C352C2"/>
    <w:rsid w:val="00C352EA"/>
    <w:rsid w:val="00C35CDE"/>
    <w:rsid w:val="00C35CF6"/>
    <w:rsid w:val="00C35F0A"/>
    <w:rsid w:val="00C37011"/>
    <w:rsid w:val="00C4205C"/>
    <w:rsid w:val="00C42E66"/>
    <w:rsid w:val="00C43FDB"/>
    <w:rsid w:val="00C47A15"/>
    <w:rsid w:val="00C47B4B"/>
    <w:rsid w:val="00C50878"/>
    <w:rsid w:val="00C51D90"/>
    <w:rsid w:val="00C51FCD"/>
    <w:rsid w:val="00C52B00"/>
    <w:rsid w:val="00C533EC"/>
    <w:rsid w:val="00C5470E"/>
    <w:rsid w:val="00C54C64"/>
    <w:rsid w:val="00C55EFB"/>
    <w:rsid w:val="00C56585"/>
    <w:rsid w:val="00C56B3F"/>
    <w:rsid w:val="00C66B2D"/>
    <w:rsid w:val="00C67FFA"/>
    <w:rsid w:val="00C7555A"/>
    <w:rsid w:val="00C773D9"/>
    <w:rsid w:val="00C77FA0"/>
    <w:rsid w:val="00C805CB"/>
    <w:rsid w:val="00C80ACE"/>
    <w:rsid w:val="00C81162"/>
    <w:rsid w:val="00C815D3"/>
    <w:rsid w:val="00C83666"/>
    <w:rsid w:val="00C870B5"/>
    <w:rsid w:val="00C915F9"/>
    <w:rsid w:val="00C91630"/>
    <w:rsid w:val="00C919B0"/>
    <w:rsid w:val="00C936F6"/>
    <w:rsid w:val="00C93C64"/>
    <w:rsid w:val="00C95794"/>
    <w:rsid w:val="00C966EB"/>
    <w:rsid w:val="00C96A9D"/>
    <w:rsid w:val="00C971DE"/>
    <w:rsid w:val="00CA04B1"/>
    <w:rsid w:val="00CA2DFC"/>
    <w:rsid w:val="00CA49ED"/>
    <w:rsid w:val="00CA5DFA"/>
    <w:rsid w:val="00CA6159"/>
    <w:rsid w:val="00CB03D4"/>
    <w:rsid w:val="00CB507B"/>
    <w:rsid w:val="00CB6F6C"/>
    <w:rsid w:val="00CB719E"/>
    <w:rsid w:val="00CC35EF"/>
    <w:rsid w:val="00CC5048"/>
    <w:rsid w:val="00CC5CC8"/>
    <w:rsid w:val="00CC5F44"/>
    <w:rsid w:val="00CC6246"/>
    <w:rsid w:val="00CD1A5B"/>
    <w:rsid w:val="00CE10AB"/>
    <w:rsid w:val="00CE1FA9"/>
    <w:rsid w:val="00CE5E46"/>
    <w:rsid w:val="00CE7A38"/>
    <w:rsid w:val="00CF6412"/>
    <w:rsid w:val="00D01F60"/>
    <w:rsid w:val="00D13222"/>
    <w:rsid w:val="00D1463A"/>
    <w:rsid w:val="00D1624A"/>
    <w:rsid w:val="00D16B8E"/>
    <w:rsid w:val="00D1754F"/>
    <w:rsid w:val="00D2138C"/>
    <w:rsid w:val="00D216A5"/>
    <w:rsid w:val="00D21F5B"/>
    <w:rsid w:val="00D2597A"/>
    <w:rsid w:val="00D25A94"/>
    <w:rsid w:val="00D2697A"/>
    <w:rsid w:val="00D26BDF"/>
    <w:rsid w:val="00D2783E"/>
    <w:rsid w:val="00D27E94"/>
    <w:rsid w:val="00D31339"/>
    <w:rsid w:val="00D31BD6"/>
    <w:rsid w:val="00D32A0B"/>
    <w:rsid w:val="00D347D9"/>
    <w:rsid w:val="00D3671F"/>
    <w:rsid w:val="00D36983"/>
    <w:rsid w:val="00D3700C"/>
    <w:rsid w:val="00D43093"/>
    <w:rsid w:val="00D43E9F"/>
    <w:rsid w:val="00D52EBE"/>
    <w:rsid w:val="00D55900"/>
    <w:rsid w:val="00D5740A"/>
    <w:rsid w:val="00D63A04"/>
    <w:rsid w:val="00D653B1"/>
    <w:rsid w:val="00D74AE1"/>
    <w:rsid w:val="00D76B34"/>
    <w:rsid w:val="00D8171E"/>
    <w:rsid w:val="00D85124"/>
    <w:rsid w:val="00D865A8"/>
    <w:rsid w:val="00D86C82"/>
    <w:rsid w:val="00D90391"/>
    <w:rsid w:val="00D90489"/>
    <w:rsid w:val="00D92C2D"/>
    <w:rsid w:val="00D94BB7"/>
    <w:rsid w:val="00D95BDA"/>
    <w:rsid w:val="00D9607A"/>
    <w:rsid w:val="00D967BA"/>
    <w:rsid w:val="00DA17CD"/>
    <w:rsid w:val="00DA2A27"/>
    <w:rsid w:val="00DA7DB4"/>
    <w:rsid w:val="00DB25B3"/>
    <w:rsid w:val="00DB307D"/>
    <w:rsid w:val="00DB50E4"/>
    <w:rsid w:val="00DB6C69"/>
    <w:rsid w:val="00DC0578"/>
    <w:rsid w:val="00DC0E36"/>
    <w:rsid w:val="00DC1663"/>
    <w:rsid w:val="00DC48A5"/>
    <w:rsid w:val="00DC542F"/>
    <w:rsid w:val="00DC6D2F"/>
    <w:rsid w:val="00DC72D4"/>
    <w:rsid w:val="00DC734E"/>
    <w:rsid w:val="00DC77A1"/>
    <w:rsid w:val="00DD757B"/>
    <w:rsid w:val="00DE0409"/>
    <w:rsid w:val="00DE0893"/>
    <w:rsid w:val="00DE2814"/>
    <w:rsid w:val="00DE7A0E"/>
    <w:rsid w:val="00DF005D"/>
    <w:rsid w:val="00DF044F"/>
    <w:rsid w:val="00DF1BBB"/>
    <w:rsid w:val="00DF2E96"/>
    <w:rsid w:val="00E005D3"/>
    <w:rsid w:val="00E01272"/>
    <w:rsid w:val="00E01ABE"/>
    <w:rsid w:val="00E01E64"/>
    <w:rsid w:val="00E02A0A"/>
    <w:rsid w:val="00E03846"/>
    <w:rsid w:val="00E0773B"/>
    <w:rsid w:val="00E14AC9"/>
    <w:rsid w:val="00E20A7D"/>
    <w:rsid w:val="00E2214B"/>
    <w:rsid w:val="00E24E9A"/>
    <w:rsid w:val="00E258F6"/>
    <w:rsid w:val="00E27A2F"/>
    <w:rsid w:val="00E358C4"/>
    <w:rsid w:val="00E37F2A"/>
    <w:rsid w:val="00E42319"/>
    <w:rsid w:val="00E42A94"/>
    <w:rsid w:val="00E44BE8"/>
    <w:rsid w:val="00E458BF"/>
    <w:rsid w:val="00E4733B"/>
    <w:rsid w:val="00E5002E"/>
    <w:rsid w:val="00E53355"/>
    <w:rsid w:val="00E56440"/>
    <w:rsid w:val="00E6406D"/>
    <w:rsid w:val="00E67A5C"/>
    <w:rsid w:val="00E67BBC"/>
    <w:rsid w:val="00E704D1"/>
    <w:rsid w:val="00E706E7"/>
    <w:rsid w:val="00E734BE"/>
    <w:rsid w:val="00E766B4"/>
    <w:rsid w:val="00E770F6"/>
    <w:rsid w:val="00E81AA0"/>
    <w:rsid w:val="00E84229"/>
    <w:rsid w:val="00E86D30"/>
    <w:rsid w:val="00E90E4E"/>
    <w:rsid w:val="00E92108"/>
    <w:rsid w:val="00E9231B"/>
    <w:rsid w:val="00E92F1E"/>
    <w:rsid w:val="00E9391E"/>
    <w:rsid w:val="00E93CD8"/>
    <w:rsid w:val="00E9698E"/>
    <w:rsid w:val="00E974E5"/>
    <w:rsid w:val="00EA1052"/>
    <w:rsid w:val="00EA218F"/>
    <w:rsid w:val="00EA3C9B"/>
    <w:rsid w:val="00EA4F29"/>
    <w:rsid w:val="00EA5F83"/>
    <w:rsid w:val="00EA668C"/>
    <w:rsid w:val="00EA6F9D"/>
    <w:rsid w:val="00EA6FEF"/>
    <w:rsid w:val="00EB6F3C"/>
    <w:rsid w:val="00EC1E2C"/>
    <w:rsid w:val="00EC24B7"/>
    <w:rsid w:val="00EC27BF"/>
    <w:rsid w:val="00EC66AC"/>
    <w:rsid w:val="00ED030E"/>
    <w:rsid w:val="00ED1C7D"/>
    <w:rsid w:val="00ED2A8D"/>
    <w:rsid w:val="00ED2B45"/>
    <w:rsid w:val="00ED5833"/>
    <w:rsid w:val="00EE1786"/>
    <w:rsid w:val="00EE1F49"/>
    <w:rsid w:val="00EE54CB"/>
    <w:rsid w:val="00EF1C54"/>
    <w:rsid w:val="00EF23C8"/>
    <w:rsid w:val="00EF404B"/>
    <w:rsid w:val="00EF7AB3"/>
    <w:rsid w:val="00F00376"/>
    <w:rsid w:val="00F02991"/>
    <w:rsid w:val="00F02F9B"/>
    <w:rsid w:val="00F10209"/>
    <w:rsid w:val="00F15682"/>
    <w:rsid w:val="00F157E2"/>
    <w:rsid w:val="00F211ED"/>
    <w:rsid w:val="00F24385"/>
    <w:rsid w:val="00F24870"/>
    <w:rsid w:val="00F41744"/>
    <w:rsid w:val="00F42554"/>
    <w:rsid w:val="00F43D4D"/>
    <w:rsid w:val="00F4462B"/>
    <w:rsid w:val="00F453B6"/>
    <w:rsid w:val="00F46310"/>
    <w:rsid w:val="00F46996"/>
    <w:rsid w:val="00F472BC"/>
    <w:rsid w:val="00F527AC"/>
    <w:rsid w:val="00F61492"/>
    <w:rsid w:val="00F61D83"/>
    <w:rsid w:val="00F64B31"/>
    <w:rsid w:val="00F64E3C"/>
    <w:rsid w:val="00F65DD1"/>
    <w:rsid w:val="00F67BA3"/>
    <w:rsid w:val="00F70611"/>
    <w:rsid w:val="00F707B3"/>
    <w:rsid w:val="00F71135"/>
    <w:rsid w:val="00F73BFC"/>
    <w:rsid w:val="00F75A4F"/>
    <w:rsid w:val="00F77615"/>
    <w:rsid w:val="00F814EE"/>
    <w:rsid w:val="00F85E4F"/>
    <w:rsid w:val="00F90461"/>
    <w:rsid w:val="00F925D2"/>
    <w:rsid w:val="00F93D15"/>
    <w:rsid w:val="00F94C1C"/>
    <w:rsid w:val="00FA5260"/>
    <w:rsid w:val="00FA670D"/>
    <w:rsid w:val="00FB0C8D"/>
    <w:rsid w:val="00FB16A8"/>
    <w:rsid w:val="00FB51A6"/>
    <w:rsid w:val="00FB55B7"/>
    <w:rsid w:val="00FC08C2"/>
    <w:rsid w:val="00FC378B"/>
    <w:rsid w:val="00FC3977"/>
    <w:rsid w:val="00FC3BF5"/>
    <w:rsid w:val="00FC7368"/>
    <w:rsid w:val="00FD2F16"/>
    <w:rsid w:val="00FD5556"/>
    <w:rsid w:val="00FD5561"/>
    <w:rsid w:val="00FD6065"/>
    <w:rsid w:val="00FE36CA"/>
    <w:rsid w:val="00FE3FC4"/>
    <w:rsid w:val="00FE6ADB"/>
    <w:rsid w:val="00FF65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0B79527"/>
  <w15:docId w15:val="{3B4B2F59-23FC-4810-8D93-675578366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926E83"/>
    <w:pPr>
      <w:keepNext/>
      <w:keepLines/>
      <w:numPr>
        <w:ilvl w:val="1"/>
        <w:numId w:val="1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926E83"/>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E4C8E"/>
    <w:pPr>
      <w:numPr>
        <w:numId w:val="6"/>
      </w:numPr>
      <w:spacing w:after="120"/>
    </w:pPr>
    <w:rPr>
      <w:color w:val="000000" w:themeColor="text1"/>
      <w:sz w:val="2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iPriority w:val="99"/>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uiPriority w:val="99"/>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ind w:left="992" w:hanging="992"/>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Id w:val="0"/>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4"/>
      </w:numPr>
      <w:spacing w:after="120"/>
      <w:jc w:val="both"/>
    </w:pPr>
    <w:rPr>
      <w:rFonts w:eastAsia="Times New Roman"/>
      <w:sz w:val="22"/>
      <w:szCs w:val="20"/>
    </w:rPr>
  </w:style>
  <w:style w:type="paragraph" w:customStyle="1" w:styleId="Lista">
    <w:name w:val="List a"/>
    <w:basedOn w:val="Normal"/>
    <w:qFormat/>
    <w:rsid w:val="00C52B00"/>
    <w:pPr>
      <w:numPr>
        <w:ilvl w:val="1"/>
        <w:numId w:val="24"/>
      </w:numPr>
      <w:spacing w:after="120"/>
      <w:jc w:val="both"/>
    </w:pPr>
    <w:rPr>
      <w:rFonts w:eastAsia="Times New Roman"/>
      <w:szCs w:val="20"/>
    </w:rPr>
  </w:style>
  <w:style w:type="paragraph" w:customStyle="1" w:styleId="Listi">
    <w:name w:val="List i"/>
    <w:basedOn w:val="Normal"/>
    <w:qFormat/>
    <w:rsid w:val="00C52B00"/>
    <w:pPr>
      <w:numPr>
        <w:ilvl w:val="2"/>
        <w:numId w:val="24"/>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6"/>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3"/>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21"/>
      </w:numPr>
      <w:contextualSpacing/>
    </w:pPr>
  </w:style>
  <w:style w:type="paragraph" w:customStyle="1" w:styleId="AnnexTable">
    <w:name w:val="Annex Table"/>
    <w:basedOn w:val="Normal"/>
    <w:next w:val="Normal"/>
    <w:uiPriority w:val="99"/>
    <w:rsid w:val="00D90489"/>
    <w:pPr>
      <w:numPr>
        <w:numId w:val="27"/>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34"/>
    <w:qFormat/>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9"/>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30"/>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paragraph" w:styleId="Revision">
    <w:name w:val="Revision"/>
    <w:hidden/>
    <w:uiPriority w:val="99"/>
    <w:semiHidden/>
    <w:rsid w:val="000042D3"/>
    <w:pPr>
      <w:spacing w:after="0" w:line="240" w:lineRule="auto"/>
    </w:pPr>
    <w:rPr>
      <w:rFonts w:cs="Times New Roman"/>
      <w:sz w:val="18"/>
      <w:szCs w:val="24"/>
      <w:lang w:val="en-GB" w:eastAsia="en-GB"/>
    </w:rPr>
  </w:style>
  <w:style w:type="paragraph" w:customStyle="1" w:styleId="Tableinsetlist">
    <w:name w:val="Table inset list"/>
    <w:basedOn w:val="InsetList"/>
    <w:rsid w:val="001348C7"/>
    <w:pPr>
      <w:numPr>
        <w:numId w:val="0"/>
      </w:numPr>
      <w:spacing w:line="216" w:lineRule="atLeast"/>
      <w:ind w:left="1701" w:hanging="1701"/>
    </w:pPr>
    <w:rPr>
      <w:rFonts w:cstheme="minorBidi"/>
      <w:sz w:val="20"/>
      <w:szCs w:val="22"/>
      <w:lang w:eastAsia="en-US"/>
    </w:rPr>
  </w:style>
  <w:style w:type="paragraph" w:customStyle="1" w:styleId="TableParagraph">
    <w:name w:val="Table Paragraph"/>
    <w:basedOn w:val="Normal"/>
    <w:uiPriority w:val="1"/>
    <w:qFormat/>
    <w:rsid w:val="001348C7"/>
    <w:pPr>
      <w:autoSpaceDE w:val="0"/>
      <w:autoSpaceDN w:val="0"/>
      <w:spacing w:before="120" w:after="120"/>
      <w:ind w:left="220"/>
    </w:pPr>
    <w:rPr>
      <w:rFonts w:ascii="Calibri" w:eastAsia="SimSun" w:hAnsi="Calibri"/>
      <w:sz w:val="22"/>
      <w:szCs w:val="22"/>
      <w:lang w:val="en-US" w:eastAsia="zh-CN"/>
    </w:rPr>
  </w:style>
  <w:style w:type="paragraph" w:styleId="EndnoteText">
    <w:name w:val="endnote text"/>
    <w:basedOn w:val="Normal"/>
    <w:link w:val="EndnoteTextChar"/>
    <w:uiPriority w:val="99"/>
    <w:semiHidden/>
    <w:unhideWhenUsed/>
    <w:rsid w:val="00C352C2"/>
    <w:rPr>
      <w:sz w:val="20"/>
      <w:szCs w:val="20"/>
    </w:rPr>
  </w:style>
  <w:style w:type="character" w:customStyle="1" w:styleId="EndnoteTextChar">
    <w:name w:val="Endnote Text Char"/>
    <w:basedOn w:val="DefaultParagraphFont"/>
    <w:link w:val="EndnoteText"/>
    <w:uiPriority w:val="99"/>
    <w:semiHidden/>
    <w:rsid w:val="00C352C2"/>
    <w:rPr>
      <w:rFonts w:cs="Times New Roman"/>
      <w:sz w:val="20"/>
      <w:szCs w:val="20"/>
      <w:lang w:val="en-GB" w:eastAsia="en-GB"/>
    </w:rPr>
  </w:style>
  <w:style w:type="character" w:styleId="EndnoteReference">
    <w:name w:val="endnote reference"/>
    <w:basedOn w:val="DefaultParagraphFont"/>
    <w:uiPriority w:val="99"/>
    <w:semiHidden/>
    <w:unhideWhenUsed/>
    <w:rsid w:val="00C352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image" Target="media/image4.png"/></Relationship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8.xml"/><Relationship Id="rId39" Type="http://schemas.openxmlformats.org/officeDocument/2006/relationships/header" Target="header20.xml"/><Relationship Id="rId21" Type="http://schemas.microsoft.com/office/2016/09/relationships/commentsIds" Target="commentsIds.xml"/><Relationship Id="rId34" Type="http://schemas.openxmlformats.org/officeDocument/2006/relationships/header" Target="header15.xml"/><Relationship Id="rId42" Type="http://schemas.openxmlformats.org/officeDocument/2006/relationships/header" Target="header23.xml"/><Relationship Id="rId47" Type="http://schemas.openxmlformats.org/officeDocument/2006/relationships/header" Target="header28.xml"/><Relationship Id="rId50" Type="http://schemas.openxmlformats.org/officeDocument/2006/relationships/hyperlink" Target="mailto:sales@imo.org" TargetMode="External"/><Relationship Id="rId55"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1.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eader" Target="header26.xml"/><Relationship Id="rId53" Type="http://schemas.openxmlformats.org/officeDocument/2006/relationships/footer" Target="footer7.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comments" Target="comments.xml"/><Relationship Id="rId31" Type="http://schemas.openxmlformats.org/officeDocument/2006/relationships/footer" Target="footer6.xml"/><Relationship Id="rId44" Type="http://schemas.openxmlformats.org/officeDocument/2006/relationships/header" Target="header25.xml"/><Relationship Id="rId52" Type="http://schemas.openxmlformats.org/officeDocument/2006/relationships/header" Target="header3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6.xml"/><Relationship Id="rId43" Type="http://schemas.openxmlformats.org/officeDocument/2006/relationships/header" Target="header24.xml"/><Relationship Id="rId48" Type="http://schemas.openxmlformats.org/officeDocument/2006/relationships/header" Target="header29.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imo.org" TargetMode="Externa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5.xml"/><Relationship Id="rId33" Type="http://schemas.openxmlformats.org/officeDocument/2006/relationships/header" Target="header14.xml"/><Relationship Id="rId38" Type="http://schemas.openxmlformats.org/officeDocument/2006/relationships/header" Target="header19.xml"/><Relationship Id="rId46" Type="http://schemas.openxmlformats.org/officeDocument/2006/relationships/header" Target="header27.xml"/><Relationship Id="rId20" Type="http://schemas.microsoft.com/office/2011/relationships/commentsExtended" Target="commentsExtended.xml"/><Relationship Id="rId41" Type="http://schemas.openxmlformats.org/officeDocument/2006/relationships/header" Target="header22.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7.xml"/><Relationship Id="rId49" Type="http://schemas.openxmlformats.org/officeDocument/2006/relationships/header" Target="header30.xml"/></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16.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18.xml.rels><?xml version="1.0" encoding="UTF-8" standalone="yes"?>
<Relationships xmlns="http://schemas.openxmlformats.org/package/2006/relationships"><Relationship Id="rId1" Type="http://schemas.openxmlformats.org/officeDocument/2006/relationships/image" Target="media/image3.png"/></Relationships>
</file>

<file path=word/_rels/header19.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3.png"/></Relationships>
</file>

<file path=word/_rels/header21.xml.rels><?xml version="1.0" encoding="UTF-8" standalone="yes"?>
<Relationships xmlns="http://schemas.openxmlformats.org/package/2006/relationships"><Relationship Id="rId1" Type="http://schemas.openxmlformats.org/officeDocument/2006/relationships/image" Target="media/image3.png"/></Relationships>
</file>

<file path=word/_rels/header22.xml.rels><?xml version="1.0" encoding="UTF-8" standalone="yes"?>
<Relationships xmlns="http://schemas.openxmlformats.org/package/2006/relationships"><Relationship Id="rId1" Type="http://schemas.openxmlformats.org/officeDocument/2006/relationships/image" Target="media/image3.png"/></Relationships>
</file>

<file path=word/_rels/header23.xml.rels><?xml version="1.0" encoding="UTF-8" standalone="yes"?>
<Relationships xmlns="http://schemas.openxmlformats.org/package/2006/relationships"><Relationship Id="rId1" Type="http://schemas.openxmlformats.org/officeDocument/2006/relationships/image" Target="media/image3.png"/></Relationships>
</file>

<file path=word/_rels/header24.xml.rels><?xml version="1.0" encoding="UTF-8" standalone="yes"?>
<Relationships xmlns="http://schemas.openxmlformats.org/package/2006/relationships"><Relationship Id="rId1" Type="http://schemas.openxmlformats.org/officeDocument/2006/relationships/image" Target="media/image3.png"/></Relationships>
</file>

<file path=word/_rels/header25.xml.rels><?xml version="1.0" encoding="UTF-8" standalone="yes"?>
<Relationships xmlns="http://schemas.openxmlformats.org/package/2006/relationships"><Relationship Id="rId1" Type="http://schemas.openxmlformats.org/officeDocument/2006/relationships/image" Target="media/image3.png"/></Relationships>
</file>

<file path=word/_rels/header26.xml.rels><?xml version="1.0" encoding="UTF-8" standalone="yes"?>
<Relationships xmlns="http://schemas.openxmlformats.org/package/2006/relationships"><Relationship Id="rId1" Type="http://schemas.openxmlformats.org/officeDocument/2006/relationships/image" Target="media/image3.png"/></Relationships>
</file>

<file path=word/_rels/header27.xml.rels><?xml version="1.0" encoding="UTF-8" standalone="yes"?>
<Relationships xmlns="http://schemas.openxmlformats.org/package/2006/relationships"><Relationship Id="rId1" Type="http://schemas.openxmlformats.org/officeDocument/2006/relationships/image" Target="media/image3.png"/></Relationships>
</file>

<file path=word/_rels/header29.xml.rels><?xml version="1.0" encoding="UTF-8" standalone="yes"?>
<Relationships xmlns="http://schemas.openxmlformats.org/package/2006/relationships"><Relationship Id="rId1" Type="http://schemas.openxmlformats.org/officeDocument/2006/relationships/image" Target="media/image3.png"/></Relationships>
</file>

<file path=word/_rels/header31.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598722-AC58-482D-863F-02AB5064C806}">
  <ds:schemaRefs>
    <ds:schemaRef ds:uri="http://schemas.microsoft.com/sharepoint/v3/contenttype/forms"/>
  </ds:schemaRefs>
</ds:datastoreItem>
</file>

<file path=customXml/itemProps2.xml><?xml version="1.0" encoding="utf-8"?>
<ds:datastoreItem xmlns:ds="http://schemas.openxmlformats.org/officeDocument/2006/customXml" ds:itemID="{65AE3DE2-1EF7-40ED-8C4E-BA800FA86976}">
  <ds:schemaRefs>
    <ds:schemaRef ds:uri="http://schemas.openxmlformats.org/officeDocument/2006/bibliography"/>
  </ds:schemaRefs>
</ds:datastoreItem>
</file>

<file path=customXml/itemProps3.xml><?xml version="1.0" encoding="utf-8"?>
<ds:datastoreItem xmlns:ds="http://schemas.openxmlformats.org/officeDocument/2006/customXml" ds:itemID="{92F341C2-8D95-4227-9C9C-C86DCBD99B85}">
  <ds:schemaRefs>
    <ds:schemaRef ds:uri="http://schemas.microsoft.com/office/2006/documentManagement/types"/>
    <ds:schemaRef ds:uri="http://schemas.microsoft.com/office/infopath/2007/PartnerControls"/>
    <ds:schemaRef ds:uri="06022411-6e02-423b-85fd-39e0748b9219"/>
    <ds:schemaRef ds:uri="http://purl.org/dc/elements/1.1/"/>
    <ds:schemaRef ds:uri="http://schemas.microsoft.com/office/2006/metadata/properties"/>
    <ds:schemaRef ds:uri="ac5f8115-f13f-4d01-aff4-515a67108c33"/>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1036055-05B0-480D-A405-E61CBBA883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13</Pages>
  <Words>26395</Words>
  <Characters>150457</Characters>
  <Application>Microsoft Office Word</Application>
  <DocSecurity>0</DocSecurity>
  <Lines>1253</Lines>
  <Paragraphs>352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176500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15</cp:revision>
  <cp:lastPrinted>2021-02-01T03:25:00Z</cp:lastPrinted>
  <dcterms:created xsi:type="dcterms:W3CDTF">2021-01-27T02:22:00Z</dcterms:created>
  <dcterms:modified xsi:type="dcterms:W3CDTF">2021-02-11T08:54:00Z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ies>
</file>